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9B997F" w14:textId="77777777" w:rsidR="00FE5E77" w:rsidRDefault="00FE5E77"/>
    <w:tbl>
      <w:tblPr>
        <w:tblW w:w="10314" w:type="dxa"/>
        <w:tblInd w:w="-459" w:type="dxa"/>
        <w:tblBorders>
          <w:bottom w:val="single" w:sz="4" w:space="0" w:color="auto"/>
        </w:tblBorders>
        <w:tblLook w:val="01E0" w:firstRow="1" w:lastRow="1" w:firstColumn="1" w:lastColumn="1" w:noHBand="0" w:noVBand="0"/>
      </w:tblPr>
      <w:tblGrid>
        <w:gridCol w:w="500"/>
        <w:gridCol w:w="6852"/>
        <w:gridCol w:w="2962"/>
      </w:tblGrid>
      <w:tr w:rsidR="00A80767" w:rsidRPr="001A25F0" w14:paraId="67645BD6" w14:textId="77777777" w:rsidTr="00826D53">
        <w:trPr>
          <w:trHeight w:val="282"/>
        </w:trPr>
        <w:tc>
          <w:tcPr>
            <w:tcW w:w="500" w:type="dxa"/>
            <w:vMerge w:val="restart"/>
            <w:tcBorders>
              <w:bottom w:val="nil"/>
            </w:tcBorders>
            <w:textDirection w:val="btLr"/>
          </w:tcPr>
          <w:p w14:paraId="2D5C643F" w14:textId="77777777" w:rsidR="00A80767" w:rsidRPr="00B24FC9" w:rsidRDefault="001415B8" w:rsidP="00826D53">
            <w:pPr>
              <w:tabs>
                <w:tab w:val="clear" w:pos="1134"/>
                <w:tab w:val="left" w:pos="6946"/>
              </w:tabs>
              <w:suppressAutoHyphens/>
              <w:spacing w:after="120" w:line="252" w:lineRule="auto"/>
              <w:ind w:left="175" w:right="113"/>
              <w:jc w:val="right"/>
              <w:rPr>
                <w:color w:val="365F91" w:themeColor="accent1" w:themeShade="BF"/>
                <w:sz w:val="12"/>
                <w:szCs w:val="12"/>
                <w:lang w:eastAsia="zh-CN"/>
              </w:rPr>
            </w:pPr>
            <w:r>
              <w:rPr>
                <w:color w:val="365F91" w:themeColor="accent1" w:themeShade="BF"/>
                <w:sz w:val="10"/>
                <w:szCs w:val="10"/>
                <w:lang w:eastAsia="zh-CN"/>
              </w:rPr>
              <w:t> </w:t>
            </w:r>
            <w:r w:rsidR="00A80767" w:rsidRPr="00B24FC9">
              <w:rPr>
                <w:color w:val="365F91" w:themeColor="accent1" w:themeShade="BF"/>
                <w:sz w:val="10"/>
                <w:szCs w:val="10"/>
                <w:lang w:eastAsia="zh-CN"/>
              </w:rPr>
              <w:t>WEATHER CLIMATE WATER</w:t>
            </w:r>
          </w:p>
        </w:tc>
        <w:tc>
          <w:tcPr>
            <w:tcW w:w="6852" w:type="dxa"/>
            <w:vMerge w:val="restart"/>
          </w:tcPr>
          <w:p w14:paraId="4C7E86D3" w14:textId="77777777" w:rsidR="00A80767" w:rsidRPr="00B24FC9" w:rsidRDefault="00A80767" w:rsidP="00826D53">
            <w:pPr>
              <w:tabs>
                <w:tab w:val="left" w:pos="6946"/>
              </w:tabs>
              <w:suppressAutoHyphens/>
              <w:spacing w:after="120" w:line="252" w:lineRule="auto"/>
              <w:ind w:left="1134"/>
              <w:jc w:val="left"/>
              <w:rPr>
                <w:rFonts w:cs="Tahoma"/>
                <w:b/>
                <w:bCs/>
                <w:color w:val="365F91" w:themeColor="accent1" w:themeShade="BF"/>
                <w:szCs w:val="22"/>
              </w:rPr>
            </w:pPr>
            <w:r w:rsidRPr="00B24FC9">
              <w:rPr>
                <w:noProof/>
                <w:color w:val="365F91" w:themeColor="accent1" w:themeShade="BF"/>
                <w:szCs w:val="22"/>
                <w:lang w:eastAsia="zh-CN"/>
              </w:rPr>
              <w:drawing>
                <wp:anchor distT="0" distB="0" distL="114300" distR="114300" simplePos="0" relativeHeight="251659264" behindDoc="1" locked="1" layoutInCell="1" allowOverlap="1" wp14:anchorId="67D73EB2" wp14:editId="478D10A0">
                  <wp:simplePos x="0" y="0"/>
                  <wp:positionH relativeFrom="page">
                    <wp:posOffset>8255</wp:posOffset>
                  </wp:positionH>
                  <wp:positionV relativeFrom="page">
                    <wp:posOffset>-13970</wp:posOffset>
                  </wp:positionV>
                  <wp:extent cx="613410" cy="6731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mo_logo_e_black"/>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613410" cy="673100"/>
                          </a:xfrm>
                          <a:prstGeom prst="rect">
                            <a:avLst/>
                          </a:prstGeom>
                          <a:noFill/>
                          <a:ln>
                            <a:noFill/>
                          </a:ln>
                        </pic:spPr>
                      </pic:pic>
                    </a:graphicData>
                  </a:graphic>
                  <wp14:sizeRelH relativeFrom="page">
                    <wp14:pctWidth>0</wp14:pctWidth>
                  </wp14:sizeRelH>
                  <wp14:sizeRelV relativeFrom="page">
                    <wp14:pctHeight>0</wp14:pctHeight>
                  </wp14:sizeRelV>
                </wp:anchor>
              </w:drawing>
            </w:r>
            <w:r w:rsidR="00995391">
              <w:rPr>
                <w:rFonts w:cs="Tahoma"/>
                <w:b/>
                <w:bCs/>
                <w:color w:val="365F91" w:themeColor="accent1" w:themeShade="BF"/>
                <w:szCs w:val="22"/>
              </w:rPr>
              <w:t>World Meteorological Organization</w:t>
            </w:r>
          </w:p>
          <w:p w14:paraId="2D072080" w14:textId="77777777" w:rsidR="00A80767" w:rsidRPr="00B24FC9" w:rsidRDefault="00995391" w:rsidP="00826D53">
            <w:pPr>
              <w:tabs>
                <w:tab w:val="left" w:pos="6946"/>
              </w:tabs>
              <w:suppressAutoHyphens/>
              <w:spacing w:after="120" w:line="252" w:lineRule="auto"/>
              <w:ind w:left="1134"/>
              <w:jc w:val="left"/>
              <w:rPr>
                <w:rFonts w:cs="Tahoma"/>
                <w:b/>
                <w:color w:val="365F91" w:themeColor="accent1" w:themeShade="BF"/>
                <w:spacing w:val="-2"/>
                <w:szCs w:val="22"/>
              </w:rPr>
            </w:pPr>
            <w:r>
              <w:rPr>
                <w:rFonts w:cs="Tahoma"/>
                <w:b/>
                <w:color w:val="365F91" w:themeColor="accent1" w:themeShade="BF"/>
                <w:spacing w:val="-2"/>
                <w:szCs w:val="22"/>
              </w:rPr>
              <w:t>COMMISSION FOR OBSERVATION, INFRASTRUCTURE AND INFORMATION SYSTEMS</w:t>
            </w:r>
          </w:p>
          <w:p w14:paraId="05768BCC" w14:textId="77777777" w:rsidR="00A80767" w:rsidRPr="00B24FC9" w:rsidRDefault="00995391" w:rsidP="00826D53">
            <w:pPr>
              <w:tabs>
                <w:tab w:val="left" w:pos="6946"/>
              </w:tabs>
              <w:suppressAutoHyphens/>
              <w:spacing w:after="120" w:line="252" w:lineRule="auto"/>
              <w:ind w:left="1134"/>
              <w:jc w:val="left"/>
              <w:rPr>
                <w:rFonts w:cs="Tahoma"/>
                <w:b/>
                <w:bCs/>
                <w:color w:val="365F91" w:themeColor="accent1" w:themeShade="BF"/>
                <w:szCs w:val="22"/>
              </w:rPr>
            </w:pPr>
            <w:r>
              <w:rPr>
                <w:rFonts w:cstheme="minorBidi"/>
                <w:b/>
                <w:snapToGrid w:val="0"/>
                <w:color w:val="365F91" w:themeColor="accent1" w:themeShade="BF"/>
                <w:szCs w:val="22"/>
              </w:rPr>
              <w:t>First Session (Third Part)</w:t>
            </w:r>
            <w:r w:rsidR="00A80767" w:rsidRPr="00B24FC9">
              <w:rPr>
                <w:rFonts w:cstheme="minorBidi"/>
                <w:b/>
                <w:snapToGrid w:val="0"/>
                <w:color w:val="365F91" w:themeColor="accent1" w:themeShade="BF"/>
                <w:szCs w:val="22"/>
              </w:rPr>
              <w:br/>
            </w:r>
            <w:r>
              <w:rPr>
                <w:snapToGrid w:val="0"/>
                <w:color w:val="365F91" w:themeColor="accent1" w:themeShade="BF"/>
                <w:szCs w:val="22"/>
              </w:rPr>
              <w:t>12 to 16</w:t>
            </w:r>
            <w:r w:rsidR="004C68AB">
              <w:rPr>
                <w:snapToGrid w:val="0"/>
                <w:color w:val="365F91" w:themeColor="accent1" w:themeShade="BF"/>
                <w:szCs w:val="22"/>
              </w:rPr>
              <w:t> </w:t>
            </w:r>
            <w:r>
              <w:rPr>
                <w:snapToGrid w:val="0"/>
                <w:color w:val="365F91" w:themeColor="accent1" w:themeShade="BF"/>
                <w:szCs w:val="22"/>
              </w:rPr>
              <w:t>April</w:t>
            </w:r>
            <w:r w:rsidR="004C68AB">
              <w:rPr>
                <w:snapToGrid w:val="0"/>
                <w:color w:val="365F91" w:themeColor="accent1" w:themeShade="BF"/>
                <w:szCs w:val="22"/>
              </w:rPr>
              <w:t> </w:t>
            </w:r>
            <w:r>
              <w:rPr>
                <w:snapToGrid w:val="0"/>
                <w:color w:val="365F91" w:themeColor="accent1" w:themeShade="BF"/>
                <w:szCs w:val="22"/>
              </w:rPr>
              <w:t>2021, Virtual Session</w:t>
            </w:r>
          </w:p>
        </w:tc>
        <w:tc>
          <w:tcPr>
            <w:tcW w:w="2962" w:type="dxa"/>
          </w:tcPr>
          <w:p w14:paraId="2FDDB48D" w14:textId="77777777" w:rsidR="00A80767" w:rsidRPr="00FA3986" w:rsidRDefault="00995391" w:rsidP="00826D53">
            <w:pPr>
              <w:tabs>
                <w:tab w:val="clear" w:pos="1134"/>
              </w:tabs>
              <w:spacing w:after="60"/>
              <w:ind w:right="-108"/>
              <w:jc w:val="right"/>
              <w:rPr>
                <w:rFonts w:cs="Tahoma"/>
                <w:b/>
                <w:bCs/>
                <w:color w:val="365F91" w:themeColor="accent1" w:themeShade="BF"/>
                <w:szCs w:val="22"/>
                <w:lang w:val="fr-FR"/>
              </w:rPr>
            </w:pPr>
            <w:r>
              <w:rPr>
                <w:rFonts w:cs="Tahoma"/>
                <w:b/>
                <w:bCs/>
                <w:color w:val="365F91" w:themeColor="accent1" w:themeShade="BF"/>
                <w:szCs w:val="22"/>
                <w:lang w:val="fr-FR"/>
              </w:rPr>
              <w:t>INFCOM-1(III)/</w:t>
            </w:r>
            <w:r w:rsidR="001415B8">
              <w:rPr>
                <w:rFonts w:cs="Tahoma"/>
                <w:b/>
                <w:bCs/>
                <w:color w:val="365F91" w:themeColor="accent1" w:themeShade="BF"/>
                <w:szCs w:val="22"/>
                <w:lang w:val="fr-FR"/>
              </w:rPr>
              <w:t xml:space="preserve"> </w:t>
            </w:r>
            <w:r>
              <w:rPr>
                <w:rFonts w:cs="Tahoma"/>
                <w:b/>
                <w:bCs/>
                <w:color w:val="365F91" w:themeColor="accent1" w:themeShade="BF"/>
                <w:szCs w:val="22"/>
                <w:lang w:val="fr-FR"/>
              </w:rPr>
              <w:t>Doc</w:t>
            </w:r>
            <w:r w:rsidR="001415B8">
              <w:rPr>
                <w:rFonts w:cs="Tahoma"/>
                <w:b/>
                <w:bCs/>
                <w:color w:val="365F91" w:themeColor="accent1" w:themeShade="BF"/>
                <w:szCs w:val="22"/>
                <w:lang w:val="fr-FR"/>
              </w:rPr>
              <w:t>. </w:t>
            </w:r>
            <w:r>
              <w:rPr>
                <w:rFonts w:cs="Tahoma"/>
                <w:b/>
                <w:bCs/>
                <w:color w:val="365F91" w:themeColor="accent1" w:themeShade="BF"/>
                <w:szCs w:val="22"/>
                <w:lang w:val="fr-FR"/>
              </w:rPr>
              <w:t>5.1.5</w:t>
            </w:r>
          </w:p>
        </w:tc>
      </w:tr>
      <w:tr w:rsidR="00A80767" w:rsidRPr="00B24FC9" w14:paraId="48B10A2B" w14:textId="77777777" w:rsidTr="00826D53">
        <w:trPr>
          <w:trHeight w:val="730"/>
        </w:trPr>
        <w:tc>
          <w:tcPr>
            <w:tcW w:w="500" w:type="dxa"/>
            <w:vMerge/>
            <w:tcBorders>
              <w:bottom w:val="nil"/>
            </w:tcBorders>
          </w:tcPr>
          <w:p w14:paraId="1024200C" w14:textId="77777777" w:rsidR="00A80767" w:rsidRPr="00FA3986" w:rsidRDefault="00A80767" w:rsidP="00826D53">
            <w:pPr>
              <w:tabs>
                <w:tab w:val="left" w:pos="6946"/>
              </w:tabs>
              <w:suppressAutoHyphens/>
              <w:spacing w:after="120" w:line="252" w:lineRule="auto"/>
              <w:ind w:left="1134"/>
              <w:jc w:val="left"/>
              <w:rPr>
                <w:color w:val="365F91" w:themeColor="accent1" w:themeShade="BF"/>
                <w:szCs w:val="22"/>
                <w:lang w:val="fr-FR" w:eastAsia="zh-CN"/>
              </w:rPr>
            </w:pPr>
          </w:p>
        </w:tc>
        <w:tc>
          <w:tcPr>
            <w:tcW w:w="6852" w:type="dxa"/>
            <w:vMerge/>
          </w:tcPr>
          <w:p w14:paraId="54EE3723" w14:textId="77777777" w:rsidR="00A80767" w:rsidRPr="00FA3986" w:rsidRDefault="00A80767" w:rsidP="00826D53">
            <w:pPr>
              <w:tabs>
                <w:tab w:val="left" w:pos="6946"/>
              </w:tabs>
              <w:suppressAutoHyphens/>
              <w:spacing w:after="120" w:line="252" w:lineRule="auto"/>
              <w:ind w:left="1134"/>
              <w:jc w:val="left"/>
              <w:rPr>
                <w:color w:val="365F91" w:themeColor="accent1" w:themeShade="BF"/>
                <w:szCs w:val="22"/>
                <w:lang w:val="fr-FR" w:eastAsia="zh-CN"/>
              </w:rPr>
            </w:pPr>
          </w:p>
        </w:tc>
        <w:tc>
          <w:tcPr>
            <w:tcW w:w="2962" w:type="dxa"/>
          </w:tcPr>
          <w:p w14:paraId="51C61E31" w14:textId="77777777" w:rsidR="00A80767" w:rsidRPr="00B24FC9" w:rsidRDefault="00A80767" w:rsidP="00826D53">
            <w:pPr>
              <w:tabs>
                <w:tab w:val="clear" w:pos="1134"/>
              </w:tabs>
              <w:spacing w:before="120" w:after="60"/>
              <w:ind w:right="-108"/>
              <w:jc w:val="right"/>
              <w:rPr>
                <w:rFonts w:cs="Tahoma"/>
                <w:color w:val="365F91" w:themeColor="accent1" w:themeShade="BF"/>
                <w:szCs w:val="22"/>
              </w:rPr>
            </w:pPr>
            <w:r w:rsidRPr="00B24FC9">
              <w:rPr>
                <w:rFonts w:cs="Tahoma"/>
                <w:color w:val="365F91" w:themeColor="accent1" w:themeShade="BF"/>
                <w:szCs w:val="22"/>
              </w:rPr>
              <w:t>Submitted by:</w:t>
            </w:r>
            <w:r w:rsidRPr="00B24FC9">
              <w:rPr>
                <w:rFonts w:cs="Tahoma"/>
                <w:color w:val="365F91" w:themeColor="accent1" w:themeShade="BF"/>
                <w:szCs w:val="22"/>
              </w:rPr>
              <w:br/>
            </w:r>
            <w:r w:rsidR="00ED7FAF">
              <w:rPr>
                <w:rFonts w:cs="Tahoma"/>
                <w:color w:val="365F91" w:themeColor="accent1" w:themeShade="BF"/>
                <w:szCs w:val="22"/>
              </w:rPr>
              <w:t>Chair</w:t>
            </w:r>
            <w:r w:rsidRPr="00DE48B4">
              <w:rPr>
                <w:rFonts w:cs="Tahoma"/>
                <w:color w:val="365F91" w:themeColor="accent1" w:themeShade="BF"/>
                <w:szCs w:val="22"/>
                <w:highlight w:val="lightGray"/>
              </w:rPr>
              <w:t xml:space="preserve"> </w:t>
            </w:r>
          </w:p>
          <w:p w14:paraId="38812DE5" w14:textId="77777777" w:rsidR="00A80767" w:rsidRPr="00B24FC9" w:rsidRDefault="00ED7FAF" w:rsidP="00826D53">
            <w:pPr>
              <w:tabs>
                <w:tab w:val="clear" w:pos="1134"/>
              </w:tabs>
              <w:spacing w:before="120" w:after="60"/>
              <w:ind w:right="-108"/>
              <w:jc w:val="right"/>
              <w:rPr>
                <w:rFonts w:cs="Tahoma"/>
                <w:color w:val="365F91" w:themeColor="accent1" w:themeShade="BF"/>
                <w:szCs w:val="22"/>
              </w:rPr>
            </w:pPr>
            <w:r>
              <w:rPr>
                <w:rFonts w:cs="Tahoma"/>
                <w:color w:val="365F91" w:themeColor="accent1" w:themeShade="BF"/>
                <w:szCs w:val="22"/>
              </w:rPr>
              <w:t>13</w:t>
            </w:r>
            <w:r w:rsidR="00995391">
              <w:rPr>
                <w:rFonts w:cs="Tahoma"/>
                <w:color w:val="365F91" w:themeColor="accent1" w:themeShade="BF"/>
                <w:szCs w:val="22"/>
              </w:rPr>
              <w:t>.I</w:t>
            </w:r>
            <w:r w:rsidR="00BD68A0">
              <w:rPr>
                <w:rFonts w:cs="Tahoma"/>
                <w:color w:val="365F91" w:themeColor="accent1" w:themeShade="BF"/>
                <w:szCs w:val="22"/>
              </w:rPr>
              <w:t>V</w:t>
            </w:r>
            <w:r w:rsidR="00995391">
              <w:rPr>
                <w:rFonts w:cs="Tahoma"/>
                <w:color w:val="365F91" w:themeColor="accent1" w:themeShade="BF"/>
                <w:szCs w:val="22"/>
              </w:rPr>
              <w:t>.2021</w:t>
            </w:r>
          </w:p>
          <w:p w14:paraId="4ECA79D7" w14:textId="4F068651" w:rsidR="00A80767" w:rsidRPr="00B24FC9" w:rsidRDefault="00360F40" w:rsidP="00826D53">
            <w:pPr>
              <w:tabs>
                <w:tab w:val="clear" w:pos="1134"/>
              </w:tabs>
              <w:spacing w:before="120" w:after="60"/>
              <w:ind w:right="-108"/>
              <w:jc w:val="right"/>
              <w:rPr>
                <w:rFonts w:cs="Tahoma"/>
                <w:b/>
                <w:bCs/>
                <w:color w:val="365F91" w:themeColor="accent1" w:themeShade="BF"/>
                <w:szCs w:val="22"/>
              </w:rPr>
            </w:pPr>
            <w:r>
              <w:rPr>
                <w:rFonts w:cs="Tahoma"/>
                <w:b/>
                <w:bCs/>
                <w:color w:val="365F91" w:themeColor="accent1" w:themeShade="BF"/>
                <w:szCs w:val="22"/>
              </w:rPr>
              <w:t>APPROVED</w:t>
            </w:r>
          </w:p>
        </w:tc>
      </w:tr>
    </w:tbl>
    <w:p w14:paraId="4ADFDE06" w14:textId="77777777" w:rsidR="00ED7FAF" w:rsidRPr="00ED7FAF" w:rsidRDefault="00ED7FAF" w:rsidP="00360F40">
      <w:pPr>
        <w:pStyle w:val="WMOBodyText"/>
        <w:ind w:left="2977" w:hanging="2977"/>
        <w:jc w:val="center"/>
        <w:rPr>
          <w:i/>
          <w:iCs/>
        </w:rPr>
      </w:pPr>
      <w:r w:rsidRPr="00ED7FAF">
        <w:rPr>
          <w:i/>
          <w:iCs/>
        </w:rPr>
        <w:t>[All unattributed changes have been made by the drafting team in session]</w:t>
      </w:r>
    </w:p>
    <w:p w14:paraId="0955742F" w14:textId="019B6054" w:rsidR="00A80767" w:rsidRPr="00B24FC9" w:rsidRDefault="00995391" w:rsidP="00A80767">
      <w:pPr>
        <w:pStyle w:val="WMOBodyText"/>
        <w:ind w:left="2977" w:hanging="2977"/>
      </w:pPr>
      <w:r>
        <w:rPr>
          <w:b/>
          <w:bCs/>
        </w:rPr>
        <w:t>AGENDA ITEM 5:</w:t>
      </w:r>
      <w:r>
        <w:rPr>
          <w:b/>
          <w:bCs/>
        </w:rPr>
        <w:tab/>
        <w:t>TECHNICAL REGULATIONS AND OTHER TECHNICAL DECISIONS</w:t>
      </w:r>
    </w:p>
    <w:p w14:paraId="2E56E70C" w14:textId="77777777" w:rsidR="00A80767" w:rsidRPr="00B24FC9" w:rsidRDefault="00995391" w:rsidP="00A80767">
      <w:pPr>
        <w:pStyle w:val="WMOBodyText"/>
        <w:ind w:left="2977" w:hanging="2977"/>
      </w:pPr>
      <w:r>
        <w:rPr>
          <w:b/>
          <w:bCs/>
        </w:rPr>
        <w:t>AGENDA ITEM 5.1:</w:t>
      </w:r>
      <w:r>
        <w:rPr>
          <w:b/>
          <w:bCs/>
        </w:rPr>
        <w:tab/>
        <w:t>Recommendations from INFCOM Standing Committees and Study Groups</w:t>
      </w:r>
    </w:p>
    <w:p w14:paraId="56EA8522" w14:textId="77777777" w:rsidR="00A80767" w:rsidRPr="00B24FC9" w:rsidRDefault="00995391" w:rsidP="00A80767">
      <w:pPr>
        <w:pStyle w:val="WMOBodyText"/>
        <w:ind w:left="2977" w:hanging="2977"/>
      </w:pPr>
      <w:r>
        <w:rPr>
          <w:b/>
          <w:bCs/>
          <w:i/>
          <w:iCs/>
        </w:rPr>
        <w:t>AGENDA ITEM 5.1.5:</w:t>
      </w:r>
      <w:r>
        <w:rPr>
          <w:b/>
          <w:bCs/>
          <w:i/>
          <w:iCs/>
        </w:rPr>
        <w:tab/>
        <w:t>Study Group on Data Issues and Policies (SG-DIP)</w:t>
      </w:r>
    </w:p>
    <w:p w14:paraId="7E025804" w14:textId="77777777" w:rsidR="00A80767" w:rsidRDefault="000E0ED2" w:rsidP="00A80767">
      <w:pPr>
        <w:pStyle w:val="Heading1"/>
      </w:pPr>
      <w:bookmarkStart w:id="0" w:name="_APPENDIX_A:_"/>
      <w:bookmarkEnd w:id="0"/>
      <w:r>
        <w:rPr>
          <w:noProof/>
        </w:rPr>
        <w:t>WMO Unified Policy for the International Exchange of Earth System Data</w:t>
      </w:r>
    </w:p>
    <w:p w14:paraId="3AF79C85" w14:textId="77777777" w:rsidR="00092CAE" w:rsidRPr="00092CAE" w:rsidRDefault="00092CAE" w:rsidP="00092CAE">
      <w:pPr>
        <w:pStyle w:val="WMOBodyText"/>
      </w:pPr>
    </w:p>
    <w:tbl>
      <w:tblPr>
        <w:tblStyle w:val="TableGrid"/>
        <w:tblW w:w="0" w:type="auto"/>
        <w:jc w:val="center"/>
        <w:tblBorders>
          <w:insideH w:val="none" w:sz="0" w:space="0" w:color="auto"/>
          <w:insideV w:val="none" w:sz="0" w:space="0" w:color="auto"/>
        </w:tblBorders>
        <w:tblLook w:val="04A0" w:firstRow="1" w:lastRow="0" w:firstColumn="1" w:lastColumn="0" w:noHBand="0" w:noVBand="1"/>
      </w:tblPr>
      <w:tblGrid>
        <w:gridCol w:w="3865"/>
        <w:gridCol w:w="5310"/>
      </w:tblGrid>
      <w:tr w:rsidR="0088163A" w:rsidRPr="00DE48B4" w:rsidDel="00642C33" w14:paraId="52F8EBED" w14:textId="77777777" w:rsidTr="00826D53">
        <w:trPr>
          <w:jc w:val="center"/>
          <w:del w:id="1" w:author="Alida Catcheside" w:date="2021-04-15T15:26:00Z"/>
        </w:trPr>
        <w:tc>
          <w:tcPr>
            <w:tcW w:w="9175" w:type="dxa"/>
            <w:gridSpan w:val="2"/>
          </w:tcPr>
          <w:p w14:paraId="483C78F3" w14:textId="77777777" w:rsidR="0088163A" w:rsidRPr="00DE48B4" w:rsidDel="00642C33" w:rsidRDefault="0088163A" w:rsidP="00826D53">
            <w:pPr>
              <w:pStyle w:val="WMOBodyText"/>
              <w:spacing w:after="120"/>
              <w:jc w:val="center"/>
              <w:rPr>
                <w:del w:id="2" w:author="Alida Catcheside" w:date="2021-04-15T15:26:00Z"/>
              </w:rPr>
            </w:pPr>
            <w:del w:id="3" w:author="Alida Catcheside" w:date="2021-04-15T15:26:00Z">
              <w:r w:rsidRPr="00DE48B4" w:rsidDel="00642C33">
                <w:rPr>
                  <w:rFonts w:ascii="Verdana Bold" w:hAnsi="Verdana Bold" w:cstheme="minorHAnsi"/>
                  <w:b/>
                  <w:bCs/>
                  <w:caps/>
                </w:rPr>
                <w:delText>Summary</w:delText>
              </w:r>
            </w:del>
          </w:p>
        </w:tc>
      </w:tr>
      <w:tr w:rsidR="0088163A" w:rsidRPr="00DE48B4" w:rsidDel="00642C33" w14:paraId="6DA112F8" w14:textId="77777777" w:rsidTr="00826D53">
        <w:trPr>
          <w:jc w:val="center"/>
          <w:del w:id="4" w:author="Alida Catcheside" w:date="2021-04-15T15:26:00Z"/>
        </w:trPr>
        <w:tc>
          <w:tcPr>
            <w:tcW w:w="3865" w:type="dxa"/>
          </w:tcPr>
          <w:p w14:paraId="327FC149" w14:textId="77777777" w:rsidR="0088163A" w:rsidRPr="00DE48B4" w:rsidDel="00642C33" w:rsidRDefault="0088163A" w:rsidP="00826D53">
            <w:pPr>
              <w:pStyle w:val="WMOBodyText"/>
              <w:spacing w:before="160"/>
              <w:ind w:left="164"/>
              <w:jc w:val="left"/>
              <w:rPr>
                <w:del w:id="5" w:author="Alida Catcheside" w:date="2021-04-15T15:26:00Z"/>
              </w:rPr>
            </w:pPr>
            <w:del w:id="6" w:author="Alida Catcheside" w:date="2021-04-15T15:26:00Z">
              <w:r w:rsidRPr="00DE48B4" w:rsidDel="00642C33">
                <w:rPr>
                  <w:rFonts w:cstheme="minorHAnsi"/>
                </w:rPr>
                <w:delText>Reference:</w:delText>
              </w:r>
            </w:del>
          </w:p>
        </w:tc>
        <w:tc>
          <w:tcPr>
            <w:tcW w:w="5310" w:type="dxa"/>
          </w:tcPr>
          <w:p w14:paraId="6A26CD5B" w14:textId="77777777" w:rsidR="0088163A" w:rsidRPr="00DE48B4" w:rsidDel="00642C33" w:rsidRDefault="00922F0D" w:rsidP="00826D53">
            <w:pPr>
              <w:pStyle w:val="WMOBodyText"/>
              <w:spacing w:before="160"/>
              <w:jc w:val="left"/>
              <w:rPr>
                <w:del w:id="7" w:author="Alida Catcheside" w:date="2021-04-15T15:26:00Z"/>
              </w:rPr>
            </w:pPr>
            <w:del w:id="8" w:author="Alida Catcheside" w:date="2021-04-15T15:26:00Z">
              <w:r w:rsidDel="00642C33">
                <w:fldChar w:fldCharType="begin"/>
              </w:r>
              <w:r w:rsidDel="00642C33">
                <w:delInstrText xml:space="preserve"> HYPERLINK "https://library.wmo.int/index.php?lvl=notice_display&amp;id=21440" \l ".YDynnWhKiUm" </w:delInstrText>
              </w:r>
              <w:r w:rsidDel="00642C33">
                <w:fldChar w:fldCharType="separate"/>
              </w:r>
              <w:r w:rsidR="0080229B" w:rsidRPr="0080229B" w:rsidDel="00642C33">
                <w:rPr>
                  <w:rStyle w:val="Hyperlink"/>
                  <w:rFonts w:eastAsia="Times New Roman" w:cs="Times New Roman"/>
                </w:rPr>
                <w:delText>Resolution</w:delText>
              </w:r>
              <w:r w:rsidR="004C68AB" w:rsidDel="00642C33">
                <w:rPr>
                  <w:rStyle w:val="Hyperlink"/>
                  <w:rFonts w:eastAsia="Times New Roman" w:cs="Times New Roman"/>
                </w:rPr>
                <w:delText> 5</w:delText>
              </w:r>
              <w:r w:rsidR="0080229B" w:rsidRPr="0080229B" w:rsidDel="00642C33">
                <w:rPr>
                  <w:rStyle w:val="Hyperlink"/>
                  <w:rFonts w:eastAsia="Times New Roman" w:cs="Times New Roman"/>
                </w:rPr>
                <w:delText>5 (Cg-18)</w:delText>
              </w:r>
              <w:r w:rsidDel="00642C33">
                <w:rPr>
                  <w:rStyle w:val="Hyperlink"/>
                  <w:rFonts w:eastAsia="Times New Roman" w:cs="Times New Roman"/>
                </w:rPr>
                <w:fldChar w:fldCharType="end"/>
              </w:r>
              <w:r w:rsidR="0080229B" w:rsidRPr="00BB7B07" w:rsidDel="00642C33">
                <w:rPr>
                  <w:rFonts w:eastAsia="Times New Roman" w:cs="Times New Roman"/>
                </w:rPr>
                <w:delText xml:space="preserve"> </w:delText>
              </w:r>
              <w:r w:rsidR="004419B1" w:rsidDel="00642C33">
                <w:delText>-</w:delText>
              </w:r>
              <w:r w:rsidR="0080229B" w:rsidRPr="00BB7B07" w:rsidDel="00642C33">
                <w:rPr>
                  <w:rFonts w:eastAsia="Times New Roman" w:cs="Times New Roman"/>
                </w:rPr>
                <w:delText xml:space="preserve"> Emerging Data Issues</w:delText>
              </w:r>
              <w:r w:rsidR="0080229B" w:rsidDel="00642C33">
                <w:delText xml:space="preserve">, </w:delText>
              </w:r>
              <w:r w:rsidDel="00642C33">
                <w:fldChar w:fldCharType="begin"/>
              </w:r>
              <w:r w:rsidDel="00642C33">
                <w:delInstrText xml:space="preserve"> HYPERLINK "https://library.wmo.int/index.php?lvl=notice_display&amp;id=21440" \l ".YDynnWhKiUm" </w:delInstrText>
              </w:r>
              <w:r w:rsidDel="00642C33">
                <w:fldChar w:fldCharType="separate"/>
              </w:r>
              <w:r w:rsidR="00473521" w:rsidRPr="00817880" w:rsidDel="00642C33">
                <w:rPr>
                  <w:rStyle w:val="Hyperlink"/>
                </w:rPr>
                <w:delText>Resolution</w:delText>
              </w:r>
              <w:r w:rsidR="004C68AB" w:rsidDel="00642C33">
                <w:rPr>
                  <w:rStyle w:val="Hyperlink"/>
                </w:rPr>
                <w:delText> 5</w:delText>
              </w:r>
              <w:r w:rsidR="00473521" w:rsidRPr="00817880" w:rsidDel="00642C33">
                <w:rPr>
                  <w:rStyle w:val="Hyperlink"/>
                </w:rPr>
                <w:delText>6 (Cg-18)</w:delText>
              </w:r>
              <w:r w:rsidDel="00642C33">
                <w:rPr>
                  <w:rStyle w:val="Hyperlink"/>
                </w:rPr>
                <w:fldChar w:fldCharType="end"/>
              </w:r>
              <w:r w:rsidR="00473521" w:rsidRPr="00473521" w:rsidDel="00642C33">
                <w:delText xml:space="preserve"> </w:delText>
              </w:r>
              <w:r w:rsidR="0080229B" w:rsidDel="00642C33">
                <w:delText xml:space="preserve">- </w:delText>
              </w:r>
              <w:r w:rsidR="00473521" w:rsidRPr="00473521" w:rsidDel="00642C33">
                <w:delText>Data Policies and Practices</w:delText>
              </w:r>
              <w:r w:rsidR="00817880" w:rsidDel="00642C33">
                <w:delText xml:space="preserve">, </w:delText>
              </w:r>
              <w:r w:rsidDel="00642C33">
                <w:fldChar w:fldCharType="begin"/>
              </w:r>
              <w:r w:rsidDel="00642C33">
                <w:delInstrText xml:space="preserve"> HYPERLINK "https://library.wmo.int/index.php?lvl=notice_display&amp;id=21440" \l ".YDynnWhKiUm" </w:delInstrText>
              </w:r>
              <w:r w:rsidDel="00642C33">
                <w:fldChar w:fldCharType="separate"/>
              </w:r>
              <w:r w:rsidR="0080229B" w:rsidRPr="00817880" w:rsidDel="00642C33">
                <w:rPr>
                  <w:rStyle w:val="Hyperlink"/>
                </w:rPr>
                <w:delText>Resolution</w:delText>
              </w:r>
              <w:r w:rsidR="004C68AB" w:rsidDel="00642C33">
                <w:rPr>
                  <w:rStyle w:val="Hyperlink"/>
                </w:rPr>
                <w:delText> 3</w:delText>
              </w:r>
              <w:r w:rsidR="0080229B" w:rsidDel="00642C33">
                <w:rPr>
                  <w:rStyle w:val="Hyperlink"/>
                </w:rPr>
                <w:delText>4</w:delText>
              </w:r>
              <w:r w:rsidR="0080229B" w:rsidRPr="00817880" w:rsidDel="00642C33">
                <w:rPr>
                  <w:rStyle w:val="Hyperlink"/>
                </w:rPr>
                <w:delText xml:space="preserve"> (Cg-18)</w:delText>
              </w:r>
              <w:r w:rsidDel="00642C33">
                <w:rPr>
                  <w:rStyle w:val="Hyperlink"/>
                </w:rPr>
                <w:fldChar w:fldCharType="end"/>
              </w:r>
              <w:r w:rsidR="0080229B" w:rsidRPr="0080229B" w:rsidDel="00642C33">
                <w:rPr>
                  <w:rStyle w:val="Hyperlink"/>
                  <w:color w:val="000000" w:themeColor="text1"/>
                </w:rPr>
                <w:delText xml:space="preserve"> </w:delText>
              </w:r>
              <w:r w:rsidR="004419B1" w:rsidDel="00642C33">
                <w:rPr>
                  <w:rStyle w:val="Hyperlink"/>
                  <w:color w:val="000000" w:themeColor="text1"/>
                </w:rPr>
                <w:delText>-</w:delText>
              </w:r>
              <w:r w:rsidR="0080229B" w:rsidRPr="0080229B" w:rsidDel="00642C33">
                <w:rPr>
                  <w:rStyle w:val="Hyperlink"/>
                  <w:color w:val="000000" w:themeColor="text1"/>
                </w:rPr>
                <w:delText xml:space="preserve"> Global Basic Observing Network</w:delText>
              </w:r>
              <w:r w:rsidR="0080229B" w:rsidDel="00642C33">
                <w:rPr>
                  <w:rStyle w:val="Hyperlink"/>
                  <w:color w:val="000000" w:themeColor="text1"/>
                </w:rPr>
                <w:delText>,</w:delText>
              </w:r>
              <w:r w:rsidR="0080229B" w:rsidDel="00642C33">
                <w:rPr>
                  <w:rStyle w:val="Hyperlink"/>
                </w:rPr>
                <w:delText xml:space="preserve"> </w:delText>
              </w:r>
              <w:r w:rsidDel="00642C33">
                <w:fldChar w:fldCharType="begin"/>
              </w:r>
              <w:r w:rsidDel="00642C33">
                <w:delInstrText xml:space="preserve"> HYPERLINK "https://library.wmo.int/index.php?lvl=notice_display&amp;id=21788" \l ".YD5G92hKiPM" </w:delInstrText>
              </w:r>
              <w:r w:rsidDel="00642C33">
                <w:fldChar w:fldCharType="separate"/>
              </w:r>
              <w:r w:rsidR="00817880" w:rsidRPr="00817880" w:rsidDel="00642C33">
                <w:rPr>
                  <w:rStyle w:val="Hyperlink"/>
                </w:rPr>
                <w:delText>Decision</w:delText>
              </w:r>
              <w:r w:rsidR="004C68AB" w:rsidDel="00642C33">
                <w:rPr>
                  <w:rStyle w:val="Hyperlink"/>
                </w:rPr>
                <w:delText> 7</w:delText>
              </w:r>
              <w:r w:rsidR="00817880" w:rsidRPr="00817880" w:rsidDel="00642C33">
                <w:rPr>
                  <w:rStyle w:val="Hyperlink"/>
                </w:rPr>
                <w:delText xml:space="preserve"> (EC-72)</w:delText>
              </w:r>
              <w:r w:rsidDel="00642C33">
                <w:rPr>
                  <w:rStyle w:val="Hyperlink"/>
                </w:rPr>
                <w:fldChar w:fldCharType="end"/>
              </w:r>
              <w:r w:rsidR="00817880" w:rsidDel="00642C33">
                <w:delText xml:space="preserve"> </w:delText>
              </w:r>
              <w:r w:rsidR="004419B1" w:rsidDel="00642C33">
                <w:delText xml:space="preserve">- </w:delText>
              </w:r>
              <w:r w:rsidR="00817880" w:rsidDel="00642C33">
                <w:delText>WMO Data Policy</w:delText>
              </w:r>
            </w:del>
          </w:p>
        </w:tc>
      </w:tr>
      <w:tr w:rsidR="0088163A" w:rsidRPr="00DE48B4" w:rsidDel="00642C33" w14:paraId="2EAF0782" w14:textId="77777777" w:rsidTr="00826D53">
        <w:trPr>
          <w:jc w:val="center"/>
          <w:del w:id="9" w:author="Alida Catcheside" w:date="2021-04-15T15:26:00Z"/>
        </w:trPr>
        <w:tc>
          <w:tcPr>
            <w:tcW w:w="3865" w:type="dxa"/>
          </w:tcPr>
          <w:p w14:paraId="5761980C" w14:textId="77777777" w:rsidR="0088163A" w:rsidRPr="00DE48B4" w:rsidDel="00642C33" w:rsidRDefault="0088163A" w:rsidP="00826D53">
            <w:pPr>
              <w:pStyle w:val="WMOBodyText"/>
              <w:spacing w:before="160"/>
              <w:ind w:left="164"/>
              <w:jc w:val="left"/>
              <w:rPr>
                <w:del w:id="10" w:author="Alida Catcheside" w:date="2021-04-15T15:26:00Z"/>
              </w:rPr>
            </w:pPr>
            <w:del w:id="11" w:author="Alida Catcheside" w:date="2021-04-15T15:26:00Z">
              <w:r w:rsidRPr="00DE48B4" w:rsidDel="00642C33">
                <w:rPr>
                  <w:rFonts w:cstheme="minorHAnsi"/>
                </w:rPr>
                <w:delText>Strategic Objective:</w:delText>
              </w:r>
            </w:del>
          </w:p>
        </w:tc>
        <w:tc>
          <w:tcPr>
            <w:tcW w:w="5310" w:type="dxa"/>
          </w:tcPr>
          <w:p w14:paraId="5612EA30" w14:textId="77777777" w:rsidR="0088163A" w:rsidRPr="00C93A51" w:rsidDel="00642C33" w:rsidRDefault="00473521" w:rsidP="00826D53">
            <w:pPr>
              <w:pStyle w:val="WMOBodyText"/>
              <w:spacing w:before="160"/>
              <w:jc w:val="left"/>
              <w:rPr>
                <w:del w:id="12" w:author="Alida Catcheside" w:date="2021-04-15T15:26:00Z"/>
              </w:rPr>
            </w:pPr>
            <w:del w:id="13" w:author="Alida Catcheside" w:date="2021-04-15T15:26:00Z">
              <w:r w:rsidRPr="00C93A51" w:rsidDel="00642C33">
                <w:delText>2.2</w:delText>
              </w:r>
            </w:del>
          </w:p>
        </w:tc>
      </w:tr>
      <w:tr w:rsidR="0088163A" w:rsidRPr="00DE48B4" w:rsidDel="00642C33" w14:paraId="4988D660" w14:textId="77777777" w:rsidTr="00826D53">
        <w:trPr>
          <w:jc w:val="center"/>
          <w:del w:id="14" w:author="Alida Catcheside" w:date="2021-04-15T15:26:00Z"/>
        </w:trPr>
        <w:tc>
          <w:tcPr>
            <w:tcW w:w="3865" w:type="dxa"/>
          </w:tcPr>
          <w:p w14:paraId="0BBFD86D" w14:textId="77777777" w:rsidR="0088163A" w:rsidRPr="00DE48B4" w:rsidDel="00642C33" w:rsidRDefault="0088163A" w:rsidP="00826D53">
            <w:pPr>
              <w:pStyle w:val="WMOBodyText"/>
              <w:spacing w:before="160"/>
              <w:ind w:left="164"/>
              <w:rPr>
                <w:del w:id="15" w:author="Alida Catcheside" w:date="2021-04-15T15:26:00Z"/>
                <w:rFonts w:cstheme="minorHAnsi"/>
              </w:rPr>
            </w:pPr>
            <w:del w:id="16" w:author="Alida Catcheside" w:date="2021-04-15T15:26:00Z">
              <w:r w:rsidRPr="00DE48B4" w:rsidDel="00642C33">
                <w:rPr>
                  <w:rFonts w:cstheme="minorHAnsi"/>
                </w:rPr>
                <w:delText>Recommended by:</w:delText>
              </w:r>
            </w:del>
          </w:p>
        </w:tc>
        <w:tc>
          <w:tcPr>
            <w:tcW w:w="5310" w:type="dxa"/>
          </w:tcPr>
          <w:p w14:paraId="59DE8B0A" w14:textId="77777777" w:rsidR="0088163A" w:rsidRPr="00C93A51" w:rsidDel="00642C33" w:rsidRDefault="00473521" w:rsidP="00826D53">
            <w:pPr>
              <w:pStyle w:val="WMOBodyText"/>
              <w:spacing w:before="160"/>
              <w:rPr>
                <w:del w:id="17" w:author="Alida Catcheside" w:date="2021-04-15T15:26:00Z"/>
                <w:rFonts w:cstheme="minorHAnsi"/>
                <w:i/>
                <w:iCs/>
              </w:rPr>
            </w:pPr>
            <w:del w:id="18" w:author="Alida Catcheside" w:date="2021-04-15T15:26:00Z">
              <w:r w:rsidRPr="00C93A51" w:rsidDel="00642C33">
                <w:rPr>
                  <w:rFonts w:cstheme="minorHAnsi"/>
                  <w:i/>
                  <w:iCs/>
                </w:rPr>
                <w:delText>INFCOM</w:delText>
              </w:r>
            </w:del>
          </w:p>
        </w:tc>
      </w:tr>
      <w:tr w:rsidR="0088163A" w:rsidRPr="00DE48B4" w:rsidDel="00642C33" w14:paraId="6A5A3849" w14:textId="77777777" w:rsidTr="00826D53">
        <w:trPr>
          <w:jc w:val="center"/>
          <w:del w:id="19" w:author="Alida Catcheside" w:date="2021-04-15T15:26:00Z"/>
        </w:trPr>
        <w:tc>
          <w:tcPr>
            <w:tcW w:w="3865" w:type="dxa"/>
          </w:tcPr>
          <w:p w14:paraId="2194EF41" w14:textId="77777777" w:rsidR="0088163A" w:rsidRPr="00DE48B4" w:rsidDel="00642C33" w:rsidRDefault="0088163A" w:rsidP="00826D53">
            <w:pPr>
              <w:pStyle w:val="WMOBodyText"/>
              <w:spacing w:before="160"/>
              <w:ind w:left="164"/>
              <w:jc w:val="left"/>
              <w:rPr>
                <w:del w:id="20" w:author="Alida Catcheside" w:date="2021-04-15T15:26:00Z"/>
              </w:rPr>
            </w:pPr>
            <w:del w:id="21" w:author="Alida Catcheside" w:date="2021-04-15T15:26:00Z">
              <w:r w:rsidRPr="00DE48B4" w:rsidDel="00642C33">
                <w:rPr>
                  <w:rFonts w:cstheme="minorHAnsi"/>
                </w:rPr>
                <w:delText>Recommended for:</w:delText>
              </w:r>
            </w:del>
          </w:p>
        </w:tc>
        <w:tc>
          <w:tcPr>
            <w:tcW w:w="5310" w:type="dxa"/>
          </w:tcPr>
          <w:p w14:paraId="69AB43F0" w14:textId="77777777" w:rsidR="0088163A" w:rsidRPr="00C93A51" w:rsidDel="00642C33" w:rsidRDefault="00F30C74" w:rsidP="00826D53">
            <w:pPr>
              <w:pStyle w:val="WMOBodyText"/>
              <w:spacing w:before="160"/>
              <w:jc w:val="left"/>
              <w:rPr>
                <w:del w:id="22" w:author="Alida Catcheside" w:date="2021-04-15T15:26:00Z"/>
              </w:rPr>
            </w:pPr>
            <w:customXmlDelRangeStart w:id="23" w:author="Alida Catcheside" w:date="2021-04-15T15:26:00Z"/>
            <w:sdt>
              <w:sdtPr>
                <w:rPr>
                  <w:rFonts w:cstheme="minorHAnsi"/>
                </w:rPr>
                <w:id w:val="-48387306"/>
                <w14:checkbox>
                  <w14:checked w14:val="0"/>
                  <w14:checkedState w14:val="2612" w14:font="MS Gothic"/>
                  <w14:uncheckedState w14:val="2610" w14:font="MS Gothic"/>
                </w14:checkbox>
              </w:sdtPr>
              <w:sdtEndPr/>
              <w:sdtContent>
                <w:customXmlDelRangeEnd w:id="23"/>
                <w:del w:id="24" w:author="Alida Catcheside" w:date="2021-04-15T15:26:00Z">
                  <w:r w:rsidR="00473521" w:rsidRPr="00C93A51" w:rsidDel="00642C33">
                    <w:rPr>
                      <w:rFonts w:ascii="MS Gothic" w:eastAsia="MS Gothic" w:hAnsi="MS Gothic" w:cstheme="minorHAnsi" w:hint="eastAsia"/>
                    </w:rPr>
                    <w:delText>☐</w:delText>
                  </w:r>
                </w:del>
                <w:customXmlDelRangeStart w:id="25" w:author="Alida Catcheside" w:date="2021-04-15T15:26:00Z"/>
              </w:sdtContent>
            </w:sdt>
            <w:customXmlDelRangeEnd w:id="25"/>
            <w:del w:id="26" w:author="Alida Catcheside" w:date="2021-04-15T15:26:00Z">
              <w:r w:rsidR="0088163A" w:rsidRPr="00C93A51" w:rsidDel="00642C33">
                <w:rPr>
                  <w:rFonts w:cstheme="minorHAnsi"/>
                </w:rPr>
                <w:delText xml:space="preserve"> Adoption without debate</w:delText>
              </w:r>
              <w:r w:rsidR="0088163A" w:rsidRPr="00C93A51" w:rsidDel="00642C33">
                <w:rPr>
                  <w:rFonts w:cstheme="minorHAnsi"/>
                </w:rPr>
                <w:br/>
              </w:r>
            </w:del>
            <w:customXmlDelRangeStart w:id="27" w:author="Alida Catcheside" w:date="2021-04-15T15:26:00Z"/>
            <w:sdt>
              <w:sdtPr>
                <w:rPr>
                  <w:rFonts w:cstheme="minorHAnsi"/>
                </w:rPr>
                <w:id w:val="1941483948"/>
                <w14:checkbox>
                  <w14:checked w14:val="1"/>
                  <w14:checkedState w14:val="2612" w14:font="MS Gothic"/>
                  <w14:uncheckedState w14:val="2610" w14:font="MS Gothic"/>
                </w14:checkbox>
              </w:sdtPr>
              <w:sdtEndPr/>
              <w:sdtContent>
                <w:customXmlDelRangeEnd w:id="27"/>
                <w:del w:id="28" w:author="Alida Catcheside" w:date="2021-04-15T15:26:00Z">
                  <w:r w:rsidR="00473521" w:rsidRPr="00C93A51" w:rsidDel="00642C33">
                    <w:rPr>
                      <w:rFonts w:ascii="MS Gothic" w:eastAsia="MS Gothic" w:hAnsi="MS Gothic" w:cstheme="minorHAnsi" w:hint="eastAsia"/>
                    </w:rPr>
                    <w:delText>☒</w:delText>
                  </w:r>
                </w:del>
                <w:customXmlDelRangeStart w:id="29" w:author="Alida Catcheside" w:date="2021-04-15T15:26:00Z"/>
              </w:sdtContent>
            </w:sdt>
            <w:customXmlDelRangeEnd w:id="29"/>
            <w:del w:id="30" w:author="Alida Catcheside" w:date="2021-04-15T15:26:00Z">
              <w:r w:rsidR="0088163A" w:rsidRPr="00C93A51" w:rsidDel="00642C33">
                <w:rPr>
                  <w:rFonts w:cstheme="minorHAnsi"/>
                </w:rPr>
                <w:delText xml:space="preserve"> Adoption with debate</w:delText>
              </w:r>
            </w:del>
          </w:p>
        </w:tc>
      </w:tr>
      <w:tr w:rsidR="0088163A" w:rsidRPr="00DE48B4" w:rsidDel="00642C33" w14:paraId="76AA77BC" w14:textId="77777777" w:rsidTr="00826D53">
        <w:trPr>
          <w:jc w:val="center"/>
          <w:del w:id="31" w:author="Alida Catcheside" w:date="2021-04-15T15:26:00Z"/>
        </w:trPr>
        <w:tc>
          <w:tcPr>
            <w:tcW w:w="3865" w:type="dxa"/>
          </w:tcPr>
          <w:p w14:paraId="222E2A27" w14:textId="77777777" w:rsidR="0088163A" w:rsidRPr="00DE48B4" w:rsidDel="00642C33" w:rsidRDefault="0088163A" w:rsidP="00826D53">
            <w:pPr>
              <w:pStyle w:val="WMOBodyText"/>
              <w:spacing w:before="160"/>
              <w:ind w:left="164"/>
              <w:jc w:val="left"/>
              <w:rPr>
                <w:del w:id="32" w:author="Alida Catcheside" w:date="2021-04-15T15:26:00Z"/>
              </w:rPr>
            </w:pPr>
            <w:del w:id="33" w:author="Alida Catcheside" w:date="2021-04-15T15:26:00Z">
              <w:r w:rsidRPr="00DE48B4" w:rsidDel="00642C33">
                <w:rPr>
                  <w:rFonts w:cstheme="minorHAnsi"/>
                </w:rPr>
                <w:delText>Financial implications:</w:delText>
              </w:r>
            </w:del>
          </w:p>
        </w:tc>
        <w:tc>
          <w:tcPr>
            <w:tcW w:w="5310" w:type="dxa"/>
          </w:tcPr>
          <w:p w14:paraId="6013E7A4" w14:textId="77777777" w:rsidR="0088163A" w:rsidRPr="00C93A51" w:rsidDel="00642C33" w:rsidRDefault="0088163A" w:rsidP="00826D53">
            <w:pPr>
              <w:pStyle w:val="WMOBodyText"/>
              <w:spacing w:before="160"/>
              <w:jc w:val="left"/>
              <w:rPr>
                <w:del w:id="34" w:author="Alida Catcheside" w:date="2021-04-15T15:26:00Z"/>
              </w:rPr>
            </w:pPr>
            <w:del w:id="35" w:author="Alida Catcheside" w:date="2021-04-15T15:26:00Z">
              <w:r w:rsidRPr="00C93A51" w:rsidDel="00642C33">
                <w:rPr>
                  <w:rFonts w:cstheme="minorHAnsi"/>
                </w:rPr>
                <w:delText xml:space="preserve">Operating Plan 2021, Output </w:delText>
              </w:r>
              <w:r w:rsidR="00473521" w:rsidRPr="00C93A51" w:rsidDel="00642C33">
                <w:rPr>
                  <w:rFonts w:cstheme="minorHAnsi"/>
                </w:rPr>
                <w:delText>2.2.05</w:delText>
              </w:r>
            </w:del>
          </w:p>
        </w:tc>
      </w:tr>
      <w:tr w:rsidR="0088163A" w:rsidRPr="00DE48B4" w:rsidDel="00642C33" w14:paraId="03608273" w14:textId="77777777" w:rsidTr="00826D53">
        <w:trPr>
          <w:jc w:val="center"/>
          <w:del w:id="36" w:author="Alida Catcheside" w:date="2021-04-15T15:26:00Z"/>
        </w:trPr>
        <w:tc>
          <w:tcPr>
            <w:tcW w:w="3865" w:type="dxa"/>
          </w:tcPr>
          <w:p w14:paraId="04C05C7D" w14:textId="77777777" w:rsidR="0088163A" w:rsidRPr="00DE48B4" w:rsidDel="00642C33" w:rsidRDefault="0088163A" w:rsidP="00826D53">
            <w:pPr>
              <w:pStyle w:val="WMOBodyText"/>
              <w:spacing w:before="160"/>
              <w:ind w:left="164"/>
              <w:jc w:val="left"/>
              <w:rPr>
                <w:del w:id="37" w:author="Alida Catcheside" w:date="2021-04-15T15:26:00Z"/>
              </w:rPr>
            </w:pPr>
            <w:del w:id="38" w:author="Alida Catcheside" w:date="2021-04-15T15:26:00Z">
              <w:r w:rsidRPr="00DE48B4" w:rsidDel="00642C33">
                <w:rPr>
                  <w:rFonts w:cstheme="minorHAnsi"/>
                </w:rPr>
                <w:delText>Content:</w:delText>
              </w:r>
            </w:del>
          </w:p>
        </w:tc>
        <w:tc>
          <w:tcPr>
            <w:tcW w:w="5310" w:type="dxa"/>
          </w:tcPr>
          <w:p w14:paraId="62A8DE2E" w14:textId="77777777" w:rsidR="0088163A" w:rsidRPr="00C93A51" w:rsidDel="00642C33" w:rsidRDefault="00473521" w:rsidP="00ED7FAF">
            <w:pPr>
              <w:pStyle w:val="WMOBodyText"/>
              <w:spacing w:before="160"/>
              <w:jc w:val="left"/>
              <w:rPr>
                <w:del w:id="39" w:author="Alida Catcheside" w:date="2021-04-15T15:26:00Z"/>
              </w:rPr>
            </w:pPr>
            <w:del w:id="40" w:author="Alida Catcheside" w:date="2021-04-15T15:26:00Z">
              <w:r w:rsidRPr="00C93A51" w:rsidDel="00642C33">
                <w:delText xml:space="preserve">1 </w:delText>
              </w:r>
              <w:r w:rsidR="0088163A" w:rsidRPr="00C93A51" w:rsidDel="00642C33">
                <w:delText>Recommendation</w:delText>
              </w:r>
            </w:del>
          </w:p>
        </w:tc>
      </w:tr>
      <w:tr w:rsidR="0088163A" w:rsidDel="00642C33" w14:paraId="55C55B42" w14:textId="77777777" w:rsidTr="00826D53">
        <w:trPr>
          <w:jc w:val="center"/>
          <w:del w:id="41" w:author="Alida Catcheside" w:date="2021-04-15T15:26:00Z"/>
        </w:trPr>
        <w:tc>
          <w:tcPr>
            <w:tcW w:w="3865" w:type="dxa"/>
          </w:tcPr>
          <w:p w14:paraId="2879334C" w14:textId="77777777" w:rsidR="0088163A" w:rsidRPr="00DE48B4" w:rsidDel="00642C33" w:rsidRDefault="0088163A" w:rsidP="00826D53">
            <w:pPr>
              <w:pStyle w:val="WMOBodyText"/>
              <w:spacing w:before="160"/>
              <w:ind w:left="164"/>
              <w:jc w:val="left"/>
              <w:rPr>
                <w:del w:id="42" w:author="Alida Catcheside" w:date="2021-04-15T15:26:00Z"/>
                <w:rFonts w:cstheme="minorHAnsi"/>
              </w:rPr>
            </w:pPr>
            <w:del w:id="43" w:author="Alida Catcheside" w:date="2021-04-15T15:26:00Z">
              <w:r w:rsidRPr="00DE48B4" w:rsidDel="00642C33">
                <w:rPr>
                  <w:rFonts w:cstheme="minorHAnsi"/>
                </w:rPr>
                <w:delText>Main changes to previous version:</w:delText>
              </w:r>
            </w:del>
          </w:p>
        </w:tc>
        <w:tc>
          <w:tcPr>
            <w:tcW w:w="5310" w:type="dxa"/>
          </w:tcPr>
          <w:p w14:paraId="4CB1A2F4" w14:textId="77777777" w:rsidR="0088163A" w:rsidRPr="002C7AB9" w:rsidDel="00642C33" w:rsidRDefault="0088163A" w:rsidP="00826D53">
            <w:pPr>
              <w:pStyle w:val="WMOBodyText"/>
              <w:spacing w:before="160"/>
              <w:jc w:val="left"/>
              <w:rPr>
                <w:del w:id="44" w:author="Alida Catcheside" w:date="2021-04-15T15:26:00Z"/>
                <w:rFonts w:cstheme="minorHAnsi"/>
                <w:i/>
                <w:iCs/>
              </w:rPr>
            </w:pPr>
            <w:del w:id="45" w:author="Alida Catcheside" w:date="2021-04-15T15:26:00Z">
              <w:r w:rsidRPr="00CF752C" w:rsidDel="00642C33">
                <w:delText>[For DRAFT 2, 3, etc. and APPROVED versions only]</w:delText>
              </w:r>
              <w:r w:rsidR="00E1464C" w:rsidRPr="00CF752C" w:rsidDel="00642C33">
                <w:br/>
              </w:r>
            </w:del>
          </w:p>
        </w:tc>
      </w:tr>
    </w:tbl>
    <w:p w14:paraId="0F4ACD0B" w14:textId="00A5775E" w:rsidR="00092CAE" w:rsidDel="00827670" w:rsidRDefault="00092CAE">
      <w:pPr>
        <w:tabs>
          <w:tab w:val="clear" w:pos="1134"/>
        </w:tabs>
        <w:jc w:val="left"/>
        <w:rPr>
          <w:del w:id="46" w:author="Nathalie Gentet" w:date="2021-04-16T12:02:00Z"/>
        </w:rPr>
      </w:pPr>
    </w:p>
    <w:p w14:paraId="43A8DF36" w14:textId="62F0EEFC" w:rsidR="00331964" w:rsidDel="00827670" w:rsidRDefault="00331964">
      <w:pPr>
        <w:tabs>
          <w:tab w:val="clear" w:pos="1134"/>
        </w:tabs>
        <w:jc w:val="left"/>
        <w:rPr>
          <w:del w:id="47" w:author="Nathalie Gentet" w:date="2021-04-16T12:02:00Z"/>
          <w:rFonts w:eastAsia="Verdana" w:cs="Verdana"/>
          <w:lang w:eastAsia="zh-TW"/>
        </w:rPr>
      </w:pPr>
      <w:del w:id="48" w:author="Nathalie Gentet" w:date="2021-04-16T12:02:00Z">
        <w:r w:rsidDel="00827670">
          <w:br w:type="page"/>
        </w:r>
      </w:del>
    </w:p>
    <w:p w14:paraId="4087E7A5" w14:textId="77777777" w:rsidR="00A80767" w:rsidRPr="00B24FC9" w:rsidRDefault="00A80767" w:rsidP="00A80767">
      <w:pPr>
        <w:pStyle w:val="Heading1"/>
      </w:pPr>
      <w:bookmarkStart w:id="49" w:name="_Annex_to_draft_3"/>
      <w:bookmarkStart w:id="50" w:name="_Annex_to_Draft_4"/>
      <w:bookmarkStart w:id="51" w:name="_APPENDIX_B:_"/>
      <w:bookmarkEnd w:id="49"/>
      <w:bookmarkEnd w:id="50"/>
      <w:bookmarkEnd w:id="51"/>
      <w:r w:rsidRPr="00B24FC9">
        <w:lastRenderedPageBreak/>
        <w:t>DRAFT RECOMMENDATION</w:t>
      </w:r>
    </w:p>
    <w:p w14:paraId="38CE744B" w14:textId="77777777" w:rsidR="00A80767" w:rsidRPr="000E0ED2" w:rsidRDefault="00A80767" w:rsidP="00A80767">
      <w:pPr>
        <w:pStyle w:val="Heading2"/>
      </w:pPr>
      <w:bookmarkStart w:id="52" w:name="_DRAFT_RESOLUTION_4.2/1_(EC-64)_-_PU"/>
      <w:bookmarkStart w:id="53" w:name="_DRAFT_RESOLUTION_X.X/1"/>
      <w:bookmarkStart w:id="54" w:name="_Hlk66349634"/>
      <w:bookmarkStart w:id="55" w:name="_Toc319327010"/>
      <w:bookmarkStart w:id="56" w:name="Text6"/>
      <w:bookmarkEnd w:id="52"/>
      <w:bookmarkEnd w:id="53"/>
      <w:r w:rsidRPr="000E0ED2">
        <w:t>Draft Recommendation</w:t>
      </w:r>
      <w:bookmarkStart w:id="57" w:name="_Hlk59615701"/>
      <w:r w:rsidR="004C68AB">
        <w:t> 5</w:t>
      </w:r>
      <w:r w:rsidR="00995391" w:rsidRPr="000E0ED2">
        <w:t>.1.5</w:t>
      </w:r>
      <w:r w:rsidRPr="000E0ED2">
        <w:t xml:space="preserve">/1 </w:t>
      </w:r>
      <w:r w:rsidR="00995391" w:rsidRPr="000E0ED2">
        <w:t>(INFCOM-1(III))</w:t>
      </w:r>
      <w:bookmarkEnd w:id="54"/>
      <w:bookmarkEnd w:id="57"/>
    </w:p>
    <w:p w14:paraId="6350226F" w14:textId="77777777" w:rsidR="00A80767" w:rsidRPr="000E0ED2" w:rsidRDefault="000E0ED2" w:rsidP="00A80767">
      <w:pPr>
        <w:pStyle w:val="Heading3"/>
        <w:rPr>
          <w:caps/>
        </w:rPr>
      </w:pPr>
      <w:bookmarkStart w:id="58" w:name="_Title_of_the"/>
      <w:bookmarkStart w:id="59" w:name="_Hlk65589485"/>
      <w:bookmarkEnd w:id="55"/>
      <w:bookmarkEnd w:id="56"/>
      <w:bookmarkEnd w:id="58"/>
      <w:r>
        <w:rPr>
          <w:noProof/>
        </w:rPr>
        <w:t xml:space="preserve">WMO </w:t>
      </w:r>
      <w:r w:rsidR="006B581A">
        <w:rPr>
          <w:noProof/>
        </w:rPr>
        <w:t>U</w:t>
      </w:r>
      <w:r>
        <w:rPr>
          <w:noProof/>
        </w:rPr>
        <w:t xml:space="preserve">nified </w:t>
      </w:r>
      <w:r w:rsidR="006B581A">
        <w:rPr>
          <w:noProof/>
        </w:rPr>
        <w:t>P</w:t>
      </w:r>
      <w:r>
        <w:rPr>
          <w:noProof/>
        </w:rPr>
        <w:t xml:space="preserve">olicy for the </w:t>
      </w:r>
      <w:r w:rsidR="006B581A">
        <w:rPr>
          <w:noProof/>
        </w:rPr>
        <w:t>I</w:t>
      </w:r>
      <w:r>
        <w:rPr>
          <w:noProof/>
        </w:rPr>
        <w:t xml:space="preserve">nternational </w:t>
      </w:r>
      <w:r w:rsidR="006B581A">
        <w:rPr>
          <w:noProof/>
        </w:rPr>
        <w:t>E</w:t>
      </w:r>
      <w:r>
        <w:rPr>
          <w:noProof/>
        </w:rPr>
        <w:t xml:space="preserve">xchange of </w:t>
      </w:r>
      <w:r w:rsidR="006B581A">
        <w:rPr>
          <w:noProof/>
        </w:rPr>
        <w:t>E</w:t>
      </w:r>
      <w:r>
        <w:rPr>
          <w:noProof/>
        </w:rPr>
        <w:t xml:space="preserve">arth </w:t>
      </w:r>
      <w:r w:rsidR="006B581A">
        <w:rPr>
          <w:noProof/>
        </w:rPr>
        <w:t>S</w:t>
      </w:r>
      <w:r>
        <w:rPr>
          <w:noProof/>
        </w:rPr>
        <w:t xml:space="preserve">ystem </w:t>
      </w:r>
      <w:r w:rsidR="006B581A">
        <w:rPr>
          <w:noProof/>
        </w:rPr>
        <w:t>D</w:t>
      </w:r>
      <w:r>
        <w:rPr>
          <w:noProof/>
        </w:rPr>
        <w:t>ata</w:t>
      </w:r>
      <w:bookmarkEnd w:id="59"/>
    </w:p>
    <w:p w14:paraId="1445D737" w14:textId="77777777" w:rsidR="00A80767" w:rsidRPr="000E0ED2" w:rsidRDefault="00A80767" w:rsidP="00A80767">
      <w:pPr>
        <w:pStyle w:val="WMOBodyText"/>
        <w:rPr>
          <w:caps/>
        </w:rPr>
      </w:pPr>
      <w:r w:rsidRPr="000E0ED2">
        <w:rPr>
          <w:caps/>
        </w:rPr>
        <w:t xml:space="preserve">The </w:t>
      </w:r>
      <w:r w:rsidR="00995391" w:rsidRPr="000E0ED2">
        <w:rPr>
          <w:caps/>
        </w:rPr>
        <w:t>Commission for Observation, Infrastructure and Information Systems</w:t>
      </w:r>
      <w:r w:rsidR="00F3069C" w:rsidRPr="000E0ED2">
        <w:t>,</w:t>
      </w:r>
    </w:p>
    <w:p w14:paraId="565E191E" w14:textId="77777777" w:rsidR="00F3069C" w:rsidRPr="000E0ED2" w:rsidRDefault="00F3069C" w:rsidP="00F3069C">
      <w:pPr>
        <w:pStyle w:val="WMOBodyText"/>
        <w:rPr>
          <w:i/>
          <w:iCs/>
        </w:rPr>
      </w:pPr>
      <w:r w:rsidRPr="000E0ED2">
        <w:rPr>
          <w:b/>
          <w:bCs/>
        </w:rPr>
        <w:t>Recalling</w:t>
      </w:r>
      <w:r w:rsidRPr="000E0ED2">
        <w:t xml:space="preserve"> </w:t>
      </w:r>
      <w:hyperlink r:id="rId12" w:anchor=".YDynnWhKiUm" w:history="1">
        <w:r w:rsidR="004419B1" w:rsidRPr="0080229B">
          <w:rPr>
            <w:rStyle w:val="Hyperlink"/>
            <w:rFonts w:eastAsia="Times New Roman" w:cs="Times New Roman"/>
          </w:rPr>
          <w:t>Resolution</w:t>
        </w:r>
        <w:r w:rsidR="004C68AB">
          <w:rPr>
            <w:rStyle w:val="Hyperlink"/>
            <w:rFonts w:eastAsia="Times New Roman" w:cs="Times New Roman"/>
          </w:rPr>
          <w:t> 5</w:t>
        </w:r>
        <w:r w:rsidR="004419B1" w:rsidRPr="0080229B">
          <w:rPr>
            <w:rStyle w:val="Hyperlink"/>
            <w:rFonts w:eastAsia="Times New Roman" w:cs="Times New Roman"/>
          </w:rPr>
          <w:t>5 (Cg-18)</w:t>
        </w:r>
      </w:hyperlink>
      <w:r w:rsidR="004419B1" w:rsidRPr="00BB7B07">
        <w:rPr>
          <w:rFonts w:eastAsia="Times New Roman" w:cs="Times New Roman"/>
        </w:rPr>
        <w:t xml:space="preserve"> </w:t>
      </w:r>
      <w:r w:rsidR="004419B1">
        <w:t>-</w:t>
      </w:r>
      <w:r w:rsidR="004419B1" w:rsidRPr="00BB7B07">
        <w:rPr>
          <w:rFonts w:eastAsia="Times New Roman" w:cs="Times New Roman"/>
        </w:rPr>
        <w:t xml:space="preserve"> Emerging Data Issues</w:t>
      </w:r>
      <w:r w:rsidR="004419B1">
        <w:t xml:space="preserve">, </w:t>
      </w:r>
      <w:hyperlink r:id="rId13" w:anchor=".YDynnWhKiUm" w:history="1">
        <w:r w:rsidR="004419B1" w:rsidRPr="00817880">
          <w:rPr>
            <w:rStyle w:val="Hyperlink"/>
          </w:rPr>
          <w:t>Resolution</w:t>
        </w:r>
        <w:r w:rsidR="004C68AB">
          <w:rPr>
            <w:rStyle w:val="Hyperlink"/>
          </w:rPr>
          <w:t> 5</w:t>
        </w:r>
        <w:r w:rsidR="004419B1" w:rsidRPr="00817880">
          <w:rPr>
            <w:rStyle w:val="Hyperlink"/>
          </w:rPr>
          <w:t>6 (Cg-18)</w:t>
        </w:r>
      </w:hyperlink>
      <w:r w:rsidR="004419B1" w:rsidRPr="00473521">
        <w:t xml:space="preserve"> </w:t>
      </w:r>
      <w:r w:rsidR="004419B1">
        <w:t xml:space="preserve">- </w:t>
      </w:r>
      <w:r w:rsidR="004419B1" w:rsidRPr="00473521">
        <w:t>Data Policies and Practices</w:t>
      </w:r>
      <w:r w:rsidR="004419B1">
        <w:t xml:space="preserve">, </w:t>
      </w:r>
      <w:hyperlink r:id="rId14" w:anchor=".YDynnWhKiUm" w:history="1">
        <w:r w:rsidR="004419B1" w:rsidRPr="00817880">
          <w:rPr>
            <w:rStyle w:val="Hyperlink"/>
          </w:rPr>
          <w:t>Resolution</w:t>
        </w:r>
        <w:r w:rsidR="004C68AB">
          <w:rPr>
            <w:rStyle w:val="Hyperlink"/>
          </w:rPr>
          <w:t> 3</w:t>
        </w:r>
        <w:r w:rsidR="004419B1">
          <w:rPr>
            <w:rStyle w:val="Hyperlink"/>
          </w:rPr>
          <w:t>4</w:t>
        </w:r>
        <w:r w:rsidR="004419B1" w:rsidRPr="00817880">
          <w:rPr>
            <w:rStyle w:val="Hyperlink"/>
          </w:rPr>
          <w:t xml:space="preserve"> (Cg-18)</w:t>
        </w:r>
      </w:hyperlink>
      <w:r w:rsidR="004419B1" w:rsidRPr="0080229B">
        <w:rPr>
          <w:rStyle w:val="Hyperlink"/>
          <w:color w:val="000000" w:themeColor="text1"/>
        </w:rPr>
        <w:t xml:space="preserve"> </w:t>
      </w:r>
      <w:r w:rsidR="004419B1">
        <w:rPr>
          <w:rStyle w:val="Hyperlink"/>
          <w:color w:val="000000" w:themeColor="text1"/>
        </w:rPr>
        <w:t>-</w:t>
      </w:r>
      <w:r w:rsidR="004419B1" w:rsidRPr="0080229B">
        <w:rPr>
          <w:rStyle w:val="Hyperlink"/>
          <w:color w:val="000000" w:themeColor="text1"/>
        </w:rPr>
        <w:t xml:space="preserve"> Global Basic Observing Network</w:t>
      </w:r>
      <w:r w:rsidR="004419B1">
        <w:rPr>
          <w:rStyle w:val="Hyperlink"/>
          <w:color w:val="000000" w:themeColor="text1"/>
        </w:rPr>
        <w:t>,</w:t>
      </w:r>
      <w:r w:rsidR="004419B1">
        <w:rPr>
          <w:rStyle w:val="Hyperlink"/>
        </w:rPr>
        <w:t xml:space="preserve"> </w:t>
      </w:r>
      <w:hyperlink r:id="rId15" w:anchor=".YD5G92hKiPM" w:history="1">
        <w:r w:rsidR="004419B1" w:rsidRPr="00817880">
          <w:rPr>
            <w:rStyle w:val="Hyperlink"/>
          </w:rPr>
          <w:t>Decision</w:t>
        </w:r>
        <w:r w:rsidR="004C68AB">
          <w:rPr>
            <w:rStyle w:val="Hyperlink"/>
          </w:rPr>
          <w:t> 7</w:t>
        </w:r>
        <w:r w:rsidR="00B41AD0">
          <w:rPr>
            <w:rStyle w:val="Hyperlink"/>
          </w:rPr>
          <w:t> </w:t>
        </w:r>
        <w:r w:rsidR="004419B1" w:rsidRPr="00817880">
          <w:rPr>
            <w:rStyle w:val="Hyperlink"/>
          </w:rPr>
          <w:t>(EC-72)</w:t>
        </w:r>
      </w:hyperlink>
      <w:r w:rsidR="004419B1">
        <w:t xml:space="preserve"> - WMO Data Policy</w:t>
      </w:r>
      <w:r w:rsidR="00677903">
        <w:t xml:space="preserve">, </w:t>
      </w:r>
    </w:p>
    <w:p w14:paraId="72F68051" w14:textId="77777777" w:rsidR="00552164" w:rsidRDefault="00F3069C" w:rsidP="00F3069C">
      <w:pPr>
        <w:pStyle w:val="WMOBodyText"/>
      </w:pPr>
      <w:r w:rsidRPr="000E0ED2">
        <w:rPr>
          <w:b/>
          <w:bCs/>
        </w:rPr>
        <w:t>Taking note</w:t>
      </w:r>
      <w:r w:rsidR="007914D4">
        <w:t xml:space="preserve"> of the outcome of the </w:t>
      </w:r>
      <w:hyperlink r:id="rId16" w:history="1">
        <w:r w:rsidR="007914D4" w:rsidRPr="0080718F">
          <w:rPr>
            <w:rStyle w:val="Hyperlink"/>
          </w:rPr>
          <w:t>WMO Data Conference</w:t>
        </w:r>
      </w:hyperlink>
      <w:r w:rsidR="007914D4">
        <w:t xml:space="preserve"> held in November 2020</w:t>
      </w:r>
      <w:r w:rsidR="0080718F">
        <w:t>,</w:t>
      </w:r>
    </w:p>
    <w:p w14:paraId="75A59D42" w14:textId="77777777" w:rsidR="00F3069C" w:rsidRDefault="00F3069C" w:rsidP="00382FB9">
      <w:pPr>
        <w:pStyle w:val="WMOBodyText"/>
      </w:pPr>
      <w:r w:rsidRPr="000E0ED2">
        <w:rPr>
          <w:b/>
          <w:bCs/>
        </w:rPr>
        <w:t>Noting</w:t>
      </w:r>
      <w:r w:rsidR="00EE5D2E" w:rsidRPr="000E0ED2">
        <w:t xml:space="preserve"> </w:t>
      </w:r>
      <w:hyperlink r:id="rId17" w:anchor=".YGMcF68zaUk" w:history="1">
        <w:r w:rsidR="007914D4" w:rsidRPr="006F2C09">
          <w:rPr>
            <w:rStyle w:val="Hyperlink"/>
          </w:rPr>
          <w:t>Recommendation</w:t>
        </w:r>
        <w:r w:rsidR="004C68AB" w:rsidRPr="006F2C09">
          <w:rPr>
            <w:rStyle w:val="Hyperlink"/>
          </w:rPr>
          <w:t> 2</w:t>
        </w:r>
        <w:r w:rsidR="007914D4" w:rsidRPr="006F2C09">
          <w:rPr>
            <w:rStyle w:val="Hyperlink"/>
          </w:rPr>
          <w:t xml:space="preserve"> (INFCO</w:t>
        </w:r>
        <w:r w:rsidR="0080718F" w:rsidRPr="006F2C09">
          <w:rPr>
            <w:rStyle w:val="Hyperlink"/>
          </w:rPr>
          <w:t>M-1)</w:t>
        </w:r>
      </w:hyperlink>
      <w:r w:rsidR="00382FB9">
        <w:rPr>
          <w:rStyle w:val="Hyperlink"/>
        </w:rPr>
        <w:t xml:space="preserve"> -</w:t>
      </w:r>
      <w:r w:rsidR="005B410F" w:rsidRPr="00382FB9">
        <w:rPr>
          <w:rStyle w:val="Hyperlink"/>
          <w:color w:val="auto"/>
        </w:rPr>
        <w:t xml:space="preserve"> Update of Regulatory Material Related to Establishment of the Global Basic Observing Network (GBON)</w:t>
      </w:r>
      <w:r w:rsidR="005B410F" w:rsidRPr="00382FB9">
        <w:t>,</w:t>
      </w:r>
      <w:r w:rsidR="0080718F" w:rsidRPr="00382FB9">
        <w:t xml:space="preserve"> </w:t>
      </w:r>
      <w:r w:rsidR="00692117" w:rsidRPr="00A0173E">
        <w:rPr>
          <w:lang w:val="en-US"/>
        </w:rPr>
        <w:t xml:space="preserve">Draft </w:t>
      </w:r>
      <w:r w:rsidR="00692117" w:rsidRPr="003F45DF">
        <w:t>Recommendation</w:t>
      </w:r>
      <w:r w:rsidR="004C68AB">
        <w:rPr>
          <w:lang w:val="en-US"/>
        </w:rPr>
        <w:t> 5</w:t>
      </w:r>
      <w:r w:rsidR="00692117" w:rsidRPr="00A0173E">
        <w:rPr>
          <w:lang w:val="en-US"/>
        </w:rPr>
        <w:t>.1.1(</w:t>
      </w:r>
      <w:r w:rsidR="00AD7653">
        <w:rPr>
          <w:lang w:val="en-US"/>
        </w:rPr>
        <w:t>1</w:t>
      </w:r>
      <w:r w:rsidR="00692117" w:rsidRPr="00A0173E">
        <w:rPr>
          <w:lang w:val="en-US"/>
        </w:rPr>
        <w:t>)/1 (INFCOM-1(III))</w:t>
      </w:r>
      <w:r w:rsidR="00692117">
        <w:rPr>
          <w:lang w:val="en-US"/>
        </w:rPr>
        <w:t xml:space="preserve">, </w:t>
      </w:r>
      <w:r w:rsidR="00692117" w:rsidRPr="00A0173E">
        <w:rPr>
          <w:lang w:val="en-US"/>
        </w:rPr>
        <w:t xml:space="preserve">Draft </w:t>
      </w:r>
      <w:r w:rsidR="00692117" w:rsidRPr="003F45DF">
        <w:t>Recommendation</w:t>
      </w:r>
      <w:r w:rsidR="004C68AB">
        <w:rPr>
          <w:lang w:val="en-US"/>
        </w:rPr>
        <w:t> 5</w:t>
      </w:r>
      <w:r w:rsidR="00692117" w:rsidRPr="00692117">
        <w:rPr>
          <w:lang w:val="en-US"/>
        </w:rPr>
        <w:t>.1.1(</w:t>
      </w:r>
      <w:r w:rsidR="00AD7653">
        <w:rPr>
          <w:lang w:val="en-US"/>
        </w:rPr>
        <w:t>3</w:t>
      </w:r>
      <w:r w:rsidR="00692117" w:rsidRPr="00692117">
        <w:rPr>
          <w:lang w:val="en-US"/>
        </w:rPr>
        <w:t>)</w:t>
      </w:r>
      <w:r w:rsidR="00692117">
        <w:rPr>
          <w:lang w:val="en-US"/>
        </w:rPr>
        <w:t>/1</w:t>
      </w:r>
      <w:r w:rsidR="005B623E">
        <w:rPr>
          <w:lang w:val="en-US"/>
        </w:rPr>
        <w:br/>
      </w:r>
      <w:r w:rsidR="00692117" w:rsidRPr="00A0173E">
        <w:rPr>
          <w:lang w:val="en-US"/>
        </w:rPr>
        <w:t>(INFCOM-1(III))</w:t>
      </w:r>
      <w:r w:rsidR="00692117">
        <w:rPr>
          <w:lang w:val="en-US"/>
        </w:rPr>
        <w:t xml:space="preserve">, </w:t>
      </w:r>
      <w:r w:rsidR="00692117" w:rsidRPr="00A0173E">
        <w:rPr>
          <w:lang w:val="en-US"/>
        </w:rPr>
        <w:t xml:space="preserve">Draft </w:t>
      </w:r>
      <w:r w:rsidR="00692117" w:rsidRPr="003F45DF">
        <w:t>Recommendation</w:t>
      </w:r>
      <w:r w:rsidR="004C68AB">
        <w:rPr>
          <w:lang w:val="en-US"/>
        </w:rPr>
        <w:t> 5</w:t>
      </w:r>
      <w:r w:rsidR="00692117" w:rsidRPr="00A0173E">
        <w:rPr>
          <w:lang w:val="en-US"/>
        </w:rPr>
        <w:t>.1.1(</w:t>
      </w:r>
      <w:r w:rsidR="00692117">
        <w:rPr>
          <w:lang w:val="en-US"/>
        </w:rPr>
        <w:t>6</w:t>
      </w:r>
      <w:r w:rsidR="00692117" w:rsidRPr="00A0173E">
        <w:rPr>
          <w:lang w:val="en-US"/>
        </w:rPr>
        <w:t>)/1 (INFCOM-1(III))</w:t>
      </w:r>
      <w:r w:rsidR="00EE5D2E" w:rsidRPr="000E0ED2">
        <w:t xml:space="preserve">, </w:t>
      </w:r>
    </w:p>
    <w:p w14:paraId="6D8ED44D" w14:textId="77777777" w:rsidR="007914D4" w:rsidRPr="007914D4" w:rsidRDefault="007914D4" w:rsidP="00F3069C">
      <w:pPr>
        <w:pStyle w:val="WMOBodyText"/>
      </w:pPr>
      <w:r w:rsidRPr="003C3550">
        <w:rPr>
          <w:b/>
          <w:bCs/>
        </w:rPr>
        <w:t>Noting with appreciation</w:t>
      </w:r>
      <w:r>
        <w:t xml:space="preserve"> the report provided by the Study Group on Data Issues </w:t>
      </w:r>
      <w:del w:id="60" w:author="Alida Catcheside" w:date="2021-04-15T15:20:00Z">
        <w:r w:rsidR="005B410F" w:rsidDel="00A01B09">
          <w:delText>§</w:delText>
        </w:r>
      </w:del>
      <w:r>
        <w:t>and Policy (SG-DIP) on the work undertaken during its review and update of WMO’s data policy</w:t>
      </w:r>
      <w:r w:rsidR="0080718F">
        <w:t>,</w:t>
      </w:r>
      <w:r>
        <w:t xml:space="preserve"> </w:t>
      </w:r>
    </w:p>
    <w:p w14:paraId="1B737A65" w14:textId="77777777" w:rsidR="00F3069C" w:rsidRDefault="00F3069C" w:rsidP="00F3069C">
      <w:pPr>
        <w:pStyle w:val="WMOBodyText"/>
      </w:pPr>
      <w:r w:rsidRPr="000E0ED2">
        <w:rPr>
          <w:b/>
          <w:bCs/>
        </w:rPr>
        <w:t>Having examined</w:t>
      </w:r>
      <w:r w:rsidR="007914D4">
        <w:rPr>
          <w:i/>
          <w:iCs/>
        </w:rPr>
        <w:t xml:space="preserve"> </w:t>
      </w:r>
      <w:r w:rsidR="007914D4">
        <w:t>the draft developed by SG-DIP of a proposed new “WMO Unified Policy for the International Exchange of Earth System Data”</w:t>
      </w:r>
      <w:r w:rsidR="0080718F">
        <w:t>,</w:t>
      </w:r>
    </w:p>
    <w:p w14:paraId="382B483D" w14:textId="77777777" w:rsidR="00780DAB" w:rsidRDefault="00780DAB" w:rsidP="00F3069C">
      <w:pPr>
        <w:pStyle w:val="WMOBodyText"/>
      </w:pPr>
      <w:r w:rsidRPr="00360F40">
        <w:rPr>
          <w:b/>
          <w:bCs/>
        </w:rPr>
        <w:t>Decides</w:t>
      </w:r>
      <w:r>
        <w:t xml:space="preserve"> to develop an initial list of Earth system </w:t>
      </w:r>
      <w:r w:rsidR="00342381" w:rsidRPr="00342381">
        <w:t>data to</w:t>
      </w:r>
      <w:r w:rsidR="006C661C">
        <w:t xml:space="preserve"> be</w:t>
      </w:r>
      <w:r w:rsidR="00342381" w:rsidRPr="00342381">
        <w:t xml:space="preserve"> exchange</w:t>
      </w:r>
      <w:r w:rsidR="006C661C">
        <w:t>d</w:t>
      </w:r>
      <w:r w:rsidR="00342381" w:rsidRPr="00342381">
        <w:t xml:space="preserve"> as </w:t>
      </w:r>
      <w:r w:rsidR="001144B5">
        <w:t>core</w:t>
      </w:r>
      <w:r w:rsidR="00342381" w:rsidRPr="00342381">
        <w:t xml:space="preserve"> data under the new policy, and to provide this list to WMO Congress along with the draft WMO Unified Data Policy,</w:t>
      </w:r>
    </w:p>
    <w:p w14:paraId="6F7F13F0" w14:textId="77777777" w:rsidR="00925DCF" w:rsidRDefault="00925DCF" w:rsidP="00925DCF">
      <w:pPr>
        <w:pStyle w:val="WMOBodyText"/>
      </w:pPr>
      <w:r w:rsidRPr="00360F40">
        <w:rPr>
          <w:b/>
          <w:bCs/>
        </w:rPr>
        <w:t xml:space="preserve">Decides further </w:t>
      </w:r>
      <w:r w:rsidRPr="00360F40">
        <w:t xml:space="preserve">to, in consultation with SERCOM and other relevant WMO bodies, develop a process to maintain and update the list of Earth system data to be exchanged as </w:t>
      </w:r>
      <w:r w:rsidR="001144B5">
        <w:t>core</w:t>
      </w:r>
      <w:r w:rsidRPr="00360F40">
        <w:t xml:space="preserve"> data under the data policy, according to the further development of WMO regulatory material,</w:t>
      </w:r>
    </w:p>
    <w:p w14:paraId="792CDED6" w14:textId="77777777" w:rsidR="00C33493" w:rsidRDefault="008D7EFB" w:rsidP="00436897">
      <w:pPr>
        <w:pStyle w:val="WMOBodyText"/>
        <w:rPr>
          <w:ins w:id="61" w:author="Alida Catcheside" w:date="2021-04-15T15:15:00Z"/>
        </w:rPr>
      </w:pPr>
      <w:r w:rsidRPr="008D7EFB">
        <w:rPr>
          <w:b/>
          <w:bCs/>
        </w:rPr>
        <w:t>Request</w:t>
      </w:r>
      <w:r w:rsidRPr="008D7EFB">
        <w:t>s the Secretary General to disseminate the “WMO Unified Policy for the International Exchange of Earth System Data” to Members and to WMO partners</w:t>
      </w:r>
      <w:r w:rsidR="006D6B11">
        <w:t xml:space="preserve"> and stakeholders</w:t>
      </w:r>
      <w:r w:rsidRPr="008D7EFB">
        <w:t xml:space="preserve"> for their comments and suggestions,</w:t>
      </w:r>
    </w:p>
    <w:p w14:paraId="496DB34C" w14:textId="77777777" w:rsidR="00436897" w:rsidRPr="00436897" w:rsidRDefault="00F3069C" w:rsidP="00436897">
      <w:pPr>
        <w:pStyle w:val="WMOBodyText"/>
        <w:rPr>
          <w:i/>
          <w:iCs/>
        </w:rPr>
      </w:pPr>
      <w:r w:rsidRPr="000E0ED2">
        <w:rPr>
          <w:b/>
          <w:bCs/>
        </w:rPr>
        <w:t xml:space="preserve">Recommends </w:t>
      </w:r>
      <w:r w:rsidRPr="000E0ED2">
        <w:t>to</w:t>
      </w:r>
      <w:r w:rsidR="00120406">
        <w:t xml:space="preserve"> the Executive Council </w:t>
      </w:r>
      <w:r w:rsidR="00436897" w:rsidRPr="00436897">
        <w:t xml:space="preserve">the consideration of the </w:t>
      </w:r>
      <w:r w:rsidR="00436897" w:rsidRPr="00436897">
        <w:rPr>
          <w:b/>
          <w:bCs/>
        </w:rPr>
        <w:t>WMO Unified Policy for the International Exchange of Earth System Data</w:t>
      </w:r>
      <w:r w:rsidR="00436897" w:rsidRPr="00436897">
        <w:rPr>
          <w:i/>
          <w:iCs/>
        </w:rPr>
        <w:t xml:space="preserve"> </w:t>
      </w:r>
      <w:r w:rsidR="00436897" w:rsidRPr="00436897">
        <w:t>through</w:t>
      </w:r>
      <w:r w:rsidR="00436897" w:rsidRPr="00436897">
        <w:rPr>
          <w:i/>
          <w:iCs/>
        </w:rPr>
        <w:t xml:space="preserve"> </w:t>
      </w:r>
      <w:r w:rsidR="00436897" w:rsidRPr="00436897">
        <w:t xml:space="preserve">the draft resolution provided in the </w:t>
      </w:r>
      <w:hyperlink w:anchor="Annex_to_draft_Recommendation" w:history="1">
        <w:r w:rsidR="00436897" w:rsidRPr="00436897">
          <w:rPr>
            <w:rStyle w:val="Hyperlink"/>
          </w:rPr>
          <w:t>Annex</w:t>
        </w:r>
      </w:hyperlink>
      <w:r w:rsidR="00436897" w:rsidRPr="00436897">
        <w:t xml:space="preserve"> to this Recommendation.</w:t>
      </w:r>
    </w:p>
    <w:p w14:paraId="108458AF" w14:textId="77777777" w:rsidR="00F3069C" w:rsidRPr="000E0ED2" w:rsidRDefault="00F3069C" w:rsidP="00AD7653">
      <w:pPr>
        <w:pStyle w:val="WMOBodyText"/>
        <w:rPr>
          <w:i/>
          <w:iCs/>
        </w:rPr>
      </w:pPr>
      <w:r w:rsidRPr="000E0ED2">
        <w:t>.</w:t>
      </w:r>
    </w:p>
    <w:p w14:paraId="404ADE88" w14:textId="77777777" w:rsidR="00F33B5D" w:rsidRPr="000E0ED2" w:rsidRDefault="00A80767" w:rsidP="00A80767">
      <w:pPr>
        <w:pStyle w:val="WMOBodyText"/>
        <w:jc w:val="center"/>
      </w:pPr>
      <w:r w:rsidRPr="000E0ED2">
        <w:t>__________</w:t>
      </w:r>
    </w:p>
    <w:p w14:paraId="1347E0A6" w14:textId="77777777" w:rsidR="00F3069C" w:rsidRPr="000E0ED2" w:rsidRDefault="00F3069C">
      <w:pPr>
        <w:tabs>
          <w:tab w:val="clear" w:pos="1134"/>
        </w:tabs>
        <w:jc w:val="left"/>
        <w:rPr>
          <w:rFonts w:eastAsia="Verdana" w:cs="Verdana"/>
          <w:lang w:eastAsia="zh-TW"/>
        </w:rPr>
      </w:pPr>
      <w:r w:rsidRPr="000E0ED2">
        <w:br w:type="page"/>
      </w:r>
    </w:p>
    <w:p w14:paraId="47820098" w14:textId="77777777" w:rsidR="00F3069C" w:rsidRPr="000E0ED2" w:rsidRDefault="00F3069C" w:rsidP="00F3069C">
      <w:pPr>
        <w:pStyle w:val="Heading2"/>
      </w:pPr>
      <w:bookmarkStart w:id="62" w:name="Annex_to_draft_Recommendation"/>
      <w:bookmarkStart w:id="63" w:name="Annex_to_Resolution"/>
      <w:r w:rsidRPr="000E0ED2">
        <w:lastRenderedPageBreak/>
        <w:t>Annex to draft Recommendation</w:t>
      </w:r>
      <w:bookmarkEnd w:id="62"/>
      <w:bookmarkEnd w:id="63"/>
      <w:r w:rsidR="004C68AB">
        <w:t> 5</w:t>
      </w:r>
      <w:r w:rsidR="00995391" w:rsidRPr="000E0ED2">
        <w:t>.1.5</w:t>
      </w:r>
      <w:r w:rsidRPr="000E0ED2">
        <w:t xml:space="preserve">/1 </w:t>
      </w:r>
      <w:r w:rsidR="00995391" w:rsidRPr="000E0ED2">
        <w:t>(INFCOM-1(III))</w:t>
      </w:r>
    </w:p>
    <w:p w14:paraId="615D9B36" w14:textId="77777777" w:rsidR="00F3069C" w:rsidRPr="000E0ED2" w:rsidRDefault="00F3069C" w:rsidP="00F3069C">
      <w:pPr>
        <w:pStyle w:val="WMOBodyText"/>
        <w:jc w:val="center"/>
      </w:pPr>
      <w:r w:rsidRPr="000E0ED2">
        <w:rPr>
          <w:b/>
          <w:bCs/>
        </w:rPr>
        <w:t>Draft Resolution ##/1 (Cg-</w:t>
      </w:r>
      <w:r w:rsidR="00073CE5">
        <w:rPr>
          <w:b/>
          <w:bCs/>
        </w:rPr>
        <w:t>Ext(2021)</w:t>
      </w:r>
      <w:r w:rsidRPr="000E0ED2">
        <w:rPr>
          <w:b/>
          <w:bCs/>
        </w:rPr>
        <w:t>)</w:t>
      </w:r>
      <w:r w:rsidR="00073CE5">
        <w:rPr>
          <w:b/>
          <w:bCs/>
        </w:rPr>
        <w:t xml:space="preserve"> </w:t>
      </w:r>
      <w:r w:rsidR="00073CE5" w:rsidRPr="00073CE5">
        <w:rPr>
          <w:b/>
          <w:bCs/>
        </w:rPr>
        <w:t>WMO Unified Policy for the International Exchange of Earth System Data</w:t>
      </w:r>
    </w:p>
    <w:p w14:paraId="5F185835" w14:textId="77777777" w:rsidR="00F3069C" w:rsidRPr="000E0ED2" w:rsidRDefault="00EE5D2E" w:rsidP="00F3069C">
      <w:pPr>
        <w:pStyle w:val="WMOBodyText"/>
      </w:pPr>
      <w:r w:rsidRPr="000E0ED2">
        <w:t xml:space="preserve">THE </w:t>
      </w:r>
      <w:r w:rsidR="00F3069C" w:rsidRPr="000E0ED2">
        <w:t>WORLD METEOROLOGICAL CONGRESS,</w:t>
      </w:r>
    </w:p>
    <w:p w14:paraId="43FCD12E" w14:textId="77777777" w:rsidR="00E81D1D" w:rsidRPr="00BB7B07" w:rsidRDefault="00E81D1D" w:rsidP="00E81D1D">
      <w:pPr>
        <w:pStyle w:val="WMOBodyText"/>
        <w:rPr>
          <w:bCs/>
        </w:rPr>
      </w:pPr>
      <w:r w:rsidRPr="00BB7B07">
        <w:rPr>
          <w:b/>
        </w:rPr>
        <w:t>Recalling</w:t>
      </w:r>
      <w:r w:rsidRPr="00BB7B07">
        <w:rPr>
          <w:bCs/>
        </w:rPr>
        <w:t>:</w:t>
      </w:r>
    </w:p>
    <w:p w14:paraId="54F1A914" w14:textId="77777777" w:rsidR="00E81D1D" w:rsidRPr="00BB7B07" w:rsidRDefault="002F5751" w:rsidP="00B528F1">
      <w:pPr>
        <w:pStyle w:val="WMOIndent1"/>
        <w:tabs>
          <w:tab w:val="clear" w:pos="567"/>
        </w:tabs>
      </w:pPr>
      <w:r w:rsidRPr="00BB7B07">
        <w:t>(1)</w:t>
      </w:r>
      <w:r w:rsidRPr="00BB7B07">
        <w:tab/>
      </w:r>
      <w:hyperlink r:id="rId18" w:history="1">
        <w:r w:rsidR="00E81D1D" w:rsidRPr="00692A38">
          <w:rPr>
            <w:rStyle w:val="Hyperlink"/>
          </w:rPr>
          <w:t>Article</w:t>
        </w:r>
        <w:r w:rsidR="004C68AB" w:rsidRPr="00692A38">
          <w:rPr>
            <w:rStyle w:val="Hyperlink"/>
          </w:rPr>
          <w:t> 2</w:t>
        </w:r>
        <w:r w:rsidR="00E81D1D" w:rsidRPr="00692A38">
          <w:rPr>
            <w:rStyle w:val="Hyperlink"/>
          </w:rPr>
          <w:t xml:space="preserve"> of the WMO Convention</w:t>
        </w:r>
      </w:hyperlink>
      <w:r w:rsidR="00E81D1D" w:rsidRPr="00BB7B07">
        <w:t xml:space="preserve">, which commits Members to facilitate worldwide cooperation in the establishment of observing networks and to promote the exchange of meteorological, hydrological and other geophysical observations, </w:t>
      </w:r>
    </w:p>
    <w:p w14:paraId="55F03629" w14:textId="77777777" w:rsidR="00E81D1D" w:rsidRPr="00BB7B07" w:rsidRDefault="002F5751" w:rsidP="00B528F1">
      <w:pPr>
        <w:pStyle w:val="WMOIndent1"/>
        <w:tabs>
          <w:tab w:val="clear" w:pos="567"/>
        </w:tabs>
      </w:pPr>
      <w:r w:rsidRPr="00BB7B07">
        <w:t>(2)</w:t>
      </w:r>
      <w:r w:rsidRPr="00BB7B07">
        <w:tab/>
      </w:r>
      <w:hyperlink r:id="rId19" w:anchor=".YFi3X69KguU" w:history="1">
        <w:r w:rsidR="00E81D1D" w:rsidRPr="001A702C">
          <w:rPr>
            <w:rStyle w:val="Hyperlink"/>
          </w:rPr>
          <w:t>Resolution</w:t>
        </w:r>
        <w:r w:rsidR="004C68AB" w:rsidRPr="001A702C">
          <w:rPr>
            <w:rStyle w:val="Hyperlink"/>
          </w:rPr>
          <w:t> 4</w:t>
        </w:r>
        <w:r w:rsidR="00E81D1D" w:rsidRPr="001A702C">
          <w:rPr>
            <w:rStyle w:val="Hyperlink"/>
          </w:rPr>
          <w:t>0 (Cg-XII)</w:t>
        </w:r>
      </w:hyperlink>
      <w:r w:rsidR="00E81D1D" w:rsidRPr="00BB7B07">
        <w:t xml:space="preserve"> – WMO Policy and Practice for the Exchange of Meteorological and Related Data and Products, including guidelines on relationships in commercial meteorological activities, which </w:t>
      </w:r>
      <w:r w:rsidR="00E81D1D" w:rsidRPr="002B40B2">
        <w:rPr>
          <w:iCs/>
        </w:rPr>
        <w:t>inter alia</w:t>
      </w:r>
      <w:r w:rsidR="00E81D1D" w:rsidRPr="00BB7B07">
        <w:t xml:space="preserve"> reminds Members of the need to ensure stable ongoing commitment of resources in order to meet their obligations under Article</w:t>
      </w:r>
      <w:r w:rsidR="004C68AB">
        <w:t> 2</w:t>
      </w:r>
      <w:r w:rsidR="00E81D1D" w:rsidRPr="00BB7B07">
        <w:rPr>
          <w:lang w:val="en-US"/>
        </w:rPr>
        <w:t>,</w:t>
      </w:r>
      <w:r w:rsidR="00E81D1D" w:rsidRPr="00BB7B07">
        <w:t xml:space="preserve"> in the common interest of all nations,</w:t>
      </w:r>
    </w:p>
    <w:p w14:paraId="7B5AB130" w14:textId="77777777" w:rsidR="00E81D1D" w:rsidRPr="00BB7B07" w:rsidRDefault="002F5751" w:rsidP="00B528F1">
      <w:pPr>
        <w:pStyle w:val="WMOIndent1"/>
        <w:ind w:left="540" w:hanging="540"/>
      </w:pPr>
      <w:r w:rsidRPr="00BB7B07">
        <w:t>(3)</w:t>
      </w:r>
      <w:r w:rsidRPr="00BB7B07">
        <w:tab/>
      </w:r>
      <w:hyperlink r:id="rId20" w:anchor=".YFi3ja9KguU" w:history="1">
        <w:r w:rsidR="00E81D1D" w:rsidRPr="00EF3770">
          <w:rPr>
            <w:rStyle w:val="Hyperlink"/>
          </w:rPr>
          <w:t>Resolution</w:t>
        </w:r>
        <w:r w:rsidR="004C68AB" w:rsidRPr="00EF3770">
          <w:rPr>
            <w:rStyle w:val="Hyperlink"/>
          </w:rPr>
          <w:t> 2</w:t>
        </w:r>
        <w:r w:rsidR="00E81D1D" w:rsidRPr="00EF3770">
          <w:rPr>
            <w:rStyle w:val="Hyperlink"/>
          </w:rPr>
          <w:t>5 (Cg-XIII)</w:t>
        </w:r>
      </w:hyperlink>
      <w:r w:rsidR="00E81D1D" w:rsidRPr="00BB7B07">
        <w:t xml:space="preserve"> – Exchange of Hydrological Data and Products, </w:t>
      </w:r>
    </w:p>
    <w:p w14:paraId="614C66A9" w14:textId="77777777" w:rsidR="00E81D1D" w:rsidRPr="00BB7B07" w:rsidRDefault="002F5751" w:rsidP="00B528F1">
      <w:pPr>
        <w:pStyle w:val="WMOIndent1"/>
        <w:ind w:left="540" w:hanging="540"/>
      </w:pPr>
      <w:r w:rsidRPr="00BB7B07">
        <w:t>(4)</w:t>
      </w:r>
      <w:r w:rsidRPr="00BB7B07">
        <w:tab/>
      </w:r>
      <w:hyperlink r:id="rId21" w:anchor=".YFi3yq9KguU" w:history="1">
        <w:r w:rsidR="00E81D1D" w:rsidRPr="00EF3770">
          <w:rPr>
            <w:rStyle w:val="Hyperlink"/>
          </w:rPr>
          <w:t>Resolution</w:t>
        </w:r>
        <w:r w:rsidR="004C68AB" w:rsidRPr="00EF3770">
          <w:rPr>
            <w:rStyle w:val="Hyperlink"/>
          </w:rPr>
          <w:t> 6</w:t>
        </w:r>
        <w:r w:rsidR="00E81D1D" w:rsidRPr="00EF3770">
          <w:rPr>
            <w:rStyle w:val="Hyperlink"/>
          </w:rPr>
          <w:t>0 (Cg-17)</w:t>
        </w:r>
      </w:hyperlink>
      <w:r w:rsidR="00E81D1D" w:rsidRPr="00BB7B07">
        <w:t xml:space="preserve"> – WMO policy for the </w:t>
      </w:r>
      <w:r w:rsidR="00295A36">
        <w:t>International Exchange of Climate Data and Products to Support the Implementation of the Global Framework for Climate Services</w:t>
      </w:r>
      <w:r w:rsidR="00E81D1D" w:rsidRPr="00BB7B07">
        <w:t>,</w:t>
      </w:r>
    </w:p>
    <w:p w14:paraId="4B0B54B5" w14:textId="77777777" w:rsidR="00E81D1D" w:rsidRPr="00BB7B07" w:rsidRDefault="002F5751" w:rsidP="00B528F1">
      <w:pPr>
        <w:pStyle w:val="WMOIndent1"/>
        <w:ind w:left="540" w:hanging="540"/>
      </w:pPr>
      <w:r w:rsidRPr="00BB7B07">
        <w:t>(5)</w:t>
      </w:r>
      <w:r w:rsidRPr="00BB7B07">
        <w:tab/>
      </w:r>
      <w:hyperlink r:id="rId22" w:anchor=".YFia5kBFw1v" w:history="1">
        <w:r w:rsidR="00E81D1D" w:rsidRPr="009569EC">
          <w:rPr>
            <w:rStyle w:val="Hyperlink"/>
          </w:rPr>
          <w:t>Resolution</w:t>
        </w:r>
        <w:r w:rsidR="004C68AB" w:rsidRPr="009569EC">
          <w:rPr>
            <w:rStyle w:val="Hyperlink"/>
          </w:rPr>
          <w:t> 8</w:t>
        </w:r>
        <w:r w:rsidR="00E81D1D" w:rsidRPr="009569EC">
          <w:rPr>
            <w:rStyle w:val="Hyperlink"/>
          </w:rPr>
          <w:t>0 (Cg-18)</w:t>
        </w:r>
      </w:hyperlink>
      <w:r w:rsidR="00E81D1D" w:rsidRPr="00BB7B07">
        <w:t xml:space="preserve"> – Geneva Declaration-2019: Building Community for Weather, Climate and Water Actions, which presents the WMO high-level policy for partnership and engagement among the stakeholders from public, private, academic and civil sectors,</w:t>
      </w:r>
    </w:p>
    <w:p w14:paraId="0CBD9280" w14:textId="77777777" w:rsidR="00E81D1D" w:rsidRPr="00BB7B07" w:rsidRDefault="002F5751" w:rsidP="00B528F1">
      <w:pPr>
        <w:pStyle w:val="WMOIndent1"/>
        <w:tabs>
          <w:tab w:val="clear" w:pos="567"/>
        </w:tabs>
        <w:ind w:left="540" w:hanging="540"/>
      </w:pPr>
      <w:bookmarkStart w:id="64" w:name="_Hlk66348533"/>
      <w:r w:rsidRPr="00BB7B07">
        <w:t>(6)</w:t>
      </w:r>
      <w:r w:rsidRPr="00BB7B07">
        <w:tab/>
      </w:r>
      <w:r w:rsidR="00E81D1D" w:rsidRPr="00BB7B07">
        <w:t>The long-term goals and strategic objectives of the Organization as laid out in the</w:t>
      </w:r>
      <w:hyperlink r:id="rId23" w:anchor=".YGMgqkBuKUl" w:history="1">
        <w:r w:rsidR="00E81D1D" w:rsidRPr="00D1523F">
          <w:rPr>
            <w:rStyle w:val="Hyperlink"/>
          </w:rPr>
          <w:t xml:space="preserve"> </w:t>
        </w:r>
        <w:r w:rsidR="00D1523F" w:rsidRPr="00B528F1">
          <w:rPr>
            <w:rStyle w:val="Hyperlink"/>
            <w:i/>
            <w:iCs/>
          </w:rPr>
          <w:t xml:space="preserve">WMO </w:t>
        </w:r>
        <w:r w:rsidR="00E81D1D" w:rsidRPr="00B528F1">
          <w:rPr>
            <w:rStyle w:val="Hyperlink"/>
            <w:i/>
            <w:iCs/>
          </w:rPr>
          <w:t>Strategic Plan 2020</w:t>
        </w:r>
        <w:r w:rsidR="00A4578E" w:rsidRPr="00B528F1">
          <w:rPr>
            <w:rStyle w:val="Hyperlink"/>
            <w:i/>
            <w:iCs/>
          </w:rPr>
          <w:t>–2</w:t>
        </w:r>
        <w:r w:rsidR="00E81D1D" w:rsidRPr="00B528F1">
          <w:rPr>
            <w:rStyle w:val="Hyperlink"/>
            <w:i/>
            <w:iCs/>
          </w:rPr>
          <w:t>023</w:t>
        </w:r>
      </w:hyperlink>
      <w:r w:rsidR="00B14375" w:rsidRPr="00B528F1">
        <w:rPr>
          <w:i/>
          <w:iCs/>
        </w:rPr>
        <w:t xml:space="preserve"> </w:t>
      </w:r>
      <w:r w:rsidR="00D1523F" w:rsidRPr="00B528F1">
        <w:t>(</w:t>
      </w:r>
      <w:r w:rsidR="00D1523F" w:rsidRPr="00B45F0F">
        <w:t>WMO-No. 1225</w:t>
      </w:r>
      <w:r w:rsidR="00D1523F">
        <w:t xml:space="preserve">) </w:t>
      </w:r>
      <w:r w:rsidR="00B14375">
        <w:t xml:space="preserve">and </w:t>
      </w:r>
      <w:r w:rsidR="00B14375" w:rsidRPr="00BB7B07">
        <w:t>Vision 2030</w:t>
      </w:r>
      <w:bookmarkEnd w:id="64"/>
      <w:r w:rsidR="00E81D1D" w:rsidRPr="00BB7B07">
        <w:t>, which require more data from an ever-broadening range of disciplines and sources to be exchanged</w:t>
      </w:r>
      <w:r w:rsidR="00CF0385">
        <w:t>,</w:t>
      </w:r>
    </w:p>
    <w:p w14:paraId="5FA9FDCF" w14:textId="77777777" w:rsidR="00E81D1D" w:rsidRPr="00BB7B07" w:rsidRDefault="00E81D1D" w:rsidP="00E81D1D">
      <w:pPr>
        <w:pStyle w:val="WMOIndent1"/>
        <w:tabs>
          <w:tab w:val="clear" w:pos="567"/>
        </w:tabs>
      </w:pPr>
      <w:r w:rsidRPr="00BB7B07">
        <w:rPr>
          <w:b/>
          <w:bCs/>
        </w:rPr>
        <w:t>Recalling further:</w:t>
      </w:r>
    </w:p>
    <w:p w14:paraId="177AC8B7" w14:textId="77777777" w:rsidR="00E81D1D" w:rsidRPr="00BB7B07" w:rsidRDefault="00E81D1D" w:rsidP="00E81D1D">
      <w:pPr>
        <w:pStyle w:val="ListParagraph"/>
        <w:rPr>
          <w:rFonts w:eastAsia="Times New Roman" w:cs="Times New Roman"/>
          <w:lang w:eastAsia="zh-TW"/>
        </w:rPr>
      </w:pPr>
    </w:p>
    <w:p w14:paraId="5C72D824" w14:textId="77777777" w:rsidR="00E81D1D" w:rsidRPr="00B528F1" w:rsidRDefault="002F5751" w:rsidP="00B528F1">
      <w:pPr>
        <w:ind w:left="567" w:hanging="567"/>
        <w:jc w:val="left"/>
        <w:rPr>
          <w:rFonts w:eastAsia="Times New Roman" w:cs="Times New Roman"/>
          <w:lang w:eastAsia="zh-TW"/>
        </w:rPr>
      </w:pPr>
      <w:r w:rsidRPr="00BB7B07">
        <w:rPr>
          <w:rFonts w:eastAsia="Times New Roman" w:cs="Times New Roman"/>
          <w:lang w:eastAsia="zh-TW"/>
        </w:rPr>
        <w:t>(1)</w:t>
      </w:r>
      <w:r w:rsidRPr="00BB7B07">
        <w:rPr>
          <w:rFonts w:eastAsia="Times New Roman" w:cs="Times New Roman"/>
          <w:lang w:eastAsia="zh-TW"/>
        </w:rPr>
        <w:tab/>
      </w:r>
      <w:hyperlink r:id="rId24" w:anchor=".YFia5kBFw1v" w:history="1">
        <w:r w:rsidR="00E81D1D" w:rsidRPr="002F5751">
          <w:rPr>
            <w:rStyle w:val="Hyperlink"/>
            <w:rFonts w:eastAsia="Times New Roman" w:cs="Times New Roman"/>
            <w:lang w:eastAsia="zh-TW"/>
          </w:rPr>
          <w:t>Resolution</w:t>
        </w:r>
        <w:r w:rsidR="004C68AB" w:rsidRPr="002F5751">
          <w:rPr>
            <w:rStyle w:val="Hyperlink"/>
            <w:rFonts w:eastAsia="Times New Roman" w:cs="Times New Roman"/>
            <w:lang w:eastAsia="zh-TW"/>
          </w:rPr>
          <w:t> 5</w:t>
        </w:r>
        <w:r w:rsidR="00E81D1D" w:rsidRPr="002F5751">
          <w:rPr>
            <w:rStyle w:val="Hyperlink"/>
            <w:rFonts w:eastAsia="Times New Roman" w:cs="Times New Roman"/>
            <w:lang w:eastAsia="zh-TW"/>
          </w:rPr>
          <w:t>5 (Cg-18)</w:t>
        </w:r>
      </w:hyperlink>
      <w:r w:rsidR="00E81D1D" w:rsidRPr="00B528F1">
        <w:rPr>
          <w:rFonts w:eastAsia="Times New Roman" w:cs="Times New Roman"/>
          <w:lang w:eastAsia="zh-TW"/>
        </w:rPr>
        <w:t xml:space="preserve"> </w:t>
      </w:r>
      <w:r w:rsidR="00E81D1D" w:rsidRPr="00BB7B07">
        <w:t>–</w:t>
      </w:r>
      <w:r w:rsidR="00E81D1D" w:rsidRPr="00B528F1">
        <w:rPr>
          <w:rFonts w:eastAsia="Times New Roman" w:cs="Times New Roman"/>
          <w:lang w:eastAsia="zh-TW"/>
        </w:rPr>
        <w:t xml:space="preserve"> Emerging Data Issues, in which the Executive Council was required to consider the recommendations of the Commission for Basic Systems-led Review of Emerging Data Issues, and continue the evaluation of the emerging data issues and their implications on Members and the weather enterprise as a whole, </w:t>
      </w:r>
    </w:p>
    <w:p w14:paraId="3CDAB7BE" w14:textId="77777777" w:rsidR="00E81D1D" w:rsidRPr="00BB7B07" w:rsidRDefault="002F5751" w:rsidP="00B528F1">
      <w:pPr>
        <w:pStyle w:val="WMOIndent1"/>
        <w:rPr>
          <w:bCs/>
        </w:rPr>
      </w:pPr>
      <w:r w:rsidRPr="00BB7B07">
        <w:rPr>
          <w:bCs/>
        </w:rPr>
        <w:t>(2)</w:t>
      </w:r>
      <w:r w:rsidRPr="00BB7B07">
        <w:rPr>
          <w:bCs/>
        </w:rPr>
        <w:tab/>
      </w:r>
      <w:hyperlink r:id="rId25" w:anchor=".YFia5kBFw1v" w:history="1">
        <w:r w:rsidR="00E81D1D" w:rsidRPr="00EC6F87">
          <w:rPr>
            <w:rStyle w:val="Hyperlink"/>
          </w:rPr>
          <w:t>Resolution</w:t>
        </w:r>
        <w:r w:rsidR="004C68AB" w:rsidRPr="00EC6F87">
          <w:rPr>
            <w:rStyle w:val="Hyperlink"/>
          </w:rPr>
          <w:t> 5</w:t>
        </w:r>
        <w:r w:rsidR="00E81D1D" w:rsidRPr="00EC6F87">
          <w:rPr>
            <w:rStyle w:val="Hyperlink"/>
          </w:rPr>
          <w:t>6 (Cg-18)</w:t>
        </w:r>
      </w:hyperlink>
      <w:r w:rsidR="00E81D1D" w:rsidRPr="00BB7B07">
        <w:t xml:space="preserve"> – Data Policies and Practices, in which the Executive Council was required to establish a process for the review of the WMO data policies and practices expressed in </w:t>
      </w:r>
      <w:hyperlink r:id="rId26" w:anchor=".YFi3X69KguU" w:history="1">
        <w:r w:rsidR="00E81D1D" w:rsidRPr="001F356D">
          <w:rPr>
            <w:rStyle w:val="Hyperlink"/>
          </w:rPr>
          <w:t>Resolution</w:t>
        </w:r>
        <w:r w:rsidR="004C68AB" w:rsidRPr="001F356D">
          <w:rPr>
            <w:rStyle w:val="Hyperlink"/>
          </w:rPr>
          <w:t> 4</w:t>
        </w:r>
        <w:r w:rsidR="00E81D1D" w:rsidRPr="001F356D">
          <w:rPr>
            <w:rStyle w:val="Hyperlink"/>
          </w:rPr>
          <w:t>0 (Cg-XII)</w:t>
        </w:r>
      </w:hyperlink>
      <w:r w:rsidR="000B2209">
        <w:rPr>
          <w:rStyle w:val="Hyperlink"/>
        </w:rPr>
        <w:t xml:space="preserve"> </w:t>
      </w:r>
      <w:r w:rsidR="000B2209" w:rsidRPr="00B528F1">
        <w:rPr>
          <w:rStyle w:val="Hyperlink"/>
          <w:color w:val="auto"/>
        </w:rPr>
        <w:t xml:space="preserve">- WMO </w:t>
      </w:r>
      <w:r w:rsidR="008D1B70" w:rsidRPr="008D1B70">
        <w:rPr>
          <w:rStyle w:val="Hyperlink"/>
          <w:color w:val="auto"/>
        </w:rPr>
        <w:t xml:space="preserve">Policy </w:t>
      </w:r>
      <w:r w:rsidR="008D1B70">
        <w:rPr>
          <w:rStyle w:val="Hyperlink"/>
          <w:color w:val="auto"/>
        </w:rPr>
        <w:t>a</w:t>
      </w:r>
      <w:r w:rsidR="008D1B70" w:rsidRPr="008D1B70">
        <w:rPr>
          <w:rStyle w:val="Hyperlink"/>
          <w:color w:val="auto"/>
        </w:rPr>
        <w:t xml:space="preserve">nd Practice </w:t>
      </w:r>
      <w:r w:rsidR="008D1B70">
        <w:rPr>
          <w:rStyle w:val="Hyperlink"/>
          <w:color w:val="auto"/>
        </w:rPr>
        <w:t>f</w:t>
      </w:r>
      <w:r w:rsidR="008D1B70" w:rsidRPr="008D1B70">
        <w:rPr>
          <w:rStyle w:val="Hyperlink"/>
          <w:color w:val="auto"/>
        </w:rPr>
        <w:t xml:space="preserve">or </w:t>
      </w:r>
      <w:r w:rsidR="008D1B70">
        <w:rPr>
          <w:rStyle w:val="Hyperlink"/>
          <w:color w:val="auto"/>
        </w:rPr>
        <w:t>t</w:t>
      </w:r>
      <w:r w:rsidR="008D1B70" w:rsidRPr="008D1B70">
        <w:rPr>
          <w:rStyle w:val="Hyperlink"/>
          <w:color w:val="auto"/>
        </w:rPr>
        <w:t xml:space="preserve">he Exchange </w:t>
      </w:r>
      <w:r w:rsidR="008D1B70">
        <w:rPr>
          <w:rStyle w:val="Hyperlink"/>
          <w:color w:val="auto"/>
        </w:rPr>
        <w:t>o</w:t>
      </w:r>
      <w:r w:rsidR="008D1B70" w:rsidRPr="008D1B70">
        <w:rPr>
          <w:rStyle w:val="Hyperlink"/>
          <w:color w:val="auto"/>
        </w:rPr>
        <w:t xml:space="preserve">f Meteorological </w:t>
      </w:r>
      <w:r w:rsidR="008D1B70">
        <w:rPr>
          <w:rStyle w:val="Hyperlink"/>
          <w:color w:val="auto"/>
        </w:rPr>
        <w:t>a</w:t>
      </w:r>
      <w:r w:rsidR="008D1B70" w:rsidRPr="008D1B70">
        <w:rPr>
          <w:rStyle w:val="Hyperlink"/>
          <w:color w:val="auto"/>
        </w:rPr>
        <w:t xml:space="preserve">nd Related Data </w:t>
      </w:r>
      <w:r w:rsidR="008D1B70">
        <w:rPr>
          <w:rStyle w:val="Hyperlink"/>
          <w:color w:val="auto"/>
        </w:rPr>
        <w:t>a</w:t>
      </w:r>
      <w:r w:rsidR="008D1B70" w:rsidRPr="008D1B70">
        <w:rPr>
          <w:rStyle w:val="Hyperlink"/>
          <w:color w:val="auto"/>
        </w:rPr>
        <w:t xml:space="preserve">nd Products Including Guidelines </w:t>
      </w:r>
      <w:r w:rsidR="008D1B70">
        <w:rPr>
          <w:rStyle w:val="Hyperlink"/>
          <w:color w:val="auto"/>
        </w:rPr>
        <w:t>o</w:t>
      </w:r>
      <w:r w:rsidR="008D1B70" w:rsidRPr="008D1B70">
        <w:rPr>
          <w:rStyle w:val="Hyperlink"/>
          <w:color w:val="auto"/>
        </w:rPr>
        <w:t xml:space="preserve">n Relationships </w:t>
      </w:r>
      <w:r w:rsidR="008D1B70">
        <w:rPr>
          <w:rStyle w:val="Hyperlink"/>
          <w:color w:val="auto"/>
        </w:rPr>
        <w:t>i</w:t>
      </w:r>
      <w:r w:rsidR="008D1B70" w:rsidRPr="008D1B70">
        <w:rPr>
          <w:rStyle w:val="Hyperlink"/>
          <w:color w:val="auto"/>
        </w:rPr>
        <w:t>n Commercial Meteorological Activities</w:t>
      </w:r>
      <w:r w:rsidR="008D1B70" w:rsidRPr="00BB7B07">
        <w:t>,</w:t>
      </w:r>
      <w:r w:rsidR="00E81D1D" w:rsidRPr="00BB7B07">
        <w:t xml:space="preserve"> </w:t>
      </w:r>
      <w:hyperlink r:id="rId27" w:anchor=".YFi3ja9KguU" w:history="1">
        <w:r w:rsidR="00E81D1D" w:rsidRPr="00303D68">
          <w:rPr>
            <w:rStyle w:val="Hyperlink"/>
          </w:rPr>
          <w:t>Resolution</w:t>
        </w:r>
        <w:r w:rsidR="004C68AB" w:rsidRPr="00303D68">
          <w:rPr>
            <w:rStyle w:val="Hyperlink"/>
          </w:rPr>
          <w:t> 2</w:t>
        </w:r>
        <w:r w:rsidR="00E81D1D" w:rsidRPr="00303D68">
          <w:rPr>
            <w:rStyle w:val="Hyperlink"/>
          </w:rPr>
          <w:t>5 (Cg- XIII)</w:t>
        </w:r>
      </w:hyperlink>
      <w:r w:rsidR="00E81D1D" w:rsidRPr="00BB7B07">
        <w:t xml:space="preserve"> </w:t>
      </w:r>
      <w:r w:rsidR="001F3881">
        <w:t xml:space="preserve">- </w:t>
      </w:r>
      <w:r w:rsidR="001F3881" w:rsidRPr="001F3881">
        <w:t>E</w:t>
      </w:r>
      <w:r w:rsidR="008D1B70" w:rsidRPr="001F3881">
        <w:t xml:space="preserve">xchange </w:t>
      </w:r>
      <w:r w:rsidR="008D1B70">
        <w:t>o</w:t>
      </w:r>
      <w:r w:rsidR="008D1B70" w:rsidRPr="001F3881">
        <w:t xml:space="preserve">f Hydrological Data </w:t>
      </w:r>
      <w:r w:rsidR="008D1B70">
        <w:t>a</w:t>
      </w:r>
      <w:r w:rsidR="008D1B70" w:rsidRPr="001F3881">
        <w:t>nd Products</w:t>
      </w:r>
      <w:r w:rsidR="008D1B70">
        <w:t>, a</w:t>
      </w:r>
      <w:r w:rsidR="008D1B70" w:rsidRPr="00BB7B07">
        <w:t xml:space="preserve">nd </w:t>
      </w:r>
      <w:hyperlink r:id="rId28" w:anchor=".YFi3yq9KguU" w:history="1">
        <w:r w:rsidR="00E81D1D" w:rsidRPr="00303D68">
          <w:rPr>
            <w:rStyle w:val="Hyperlink"/>
          </w:rPr>
          <w:t>Resolution</w:t>
        </w:r>
        <w:r w:rsidR="004C68AB" w:rsidRPr="00303D68">
          <w:rPr>
            <w:rStyle w:val="Hyperlink"/>
          </w:rPr>
          <w:t> 6</w:t>
        </w:r>
        <w:r w:rsidR="00E81D1D" w:rsidRPr="00303D68">
          <w:rPr>
            <w:rStyle w:val="Hyperlink"/>
          </w:rPr>
          <w:t>0 (Cg</w:t>
        </w:r>
        <w:r w:rsidR="0004345E">
          <w:rPr>
            <w:rStyle w:val="Hyperlink"/>
          </w:rPr>
          <w:noBreakHyphen/>
        </w:r>
        <w:r w:rsidR="00E81D1D" w:rsidRPr="00303D68">
          <w:rPr>
            <w:rStyle w:val="Hyperlink"/>
          </w:rPr>
          <w:t>17</w:t>
        </w:r>
      </w:hyperlink>
      <w:r w:rsidR="00E81D1D" w:rsidRPr="00BB7B07">
        <w:t>)</w:t>
      </w:r>
      <w:r w:rsidR="00465C22">
        <w:t xml:space="preserve"> - </w:t>
      </w:r>
      <w:r w:rsidR="00465C22" w:rsidRPr="00465C22">
        <w:t xml:space="preserve">WMO </w:t>
      </w:r>
      <w:r w:rsidR="008D1B70" w:rsidRPr="00465C22">
        <w:t>Policy</w:t>
      </w:r>
      <w:r w:rsidR="008D1B70">
        <w:t xml:space="preserve"> for th</w:t>
      </w:r>
      <w:r w:rsidR="008D1B70" w:rsidRPr="00465C22">
        <w:t xml:space="preserve">e International Exchange </w:t>
      </w:r>
      <w:r w:rsidR="008D1B70">
        <w:t>o</w:t>
      </w:r>
      <w:r w:rsidR="008D1B70" w:rsidRPr="00465C22">
        <w:t xml:space="preserve">f Climate Data </w:t>
      </w:r>
      <w:r w:rsidR="008D1B70">
        <w:t>a</w:t>
      </w:r>
      <w:r w:rsidR="008D1B70" w:rsidRPr="00465C22">
        <w:t xml:space="preserve">nd Products </w:t>
      </w:r>
      <w:r w:rsidR="008D1B70">
        <w:t>t</w:t>
      </w:r>
      <w:r w:rsidR="008D1B70" w:rsidRPr="00465C22">
        <w:t xml:space="preserve">o Support </w:t>
      </w:r>
      <w:r w:rsidR="008D1B70">
        <w:t>t</w:t>
      </w:r>
      <w:r w:rsidR="008D1B70" w:rsidRPr="00465C22">
        <w:t xml:space="preserve">he Implementation </w:t>
      </w:r>
      <w:r w:rsidR="008D1B70">
        <w:t>of the</w:t>
      </w:r>
      <w:r w:rsidR="008D1B70" w:rsidRPr="00465C22">
        <w:t xml:space="preserve"> Global Framework </w:t>
      </w:r>
      <w:r w:rsidR="008D1B70">
        <w:t>f</w:t>
      </w:r>
      <w:r w:rsidR="008D1B70" w:rsidRPr="00465C22">
        <w:t>or Climate Service</w:t>
      </w:r>
      <w:r w:rsidR="008D1B70">
        <w:t>s</w:t>
      </w:r>
      <w:r w:rsidR="00E81D1D" w:rsidRPr="00BB7B07">
        <w:t>,</w:t>
      </w:r>
    </w:p>
    <w:p w14:paraId="2DC7C59F" w14:textId="77777777" w:rsidR="00E81D1D" w:rsidRPr="00BB7B07" w:rsidRDefault="002F5751" w:rsidP="00B528F1">
      <w:pPr>
        <w:pStyle w:val="WMOIndent1"/>
        <w:rPr>
          <w:bCs/>
        </w:rPr>
      </w:pPr>
      <w:r w:rsidRPr="00BB7B07">
        <w:rPr>
          <w:bCs/>
        </w:rPr>
        <w:t>(3)</w:t>
      </w:r>
      <w:r w:rsidRPr="00BB7B07">
        <w:rPr>
          <w:bCs/>
        </w:rPr>
        <w:tab/>
      </w:r>
      <w:hyperlink r:id="rId29" w:anchor=".YFi4R69KguU" w:history="1">
        <w:r w:rsidR="00E81D1D" w:rsidRPr="001015D1">
          <w:rPr>
            <w:rStyle w:val="Hyperlink"/>
            <w:bCs/>
          </w:rPr>
          <w:t>Decision</w:t>
        </w:r>
        <w:r w:rsidR="004C68AB" w:rsidRPr="001015D1">
          <w:rPr>
            <w:rStyle w:val="Hyperlink"/>
            <w:bCs/>
          </w:rPr>
          <w:t> 3</w:t>
        </w:r>
        <w:r w:rsidR="00E81D1D" w:rsidRPr="001015D1">
          <w:rPr>
            <w:rStyle w:val="Hyperlink"/>
            <w:bCs/>
          </w:rPr>
          <w:t>9 (EC-70)</w:t>
        </w:r>
      </w:hyperlink>
      <w:r w:rsidR="00E81D1D" w:rsidRPr="00BB7B07">
        <w:t xml:space="preserve"> –</w:t>
      </w:r>
      <w:r w:rsidR="00E81D1D" w:rsidRPr="00BB7B07">
        <w:rPr>
          <w:bCs/>
        </w:rPr>
        <w:t xml:space="preserve"> Outcomes of the Fourteenth Session of the WMO Consultative Meeting on High-level Policy on Satellite Matters, in which the Executive Council, by recognizing that space-based observations are now playing and will continue to play a critical role in the ability of all Members to deliver vital services to help save lives, protect property and foster economic growth, thereby required that these observations be addressed under policies for international data exchange,</w:t>
      </w:r>
      <w:r w:rsidR="00E81D1D" w:rsidRPr="00BB7B07">
        <w:t xml:space="preserve"> </w:t>
      </w:r>
    </w:p>
    <w:p w14:paraId="63F5372E" w14:textId="77777777" w:rsidR="00E81D1D" w:rsidRPr="00BB7B07" w:rsidRDefault="002F5751" w:rsidP="00B528F1">
      <w:pPr>
        <w:pStyle w:val="WMOBodyText"/>
        <w:ind w:left="567" w:hanging="567"/>
      </w:pPr>
      <w:r w:rsidRPr="00BB7B07">
        <w:t>(4)</w:t>
      </w:r>
      <w:r w:rsidRPr="00BB7B07">
        <w:tab/>
      </w:r>
      <w:hyperlink r:id="rId30" w:anchor=".YFia5kBFw1v" w:history="1">
        <w:r w:rsidR="00E81D1D" w:rsidRPr="00EC6F87">
          <w:rPr>
            <w:rStyle w:val="Hyperlink"/>
          </w:rPr>
          <w:t>Resolution</w:t>
        </w:r>
        <w:r w:rsidR="004C68AB" w:rsidRPr="00EC6F87">
          <w:rPr>
            <w:rStyle w:val="Hyperlink"/>
          </w:rPr>
          <w:t> 3</w:t>
        </w:r>
        <w:r w:rsidR="00E81D1D" w:rsidRPr="00EC6F87">
          <w:rPr>
            <w:rStyle w:val="Hyperlink"/>
          </w:rPr>
          <w:t>4 (Cg-18)</w:t>
        </w:r>
      </w:hyperlink>
      <w:r w:rsidR="00E81D1D" w:rsidRPr="00BB7B07">
        <w:t xml:space="preserve"> – Global Basic Observing Network, which initiated design of a Global Basic Observing Network to better meet the current and future observational requirements for global numerical weather prediction and climate reanalysis</w:t>
      </w:r>
      <w:r w:rsidR="00CF0385">
        <w:t>,</w:t>
      </w:r>
    </w:p>
    <w:p w14:paraId="5152D86B" w14:textId="77777777" w:rsidR="00E81D1D" w:rsidRPr="00BB7B07" w:rsidRDefault="00E81D1D" w:rsidP="00E81D1D">
      <w:pPr>
        <w:pStyle w:val="WMOBodyText"/>
        <w:rPr>
          <w:lang w:val="en-AU"/>
        </w:rPr>
      </w:pPr>
      <w:r w:rsidRPr="00BB7B07">
        <w:rPr>
          <w:b/>
          <w:bCs/>
          <w:lang w:val="en-AU"/>
        </w:rPr>
        <w:lastRenderedPageBreak/>
        <w:t>Commending</w:t>
      </w:r>
      <w:r w:rsidRPr="00BB7B07">
        <w:rPr>
          <w:lang w:val="en-AU"/>
        </w:rPr>
        <w:t xml:space="preserve"> those Members and international organizations that have supported the implementation of </w:t>
      </w:r>
      <w:r w:rsidRPr="00BB7B07">
        <w:t>these</w:t>
      </w:r>
      <w:r w:rsidRPr="00BB7B07">
        <w:rPr>
          <w:lang w:val="en-AU"/>
        </w:rPr>
        <w:t xml:space="preserve"> data </w:t>
      </w:r>
      <w:r w:rsidRPr="00BB7B07">
        <w:t>policies</w:t>
      </w:r>
      <w:r w:rsidRPr="00BB7B07">
        <w:rPr>
          <w:lang w:val="en-AU"/>
        </w:rPr>
        <w:t xml:space="preserve"> by providing access </w:t>
      </w:r>
      <w:r w:rsidRPr="00BB7B07">
        <w:t xml:space="preserve">to </w:t>
      </w:r>
      <w:r w:rsidRPr="00BB7B07">
        <w:rPr>
          <w:lang w:val="en-AU"/>
        </w:rPr>
        <w:t xml:space="preserve">and by broadening the volume of </w:t>
      </w:r>
      <w:r w:rsidRPr="00BB7B07">
        <w:t>essential</w:t>
      </w:r>
      <w:r w:rsidRPr="00BB7B07">
        <w:rPr>
          <w:lang w:val="en-AU"/>
        </w:rPr>
        <w:t xml:space="preserve"> data (as defined in </w:t>
      </w:r>
      <w:hyperlink r:id="rId31" w:anchor=".YFi3X69KguU" w:history="1">
        <w:r w:rsidR="00CB576D" w:rsidRPr="001F356D">
          <w:rPr>
            <w:rStyle w:val="Hyperlink"/>
          </w:rPr>
          <w:t>Resolution 40 (Cg-XII)</w:t>
        </w:r>
      </w:hyperlink>
      <w:r w:rsidR="00CB576D">
        <w:rPr>
          <w:rStyle w:val="Hyperlink"/>
        </w:rPr>
        <w:t xml:space="preserve"> </w:t>
      </w:r>
      <w:r w:rsidR="00CB576D" w:rsidRPr="002D1303">
        <w:rPr>
          <w:rStyle w:val="Hyperlink"/>
          <w:color w:val="auto"/>
        </w:rPr>
        <w:t xml:space="preserve">- WMO Policy </w:t>
      </w:r>
      <w:r w:rsidR="00CB576D">
        <w:rPr>
          <w:rStyle w:val="Hyperlink"/>
          <w:color w:val="auto"/>
        </w:rPr>
        <w:t>a</w:t>
      </w:r>
      <w:r w:rsidR="00CB576D" w:rsidRPr="002D1303">
        <w:rPr>
          <w:rStyle w:val="Hyperlink"/>
          <w:color w:val="auto"/>
        </w:rPr>
        <w:t xml:space="preserve">nd Practice </w:t>
      </w:r>
      <w:r w:rsidR="00CB576D">
        <w:rPr>
          <w:rStyle w:val="Hyperlink"/>
          <w:color w:val="auto"/>
        </w:rPr>
        <w:t>f</w:t>
      </w:r>
      <w:r w:rsidR="00CB576D" w:rsidRPr="002D1303">
        <w:rPr>
          <w:rStyle w:val="Hyperlink"/>
          <w:color w:val="auto"/>
        </w:rPr>
        <w:t xml:space="preserve">or </w:t>
      </w:r>
      <w:r w:rsidR="00CB576D">
        <w:rPr>
          <w:rStyle w:val="Hyperlink"/>
          <w:color w:val="auto"/>
        </w:rPr>
        <w:t>t</w:t>
      </w:r>
      <w:r w:rsidR="00CB576D" w:rsidRPr="002D1303">
        <w:rPr>
          <w:rStyle w:val="Hyperlink"/>
          <w:color w:val="auto"/>
        </w:rPr>
        <w:t xml:space="preserve">he Exchange </w:t>
      </w:r>
      <w:r w:rsidR="00CB576D">
        <w:rPr>
          <w:rStyle w:val="Hyperlink"/>
          <w:color w:val="auto"/>
        </w:rPr>
        <w:t>o</w:t>
      </w:r>
      <w:r w:rsidR="00CB576D" w:rsidRPr="002D1303">
        <w:rPr>
          <w:rStyle w:val="Hyperlink"/>
          <w:color w:val="auto"/>
        </w:rPr>
        <w:t xml:space="preserve">f Meteorological </w:t>
      </w:r>
      <w:r w:rsidR="00CB576D">
        <w:rPr>
          <w:rStyle w:val="Hyperlink"/>
          <w:color w:val="auto"/>
        </w:rPr>
        <w:t>a</w:t>
      </w:r>
      <w:r w:rsidR="00CB576D" w:rsidRPr="002D1303">
        <w:rPr>
          <w:rStyle w:val="Hyperlink"/>
          <w:color w:val="auto"/>
        </w:rPr>
        <w:t xml:space="preserve">nd Related Data </w:t>
      </w:r>
      <w:r w:rsidR="00CB576D">
        <w:rPr>
          <w:rStyle w:val="Hyperlink"/>
          <w:color w:val="auto"/>
        </w:rPr>
        <w:t>a</w:t>
      </w:r>
      <w:r w:rsidR="00CB576D" w:rsidRPr="002D1303">
        <w:rPr>
          <w:rStyle w:val="Hyperlink"/>
          <w:color w:val="auto"/>
        </w:rPr>
        <w:t xml:space="preserve">nd Products Including Guidelines </w:t>
      </w:r>
      <w:r w:rsidR="00CB576D">
        <w:rPr>
          <w:rStyle w:val="Hyperlink"/>
          <w:color w:val="auto"/>
        </w:rPr>
        <w:t>o</w:t>
      </w:r>
      <w:r w:rsidR="00CB576D" w:rsidRPr="002D1303">
        <w:rPr>
          <w:rStyle w:val="Hyperlink"/>
          <w:color w:val="auto"/>
        </w:rPr>
        <w:t xml:space="preserve">n Relationships </w:t>
      </w:r>
      <w:r w:rsidR="00CB576D">
        <w:rPr>
          <w:rStyle w:val="Hyperlink"/>
          <w:color w:val="auto"/>
        </w:rPr>
        <w:t>i</w:t>
      </w:r>
      <w:r w:rsidR="00CB576D" w:rsidRPr="002D1303">
        <w:rPr>
          <w:rStyle w:val="Hyperlink"/>
          <w:color w:val="auto"/>
        </w:rPr>
        <w:t>n Commercial Meteorological Activities</w:t>
      </w:r>
      <w:ins w:id="65" w:author="Alida Catcheside" w:date="2021-04-15T15:20:00Z">
        <w:r w:rsidR="002F1FCD">
          <w:rPr>
            <w:rStyle w:val="Hyperlink"/>
            <w:color w:val="auto"/>
          </w:rPr>
          <w:t>)</w:t>
        </w:r>
      </w:ins>
      <w:r w:rsidR="00CB576D" w:rsidRPr="00BB7B07">
        <w:t>,</w:t>
      </w:r>
      <w:del w:id="66" w:author="Alida Catcheside" w:date="2021-04-15T15:20:00Z">
        <w:r w:rsidRPr="00BB7B07" w:rsidDel="002F1FCD">
          <w:rPr>
            <w:lang w:val="en-AU"/>
          </w:rPr>
          <w:delText>)</w:delText>
        </w:r>
      </w:del>
      <w:r w:rsidRPr="00BB7B07">
        <w:rPr>
          <w:lang w:val="en-AU"/>
        </w:rPr>
        <w:t xml:space="preserve"> available on a free and unrestricted basis, </w:t>
      </w:r>
      <w:r w:rsidRPr="00BB7B07">
        <w:t>and</w:t>
      </w:r>
      <w:r w:rsidRPr="00BB7B07">
        <w:rPr>
          <w:lang w:val="en-AU"/>
        </w:rPr>
        <w:t xml:space="preserve"> by providing additional data under fair and transparent conditions</w:t>
      </w:r>
      <w:r w:rsidR="00CF0385">
        <w:t>,</w:t>
      </w:r>
      <w:r w:rsidRPr="00BB7B07" w:rsidDel="00936B53">
        <w:rPr>
          <w:lang w:val="en-AU"/>
        </w:rPr>
        <w:t xml:space="preserve"> </w:t>
      </w:r>
    </w:p>
    <w:p w14:paraId="7245729C" w14:textId="77777777" w:rsidR="00E81D1D" w:rsidRPr="00BB7B07" w:rsidRDefault="00E81D1D" w:rsidP="00E81D1D">
      <w:pPr>
        <w:pStyle w:val="WMOBodyText"/>
        <w:rPr>
          <w:b/>
        </w:rPr>
      </w:pPr>
      <w:r w:rsidRPr="00BB7B07">
        <w:rPr>
          <w:b/>
        </w:rPr>
        <w:t>Recognizing</w:t>
      </w:r>
      <w:r w:rsidRPr="00BB7B07">
        <w:t>:</w:t>
      </w:r>
    </w:p>
    <w:p w14:paraId="6D4AC088" w14:textId="77777777" w:rsidR="00E81D1D" w:rsidRPr="00BB7B07" w:rsidRDefault="002F5751" w:rsidP="00B528F1">
      <w:pPr>
        <w:pStyle w:val="WMOBodyText"/>
        <w:ind w:left="567" w:hanging="567"/>
        <w:rPr>
          <w:bCs/>
        </w:rPr>
      </w:pPr>
      <w:r w:rsidRPr="00BB7B07">
        <w:rPr>
          <w:bCs/>
        </w:rPr>
        <w:t>(1)</w:t>
      </w:r>
      <w:r w:rsidRPr="00BB7B07">
        <w:rPr>
          <w:bCs/>
        </w:rPr>
        <w:tab/>
      </w:r>
      <w:r w:rsidR="00E81D1D" w:rsidRPr="00BB7B07">
        <w:rPr>
          <w:bCs/>
        </w:rPr>
        <w:t>The key role of access to timely and reliable weather, climate, water and related environmental data</w:t>
      </w:r>
      <w:r w:rsidR="00E81D1D" w:rsidRPr="00BB7B07">
        <w:rPr>
          <w:rStyle w:val="FootnoteReference"/>
          <w:bCs/>
        </w:rPr>
        <w:footnoteReference w:id="2"/>
      </w:r>
      <w:r w:rsidR="00E81D1D">
        <w:rPr>
          <w:bCs/>
        </w:rPr>
        <w:t xml:space="preserve"> </w:t>
      </w:r>
      <w:r w:rsidR="00E81D1D" w:rsidRPr="00BB7B07">
        <w:rPr>
          <w:bCs/>
        </w:rPr>
        <w:t>as a basis for informed decision</w:t>
      </w:r>
      <w:r w:rsidR="00BA5A59">
        <w:rPr>
          <w:bCs/>
        </w:rPr>
        <w:t>-making</w:t>
      </w:r>
      <w:r w:rsidR="00E81D1D" w:rsidRPr="00BB7B07">
        <w:rPr>
          <w:bCs/>
        </w:rPr>
        <w:t xml:space="preserve"> at all levels to underpin essential public services that help save lives, protect property and foster economic prosperity,</w:t>
      </w:r>
    </w:p>
    <w:p w14:paraId="67C916F7" w14:textId="77777777" w:rsidR="00E81D1D" w:rsidRPr="00BB7B07" w:rsidRDefault="002F5751" w:rsidP="00B528F1">
      <w:pPr>
        <w:pStyle w:val="WMOBodyText"/>
        <w:ind w:left="567" w:hanging="567"/>
        <w:rPr>
          <w:bCs/>
        </w:rPr>
      </w:pPr>
      <w:r w:rsidRPr="00BB7B07">
        <w:rPr>
          <w:bCs/>
        </w:rPr>
        <w:t>(2)</w:t>
      </w:r>
      <w:r w:rsidRPr="00BB7B07">
        <w:rPr>
          <w:bCs/>
        </w:rPr>
        <w:tab/>
      </w:r>
      <w:r w:rsidR="00E81D1D" w:rsidRPr="00BB7B07">
        <w:rPr>
          <w:bCs/>
        </w:rPr>
        <w:t xml:space="preserve">That the overall economic benefits of the weather, climate, water and related environmental services have grown by orders of magnitude over the last 25 years, enabled by WMO’s data policies, </w:t>
      </w:r>
    </w:p>
    <w:p w14:paraId="288301C9" w14:textId="77777777" w:rsidR="00E81D1D" w:rsidRPr="00BB7B07" w:rsidRDefault="002F5751" w:rsidP="00B528F1">
      <w:pPr>
        <w:pStyle w:val="WMOBodyText"/>
        <w:ind w:left="567" w:hanging="567"/>
      </w:pPr>
      <w:r w:rsidRPr="00BB7B07">
        <w:t>(3)</w:t>
      </w:r>
      <w:r w:rsidRPr="00BB7B07">
        <w:tab/>
      </w:r>
      <w:r w:rsidR="00E81D1D" w:rsidRPr="00BB7B07">
        <w:t xml:space="preserve">That the growing impact of and reliance on these services </w:t>
      </w:r>
      <w:r w:rsidR="00CB576D" w:rsidRPr="00BB7B07">
        <w:t>continues</w:t>
      </w:r>
      <w:r w:rsidR="00CB576D">
        <w:t xml:space="preserve"> </w:t>
      </w:r>
      <w:r w:rsidR="00E81D1D" w:rsidRPr="00BB7B07">
        <w:t>to increase our dependence on weather, climate, water and related environmental data,</w:t>
      </w:r>
    </w:p>
    <w:p w14:paraId="44E83FC1" w14:textId="77777777" w:rsidR="00E81D1D" w:rsidRPr="00BB7B07" w:rsidRDefault="002F5751" w:rsidP="00B528F1">
      <w:pPr>
        <w:pStyle w:val="WMOBodyText"/>
        <w:ind w:left="567" w:hanging="567"/>
        <w:rPr>
          <w:bCs/>
        </w:rPr>
      </w:pPr>
      <w:r w:rsidRPr="00BB7B07">
        <w:rPr>
          <w:bCs/>
        </w:rPr>
        <w:t>(4)</w:t>
      </w:r>
      <w:r w:rsidRPr="00BB7B07">
        <w:rPr>
          <w:bCs/>
        </w:rPr>
        <w:tab/>
      </w:r>
      <w:r w:rsidR="00E81D1D" w:rsidRPr="00BB7B07">
        <w:rPr>
          <w:bCs/>
        </w:rPr>
        <w:t>The critical role played by the output of global numerical prediction systems in underpinning all weather, climate, water and related environmental products and services, and thus the importance of broadening and enhancing the free and unrestricted access to such output for all Members,</w:t>
      </w:r>
    </w:p>
    <w:p w14:paraId="1CE2B0BF" w14:textId="77777777" w:rsidR="00E81D1D" w:rsidRPr="00BB7B07" w:rsidRDefault="002F5751" w:rsidP="00B528F1">
      <w:pPr>
        <w:pStyle w:val="WMOBodyText"/>
        <w:ind w:left="567" w:hanging="567"/>
        <w:rPr>
          <w:bCs/>
        </w:rPr>
      </w:pPr>
      <w:r w:rsidRPr="00BB7B07">
        <w:rPr>
          <w:bCs/>
        </w:rPr>
        <w:t>(5)</w:t>
      </w:r>
      <w:r w:rsidRPr="00BB7B07">
        <w:rPr>
          <w:bCs/>
        </w:rPr>
        <w:tab/>
      </w:r>
      <w:r w:rsidR="00E81D1D" w:rsidRPr="00BB7B07">
        <w:t>That these global prediction systems in turn depend on a continuous, robust and reliable supply of observational input from all areas of the globe provided by both surface- and space-based</w:t>
      </w:r>
      <w:r w:rsidR="00E81D1D" w:rsidRPr="00BB7B07">
        <w:rPr>
          <w:rStyle w:val="FootnoteReference"/>
        </w:rPr>
        <w:footnoteReference w:id="3"/>
      </w:r>
      <w:r w:rsidR="00E81D1D" w:rsidRPr="00BB7B07">
        <w:t xml:space="preserve"> observing systems</w:t>
      </w:r>
      <w:r w:rsidR="00317B35">
        <w:t>,</w:t>
      </w:r>
    </w:p>
    <w:p w14:paraId="3FA35CDD" w14:textId="77777777" w:rsidR="00E81D1D" w:rsidRDefault="002F5751" w:rsidP="00B528F1">
      <w:pPr>
        <w:pStyle w:val="WMOBodyText"/>
        <w:ind w:left="567" w:hanging="567"/>
        <w:rPr>
          <w:bCs/>
        </w:rPr>
      </w:pPr>
      <w:r w:rsidRPr="00BB7B07">
        <w:rPr>
          <w:bCs/>
        </w:rPr>
        <w:t>(6)</w:t>
      </w:r>
      <w:r w:rsidRPr="00BB7B07">
        <w:rPr>
          <w:bCs/>
        </w:rPr>
        <w:tab/>
      </w:r>
      <w:r w:rsidR="00E81D1D" w:rsidRPr="00BB7B07">
        <w:rPr>
          <w:bCs/>
        </w:rPr>
        <w:t xml:space="preserve">The need to take an integrated Earth-systems approach to monitoring and prediction, and the critical dependence </w:t>
      </w:r>
      <w:r w:rsidR="00E81D1D">
        <w:t>it</w:t>
      </w:r>
      <w:r w:rsidR="00E81D1D">
        <w:rPr>
          <w:bCs/>
        </w:rPr>
        <w:t xml:space="preserve"> </w:t>
      </w:r>
      <w:r w:rsidR="00E81D1D" w:rsidRPr="00BB7B07">
        <w:rPr>
          <w:bCs/>
        </w:rPr>
        <w:t>places on data spanning all relevant components of the Earth system and the interactions between them</w:t>
      </w:r>
      <w:r w:rsidR="00CF0385">
        <w:rPr>
          <w:bCs/>
        </w:rPr>
        <w:t>,</w:t>
      </w:r>
      <w:r w:rsidR="00E81D1D" w:rsidRPr="00BB7B07">
        <w:rPr>
          <w:rStyle w:val="FootnoteReference"/>
          <w:bCs/>
        </w:rPr>
        <w:footnoteReference w:id="4"/>
      </w:r>
    </w:p>
    <w:p w14:paraId="792E5D14" w14:textId="77777777" w:rsidR="008D7EFB" w:rsidRPr="00BB7B07" w:rsidRDefault="009F53A8" w:rsidP="00B528F1">
      <w:pPr>
        <w:pStyle w:val="WMOBodyText"/>
        <w:ind w:left="567" w:hanging="567"/>
        <w:rPr>
          <w:bCs/>
        </w:rPr>
      </w:pPr>
      <w:r w:rsidRPr="009F53A8" w:rsidDel="005F238A">
        <w:rPr>
          <w:bCs/>
        </w:rPr>
        <w:t>(</w:t>
      </w:r>
      <w:r w:rsidRPr="009F53A8">
        <w:rPr>
          <w:bCs/>
        </w:rPr>
        <w:t>7</w:t>
      </w:r>
      <w:r w:rsidRPr="009F53A8" w:rsidDel="005F238A">
        <w:rPr>
          <w:bCs/>
        </w:rPr>
        <w:t>)</w:t>
      </w:r>
      <w:r w:rsidRPr="009F53A8" w:rsidDel="005F238A">
        <w:rPr>
          <w:bCs/>
        </w:rPr>
        <w:tab/>
        <w:t>The experience</w:t>
      </w:r>
      <w:r w:rsidRPr="009F53A8" w:rsidDel="005F238A">
        <w:rPr>
          <w:rFonts w:hint="eastAsia"/>
          <w:bCs/>
        </w:rPr>
        <w:t xml:space="preserve"> and lessons</w:t>
      </w:r>
      <w:r w:rsidRPr="009F53A8" w:rsidDel="005F238A">
        <w:rPr>
          <w:bCs/>
        </w:rPr>
        <w:t xml:space="preserve"> gained by </w:t>
      </w:r>
      <w:r w:rsidRPr="009F53A8" w:rsidDel="005F238A">
        <w:rPr>
          <w:rFonts w:hint="eastAsia"/>
          <w:bCs/>
        </w:rPr>
        <w:t>WMO</w:t>
      </w:r>
      <w:r w:rsidRPr="009F53A8" w:rsidDel="005F238A">
        <w:rPr>
          <w:bCs/>
        </w:rPr>
        <w:t xml:space="preserve"> in the development and implementation of Resolutions 40 (Cg-XII) and 25 (Cg-XIII)</w:t>
      </w:r>
      <w:r w:rsidRPr="009F53A8">
        <w:rPr>
          <w:bCs/>
        </w:rPr>
        <w:t xml:space="preserve"> </w:t>
      </w:r>
      <w:r w:rsidRPr="009F53A8" w:rsidDel="005F238A">
        <w:rPr>
          <w:rFonts w:hint="eastAsia"/>
          <w:bCs/>
        </w:rPr>
        <w:t>and 60(Cg-XV</w:t>
      </w:r>
      <w:ins w:id="67" w:author="Alida Catcheside" w:date="2021-04-15T15:11:00Z">
        <w:r w:rsidR="005D7094">
          <w:rPr>
            <w:bCs/>
          </w:rPr>
          <w:t>II</w:t>
        </w:r>
      </w:ins>
      <w:r w:rsidRPr="009F53A8" w:rsidDel="005F238A">
        <w:rPr>
          <w:rFonts w:hint="eastAsia"/>
          <w:bCs/>
        </w:rPr>
        <w:t>)</w:t>
      </w:r>
      <w:r w:rsidRPr="009F53A8" w:rsidDel="005F238A">
        <w:rPr>
          <w:bCs/>
        </w:rPr>
        <w:t>,</w:t>
      </w:r>
    </w:p>
    <w:p w14:paraId="02B5BD75" w14:textId="77777777" w:rsidR="00E81D1D" w:rsidRPr="00BB7B07" w:rsidRDefault="00E81D1D" w:rsidP="00E81D1D">
      <w:pPr>
        <w:pStyle w:val="WMOBodyText"/>
      </w:pPr>
      <w:r w:rsidRPr="00BB7B07">
        <w:rPr>
          <w:b/>
        </w:rPr>
        <w:t>Noting:</w:t>
      </w:r>
    </w:p>
    <w:p w14:paraId="1131E848" w14:textId="77777777" w:rsidR="00E81D1D" w:rsidRPr="00BB7B07" w:rsidRDefault="002F5751" w:rsidP="00B528F1">
      <w:pPr>
        <w:pStyle w:val="WMOBodyText"/>
        <w:ind w:left="567" w:hanging="567"/>
      </w:pPr>
      <w:r w:rsidRPr="00BB7B07">
        <w:t>(1)</w:t>
      </w:r>
      <w:r w:rsidRPr="00BB7B07">
        <w:tab/>
      </w:r>
      <w:r w:rsidR="00E81D1D" w:rsidRPr="00BB7B07">
        <w:t>The UN Secretary-General Data Strategy for Action by Everyone, Everywhere, which aims at better data-driven support to people and the planet,</w:t>
      </w:r>
    </w:p>
    <w:p w14:paraId="42A8BD2B" w14:textId="77777777" w:rsidR="00E81D1D" w:rsidRPr="00BB7B07" w:rsidRDefault="002F5751" w:rsidP="00B528F1">
      <w:pPr>
        <w:pStyle w:val="WMOBodyText"/>
        <w:ind w:left="567" w:hanging="567"/>
      </w:pPr>
      <w:r w:rsidRPr="00BB7B07">
        <w:t>(2)</w:t>
      </w:r>
      <w:r w:rsidRPr="00BB7B07">
        <w:tab/>
      </w:r>
      <w:r w:rsidR="00E81D1D" w:rsidRPr="00BB7B07">
        <w:t xml:space="preserve">The contribution </w:t>
      </w:r>
      <w:r w:rsidR="00CB576D" w:rsidRPr="00BB7B07">
        <w:t>of</w:t>
      </w:r>
      <w:r w:rsidR="00CB576D">
        <w:rPr>
          <w:rFonts w:ascii="OpenSansRegular" w:hAnsi="OpenSansRegular"/>
          <w:shd w:val="clear" w:color="auto" w:fill="FFFFFF"/>
        </w:rPr>
        <w:t xml:space="preserve"> </w:t>
      </w:r>
      <w:r w:rsidR="00E81D1D" w:rsidRPr="00BB7B07">
        <w:rPr>
          <w:shd w:val="clear" w:color="auto" w:fill="FFFFFF"/>
        </w:rPr>
        <w:t xml:space="preserve">weather, climate, water and related environmental data and services to implementation of </w:t>
      </w:r>
      <w:r w:rsidR="00E81D1D" w:rsidRPr="00BB7B07">
        <w:t xml:space="preserve">the United Nations Sustainable Development Goals (SDGs), </w:t>
      </w:r>
    </w:p>
    <w:p w14:paraId="5E6DEF24" w14:textId="77777777" w:rsidR="00E81D1D" w:rsidRPr="00BB7B07" w:rsidRDefault="002F5751" w:rsidP="00B528F1">
      <w:pPr>
        <w:pStyle w:val="WMOBodyText"/>
        <w:ind w:left="567" w:hanging="567"/>
      </w:pPr>
      <w:r w:rsidRPr="00BB7B07">
        <w:t>(3)</w:t>
      </w:r>
      <w:r w:rsidRPr="00BB7B07">
        <w:tab/>
      </w:r>
      <w:r w:rsidR="00E81D1D" w:rsidRPr="00BB7B07">
        <w:t>The Paris Agreement Under the United Nations Framework Convention on Climate Change, which aims to strengthen the global response to the threat of climate change, and which has increased Member and WMO responsibilities for climate observation systems and research,</w:t>
      </w:r>
    </w:p>
    <w:p w14:paraId="3A7C0DB9" w14:textId="77777777" w:rsidR="00E81D1D" w:rsidRPr="00BB7B07" w:rsidRDefault="002F5751" w:rsidP="00B528F1">
      <w:pPr>
        <w:pStyle w:val="WMOBodyText"/>
        <w:ind w:left="567" w:hanging="567"/>
      </w:pPr>
      <w:r w:rsidRPr="00BB7B07">
        <w:t>(4)</w:t>
      </w:r>
      <w:r w:rsidRPr="00BB7B07">
        <w:tab/>
      </w:r>
      <w:r w:rsidR="00E81D1D" w:rsidRPr="00BB7B07">
        <w:rPr>
          <w:bCs/>
        </w:rPr>
        <w:t>The Sendai Declaration and Framework for Disaster Risk Reduction 2015</w:t>
      </w:r>
      <w:r w:rsidR="004C68AB">
        <w:rPr>
          <w:bCs/>
        </w:rPr>
        <w:t>–2</w:t>
      </w:r>
      <w:r w:rsidR="00E81D1D" w:rsidRPr="00BB7B07">
        <w:rPr>
          <w:bCs/>
        </w:rPr>
        <w:t>030,</w:t>
      </w:r>
    </w:p>
    <w:p w14:paraId="44273D49" w14:textId="77777777" w:rsidR="00E81D1D" w:rsidRPr="00BB7B07" w:rsidRDefault="002F5751" w:rsidP="00B528F1">
      <w:pPr>
        <w:pStyle w:val="WMOBodyText"/>
        <w:keepNext/>
        <w:keepLines/>
        <w:ind w:left="567" w:hanging="567"/>
      </w:pPr>
      <w:r w:rsidRPr="00BB7B07">
        <w:lastRenderedPageBreak/>
        <w:t>(5)</w:t>
      </w:r>
      <w:r w:rsidRPr="00BB7B07">
        <w:tab/>
      </w:r>
      <w:r w:rsidR="00E81D1D" w:rsidRPr="00BB7B07">
        <w:t xml:space="preserve">The endorsement by the Congress through </w:t>
      </w:r>
      <w:hyperlink r:id="rId32" w:anchor=".YGMj2UBuKUn" w:history="1">
        <w:r w:rsidR="006638B2" w:rsidRPr="00540C54">
          <w:rPr>
            <w:rStyle w:val="Hyperlink"/>
          </w:rPr>
          <w:t>Resolution 80 (Cg-18)</w:t>
        </w:r>
      </w:hyperlink>
      <w:r w:rsidR="006638B2" w:rsidRPr="006638B2">
        <w:t xml:space="preserve"> </w:t>
      </w:r>
      <w:r w:rsidR="006638B2">
        <w:t>-</w:t>
      </w:r>
      <w:r w:rsidR="00E81D1D" w:rsidRPr="00BB7B07">
        <w:t xml:space="preserve"> </w:t>
      </w:r>
      <w:hyperlink r:id="rId33" w:anchor=".YFia5kBFw1v" w:history="1">
        <w:r w:rsidR="00E81D1D" w:rsidRPr="00B528F1">
          <w:rPr>
            <w:rStyle w:val="Hyperlink"/>
            <w:color w:val="auto"/>
          </w:rPr>
          <w:t>Geneva Declaration-2019 (Cg-18)</w:t>
        </w:r>
      </w:hyperlink>
      <w:r w:rsidR="00E81D1D" w:rsidRPr="00B528F1">
        <w:t>: Building Community for Weather, Climate and Water Actions</w:t>
      </w:r>
      <w:r w:rsidR="00E81D1D" w:rsidRPr="00BB7B07">
        <w:t xml:space="preserve">, of an inclusive and collaborative approach among the public, private, academic and civil sectors to promote, </w:t>
      </w:r>
      <w:r w:rsidR="00E81D1D" w:rsidRPr="002B40B2">
        <w:rPr>
          <w:iCs/>
        </w:rPr>
        <w:t>inter alia</w:t>
      </w:r>
      <w:r w:rsidR="00E81D1D" w:rsidRPr="00BB7B07">
        <w:t>, innovative approaches and incentives to enable fair and equitable access to data,</w:t>
      </w:r>
    </w:p>
    <w:p w14:paraId="3066F382" w14:textId="77777777" w:rsidR="00E81D1D" w:rsidRPr="00BB7B07" w:rsidRDefault="002F5751" w:rsidP="00B528F1">
      <w:pPr>
        <w:pStyle w:val="WMOBodyText"/>
        <w:ind w:left="540" w:hanging="540"/>
      </w:pPr>
      <w:r w:rsidRPr="00BB7B07">
        <w:t>(6)</w:t>
      </w:r>
      <w:r w:rsidRPr="00BB7B07">
        <w:tab/>
      </w:r>
      <w:r w:rsidR="00E81D1D" w:rsidRPr="00BB7B07">
        <w:rPr>
          <w:bCs/>
          <w:lang w:val="en-AU"/>
        </w:rPr>
        <w:t xml:space="preserve">The increased </w:t>
      </w:r>
      <w:r w:rsidR="00E81D1D" w:rsidRPr="00BB7B07">
        <w:rPr>
          <w:bCs/>
        </w:rPr>
        <w:t>significance</w:t>
      </w:r>
      <w:r w:rsidR="00E81D1D" w:rsidRPr="00BB7B07">
        <w:rPr>
          <w:bCs/>
          <w:lang w:val="en-AU"/>
        </w:rPr>
        <w:t xml:space="preserve"> of data and digital technologies in informing socioeconomic policy development and decision-making,</w:t>
      </w:r>
      <w:r w:rsidR="00E81D1D" w:rsidRPr="00BB7B07">
        <w:t xml:space="preserve"> </w:t>
      </w:r>
    </w:p>
    <w:p w14:paraId="7898A1D5" w14:textId="77777777" w:rsidR="00E81D1D" w:rsidRPr="00BB7B07" w:rsidRDefault="002F5751" w:rsidP="00B528F1">
      <w:pPr>
        <w:pStyle w:val="WMOBodyText"/>
        <w:ind w:left="567" w:hanging="567"/>
      </w:pPr>
      <w:r w:rsidRPr="00BB7B07">
        <w:t>(7)</w:t>
      </w:r>
      <w:r w:rsidRPr="00BB7B07">
        <w:tab/>
      </w:r>
      <w:r w:rsidR="00E81D1D" w:rsidRPr="00BB7B07">
        <w:t>Prevailing data policy trends</w:t>
      </w:r>
      <w:r w:rsidR="00E81D1D" w:rsidRPr="00BB7B07">
        <w:rPr>
          <w:lang w:val="en-AU"/>
        </w:rPr>
        <w:t xml:space="preserve"> under which many governments and international organizations have already decided to provide access to all publicly funded data on a full, open and free basis, </w:t>
      </w:r>
      <w:r w:rsidR="00E81D1D" w:rsidRPr="00BB7B07">
        <w:t>having seen that open provision of data tends to maximize their net contribution to the overall economy,</w:t>
      </w:r>
    </w:p>
    <w:p w14:paraId="12855FE5" w14:textId="77777777" w:rsidR="00E81D1D" w:rsidRPr="00BB7B07" w:rsidRDefault="002F5751" w:rsidP="00B528F1">
      <w:pPr>
        <w:pStyle w:val="WMOBodyText"/>
        <w:ind w:left="567" w:hanging="567"/>
      </w:pPr>
      <w:r w:rsidRPr="00BB7B07">
        <w:t>(8)</w:t>
      </w:r>
      <w:r w:rsidRPr="00BB7B07">
        <w:tab/>
      </w:r>
      <w:r w:rsidR="00E81D1D" w:rsidRPr="00BB7B07">
        <w:t xml:space="preserve">The need for WMO to help advance the ability of all Members to benefit from this free and open data access, emerging technology, and the global trend towards a digital economy, </w:t>
      </w:r>
    </w:p>
    <w:p w14:paraId="21BC7CE1" w14:textId="77777777" w:rsidR="00E81D1D" w:rsidRPr="00BB7B07" w:rsidRDefault="002F5751" w:rsidP="00B528F1">
      <w:pPr>
        <w:pStyle w:val="WMOBodyText"/>
        <w:ind w:left="567" w:hanging="567"/>
      </w:pPr>
      <w:r w:rsidRPr="00BB7B07">
        <w:t>(9)</w:t>
      </w:r>
      <w:r w:rsidRPr="00BB7B07">
        <w:tab/>
      </w:r>
      <w:r w:rsidR="00E81D1D" w:rsidRPr="00BB7B07">
        <w:t xml:space="preserve">The activities undertaken by </w:t>
      </w:r>
      <w:r w:rsidR="00E81D1D" w:rsidRPr="00BB7B07">
        <w:rPr>
          <w:lang w:val="en-US"/>
        </w:rPr>
        <w:t xml:space="preserve">the Coordination Group for Meteorological Satellites and the Committee on Earth Observation Satellites to ensure a robust and continued supply of </w:t>
      </w:r>
      <w:r w:rsidR="00E81D1D" w:rsidRPr="00BB7B07">
        <w:t xml:space="preserve">critical satellite data </w:t>
      </w:r>
      <w:r w:rsidR="00E81D1D" w:rsidRPr="00BB7B07">
        <w:rPr>
          <w:shd w:val="clear" w:color="auto" w:fill="FFFFFF"/>
        </w:rPr>
        <w:t>for the benefit of all WMO Members</w:t>
      </w:r>
      <w:r w:rsidR="00CF0385">
        <w:rPr>
          <w:shd w:val="clear" w:color="auto" w:fill="FFFFFF"/>
        </w:rPr>
        <w:t>,</w:t>
      </w:r>
    </w:p>
    <w:p w14:paraId="570F8F6A" w14:textId="77777777" w:rsidR="00E81D1D" w:rsidRPr="00BB7B07" w:rsidRDefault="00E81D1D" w:rsidP="002204FD">
      <w:pPr>
        <w:pStyle w:val="WMOBodyText"/>
        <w:rPr>
          <w:b/>
        </w:rPr>
      </w:pPr>
      <w:r w:rsidRPr="00BB7B07">
        <w:rPr>
          <w:b/>
        </w:rPr>
        <w:t>Acknowledging:</w:t>
      </w:r>
    </w:p>
    <w:p w14:paraId="0AFDC0E2" w14:textId="77777777" w:rsidR="00E81D1D" w:rsidRPr="00BB7B07" w:rsidRDefault="002F5751" w:rsidP="00B528F1">
      <w:pPr>
        <w:pStyle w:val="WMOBodyText"/>
        <w:ind w:left="567" w:hanging="567"/>
      </w:pPr>
      <w:r w:rsidRPr="00BB7B07">
        <w:t>(1)</w:t>
      </w:r>
      <w:r w:rsidRPr="00BB7B07">
        <w:tab/>
      </w:r>
      <w:r w:rsidR="00E81D1D" w:rsidRPr="00BB7B07">
        <w:t xml:space="preserve">The WMO long-term goal of closing the capacity gap on weather, climate, hydrological and related environmental services among Members, including their ability to acquire and benefit from the </w:t>
      </w:r>
      <w:r w:rsidR="00E81D1D" w:rsidRPr="00BB7B07">
        <w:rPr>
          <w:bCs/>
        </w:rPr>
        <w:t>model data and derived products</w:t>
      </w:r>
      <w:r w:rsidR="00E81D1D" w:rsidRPr="00BB7B07">
        <w:t xml:space="preserve"> which are essential for the critical mission of saving life and protecting property, </w:t>
      </w:r>
    </w:p>
    <w:p w14:paraId="43DD5CBE" w14:textId="77777777" w:rsidR="00E81D1D" w:rsidRPr="00BB7B07" w:rsidRDefault="002F5751" w:rsidP="00B528F1">
      <w:pPr>
        <w:pStyle w:val="WMOBodyText"/>
        <w:ind w:left="567" w:hanging="567"/>
      </w:pPr>
      <w:r w:rsidRPr="00BB7B07">
        <w:t>(2)</w:t>
      </w:r>
      <w:r w:rsidRPr="00BB7B07">
        <w:tab/>
      </w:r>
      <w:r w:rsidR="00E81D1D" w:rsidRPr="00BB7B07">
        <w:t>The need for all Members to contribute to maximizing the benefits of global modelling products by participating more fully in the exchange of observational data on which these products are based,</w:t>
      </w:r>
    </w:p>
    <w:p w14:paraId="1E3BB92C" w14:textId="77777777" w:rsidR="00E81D1D" w:rsidRPr="00BB7B07" w:rsidRDefault="002F5751" w:rsidP="00B528F1">
      <w:pPr>
        <w:pStyle w:val="WMOBodyText"/>
        <w:ind w:left="567" w:hanging="567"/>
      </w:pPr>
      <w:r w:rsidRPr="00BB7B07">
        <w:t>(3)</w:t>
      </w:r>
      <w:r w:rsidRPr="00BB7B07">
        <w:tab/>
      </w:r>
      <w:r w:rsidR="00E81D1D" w:rsidRPr="00BB7B07">
        <w:t xml:space="preserve">The importance of efficient investment in systems used for acquiring and exchanging weather, climate, water and related environmental data, and of maximizing the contribution of these data to supporting economic development, climate resilience and environmental sustainability, </w:t>
      </w:r>
    </w:p>
    <w:p w14:paraId="743B7FC8" w14:textId="77777777" w:rsidR="00E81D1D" w:rsidRPr="00BB7B07" w:rsidRDefault="002F5751" w:rsidP="00B528F1">
      <w:pPr>
        <w:pStyle w:val="WMOBodyText"/>
        <w:ind w:left="567" w:hanging="567"/>
        <w:rPr>
          <w:rStyle w:val="CommentReference"/>
          <w:i/>
          <w:sz w:val="24"/>
        </w:rPr>
      </w:pPr>
      <w:r w:rsidRPr="00BB7B07">
        <w:rPr>
          <w:rStyle w:val="CommentReference"/>
          <w:sz w:val="20"/>
          <w:szCs w:val="20"/>
        </w:rPr>
        <w:t>(4)</w:t>
      </w:r>
      <w:r w:rsidRPr="00BB7B07">
        <w:rPr>
          <w:rStyle w:val="CommentReference"/>
          <w:sz w:val="20"/>
          <w:szCs w:val="20"/>
        </w:rPr>
        <w:tab/>
      </w:r>
      <w:r w:rsidR="00E81D1D" w:rsidRPr="00BB7B07">
        <w:t xml:space="preserve">The </w:t>
      </w:r>
      <w:r w:rsidR="00E81D1D" w:rsidRPr="00BB7B07">
        <w:rPr>
          <w:lang w:val="en-US"/>
        </w:rPr>
        <w:t>significant</w:t>
      </w:r>
      <w:r w:rsidR="00E81D1D" w:rsidRPr="00BB7B07">
        <w:t xml:space="preserve"> expansion that has taken place since the adoption of </w:t>
      </w:r>
      <w:hyperlink r:id="rId34" w:anchor=".YFi3X69KguU" w:history="1">
        <w:r w:rsidR="00E81D1D" w:rsidRPr="000F3DA4">
          <w:rPr>
            <w:rStyle w:val="Hyperlink"/>
          </w:rPr>
          <w:t>Resolution</w:t>
        </w:r>
        <w:r w:rsidR="004C68AB" w:rsidRPr="000F3DA4">
          <w:rPr>
            <w:rStyle w:val="Hyperlink"/>
          </w:rPr>
          <w:t> 4</w:t>
        </w:r>
        <w:r w:rsidR="00E81D1D" w:rsidRPr="000F3DA4">
          <w:rPr>
            <w:rStyle w:val="Hyperlink"/>
          </w:rPr>
          <w:t>0 (Cg</w:t>
        </w:r>
        <w:r w:rsidR="00B42823">
          <w:rPr>
            <w:rStyle w:val="Hyperlink"/>
          </w:rPr>
          <w:noBreakHyphen/>
        </w:r>
        <w:r w:rsidR="00E81D1D" w:rsidRPr="000F3DA4">
          <w:rPr>
            <w:rStyle w:val="Hyperlink"/>
          </w:rPr>
          <w:t>XII)</w:t>
        </w:r>
      </w:hyperlink>
      <w:r w:rsidR="005A4332">
        <w:rPr>
          <w:rStyle w:val="Hyperlink"/>
        </w:rPr>
        <w:t xml:space="preserve"> </w:t>
      </w:r>
      <w:r w:rsidR="005A4332" w:rsidRPr="002D1303">
        <w:rPr>
          <w:rStyle w:val="Hyperlink"/>
          <w:color w:val="auto"/>
        </w:rPr>
        <w:t xml:space="preserve">- WMO Policy </w:t>
      </w:r>
      <w:r w:rsidR="005A4332">
        <w:rPr>
          <w:rStyle w:val="Hyperlink"/>
          <w:color w:val="auto"/>
        </w:rPr>
        <w:t>a</w:t>
      </w:r>
      <w:r w:rsidR="005A4332" w:rsidRPr="002D1303">
        <w:rPr>
          <w:rStyle w:val="Hyperlink"/>
          <w:color w:val="auto"/>
        </w:rPr>
        <w:t xml:space="preserve">nd Practice </w:t>
      </w:r>
      <w:r w:rsidR="005A4332">
        <w:rPr>
          <w:rStyle w:val="Hyperlink"/>
          <w:color w:val="auto"/>
        </w:rPr>
        <w:t>f</w:t>
      </w:r>
      <w:r w:rsidR="005A4332" w:rsidRPr="002D1303">
        <w:rPr>
          <w:rStyle w:val="Hyperlink"/>
          <w:color w:val="auto"/>
        </w:rPr>
        <w:t xml:space="preserve">or </w:t>
      </w:r>
      <w:r w:rsidR="005A4332">
        <w:rPr>
          <w:rStyle w:val="Hyperlink"/>
          <w:color w:val="auto"/>
        </w:rPr>
        <w:t>t</w:t>
      </w:r>
      <w:r w:rsidR="005A4332" w:rsidRPr="002D1303">
        <w:rPr>
          <w:rStyle w:val="Hyperlink"/>
          <w:color w:val="auto"/>
        </w:rPr>
        <w:t xml:space="preserve">he Exchange </w:t>
      </w:r>
      <w:r w:rsidR="005A4332">
        <w:rPr>
          <w:rStyle w:val="Hyperlink"/>
          <w:color w:val="auto"/>
        </w:rPr>
        <w:t>o</w:t>
      </w:r>
      <w:r w:rsidR="005A4332" w:rsidRPr="002D1303">
        <w:rPr>
          <w:rStyle w:val="Hyperlink"/>
          <w:color w:val="auto"/>
        </w:rPr>
        <w:t xml:space="preserve">f Meteorological </w:t>
      </w:r>
      <w:r w:rsidR="005A4332">
        <w:rPr>
          <w:rStyle w:val="Hyperlink"/>
          <w:color w:val="auto"/>
        </w:rPr>
        <w:t>a</w:t>
      </w:r>
      <w:r w:rsidR="005A4332" w:rsidRPr="002D1303">
        <w:rPr>
          <w:rStyle w:val="Hyperlink"/>
          <w:color w:val="auto"/>
        </w:rPr>
        <w:t xml:space="preserve">nd Related Data </w:t>
      </w:r>
      <w:r w:rsidR="005A4332">
        <w:rPr>
          <w:rStyle w:val="Hyperlink"/>
          <w:color w:val="auto"/>
        </w:rPr>
        <w:t>a</w:t>
      </w:r>
      <w:r w:rsidR="005A4332" w:rsidRPr="002D1303">
        <w:rPr>
          <w:rStyle w:val="Hyperlink"/>
          <w:color w:val="auto"/>
        </w:rPr>
        <w:t xml:space="preserve">nd Products Including Guidelines </w:t>
      </w:r>
      <w:r w:rsidR="005A4332">
        <w:rPr>
          <w:rStyle w:val="Hyperlink"/>
          <w:color w:val="auto"/>
        </w:rPr>
        <w:t>o</w:t>
      </w:r>
      <w:r w:rsidR="005A4332" w:rsidRPr="002D1303">
        <w:rPr>
          <w:rStyle w:val="Hyperlink"/>
          <w:color w:val="auto"/>
        </w:rPr>
        <w:t xml:space="preserve">n Relationships </w:t>
      </w:r>
      <w:r w:rsidR="005A4332">
        <w:rPr>
          <w:rStyle w:val="Hyperlink"/>
          <w:color w:val="auto"/>
        </w:rPr>
        <w:t>i</w:t>
      </w:r>
      <w:r w:rsidR="005A4332" w:rsidRPr="002D1303">
        <w:rPr>
          <w:rStyle w:val="Hyperlink"/>
          <w:color w:val="auto"/>
        </w:rPr>
        <w:t>n Commercial Meteorological Activities</w:t>
      </w:r>
      <w:r w:rsidR="005A4332" w:rsidRPr="00BB7B07">
        <w:t>,</w:t>
      </w:r>
      <w:r w:rsidR="00E81D1D" w:rsidRPr="00BB7B07">
        <w:t xml:space="preserve"> in the number and diversity of providers of observations and other data products</w:t>
      </w:r>
      <w:r w:rsidR="00E81D1D" w:rsidRPr="00BB7B07">
        <w:rPr>
          <w:rStyle w:val="CommentReference"/>
          <w:sz w:val="20"/>
        </w:rPr>
        <w:t xml:space="preserve"> including, in particular, a growing role played by private sector entities,</w:t>
      </w:r>
      <w:r w:rsidR="00E81D1D" w:rsidRPr="00BB7B07" w:rsidDel="00981EE4">
        <w:rPr>
          <w:rStyle w:val="FootnoteReference"/>
          <w:i/>
          <w:sz w:val="24"/>
          <w:szCs w:val="16"/>
        </w:rPr>
        <w:t xml:space="preserve"> </w:t>
      </w:r>
    </w:p>
    <w:p w14:paraId="29A221B4" w14:textId="77777777" w:rsidR="00E81D1D" w:rsidRPr="00BB7B07" w:rsidRDefault="002F5751" w:rsidP="00B528F1">
      <w:pPr>
        <w:pStyle w:val="WMOBodyText"/>
        <w:ind w:left="567" w:hanging="567"/>
        <w:rPr>
          <w:rStyle w:val="CommentReference"/>
          <w:sz w:val="20"/>
          <w:szCs w:val="20"/>
        </w:rPr>
      </w:pPr>
      <w:r w:rsidRPr="00BB7B07">
        <w:rPr>
          <w:rStyle w:val="CommentReference"/>
          <w:sz w:val="20"/>
          <w:szCs w:val="20"/>
        </w:rPr>
        <w:t>(5)</w:t>
      </w:r>
      <w:r w:rsidRPr="00BB7B07">
        <w:rPr>
          <w:rStyle w:val="CommentReference"/>
          <w:sz w:val="20"/>
          <w:szCs w:val="20"/>
        </w:rPr>
        <w:tab/>
      </w:r>
      <w:r w:rsidR="00E81D1D" w:rsidRPr="00BB7B07">
        <w:rPr>
          <w:lang w:val="en-AU"/>
        </w:rPr>
        <w:t xml:space="preserve">The critical role of </w:t>
      </w:r>
      <w:r w:rsidR="00E81D1D" w:rsidRPr="00BB7B07">
        <w:t xml:space="preserve">research </w:t>
      </w:r>
      <w:r w:rsidR="00E81D1D" w:rsidRPr="00BB7B07">
        <w:rPr>
          <w:lang w:val="en-AU"/>
        </w:rPr>
        <w:t>in fostering continuous improvement</w:t>
      </w:r>
      <w:r w:rsidR="00E81D1D" w:rsidRPr="00BB7B07">
        <w:t xml:space="preserve"> and innovation of observing systems, products and services,</w:t>
      </w:r>
      <w:r w:rsidR="00E81D1D" w:rsidRPr="00BB7B07">
        <w:rPr>
          <w:lang w:val="en-AU"/>
        </w:rPr>
        <w:t xml:space="preserve"> </w:t>
      </w:r>
      <w:r w:rsidR="00E81D1D" w:rsidRPr="00BB7B07">
        <w:t>and the importance of ensuring</w:t>
      </w:r>
      <w:r w:rsidR="00E81D1D" w:rsidRPr="00BB7B07">
        <w:rPr>
          <w:lang w:val="en-AU"/>
        </w:rPr>
        <w:t xml:space="preserve"> </w:t>
      </w:r>
      <w:r w:rsidR="00E81D1D" w:rsidRPr="00BB7B07">
        <w:t>free and unrestricted exchange</w:t>
      </w:r>
      <w:r w:rsidR="00E81D1D" w:rsidRPr="00BB7B07">
        <w:rPr>
          <w:lang w:val="en-AU"/>
        </w:rPr>
        <w:t xml:space="preserve"> of data </w:t>
      </w:r>
      <w:r w:rsidR="00E81D1D" w:rsidRPr="00BB7B07">
        <w:t>between the</w:t>
      </w:r>
      <w:r w:rsidR="00E81D1D" w:rsidRPr="00BB7B07">
        <w:rPr>
          <w:lang w:val="en-AU"/>
        </w:rPr>
        <w:t xml:space="preserve"> research</w:t>
      </w:r>
      <w:r w:rsidR="00E81D1D" w:rsidRPr="00BB7B07">
        <w:t xml:space="preserve"> </w:t>
      </w:r>
      <w:r w:rsidR="00E81D1D" w:rsidRPr="00BB7B07">
        <w:rPr>
          <w:lang w:val="en-AU"/>
        </w:rPr>
        <w:t>and</w:t>
      </w:r>
      <w:r w:rsidR="00E81D1D" w:rsidRPr="00BB7B07">
        <w:t xml:space="preserve"> the operational communities,</w:t>
      </w:r>
      <w:r w:rsidR="00E81D1D" w:rsidRPr="00BB7B07">
        <w:rPr>
          <w:rStyle w:val="CommentReference"/>
          <w:sz w:val="20"/>
          <w:szCs w:val="20"/>
        </w:rPr>
        <w:t xml:space="preserve"> </w:t>
      </w:r>
    </w:p>
    <w:p w14:paraId="4BF3CE95" w14:textId="77777777" w:rsidR="00E81D1D" w:rsidRPr="00BB7B07" w:rsidRDefault="002F5751" w:rsidP="00B528F1">
      <w:pPr>
        <w:pStyle w:val="WMOBodyText"/>
        <w:ind w:left="567" w:hanging="567"/>
        <w:rPr>
          <w:rStyle w:val="CommentReference"/>
          <w:rFonts w:eastAsia="Arial" w:cs="Arial"/>
          <w:sz w:val="20"/>
          <w:szCs w:val="20"/>
          <w:lang w:eastAsia="en-US"/>
        </w:rPr>
      </w:pPr>
      <w:r w:rsidRPr="00BB7B07">
        <w:rPr>
          <w:rStyle w:val="CommentReference"/>
          <w:sz w:val="20"/>
          <w:szCs w:val="20"/>
        </w:rPr>
        <w:t>(6)</w:t>
      </w:r>
      <w:r w:rsidRPr="00BB7B07">
        <w:rPr>
          <w:rStyle w:val="CommentReference"/>
          <w:sz w:val="20"/>
          <w:szCs w:val="20"/>
        </w:rPr>
        <w:tab/>
      </w:r>
      <w:r w:rsidR="00E81D1D" w:rsidRPr="00BB7B07">
        <w:rPr>
          <w:rStyle w:val="CommentReference"/>
          <w:rFonts w:eastAsia="Arial" w:cs="Arial"/>
          <w:sz w:val="20"/>
          <w:szCs w:val="20"/>
          <w:lang w:eastAsia="en-US"/>
        </w:rPr>
        <w:t>The crucial function of the Permanent Representatives to WMO</w:t>
      </w:r>
      <w:ins w:id="68" w:author="Alida Catcheside" w:date="2021-04-15T16:17:00Z">
        <w:r w:rsidR="009F4362">
          <w:rPr>
            <w:rStyle w:val="CommentReference"/>
            <w:rFonts w:eastAsia="Arial" w:cs="Arial"/>
            <w:sz w:val="20"/>
            <w:szCs w:val="20"/>
            <w:lang w:eastAsia="en-US"/>
          </w:rPr>
          <w:t xml:space="preserve"> and the role of </w:t>
        </w:r>
      </w:ins>
      <w:ins w:id="69" w:author="Alida Catcheside" w:date="2021-04-15T17:03:00Z">
        <w:r w:rsidR="00EC5DD0">
          <w:rPr>
            <w:rStyle w:val="CommentReference"/>
            <w:rFonts w:eastAsia="Arial" w:cs="Arial"/>
            <w:sz w:val="20"/>
            <w:szCs w:val="20"/>
            <w:lang w:eastAsia="en-US"/>
          </w:rPr>
          <w:t>H</w:t>
        </w:r>
      </w:ins>
      <w:ins w:id="70" w:author="Alida Catcheside" w:date="2021-04-15T16:17:00Z">
        <w:r w:rsidR="009F4362">
          <w:rPr>
            <w:rStyle w:val="CommentReference"/>
            <w:rFonts w:eastAsia="Arial" w:cs="Arial"/>
            <w:sz w:val="20"/>
            <w:szCs w:val="20"/>
            <w:lang w:eastAsia="en-US"/>
          </w:rPr>
          <w:t xml:space="preserve">ydrological </w:t>
        </w:r>
      </w:ins>
      <w:ins w:id="71" w:author="Alida Catcheside" w:date="2021-04-15T17:03:00Z">
        <w:r w:rsidR="00EC5DD0">
          <w:rPr>
            <w:rStyle w:val="CommentReference"/>
            <w:rFonts w:eastAsia="Arial" w:cs="Arial"/>
            <w:sz w:val="20"/>
            <w:szCs w:val="20"/>
            <w:lang w:eastAsia="en-US"/>
          </w:rPr>
          <w:t>A</w:t>
        </w:r>
      </w:ins>
      <w:ins w:id="72" w:author="Alida Catcheside" w:date="2021-04-15T16:17:00Z">
        <w:r w:rsidR="009F4362">
          <w:rPr>
            <w:rStyle w:val="CommentReference"/>
            <w:rFonts w:eastAsia="Arial" w:cs="Arial"/>
            <w:sz w:val="20"/>
            <w:szCs w:val="20"/>
            <w:lang w:eastAsia="en-US"/>
          </w:rPr>
          <w:t>dvisors [USA]</w:t>
        </w:r>
      </w:ins>
      <w:r w:rsidR="00E81D1D" w:rsidRPr="00BB7B07">
        <w:rPr>
          <w:rStyle w:val="CommentReference"/>
          <w:rFonts w:eastAsia="Arial" w:cs="Arial"/>
          <w:sz w:val="20"/>
          <w:szCs w:val="20"/>
          <w:lang w:eastAsia="en-US"/>
        </w:rPr>
        <w:t xml:space="preserve"> in helping to maximize the </w:t>
      </w:r>
      <w:r w:rsidR="00E81D1D" w:rsidRPr="00B528F1">
        <w:t>societal</w:t>
      </w:r>
      <w:r w:rsidR="00E81D1D" w:rsidRPr="00BB7B07">
        <w:rPr>
          <w:rStyle w:val="CommentReference"/>
          <w:rFonts w:eastAsia="Arial" w:cs="Arial"/>
          <w:sz w:val="20"/>
          <w:szCs w:val="20"/>
          <w:lang w:eastAsia="en-US"/>
        </w:rPr>
        <w:t xml:space="preserve"> impact of Earth system monitoring and prediction efforts, both th</w:t>
      </w:r>
      <w:r w:rsidR="005C5AEE">
        <w:rPr>
          <w:rStyle w:val="CommentReference"/>
          <w:rFonts w:eastAsia="Arial" w:cs="Arial"/>
          <w:sz w:val="20"/>
          <w:szCs w:val="20"/>
          <w:lang w:eastAsia="en-US"/>
        </w:rPr>
        <w:t>r</w:t>
      </w:r>
      <w:r w:rsidR="00E81D1D" w:rsidRPr="00BB7B07">
        <w:rPr>
          <w:rStyle w:val="CommentReference"/>
          <w:rFonts w:eastAsia="Arial" w:cs="Arial"/>
          <w:sz w:val="20"/>
          <w:szCs w:val="20"/>
          <w:lang w:eastAsia="en-US"/>
        </w:rPr>
        <w:t>ough coordinating with all stakeholders from the public, private and academic sectors in their States and Territories, and through promoting relevant WMO activities, policies and standards</w:t>
      </w:r>
      <w:r w:rsidR="00E81D1D" w:rsidRPr="00BB7B07">
        <w:rPr>
          <w:rStyle w:val="FootnoteReference"/>
          <w:rFonts w:eastAsia="Arial" w:cs="Arial"/>
          <w:lang w:eastAsia="en-US"/>
        </w:rPr>
        <w:footnoteReference w:id="5"/>
      </w:r>
      <w:r w:rsidR="00E81D1D" w:rsidRPr="00BB7B07">
        <w:rPr>
          <w:rStyle w:val="CommentReference"/>
          <w:rFonts w:eastAsia="Arial" w:cs="Arial"/>
          <w:sz w:val="20"/>
          <w:szCs w:val="20"/>
          <w:lang w:eastAsia="en-US"/>
        </w:rPr>
        <w:t>,</w:t>
      </w:r>
    </w:p>
    <w:p w14:paraId="6348FBF3" w14:textId="77777777" w:rsidR="00E81D1D" w:rsidRPr="00BB7B07" w:rsidRDefault="002F5751" w:rsidP="00B528F1">
      <w:pPr>
        <w:pStyle w:val="WMOBodyText"/>
        <w:keepNext/>
        <w:keepLines/>
        <w:ind w:left="567" w:hanging="567"/>
        <w:rPr>
          <w:lang w:val="en-AU"/>
        </w:rPr>
      </w:pPr>
      <w:r w:rsidRPr="00BB7B07">
        <w:rPr>
          <w:lang w:val="en-AU"/>
        </w:rPr>
        <w:lastRenderedPageBreak/>
        <w:t>(7)</w:t>
      </w:r>
      <w:r w:rsidRPr="00BB7B07">
        <w:rPr>
          <w:lang w:val="en-AU"/>
        </w:rPr>
        <w:tab/>
      </w:r>
      <w:r w:rsidR="00E81D1D" w:rsidRPr="00BB7B07">
        <w:t xml:space="preserve">The right of </w:t>
      </w:r>
      <w:r w:rsidR="00370E20">
        <w:t>governments</w:t>
      </w:r>
      <w:r w:rsidR="00E81D1D" w:rsidRPr="00BB7B07">
        <w:t>, having done their utmost to implement the decisions of Congress, to</w:t>
      </w:r>
      <w:r w:rsidR="009F53A8">
        <w:t>,</w:t>
      </w:r>
      <w:r w:rsidR="00EA048B">
        <w:t xml:space="preserve"> </w:t>
      </w:r>
      <w:r w:rsidR="009F53A8">
        <w:t xml:space="preserve">based on their </w:t>
      </w:r>
      <w:r w:rsidR="00B9404A">
        <w:t>national</w:t>
      </w:r>
      <w:r w:rsidR="002062DD">
        <w:t xml:space="preserve"> laws and policies</w:t>
      </w:r>
      <w:r w:rsidR="00CD561E">
        <w:t>,</w:t>
      </w:r>
      <w:r w:rsidR="00E81D1D" w:rsidRPr="00BB7B07">
        <w:t xml:space="preserve"> choose the manner by, and the extent to which, they make data available domestically or for international exchange, while still understanding that without reciprocity, international data exchange cannot be sustained</w:t>
      </w:r>
      <w:r w:rsidR="00CB2B5D">
        <w:t>,</w:t>
      </w:r>
    </w:p>
    <w:p w14:paraId="01F6809C" w14:textId="77777777" w:rsidR="00E81D1D" w:rsidRPr="00AA693D" w:rsidRDefault="00E81D1D" w:rsidP="00E81D1D">
      <w:pPr>
        <w:pStyle w:val="WMOBodyText"/>
        <w:rPr>
          <w:i/>
          <w:iCs/>
        </w:rPr>
      </w:pPr>
      <w:r w:rsidRPr="00B14375">
        <w:rPr>
          <w:b/>
          <w:bCs/>
        </w:rPr>
        <w:t>Having considered</w:t>
      </w:r>
      <w:r w:rsidRPr="00B34EB7">
        <w:rPr>
          <w:i/>
          <w:iCs/>
        </w:rPr>
        <w:t xml:space="preserve"> </w:t>
      </w:r>
      <w:r w:rsidRPr="000E0ED2">
        <w:t>Draft Recommendation</w:t>
      </w:r>
      <w:r w:rsidR="004C68AB">
        <w:t> 5</w:t>
      </w:r>
      <w:r w:rsidRPr="000E0ED2">
        <w:t>.1.5/1 (INFCOM-1(III))</w:t>
      </w:r>
      <w:r w:rsidR="00CB2B5D">
        <w:t>,</w:t>
      </w:r>
      <w:r>
        <w:t xml:space="preserve"> </w:t>
      </w:r>
    </w:p>
    <w:p w14:paraId="68B0804A" w14:textId="77777777" w:rsidR="00E81D1D" w:rsidRPr="00BB7B07" w:rsidRDefault="00E81D1D" w:rsidP="00E81D1D">
      <w:pPr>
        <w:pStyle w:val="WMOBodyText"/>
      </w:pPr>
      <w:r w:rsidRPr="00BB7B07">
        <w:rPr>
          <w:b/>
          <w:bCs/>
        </w:rPr>
        <w:t>Agrees</w:t>
      </w:r>
      <w:r w:rsidRPr="00BB7B07">
        <w:t xml:space="preserve"> to have one unified data policy for all WMO domains and disciplines;</w:t>
      </w:r>
    </w:p>
    <w:p w14:paraId="563689C0" w14:textId="77777777" w:rsidR="00140985" w:rsidRDefault="00E81D1D" w:rsidP="002204FD">
      <w:pPr>
        <w:pStyle w:val="WMOBodyText"/>
        <w:rPr>
          <w:ins w:id="73" w:author="Alida Catcheside" w:date="2021-04-15T15:16:00Z"/>
        </w:rPr>
      </w:pPr>
      <w:r w:rsidRPr="00BB7B07">
        <w:rPr>
          <w:b/>
          <w:bCs/>
        </w:rPr>
        <w:t xml:space="preserve">Decides </w:t>
      </w:r>
      <w:r w:rsidRPr="00BB7B07">
        <w:t xml:space="preserve">that the scope of the data policy shall cover Earth system data exchanged among Members under the auspices of the WMO Convention and decisions of the Congress, as </w:t>
      </w:r>
      <w:r w:rsidR="003D6085">
        <w:t xml:space="preserve">described </w:t>
      </w:r>
      <w:r w:rsidRPr="00BB7B07">
        <w:t xml:space="preserve">in </w:t>
      </w:r>
      <w:hyperlink w:anchor="Annex1" w:history="1">
        <w:r w:rsidRPr="00067DB8">
          <w:rPr>
            <w:rStyle w:val="Hyperlink"/>
          </w:rPr>
          <w:t>Annex</w:t>
        </w:r>
        <w:r w:rsidR="004C68AB">
          <w:rPr>
            <w:rStyle w:val="Hyperlink"/>
          </w:rPr>
          <w:t> 1</w:t>
        </w:r>
      </w:hyperlink>
      <w:r w:rsidRPr="00BB7B07">
        <w:t xml:space="preserve"> and </w:t>
      </w:r>
      <w:hyperlink w:anchor="Annex4" w:history="1">
        <w:r w:rsidRPr="00067DB8">
          <w:rPr>
            <w:rStyle w:val="Hyperlink"/>
          </w:rPr>
          <w:t>Annex</w:t>
        </w:r>
        <w:r w:rsidR="004C68AB">
          <w:rPr>
            <w:rStyle w:val="Hyperlink"/>
          </w:rPr>
          <w:t> 4</w:t>
        </w:r>
      </w:hyperlink>
      <w:r w:rsidRPr="00BB7B07">
        <w:t xml:space="preserve"> of this resolution</w:t>
      </w:r>
      <w:r w:rsidR="00B60CE7">
        <w:rPr>
          <w:lang w:val="en-US"/>
        </w:rPr>
        <w:t xml:space="preserve"> </w:t>
      </w:r>
      <w:r w:rsidR="00B60CE7" w:rsidRPr="00B60CE7">
        <w:t xml:space="preserve">and </w:t>
      </w:r>
      <w:r w:rsidR="00B60CE7" w:rsidRPr="00B60CE7">
        <w:rPr>
          <w:lang w:val="en-US"/>
        </w:rPr>
        <w:t>specified</w:t>
      </w:r>
      <w:r w:rsidR="00B60CE7" w:rsidRPr="00B60CE7">
        <w:t xml:space="preserve"> in detail in the WMO Technical Regulations;</w:t>
      </w:r>
      <w:r w:rsidR="00885672" w:rsidRPr="00885672" w:rsidDel="00885672">
        <w:t xml:space="preserve"> </w:t>
      </w:r>
    </w:p>
    <w:p w14:paraId="054F66B1" w14:textId="77777777" w:rsidR="00E81D1D" w:rsidRPr="00BB7B07" w:rsidRDefault="00E81D1D" w:rsidP="002204FD">
      <w:pPr>
        <w:pStyle w:val="WMOBodyText"/>
      </w:pPr>
      <w:r w:rsidRPr="00BB7B07">
        <w:rPr>
          <w:b/>
        </w:rPr>
        <w:t>Adopts</w:t>
      </w:r>
      <w:r w:rsidRPr="00BB7B07">
        <w:rPr>
          <w:bCs/>
        </w:rPr>
        <w:t xml:space="preserve"> the following policy on the international exchange of Earth system </w:t>
      </w:r>
      <w:r w:rsidRPr="00BB7B07">
        <w:t>data:</w:t>
      </w:r>
    </w:p>
    <w:p w14:paraId="522342E8" w14:textId="77777777" w:rsidR="00E81D1D" w:rsidRPr="00BB7B07" w:rsidRDefault="00E81D1D" w:rsidP="00B528F1">
      <w:pPr>
        <w:pStyle w:val="WMOBodyText"/>
        <w:ind w:left="567" w:right="850"/>
        <w:rPr>
          <w:bCs/>
          <w:i/>
          <w:iCs/>
        </w:rPr>
      </w:pPr>
      <w:r w:rsidRPr="00BB7B07">
        <w:rPr>
          <w:bCs/>
          <w:i/>
          <w:iCs/>
        </w:rPr>
        <w:t>As a fundamental principle of the World Meteorological Organization (WMO) and in consonance with the expanding requirements for its scientific and technical expertise, WMO commits itself to broadening and enhancing the free and unrestricted</w:t>
      </w:r>
      <w:r w:rsidRPr="00BB7B07">
        <w:rPr>
          <w:rStyle w:val="FootnoteReference"/>
          <w:bCs/>
          <w:i/>
          <w:iCs/>
        </w:rPr>
        <w:footnoteReference w:id="6"/>
      </w:r>
      <w:r w:rsidRPr="00BB7B07">
        <w:rPr>
          <w:bCs/>
          <w:i/>
          <w:iCs/>
        </w:rPr>
        <w:t xml:space="preserve"> international exchange of Earth system </w:t>
      </w:r>
      <w:r w:rsidRPr="00BB7B07">
        <w:rPr>
          <w:i/>
          <w:iCs/>
        </w:rPr>
        <w:t>data</w:t>
      </w:r>
      <w:r w:rsidRPr="00BB7B07">
        <w:t>;</w:t>
      </w:r>
    </w:p>
    <w:p w14:paraId="2DCA975F" w14:textId="77777777" w:rsidR="00E81D1D" w:rsidRPr="00BB7B07" w:rsidRDefault="00E81D1D" w:rsidP="002204FD">
      <w:pPr>
        <w:pStyle w:val="WMOBodyText"/>
        <w:rPr>
          <w:bCs/>
        </w:rPr>
      </w:pPr>
      <w:r w:rsidRPr="00BB7B07">
        <w:rPr>
          <w:b/>
        </w:rPr>
        <w:t>Agrees further</w:t>
      </w:r>
      <w:r w:rsidRPr="00BB7B07">
        <w:rPr>
          <w:bCs/>
        </w:rPr>
        <w:t xml:space="preserve"> to maintain a two-tiered approach to the international provision and exchange of Earth System data via the following practice</w:t>
      </w:r>
      <w:r w:rsidRPr="00BB7B07">
        <w:rPr>
          <w:rStyle w:val="FootnoteReference"/>
          <w:bCs/>
        </w:rPr>
        <w:footnoteReference w:id="7"/>
      </w:r>
      <w:r w:rsidRPr="00BB7B07">
        <w:rPr>
          <w:bCs/>
        </w:rPr>
        <w:t xml:space="preserve">: </w:t>
      </w:r>
    </w:p>
    <w:p w14:paraId="501DF03A" w14:textId="77777777" w:rsidR="00E81D1D" w:rsidRPr="00BB7B07" w:rsidRDefault="002F5751" w:rsidP="00B528F1">
      <w:pPr>
        <w:pStyle w:val="WMOBodyText"/>
        <w:ind w:left="567" w:hanging="567"/>
        <w:rPr>
          <w:bCs/>
        </w:rPr>
      </w:pPr>
      <w:r w:rsidRPr="00BB7B07">
        <w:rPr>
          <w:bCs/>
        </w:rPr>
        <w:t>(1)</w:t>
      </w:r>
      <w:r w:rsidRPr="00BB7B07">
        <w:rPr>
          <w:bCs/>
        </w:rPr>
        <w:tab/>
      </w:r>
      <w:r w:rsidR="00E81D1D" w:rsidRPr="00BB7B07">
        <w:rPr>
          <w:bCs/>
        </w:rPr>
        <w:t xml:space="preserve">Members shall provide on a free and unrestricted basis </w:t>
      </w:r>
      <w:r w:rsidR="006870F3">
        <w:rPr>
          <w:bCs/>
        </w:rPr>
        <w:t xml:space="preserve">the </w:t>
      </w:r>
      <w:r w:rsidR="001144B5">
        <w:rPr>
          <w:b/>
          <w:i/>
          <w:iCs/>
        </w:rPr>
        <w:t>core</w:t>
      </w:r>
      <w:r w:rsidR="00E81D1D" w:rsidRPr="00BB7B07">
        <w:rPr>
          <w:b/>
        </w:rPr>
        <w:t xml:space="preserve"> </w:t>
      </w:r>
      <w:r w:rsidR="00E81D1D" w:rsidRPr="00BB7B07">
        <w:rPr>
          <w:bCs/>
        </w:rPr>
        <w:t xml:space="preserve">data that are necessary for the provision of services in support of the protection of life and property and for the well-being of all nations, </w:t>
      </w:r>
      <w:r w:rsidR="00E81D1D" w:rsidRPr="00BB7B07">
        <w:t>at a minimum</w:t>
      </w:r>
      <w:r w:rsidR="00E81D1D" w:rsidRPr="00BB7B07">
        <w:rPr>
          <w:bCs/>
        </w:rPr>
        <w:t xml:space="preserve"> those data</w:t>
      </w:r>
      <w:r w:rsidR="00E81D1D" w:rsidRPr="00BB7B07">
        <w:t xml:space="preserve"> </w:t>
      </w:r>
      <w:r w:rsidR="00E81D1D" w:rsidRPr="00BB7B07">
        <w:rPr>
          <w:bCs/>
        </w:rPr>
        <w:t xml:space="preserve">described in </w:t>
      </w:r>
      <w:hyperlink w:anchor="Annex1" w:history="1">
        <w:r w:rsidR="00E81D1D" w:rsidRPr="00067DB8">
          <w:rPr>
            <w:rStyle w:val="Hyperlink"/>
            <w:bCs/>
          </w:rPr>
          <w:t>Annex</w:t>
        </w:r>
        <w:r w:rsidR="004C68AB">
          <w:rPr>
            <w:rStyle w:val="Hyperlink"/>
            <w:bCs/>
          </w:rPr>
          <w:t> 1</w:t>
        </w:r>
      </w:hyperlink>
      <w:r w:rsidR="00E81D1D" w:rsidRPr="00BB7B07">
        <w:rPr>
          <w:bCs/>
        </w:rPr>
        <w:t xml:space="preserve"> to this resolution which are required to monitor and predict seamlessly and accurately weather, climate, water and related environmental conditions</w:t>
      </w:r>
      <w:r w:rsidR="006B581A">
        <w:rPr>
          <w:bCs/>
        </w:rPr>
        <w:t>;</w:t>
      </w:r>
    </w:p>
    <w:p w14:paraId="2795BD4F" w14:textId="77777777" w:rsidR="00E81D1D" w:rsidRPr="00BB7B07" w:rsidRDefault="002F5751" w:rsidP="00B528F1">
      <w:pPr>
        <w:pStyle w:val="WMOBodyText"/>
        <w:ind w:left="567" w:hanging="567"/>
        <w:rPr>
          <w:bCs/>
        </w:rPr>
      </w:pPr>
      <w:r w:rsidRPr="00BB7B07">
        <w:rPr>
          <w:bCs/>
        </w:rPr>
        <w:t>(2)</w:t>
      </w:r>
      <w:r w:rsidRPr="00BB7B07">
        <w:rPr>
          <w:bCs/>
        </w:rPr>
        <w:tab/>
      </w:r>
      <w:r w:rsidR="00E81D1D" w:rsidRPr="00BB7B07">
        <w:rPr>
          <w:bCs/>
        </w:rPr>
        <w:t xml:space="preserve">Members should also provide the </w:t>
      </w:r>
      <w:r w:rsidR="00E81D1D" w:rsidRPr="00BB7B07">
        <w:rPr>
          <w:b/>
          <w:i/>
          <w:iCs/>
        </w:rPr>
        <w:t>recommended</w:t>
      </w:r>
      <w:r w:rsidR="00E81D1D" w:rsidRPr="00BB7B07">
        <w:rPr>
          <w:bCs/>
        </w:rPr>
        <w:t xml:space="preserve"> data that are required to support Earth system monitoring and prediction activities at the global, regional and national levels and to further assist other Members with the provision of weather, climate, water and related environmental services in their States and Territories. Conditions may be placed on the use of recommended data</w:t>
      </w:r>
      <w:r w:rsidR="00E81D1D" w:rsidRPr="00BB7B07">
        <w:rPr>
          <w:bCs/>
          <w:lang w:val="en-US"/>
        </w:rPr>
        <w:t>;</w:t>
      </w:r>
      <w:r w:rsidR="00E81D1D" w:rsidRPr="00BB7B07">
        <w:rPr>
          <w:rStyle w:val="FootnoteReference"/>
          <w:bCs/>
          <w:lang w:val="en-US"/>
        </w:rPr>
        <w:footnoteReference w:id="8"/>
      </w:r>
    </w:p>
    <w:p w14:paraId="368C4A2E" w14:textId="77777777" w:rsidR="00E81D1D" w:rsidRPr="00BB7B07" w:rsidRDefault="00E81D1D" w:rsidP="00E81D1D">
      <w:pPr>
        <w:pStyle w:val="WMOBodyText"/>
        <w:rPr>
          <w:bCs/>
        </w:rPr>
      </w:pPr>
      <w:r w:rsidRPr="00BB7B07">
        <w:rPr>
          <w:b/>
        </w:rPr>
        <w:t>Agrees also</w:t>
      </w:r>
      <w:r w:rsidRPr="00BB7B07">
        <w:rPr>
          <w:bCs/>
        </w:rPr>
        <w:t xml:space="preserve"> that Members should provide without charge access to all recommended data exchanged under the auspices of WMO to public research and education communities, for their non-commercial activities; </w:t>
      </w:r>
    </w:p>
    <w:p w14:paraId="3F068F51" w14:textId="77777777" w:rsidR="00E81D1D" w:rsidRPr="00BB7B07" w:rsidRDefault="00E81D1D" w:rsidP="00E81D1D">
      <w:pPr>
        <w:pStyle w:val="WMOBodyText"/>
        <w:rPr>
          <w:bCs/>
        </w:rPr>
      </w:pPr>
      <w:r w:rsidRPr="00BB7B07">
        <w:rPr>
          <w:b/>
        </w:rPr>
        <w:t>Encourages</w:t>
      </w:r>
      <w:r w:rsidRPr="00BB7B07">
        <w:t xml:space="preserve"> all users of Earth system data to </w:t>
      </w:r>
      <w:r w:rsidR="00CB2B5D" w:rsidRPr="00BB7B07">
        <w:t>honour</w:t>
      </w:r>
      <w:r w:rsidRPr="00BB7B07">
        <w:t xml:space="preserve"> reasonable requests for attribution of input data wherever possible;</w:t>
      </w:r>
    </w:p>
    <w:p w14:paraId="79B4F0A3" w14:textId="77777777" w:rsidR="00E81D1D" w:rsidRPr="00BB7B07" w:rsidRDefault="00E81D1D" w:rsidP="00E81D1D">
      <w:pPr>
        <w:pStyle w:val="WMOBodyText"/>
        <w:rPr>
          <w:bCs/>
        </w:rPr>
      </w:pPr>
      <w:r w:rsidRPr="00BB7B07">
        <w:rPr>
          <w:b/>
        </w:rPr>
        <w:t xml:space="preserve">Urges </w:t>
      </w:r>
      <w:r w:rsidRPr="00BB7B07">
        <w:rPr>
          <w:bCs/>
        </w:rPr>
        <w:t xml:space="preserve">Members to: </w:t>
      </w:r>
    </w:p>
    <w:p w14:paraId="2D8091BB" w14:textId="77777777" w:rsidR="00E81D1D" w:rsidRPr="00BB7B07" w:rsidRDefault="002F5751" w:rsidP="00B528F1">
      <w:pPr>
        <w:pStyle w:val="WMOBodyText"/>
        <w:ind w:left="567" w:hanging="567"/>
      </w:pPr>
      <w:r w:rsidRPr="00BB7B07">
        <w:t>(1)</w:t>
      </w:r>
      <w:r w:rsidRPr="00BB7B07">
        <w:tab/>
      </w:r>
      <w:r w:rsidR="00E81D1D" w:rsidRPr="00BB7B07">
        <w:t xml:space="preserve">Undertake necessary actions to </w:t>
      </w:r>
      <w:r w:rsidR="0099740A">
        <w:t xml:space="preserve">promote </w:t>
      </w:r>
      <w:r w:rsidR="00E81D1D" w:rsidRPr="00BB7B07">
        <w:t xml:space="preserve">alignment of  national policies and regulations concerning Earth system data sharing and exchange, nationally and internationally, with the policy promulgated through this </w:t>
      </w:r>
      <w:r w:rsidR="006B581A">
        <w:t>resolution;</w:t>
      </w:r>
    </w:p>
    <w:p w14:paraId="386377CB" w14:textId="77777777" w:rsidR="00E81D1D" w:rsidRDefault="002F5751" w:rsidP="00B528F1">
      <w:pPr>
        <w:pStyle w:val="WMOBodyText"/>
        <w:ind w:left="567" w:hanging="567"/>
      </w:pPr>
      <w:r w:rsidRPr="00BB7B07">
        <w:t>(2)</w:t>
      </w:r>
      <w:r w:rsidRPr="00BB7B07">
        <w:tab/>
      </w:r>
      <w:r w:rsidR="00E81D1D" w:rsidRPr="00BB7B07">
        <w:t xml:space="preserve">Provide full transparency on conditions of use and re-use when such conditions apply to exchanges of recommended </w:t>
      </w:r>
      <w:r w:rsidR="006B581A">
        <w:t>data;</w:t>
      </w:r>
      <w:r w:rsidR="00E81D1D" w:rsidRPr="00BB7B07">
        <w:t xml:space="preserve"> </w:t>
      </w:r>
    </w:p>
    <w:p w14:paraId="5AF77DD0" w14:textId="77777777" w:rsidR="008C0EC4" w:rsidRPr="00BB7B07" w:rsidRDefault="008C0EC4" w:rsidP="00B528F1">
      <w:pPr>
        <w:pStyle w:val="WMOBodyText"/>
        <w:ind w:left="567" w:hanging="567"/>
      </w:pPr>
      <w:r w:rsidRPr="008C0EC4">
        <w:rPr>
          <w:bCs/>
        </w:rPr>
        <w:lastRenderedPageBreak/>
        <w:t>(3</w:t>
      </w:r>
      <w:r w:rsidRPr="008C0EC4" w:rsidDel="005F238A">
        <w:rPr>
          <w:bCs/>
        </w:rPr>
        <w:t>)</w:t>
      </w:r>
      <w:r w:rsidRPr="008C0EC4" w:rsidDel="005F238A">
        <w:rPr>
          <w:bCs/>
        </w:rPr>
        <w:tab/>
      </w:r>
      <w:r w:rsidRPr="008C0EC4">
        <w:rPr>
          <w:bCs/>
        </w:rPr>
        <w:t>Accommodate the</w:t>
      </w:r>
      <w:r w:rsidRPr="008C0EC4" w:rsidDel="005F238A">
        <w:rPr>
          <w:bCs/>
        </w:rPr>
        <w:t xml:space="preserve"> </w:t>
      </w:r>
      <w:r w:rsidRPr="008C0EC4">
        <w:rPr>
          <w:bCs/>
        </w:rPr>
        <w:t>need for</w:t>
      </w:r>
      <w:r w:rsidRPr="008C0EC4" w:rsidDel="005F238A">
        <w:rPr>
          <w:bCs/>
        </w:rPr>
        <w:t xml:space="preserve"> users of re</w:t>
      </w:r>
      <w:r w:rsidRPr="008C0EC4">
        <w:rPr>
          <w:bCs/>
        </w:rPr>
        <w:t>commended</w:t>
      </w:r>
      <w:r w:rsidRPr="008C0EC4" w:rsidDel="005F238A">
        <w:rPr>
          <w:bCs/>
        </w:rPr>
        <w:t xml:space="preserve"> data to respect the conditions of use set by the owners of the </w:t>
      </w:r>
      <w:r w:rsidRPr="008C0EC4">
        <w:rPr>
          <w:bCs/>
        </w:rPr>
        <w:t xml:space="preserve">data, </w:t>
      </w:r>
      <w:r w:rsidRPr="008C0EC4">
        <w:rPr>
          <w:bCs/>
          <w:lang w:val="en-US"/>
        </w:rPr>
        <w:t>as this</w:t>
      </w:r>
      <w:r w:rsidRPr="008C0EC4">
        <w:rPr>
          <w:bCs/>
        </w:rPr>
        <w:t xml:space="preserve"> </w:t>
      </w:r>
      <w:r w:rsidRPr="008C0EC4">
        <w:rPr>
          <w:bCs/>
          <w:lang w:val="en-US"/>
        </w:rPr>
        <w:t>will</w:t>
      </w:r>
      <w:r w:rsidRPr="008C0EC4">
        <w:rPr>
          <w:bCs/>
        </w:rPr>
        <w:t xml:space="preserve"> help </w:t>
      </w:r>
      <w:r w:rsidRPr="008C0EC4" w:rsidDel="005F238A">
        <w:rPr>
          <w:bCs/>
        </w:rPr>
        <w:t>to facilitate access to the data</w:t>
      </w:r>
      <w:r w:rsidR="00BB0279">
        <w:rPr>
          <w:bCs/>
        </w:rPr>
        <w:t>;</w:t>
      </w:r>
    </w:p>
    <w:p w14:paraId="63A270F2" w14:textId="77777777" w:rsidR="00E81D1D" w:rsidRPr="00BB7B07" w:rsidRDefault="002F5751" w:rsidP="00B528F1">
      <w:pPr>
        <w:pStyle w:val="WMOBodyText"/>
        <w:ind w:left="540" w:hanging="540"/>
      </w:pPr>
      <w:r w:rsidRPr="00BB7B07">
        <w:t>(</w:t>
      </w:r>
      <w:r w:rsidR="00B16726">
        <w:t>4</w:t>
      </w:r>
      <w:r w:rsidRPr="00BB7B07">
        <w:t>)</w:t>
      </w:r>
      <w:r w:rsidRPr="00BB7B07">
        <w:tab/>
      </w:r>
      <w:r w:rsidR="00E81D1D" w:rsidRPr="00BB7B07">
        <w:t xml:space="preserve">Establish measures to facilitate stakeholders from all sectors both to make their data available as needed, and to exchange data internationally, when emergencies and natural hazards </w:t>
      </w:r>
      <w:r w:rsidR="006B581A">
        <w:t>arise;</w:t>
      </w:r>
    </w:p>
    <w:p w14:paraId="69D3F2B1" w14:textId="77777777" w:rsidR="00E81D1D" w:rsidRPr="00BB7B07" w:rsidRDefault="002F5751" w:rsidP="00B528F1">
      <w:pPr>
        <w:pStyle w:val="WMOBodyText"/>
        <w:ind w:left="567" w:hanging="567"/>
      </w:pPr>
      <w:r w:rsidRPr="00BB7B07">
        <w:t>(</w:t>
      </w:r>
      <w:r w:rsidR="00B16726">
        <w:t>5</w:t>
      </w:r>
      <w:r w:rsidRPr="00BB7B07">
        <w:t>)</w:t>
      </w:r>
      <w:r w:rsidRPr="00BB7B07">
        <w:tab/>
      </w:r>
      <w:r w:rsidR="00E81D1D" w:rsidRPr="00BB7B07">
        <w:t xml:space="preserve">Build partnerships to enhance the exchange of Earth system data amongst national and regional stakeholders in order to improve integration of data across disciplines and domains, </w:t>
      </w:r>
      <w:r w:rsidR="00E81D1D" w:rsidRPr="00BB7B07">
        <w:rPr>
          <w:lang w:val="en-US"/>
        </w:rPr>
        <w:t>thereby helping to</w:t>
      </w:r>
      <w:r w:rsidR="00E81D1D" w:rsidRPr="00BB7B07">
        <w:t xml:space="preserve"> strengthen them all; </w:t>
      </w:r>
    </w:p>
    <w:p w14:paraId="03125708" w14:textId="77777777" w:rsidR="00E81D1D" w:rsidRPr="00BB7B07" w:rsidRDefault="00E81D1D" w:rsidP="00E81D1D">
      <w:pPr>
        <w:pStyle w:val="WMOBodyText"/>
      </w:pPr>
      <w:r w:rsidRPr="00BB7B07">
        <w:rPr>
          <w:b/>
          <w:bCs/>
        </w:rPr>
        <w:t xml:space="preserve">Requests </w:t>
      </w:r>
      <w:r w:rsidRPr="00BB7B07">
        <w:t xml:space="preserve">the Executive Council to: </w:t>
      </w:r>
    </w:p>
    <w:p w14:paraId="71A18281" w14:textId="77777777" w:rsidR="00E81D1D" w:rsidRPr="00BB7B07" w:rsidRDefault="002F5751" w:rsidP="00B528F1">
      <w:pPr>
        <w:pStyle w:val="WMOBodyText"/>
        <w:ind w:left="567" w:hanging="567"/>
      </w:pPr>
      <w:r w:rsidRPr="00BB7B07">
        <w:t>(1)</w:t>
      </w:r>
      <w:r w:rsidRPr="00BB7B07">
        <w:tab/>
      </w:r>
      <w:r w:rsidR="00E81D1D" w:rsidRPr="00BB7B07">
        <w:t xml:space="preserve">Oversee implementation of this resolution </w:t>
      </w:r>
      <w:r w:rsidR="00E81D1D" w:rsidRPr="00BB7B07">
        <w:rPr>
          <w:lang w:val="en-US"/>
        </w:rPr>
        <w:t>via appropriate</w:t>
      </w:r>
      <w:r w:rsidR="00E81D1D" w:rsidRPr="00BB7B07">
        <w:t xml:space="preserve"> mechanism</w:t>
      </w:r>
      <w:r w:rsidR="00E81D1D" w:rsidRPr="00BB7B07">
        <w:rPr>
          <w:lang w:val="en-US"/>
        </w:rPr>
        <w:t>s</w:t>
      </w:r>
      <w:r w:rsidR="00E81D1D" w:rsidRPr="00BB7B07">
        <w:t xml:space="preserve"> for continual monitoring of </w:t>
      </w:r>
      <w:r w:rsidR="006B581A">
        <w:t>compliance;</w:t>
      </w:r>
    </w:p>
    <w:p w14:paraId="5C187C56" w14:textId="77777777" w:rsidR="00E81D1D" w:rsidRPr="00BB7B07" w:rsidRDefault="002F5751" w:rsidP="00B528F1">
      <w:pPr>
        <w:pStyle w:val="WMOBodyText"/>
        <w:ind w:left="567" w:hanging="567"/>
      </w:pPr>
      <w:r w:rsidRPr="00BB7B07">
        <w:t>(2)</w:t>
      </w:r>
      <w:r w:rsidRPr="00BB7B07">
        <w:tab/>
      </w:r>
      <w:r w:rsidR="00E81D1D" w:rsidRPr="00BB7B07">
        <w:t xml:space="preserve">Keep the definitions of </w:t>
      </w:r>
      <w:r w:rsidR="001144B5">
        <w:t>core</w:t>
      </w:r>
      <w:r w:rsidR="00E81D1D" w:rsidRPr="00BB7B07">
        <w:t xml:space="preserve"> and recommended data provided in </w:t>
      </w:r>
      <w:hyperlink w:anchor="Annex1" w:history="1">
        <w:r w:rsidR="00E81D1D" w:rsidRPr="00067DB8">
          <w:rPr>
            <w:rStyle w:val="Hyperlink"/>
          </w:rPr>
          <w:t>Annex</w:t>
        </w:r>
        <w:r w:rsidR="004C68AB">
          <w:rPr>
            <w:rStyle w:val="Hyperlink"/>
          </w:rPr>
          <w:t> 1</w:t>
        </w:r>
      </w:hyperlink>
      <w:r w:rsidR="00E81D1D" w:rsidRPr="00BB7B07">
        <w:t xml:space="preserve"> under regular review and propose updates as necessary;</w:t>
      </w:r>
    </w:p>
    <w:p w14:paraId="3266C82F" w14:textId="77777777" w:rsidR="00E81D1D" w:rsidRPr="00BB7B07" w:rsidRDefault="00E81D1D" w:rsidP="00E81D1D">
      <w:pPr>
        <w:pStyle w:val="WMOBodyText"/>
      </w:pPr>
      <w:r w:rsidRPr="00BB7B07">
        <w:rPr>
          <w:b/>
          <w:bCs/>
        </w:rPr>
        <w:t>Requests</w:t>
      </w:r>
      <w:r w:rsidRPr="00BB7B07">
        <w:t xml:space="preserve"> the Presidents of regional associations to support and monitor the implementation of this resolution within their regions;</w:t>
      </w:r>
    </w:p>
    <w:p w14:paraId="2C1A7DDB" w14:textId="77777777" w:rsidR="00E81D1D" w:rsidRPr="00BB7B07" w:rsidRDefault="00E81D1D" w:rsidP="00E81D1D">
      <w:pPr>
        <w:pStyle w:val="WMOBodyText"/>
      </w:pPr>
      <w:r w:rsidRPr="00BB7B07">
        <w:rPr>
          <w:b/>
          <w:bCs/>
        </w:rPr>
        <w:t xml:space="preserve">Requests </w:t>
      </w:r>
      <w:r w:rsidRPr="00BB7B07">
        <w:t>the President of the Infrastructure Commission, in coordination with the President of the Services Commission</w:t>
      </w:r>
      <w:r>
        <w:t xml:space="preserve"> and</w:t>
      </w:r>
      <w:r w:rsidRPr="00BB7B07">
        <w:t xml:space="preserve"> the Chair of the Research Board to: </w:t>
      </w:r>
    </w:p>
    <w:p w14:paraId="0F5AF8AD" w14:textId="77777777" w:rsidR="00E81D1D" w:rsidRPr="00BB7B07" w:rsidRDefault="002F5751" w:rsidP="00B528F1">
      <w:pPr>
        <w:pStyle w:val="WMOBodyText"/>
        <w:ind w:left="567" w:hanging="567"/>
      </w:pPr>
      <w:r w:rsidRPr="00BB7B07">
        <w:t>(1)</w:t>
      </w:r>
      <w:r w:rsidRPr="00BB7B07">
        <w:tab/>
      </w:r>
      <w:r w:rsidR="00E81D1D" w:rsidRPr="00BB7B07">
        <w:t xml:space="preserve">Provide draft technical regulations to support implementation of this resolution, to be submitted to the World Meteorological Congress in </w:t>
      </w:r>
      <w:r w:rsidR="006B581A">
        <w:t>2023;</w:t>
      </w:r>
    </w:p>
    <w:p w14:paraId="3002CE94" w14:textId="77777777" w:rsidR="00E81D1D" w:rsidRPr="00BB7B07" w:rsidRDefault="002F5751" w:rsidP="00B528F1">
      <w:pPr>
        <w:pStyle w:val="WMOBodyText"/>
        <w:ind w:left="567" w:hanging="567"/>
      </w:pPr>
      <w:r w:rsidRPr="00BB7B07">
        <w:t>(2)</w:t>
      </w:r>
      <w:r w:rsidRPr="00BB7B07">
        <w:tab/>
      </w:r>
      <w:r w:rsidR="00E81D1D" w:rsidRPr="00BB7B07">
        <w:t xml:space="preserve">Develop a process for systematic and regular review of the types or domains of data that fall within the established practice and categories of Earth system data, as </w:t>
      </w:r>
      <w:r w:rsidR="00B16726">
        <w:t>described</w:t>
      </w:r>
      <w:r w:rsidR="00E81D1D" w:rsidRPr="00BB7B07">
        <w:t xml:space="preserve"> in </w:t>
      </w:r>
      <w:hyperlink w:anchor="Annex1" w:history="1">
        <w:r w:rsidR="00E81D1D" w:rsidRPr="00067DB8">
          <w:rPr>
            <w:rStyle w:val="Hyperlink"/>
          </w:rPr>
          <w:t>Annex</w:t>
        </w:r>
        <w:r w:rsidR="004C68AB">
          <w:rPr>
            <w:rStyle w:val="Hyperlink"/>
          </w:rPr>
          <w:t> 1</w:t>
        </w:r>
      </w:hyperlink>
      <w:r w:rsidR="00E81D1D" w:rsidRPr="00BB7B07">
        <w:t xml:space="preserve">, in order to meet both the changing needs of Members, the changing availability of data, and the continued development of modelling </w:t>
      </w:r>
      <w:r w:rsidR="006B581A">
        <w:t>capabilities;</w:t>
      </w:r>
    </w:p>
    <w:p w14:paraId="76BBD369" w14:textId="77777777" w:rsidR="00E81D1D" w:rsidRPr="0011769A" w:rsidRDefault="002F5751" w:rsidP="00B528F1">
      <w:pPr>
        <w:pStyle w:val="WMOBodyText"/>
        <w:ind w:left="567" w:hanging="567"/>
        <w:rPr>
          <w:b/>
          <w:bCs/>
        </w:rPr>
      </w:pPr>
      <w:r w:rsidRPr="0011769A">
        <w:t>(3)</w:t>
      </w:r>
      <w:r w:rsidRPr="0011769A">
        <w:tab/>
      </w:r>
      <w:r w:rsidR="00E81D1D" w:rsidRPr="00BB7B07">
        <w:t>Ensure that the regional associations are kept informed of initiatives related to the implementation of this resolution and consulted on developments as necessary</w:t>
      </w:r>
      <w:r w:rsidR="00E81D1D">
        <w:t>;</w:t>
      </w:r>
    </w:p>
    <w:p w14:paraId="1EAA6692" w14:textId="77777777" w:rsidR="00E81D1D" w:rsidRDefault="00E81D1D" w:rsidP="00B528F1">
      <w:pPr>
        <w:pStyle w:val="WMOBodyText"/>
      </w:pPr>
      <w:r w:rsidRPr="00BB7B07">
        <w:rPr>
          <w:b/>
          <w:bCs/>
        </w:rPr>
        <w:t>Requests</w:t>
      </w:r>
      <w:r w:rsidRPr="00BB7B07">
        <w:t xml:space="preserve"> the President of </w:t>
      </w:r>
      <w:r w:rsidRPr="00BB7B07">
        <w:rPr>
          <w:lang w:val="en-US"/>
        </w:rPr>
        <w:t xml:space="preserve">the Services Commission, </w:t>
      </w:r>
      <w:r w:rsidRPr="00BB7B07">
        <w:t xml:space="preserve">in coordination </w:t>
      </w:r>
      <w:r w:rsidRPr="00BB7B07">
        <w:rPr>
          <w:lang w:val="en-US"/>
        </w:rPr>
        <w:t>with</w:t>
      </w:r>
      <w:r w:rsidRPr="00BB7B07">
        <w:t xml:space="preserve"> the President of the Infrastructure Commission</w:t>
      </w:r>
      <w:r w:rsidRPr="00BB7B07">
        <w:rPr>
          <w:lang w:val="en-US"/>
        </w:rPr>
        <w:t>,</w:t>
      </w:r>
      <w:r w:rsidRPr="00BB7B07">
        <w:t xml:space="preserve"> the Chair of the Research Board, and other relevant bodies, to</w:t>
      </w:r>
      <w:r>
        <w:t>:</w:t>
      </w:r>
    </w:p>
    <w:p w14:paraId="0A2DB999" w14:textId="77777777" w:rsidR="00E81D1D" w:rsidRPr="00711B5C" w:rsidRDefault="002F5751" w:rsidP="00B528F1">
      <w:pPr>
        <w:pStyle w:val="WMOBodyText"/>
        <w:ind w:left="540" w:hanging="540"/>
        <w:rPr>
          <w:rFonts w:ascii="Calibri" w:eastAsiaTheme="minorHAnsi" w:hAnsi="Calibri" w:cs="Calibri"/>
          <w:lang w:val="en-AU"/>
        </w:rPr>
      </w:pPr>
      <w:r w:rsidRPr="00711B5C">
        <w:rPr>
          <w:rFonts w:eastAsia="Arial" w:cs="Arial"/>
          <w:lang w:val="en-AU"/>
        </w:rPr>
        <w:t>(1)</w:t>
      </w:r>
      <w:r w:rsidRPr="00711B5C">
        <w:rPr>
          <w:rFonts w:eastAsia="Arial" w:cs="Arial"/>
          <w:lang w:val="en-AU"/>
        </w:rPr>
        <w:tab/>
      </w:r>
      <w:r w:rsidR="00E81D1D">
        <w:t>I</w:t>
      </w:r>
      <w:r w:rsidR="00E81D1D" w:rsidRPr="00BB7B07">
        <w:t xml:space="preserve">nitiate a process to </w:t>
      </w:r>
      <w:r w:rsidR="00E81D1D" w:rsidRPr="00711B5C">
        <w:rPr>
          <w:rFonts w:cs="Calibri"/>
          <w:shd w:val="clear" w:color="auto" w:fill="FFFFFF"/>
        </w:rPr>
        <w:t xml:space="preserve">review the emerging data requirements for risk- and impact-based warning and decision support </w:t>
      </w:r>
      <w:r w:rsidR="006B581A">
        <w:rPr>
          <w:rFonts w:cs="Calibri"/>
          <w:shd w:val="clear" w:color="auto" w:fill="FFFFFF"/>
        </w:rPr>
        <w:t>systems;</w:t>
      </w:r>
    </w:p>
    <w:p w14:paraId="1735CBCC" w14:textId="77777777" w:rsidR="00E81D1D" w:rsidRPr="00711B5C" w:rsidRDefault="002F5751" w:rsidP="00B528F1">
      <w:pPr>
        <w:pStyle w:val="WMOBodyText"/>
        <w:ind w:left="540" w:hanging="540"/>
      </w:pPr>
      <w:r w:rsidRPr="00711B5C">
        <w:rPr>
          <w:rFonts w:eastAsia="Arial" w:cs="Arial"/>
        </w:rPr>
        <w:t>(2)</w:t>
      </w:r>
      <w:r w:rsidRPr="00711B5C">
        <w:rPr>
          <w:rFonts w:eastAsia="Arial" w:cs="Arial"/>
        </w:rPr>
        <w:tab/>
      </w:r>
      <w:r w:rsidR="00E81D1D" w:rsidRPr="00BB7B07">
        <w:rPr>
          <w:lang w:val="en-US"/>
        </w:rPr>
        <w:t>Seek the engagement of concerned partners, i.e</w:t>
      </w:r>
      <w:r w:rsidR="00712B26" w:rsidRPr="00BB7B07">
        <w:rPr>
          <w:lang w:val="en-US"/>
        </w:rPr>
        <w:t>.</w:t>
      </w:r>
      <w:r w:rsidR="00712B26">
        <w:rPr>
          <w:lang w:val="en-US"/>
        </w:rPr>
        <w:t> </w:t>
      </w:r>
      <w:r w:rsidR="00E81D1D" w:rsidRPr="00BB7B07">
        <w:rPr>
          <w:lang w:val="en-US"/>
        </w:rPr>
        <w:t>international organizations/agencies that are reliant on the provision of weather, climate, water and related environmental services by Members on the further application and implementation of WMO’s unified data policy;</w:t>
      </w:r>
    </w:p>
    <w:p w14:paraId="05D800D8" w14:textId="77777777" w:rsidR="00E81D1D" w:rsidRPr="00BB7B07" w:rsidRDefault="00E81D1D" w:rsidP="00E81D1D">
      <w:pPr>
        <w:pStyle w:val="WMOBodyText"/>
      </w:pPr>
      <w:r w:rsidRPr="00BB7B07">
        <w:rPr>
          <w:b/>
          <w:bCs/>
        </w:rPr>
        <w:t xml:space="preserve">Requests </w:t>
      </w:r>
      <w:r w:rsidRPr="00BB7B07">
        <w:t>the Secretary-General to:</w:t>
      </w:r>
    </w:p>
    <w:p w14:paraId="4AA506A1" w14:textId="77777777" w:rsidR="00E81D1D" w:rsidRPr="00BB7B07" w:rsidRDefault="002F5751" w:rsidP="00B528F1">
      <w:pPr>
        <w:pStyle w:val="WMOBodyText"/>
        <w:ind w:left="567" w:hanging="567"/>
      </w:pPr>
      <w:r w:rsidRPr="00BB7B07">
        <w:t>(1)</w:t>
      </w:r>
      <w:r w:rsidRPr="00BB7B07">
        <w:tab/>
      </w:r>
      <w:r w:rsidR="00E81D1D" w:rsidRPr="00BB7B07">
        <w:t xml:space="preserve">Establish, enact and publicize mechanisms to support implementation of this resolution, including capacity development </w:t>
      </w:r>
      <w:r w:rsidR="006B581A">
        <w:t>initiatives;</w:t>
      </w:r>
    </w:p>
    <w:p w14:paraId="37FC361D" w14:textId="77777777" w:rsidR="00CA7E96" w:rsidRDefault="002F5751" w:rsidP="00B528F1">
      <w:pPr>
        <w:pStyle w:val="WMOBodyText"/>
        <w:ind w:left="567" w:hanging="567"/>
      </w:pPr>
      <w:r w:rsidRPr="00BB7B07">
        <w:t>(2)</w:t>
      </w:r>
      <w:r w:rsidRPr="00BB7B07">
        <w:tab/>
      </w:r>
      <w:r w:rsidR="00E81D1D" w:rsidRPr="00BB7B07">
        <w:t>Enact a system to monitor and report on implementation of this resolution by Members</w:t>
      </w:r>
      <w:r w:rsidR="00CA7E96">
        <w:t>;</w:t>
      </w:r>
    </w:p>
    <w:p w14:paraId="61B4D864" w14:textId="77777777" w:rsidR="00CA7E96" w:rsidRPr="00360F40" w:rsidRDefault="00CA7E96" w:rsidP="00CA7E96">
      <w:pPr>
        <w:pStyle w:val="WMOBodyText"/>
        <w:ind w:left="567" w:hanging="567"/>
        <w:rPr>
          <w:lang w:val="en-US"/>
        </w:rPr>
      </w:pPr>
      <w:r w:rsidRPr="00CA7E96">
        <w:t xml:space="preserve">(3)    Strengthen effective coordination with relevant WMO partners </w:t>
      </w:r>
      <w:r w:rsidR="007B1CA1">
        <w:rPr>
          <w:lang w:val="en-US"/>
        </w:rPr>
        <w:t xml:space="preserve">and stakeholders </w:t>
      </w:r>
      <w:r w:rsidRPr="00CA7E96">
        <w:t>on matters related to data policy and practice and encourage them to adopt similar policies and practices concerning the free and unrestricted exchange of their relevant data in support of WMO programmes.</w:t>
      </w:r>
      <w:r w:rsidR="00991DFC">
        <w:rPr>
          <w:lang w:val="en-US"/>
        </w:rPr>
        <w:t xml:space="preserve"> </w:t>
      </w:r>
    </w:p>
    <w:p w14:paraId="71DE56B5" w14:textId="77777777" w:rsidR="00E81D1D" w:rsidRPr="00CA7E96" w:rsidRDefault="00E81D1D" w:rsidP="00B528F1">
      <w:pPr>
        <w:pStyle w:val="WMOBodyText"/>
        <w:ind w:left="567" w:hanging="567"/>
      </w:pPr>
    </w:p>
    <w:p w14:paraId="79B14A8C" w14:textId="77777777" w:rsidR="0000768A" w:rsidRDefault="0000768A" w:rsidP="002204FD">
      <w:pPr>
        <w:pStyle w:val="WMOBodyText"/>
        <w:rPr>
          <w:b/>
        </w:rPr>
      </w:pPr>
      <w:r>
        <w:rPr>
          <w:b/>
        </w:rPr>
        <w:t>______</w:t>
      </w:r>
    </w:p>
    <w:p w14:paraId="2185D32C" w14:textId="77777777" w:rsidR="001752C3" w:rsidRDefault="001752C3" w:rsidP="00B528F1">
      <w:pPr>
        <w:pStyle w:val="WMOBodyText"/>
        <w:spacing w:before="0"/>
        <w:rPr>
          <w:b/>
        </w:rPr>
      </w:pPr>
    </w:p>
    <w:p w14:paraId="260311A2" w14:textId="77777777" w:rsidR="00E81D1D" w:rsidRPr="00BB7B07" w:rsidRDefault="00F30C74">
      <w:pPr>
        <w:pStyle w:val="WMOBodyText"/>
        <w:spacing w:before="0" w:after="240"/>
        <w:rPr>
          <w:bCs/>
        </w:rPr>
      </w:pPr>
      <w:hyperlink w:anchor="Annex1" w:history="1">
        <w:r w:rsidR="00E81D1D" w:rsidRPr="001752C3">
          <w:rPr>
            <w:rStyle w:val="Hyperlink"/>
            <w:bCs/>
          </w:rPr>
          <w:t>Annex</w:t>
        </w:r>
        <w:r w:rsidR="004C68AB">
          <w:rPr>
            <w:rStyle w:val="Hyperlink"/>
            <w:bCs/>
          </w:rPr>
          <w:t> 1</w:t>
        </w:r>
      </w:hyperlink>
      <w:r w:rsidR="00E81D1D" w:rsidRPr="00BB7B07">
        <w:rPr>
          <w:bCs/>
        </w:rPr>
        <w:t>: Discipline</w:t>
      </w:r>
      <w:r w:rsidR="00E81D1D" w:rsidRPr="00BB7B07">
        <w:t xml:space="preserve"> and </w:t>
      </w:r>
      <w:r w:rsidR="00E81D1D" w:rsidRPr="00BB7B07">
        <w:rPr>
          <w:bCs/>
        </w:rPr>
        <w:t xml:space="preserve">Domain-Specific Practice for </w:t>
      </w:r>
      <w:r w:rsidR="001144B5">
        <w:rPr>
          <w:bCs/>
        </w:rPr>
        <w:t>Core</w:t>
      </w:r>
      <w:r w:rsidR="00E81D1D" w:rsidRPr="00BB7B07">
        <w:rPr>
          <w:bCs/>
        </w:rPr>
        <w:t xml:space="preserve"> and Recommended Data </w:t>
      </w:r>
    </w:p>
    <w:p w14:paraId="5EC834BD" w14:textId="77777777" w:rsidR="00E81D1D" w:rsidRPr="00BB7B07" w:rsidRDefault="00F30C74" w:rsidP="0000768A">
      <w:pPr>
        <w:shd w:val="clear" w:color="auto" w:fill="FFFFFF"/>
        <w:tabs>
          <w:tab w:val="clear" w:pos="1134"/>
        </w:tabs>
        <w:spacing w:after="240"/>
        <w:jc w:val="left"/>
        <w:rPr>
          <w:rFonts w:eastAsia="Times New Roman" w:cs="Calibri"/>
          <w:lang w:val="en-US"/>
        </w:rPr>
      </w:pPr>
      <w:hyperlink w:anchor="Annex2" w:history="1">
        <w:r w:rsidR="00E81D1D" w:rsidRPr="00067DB8">
          <w:rPr>
            <w:rStyle w:val="Hyperlink"/>
          </w:rPr>
          <w:t>Annex</w:t>
        </w:r>
        <w:r w:rsidR="004C68AB">
          <w:rPr>
            <w:rStyle w:val="Hyperlink"/>
          </w:rPr>
          <w:t> 2</w:t>
        </w:r>
      </w:hyperlink>
      <w:r w:rsidR="00E81D1D" w:rsidRPr="00BB7B07">
        <w:t xml:space="preserve">: </w:t>
      </w:r>
      <w:r w:rsidR="00E81D1D" w:rsidRPr="00BB7B07">
        <w:rPr>
          <w:rFonts w:eastAsia="Times New Roman"/>
        </w:rPr>
        <w:t>Guidelines to Members on Application of WMO Data Policy</w:t>
      </w:r>
    </w:p>
    <w:p w14:paraId="419C1C0A" w14:textId="77777777" w:rsidR="00E81D1D" w:rsidRPr="00BB7B07" w:rsidRDefault="00F30C74" w:rsidP="00B528F1">
      <w:pPr>
        <w:pStyle w:val="WMOBodyText"/>
        <w:keepNext/>
        <w:keepLines/>
        <w:spacing w:before="0" w:after="240"/>
        <w:rPr>
          <w:bCs/>
          <w:i/>
        </w:rPr>
      </w:pPr>
      <w:hyperlink w:anchor="Annex3" w:history="1">
        <w:r w:rsidR="00E81D1D" w:rsidRPr="00067DB8">
          <w:rPr>
            <w:rStyle w:val="Hyperlink"/>
            <w:bCs/>
          </w:rPr>
          <w:t>Annex</w:t>
        </w:r>
        <w:r w:rsidR="004C68AB">
          <w:rPr>
            <w:rStyle w:val="Hyperlink"/>
            <w:bCs/>
          </w:rPr>
          <w:t> 3</w:t>
        </w:r>
      </w:hyperlink>
      <w:r w:rsidR="00E81D1D" w:rsidRPr="00BB7B07">
        <w:rPr>
          <w:bCs/>
        </w:rPr>
        <w:t xml:space="preserve">: Guidelines on </w:t>
      </w:r>
      <w:r w:rsidR="00871984">
        <w:rPr>
          <w:bCs/>
        </w:rPr>
        <w:t xml:space="preserve">the </w:t>
      </w:r>
      <w:r w:rsidR="00E81D1D" w:rsidRPr="00BB7B07">
        <w:rPr>
          <w:bCs/>
        </w:rPr>
        <w:t xml:space="preserve">Application of Data Policy in Public-Private Engagement </w:t>
      </w:r>
    </w:p>
    <w:p w14:paraId="1CEC7C42" w14:textId="77777777" w:rsidR="00E81D1D" w:rsidRPr="00BB7B07" w:rsidRDefault="00F30C74" w:rsidP="00B528F1">
      <w:pPr>
        <w:pStyle w:val="WMOBodyText"/>
        <w:keepNext/>
        <w:keepLines/>
        <w:spacing w:before="0" w:after="240"/>
        <w:rPr>
          <w:bCs/>
          <w:iCs/>
        </w:rPr>
      </w:pPr>
      <w:hyperlink w:anchor="Annex4" w:history="1">
        <w:r w:rsidR="00E81D1D" w:rsidRPr="00067DB8">
          <w:rPr>
            <w:rStyle w:val="Hyperlink"/>
            <w:bCs/>
            <w:iCs/>
          </w:rPr>
          <w:t>Annex</w:t>
        </w:r>
        <w:r w:rsidR="004C68AB">
          <w:rPr>
            <w:rStyle w:val="Hyperlink"/>
            <w:bCs/>
            <w:iCs/>
          </w:rPr>
          <w:t> 4</w:t>
        </w:r>
      </w:hyperlink>
      <w:r w:rsidR="00E81D1D" w:rsidRPr="00BB7B07">
        <w:rPr>
          <w:bCs/>
          <w:iCs/>
        </w:rPr>
        <w:t>: Terms and Definitions</w:t>
      </w:r>
    </w:p>
    <w:p w14:paraId="3767B489" w14:textId="77777777" w:rsidR="009D7D73" w:rsidRDefault="009D7D73" w:rsidP="00491A1E">
      <w:pPr>
        <w:pStyle w:val="WMOBodyText"/>
        <w:tabs>
          <w:tab w:val="left" w:pos="5476"/>
        </w:tabs>
        <w:ind w:left="1134" w:hanging="1134"/>
        <w:rPr>
          <w:rFonts w:eastAsia="MS Mincho"/>
        </w:rPr>
      </w:pPr>
      <w:r>
        <w:rPr>
          <w:rFonts w:eastAsia="MS Mincho"/>
        </w:rPr>
        <w:t>_______</w:t>
      </w:r>
    </w:p>
    <w:p w14:paraId="2085CD54" w14:textId="77777777" w:rsidR="009D7D73" w:rsidRDefault="00871984" w:rsidP="00871984">
      <w:pPr>
        <w:pStyle w:val="WMOBodyText"/>
        <w:ind w:left="709" w:hanging="709"/>
        <w:rPr>
          <w:rFonts w:eastAsia="MS Mincho"/>
        </w:rPr>
      </w:pPr>
      <w:r w:rsidRPr="00674288">
        <w:rPr>
          <w:rFonts w:eastAsia="MS Mincho"/>
        </w:rPr>
        <w:t xml:space="preserve">Note: This resolution replaces: </w:t>
      </w:r>
      <w:hyperlink r:id="rId35" w:anchor=".YFi3X69KguU" w:history="1">
        <w:r w:rsidRPr="00AB48B9">
          <w:rPr>
            <w:rStyle w:val="Hyperlink"/>
          </w:rPr>
          <w:t>Resolution</w:t>
        </w:r>
        <w:r w:rsidR="004C68AB" w:rsidRPr="00AB48B9">
          <w:rPr>
            <w:rStyle w:val="Hyperlink"/>
          </w:rPr>
          <w:t> 4</w:t>
        </w:r>
        <w:r w:rsidRPr="00AB48B9">
          <w:rPr>
            <w:rStyle w:val="Hyperlink"/>
          </w:rPr>
          <w:t>0 (Cg-XII)</w:t>
        </w:r>
      </w:hyperlink>
      <w:r w:rsidRPr="00674288">
        <w:t xml:space="preserve">, </w:t>
      </w:r>
      <w:hyperlink r:id="rId36" w:anchor=".YFi3ja9KguU" w:history="1">
        <w:r w:rsidRPr="00F57C7F">
          <w:rPr>
            <w:rStyle w:val="Hyperlink"/>
          </w:rPr>
          <w:t>Resolution</w:t>
        </w:r>
        <w:r w:rsidR="004C68AB" w:rsidRPr="00F57C7F">
          <w:rPr>
            <w:rStyle w:val="Hyperlink"/>
          </w:rPr>
          <w:t> 2</w:t>
        </w:r>
        <w:r w:rsidRPr="00F57C7F">
          <w:rPr>
            <w:rStyle w:val="Hyperlink"/>
          </w:rPr>
          <w:t>5 (Cg-XIII)</w:t>
        </w:r>
      </w:hyperlink>
      <w:r w:rsidRPr="00674288">
        <w:t xml:space="preserve">, </w:t>
      </w:r>
      <w:hyperlink r:id="rId37" w:anchor=".YFi3yq9KguU" w:history="1">
        <w:r w:rsidRPr="00891E3B">
          <w:rPr>
            <w:rStyle w:val="Hyperlink"/>
            <w:rFonts w:eastAsia="MS Mincho"/>
          </w:rPr>
          <w:t>Resolution</w:t>
        </w:r>
        <w:r w:rsidR="004C68AB" w:rsidRPr="00891E3B">
          <w:rPr>
            <w:rStyle w:val="Hyperlink"/>
            <w:rFonts w:eastAsia="MS Mincho"/>
          </w:rPr>
          <w:t> 6</w:t>
        </w:r>
        <w:r w:rsidRPr="00891E3B">
          <w:rPr>
            <w:rStyle w:val="Hyperlink"/>
            <w:rFonts w:eastAsia="MS Mincho"/>
          </w:rPr>
          <w:t>0 (Cg-17)</w:t>
        </w:r>
      </w:hyperlink>
      <w:r w:rsidRPr="00674288">
        <w:rPr>
          <w:rFonts w:eastAsia="MS Mincho"/>
        </w:rPr>
        <w:t xml:space="preserve">, and </w:t>
      </w:r>
      <w:hyperlink r:id="rId38" w:anchor=".YFia5kBFw1v" w:history="1">
        <w:r w:rsidRPr="00EC6F87">
          <w:rPr>
            <w:rStyle w:val="Hyperlink"/>
            <w:rFonts w:eastAsia="MS Mincho"/>
          </w:rPr>
          <w:t>Resolution</w:t>
        </w:r>
        <w:r w:rsidR="004C68AB" w:rsidRPr="00EC6F87">
          <w:rPr>
            <w:rStyle w:val="Hyperlink"/>
            <w:rFonts w:eastAsia="MS Mincho"/>
          </w:rPr>
          <w:t> 5</w:t>
        </w:r>
        <w:r w:rsidRPr="00EC6F87">
          <w:rPr>
            <w:rStyle w:val="Hyperlink"/>
            <w:rFonts w:eastAsia="MS Mincho"/>
          </w:rPr>
          <w:t>6 (Cg-18)</w:t>
        </w:r>
      </w:hyperlink>
      <w:r w:rsidRPr="00674288">
        <w:rPr>
          <w:rFonts w:eastAsia="MS Mincho"/>
        </w:rPr>
        <w:t>, which are no longer in force.</w:t>
      </w:r>
    </w:p>
    <w:p w14:paraId="4822D606" w14:textId="77777777" w:rsidR="001752C3" w:rsidRDefault="001752C3" w:rsidP="00871984">
      <w:pPr>
        <w:pStyle w:val="WMOBodyText"/>
        <w:ind w:left="709" w:hanging="709"/>
        <w:rPr>
          <w:rFonts w:eastAsia="MS Mincho"/>
        </w:rPr>
      </w:pPr>
    </w:p>
    <w:p w14:paraId="7B797B18" w14:textId="77777777" w:rsidR="001752C3" w:rsidRDefault="001752C3" w:rsidP="00871984">
      <w:pPr>
        <w:pStyle w:val="WMOBodyText"/>
        <w:ind w:left="709" w:hanging="709"/>
        <w:rPr>
          <w:rFonts w:eastAsia="MS Mincho"/>
        </w:rPr>
      </w:pPr>
    </w:p>
    <w:p w14:paraId="7E743C87" w14:textId="77777777" w:rsidR="001752C3" w:rsidRDefault="001752C3" w:rsidP="00871984">
      <w:pPr>
        <w:pStyle w:val="WMOBodyText"/>
        <w:ind w:left="709" w:hanging="709"/>
        <w:rPr>
          <w:rFonts w:eastAsia="MS Mincho"/>
        </w:rPr>
      </w:pPr>
    </w:p>
    <w:p w14:paraId="4C430E23" w14:textId="77777777" w:rsidR="001752C3" w:rsidRDefault="001752C3" w:rsidP="00871984">
      <w:pPr>
        <w:pStyle w:val="WMOBodyText"/>
        <w:ind w:left="709" w:hanging="709"/>
        <w:rPr>
          <w:rFonts w:eastAsia="MS Mincho"/>
        </w:rPr>
      </w:pPr>
    </w:p>
    <w:p w14:paraId="438241BC" w14:textId="77777777" w:rsidR="00491A1E" w:rsidRDefault="00491A1E">
      <w:pPr>
        <w:tabs>
          <w:tab w:val="clear" w:pos="1134"/>
        </w:tabs>
        <w:jc w:val="left"/>
        <w:rPr>
          <w:rFonts w:eastAsia="Verdana" w:cs="Verdana"/>
          <w:b/>
          <w:bCs/>
          <w:iCs/>
          <w:sz w:val="22"/>
          <w:szCs w:val="22"/>
          <w:lang w:eastAsia="zh-TW"/>
        </w:rPr>
      </w:pPr>
      <w:r>
        <w:br w:type="page"/>
      </w:r>
    </w:p>
    <w:p w14:paraId="7720AE26" w14:textId="77777777" w:rsidR="00E81D1D" w:rsidRPr="00FC6CFD" w:rsidRDefault="00E81D1D" w:rsidP="00E81D1D">
      <w:pPr>
        <w:pStyle w:val="Heading2"/>
      </w:pPr>
      <w:bookmarkStart w:id="74" w:name="Annex1"/>
      <w:bookmarkEnd w:id="74"/>
      <w:r w:rsidRPr="00BB7B07">
        <w:lastRenderedPageBreak/>
        <w:t>Annex</w:t>
      </w:r>
      <w:r w:rsidR="004C68AB">
        <w:t> 1</w:t>
      </w:r>
      <w:r w:rsidRPr="00BB7B07">
        <w:t xml:space="preserve"> to </w:t>
      </w:r>
      <w:r w:rsidR="00723E06">
        <w:t>d</w:t>
      </w:r>
      <w:r w:rsidR="009D7D73" w:rsidRPr="009D7D73">
        <w:t>raft Resolution ##/1 (Cg-Ext(2021))</w:t>
      </w:r>
      <w:r w:rsidR="00FC6CFD">
        <w:t xml:space="preserve"> </w:t>
      </w:r>
    </w:p>
    <w:p w14:paraId="3BC5D460" w14:textId="77777777" w:rsidR="00E81D1D" w:rsidRPr="00BB7B07" w:rsidRDefault="00475B35" w:rsidP="00E81D1D">
      <w:pPr>
        <w:pStyle w:val="Heading3"/>
        <w:spacing w:after="480"/>
        <w:jc w:val="center"/>
        <w:rPr>
          <w:caps/>
        </w:rPr>
      </w:pPr>
      <w:r w:rsidRPr="00BB7B07">
        <w:t>Discipline and domain</w:t>
      </w:r>
      <w:r w:rsidRPr="00BB7B07">
        <w:rPr>
          <w:lang w:val="en-US"/>
        </w:rPr>
        <w:t>-specific</w:t>
      </w:r>
      <w:r w:rsidRPr="00BB7B07">
        <w:t xml:space="preserve"> practice for </w:t>
      </w:r>
      <w:r w:rsidR="001144B5">
        <w:rPr>
          <w:lang w:val="en-US"/>
        </w:rPr>
        <w:t>core</w:t>
      </w:r>
      <w:r w:rsidRPr="00BB7B07">
        <w:rPr>
          <w:lang w:val="en-US"/>
        </w:rPr>
        <w:t xml:space="preserve"> </w:t>
      </w:r>
      <w:r w:rsidRPr="00BB7B07">
        <w:t xml:space="preserve">and recommended </w:t>
      </w:r>
      <w:r w:rsidRPr="00BB7B07">
        <w:rPr>
          <w:lang w:val="en-US"/>
        </w:rPr>
        <w:t>data</w:t>
      </w:r>
    </w:p>
    <w:p w14:paraId="2F71485C" w14:textId="77777777" w:rsidR="00E81D1D" w:rsidRPr="00BB7B07" w:rsidRDefault="00E81D1D" w:rsidP="00B528F1">
      <w:pPr>
        <w:spacing w:before="240"/>
        <w:jc w:val="left"/>
      </w:pPr>
      <w:r w:rsidRPr="00BB7B07">
        <w:t>Purpose</w:t>
      </w:r>
    </w:p>
    <w:p w14:paraId="27F1B0F6" w14:textId="77777777" w:rsidR="00E81D1D" w:rsidRPr="00BB7B07" w:rsidRDefault="00E81D1D">
      <w:pPr>
        <w:pStyle w:val="WMOBodyText"/>
      </w:pPr>
      <w:r w:rsidRPr="00BB7B07">
        <w:t>Th</w:t>
      </w:r>
      <w:r w:rsidRPr="00BB7B07">
        <w:rPr>
          <w:lang w:val="en-US"/>
        </w:rPr>
        <w:t xml:space="preserve">is </w:t>
      </w:r>
      <w:r w:rsidR="006B581A">
        <w:rPr>
          <w:lang w:val="en-US"/>
        </w:rPr>
        <w:t>A</w:t>
      </w:r>
      <w:r w:rsidRPr="00BB7B07">
        <w:rPr>
          <w:lang w:val="en-US"/>
        </w:rPr>
        <w:t xml:space="preserve">nnex lists the </w:t>
      </w:r>
      <w:r w:rsidRPr="00BB7B07">
        <w:t xml:space="preserve">minimum set of </w:t>
      </w:r>
      <w:r w:rsidR="00951BA3" w:rsidRPr="00360F40">
        <w:rPr>
          <w:b/>
          <w:bCs/>
        </w:rPr>
        <w:t>core</w:t>
      </w:r>
      <w:r w:rsidR="00951BA3">
        <w:t xml:space="preserve"> </w:t>
      </w:r>
      <w:r w:rsidR="0037350B">
        <w:rPr>
          <w:b/>
          <w:bCs/>
        </w:rPr>
        <w:t xml:space="preserve"> </w:t>
      </w:r>
      <w:r w:rsidRPr="00BB7B07">
        <w:t xml:space="preserve">data </w:t>
      </w:r>
      <w:r w:rsidRPr="00BB7B07">
        <w:rPr>
          <w:lang w:val="en-US"/>
        </w:rPr>
        <w:t>that</w:t>
      </w:r>
      <w:r w:rsidRPr="00BB7B07">
        <w:t xml:space="preserve"> </w:t>
      </w:r>
      <w:r w:rsidRPr="00BB7B07">
        <w:rPr>
          <w:lang w:val="en-US"/>
        </w:rPr>
        <w:t>Members</w:t>
      </w:r>
      <w:del w:id="75" w:author="Alida Catcheside" w:date="2021-04-15T17:14:00Z">
        <w:r w:rsidR="00083547" w:rsidDel="00065FEC">
          <w:rPr>
            <w:lang w:val="en-US"/>
          </w:rPr>
          <w:delText xml:space="preserve"> which Congress considers necessary</w:delText>
        </w:r>
      </w:del>
      <w:r w:rsidRPr="00BB7B07">
        <w:rPr>
          <w:lang w:val="en-US"/>
        </w:rPr>
        <w:t xml:space="preserve"> </w:t>
      </w:r>
      <w:r w:rsidRPr="00BB7B07">
        <w:t xml:space="preserve">shall exchange on a free and unrestricted basis </w:t>
      </w:r>
      <w:r w:rsidRPr="00BB7B07">
        <w:rPr>
          <w:lang w:val="en-US"/>
        </w:rPr>
        <w:t xml:space="preserve">to underpin the services they provide </w:t>
      </w:r>
      <w:r w:rsidRPr="00BB7B07">
        <w:t xml:space="preserve">for the protection of life and property </w:t>
      </w:r>
      <w:r w:rsidRPr="00BB7B07">
        <w:rPr>
          <w:bCs/>
        </w:rPr>
        <w:t>and for the well-being of all nations</w:t>
      </w:r>
      <w:r w:rsidRPr="00BB7B07">
        <w:t xml:space="preserve">. </w:t>
      </w:r>
    </w:p>
    <w:p w14:paraId="7E1EA867" w14:textId="77777777" w:rsidR="00E81D1D" w:rsidRPr="00BB7B07" w:rsidRDefault="00E81D1D">
      <w:pPr>
        <w:pStyle w:val="WMOBodyText"/>
      </w:pPr>
      <w:r w:rsidRPr="00BB7B07">
        <w:t xml:space="preserve">In addition, it identifies certain </w:t>
      </w:r>
      <w:r w:rsidRPr="00BB7B07">
        <w:rPr>
          <w:b/>
          <w:bCs/>
        </w:rPr>
        <w:t xml:space="preserve">recommended </w:t>
      </w:r>
      <w:r w:rsidRPr="00BB7B07">
        <w:t xml:space="preserve">data </w:t>
      </w:r>
      <w:del w:id="76" w:author="Alida Catcheside" w:date="2021-04-15T17:15:00Z">
        <w:r w:rsidR="00083547" w:rsidDel="000E60F1">
          <w:delText xml:space="preserve">which Congress considers necessary </w:delText>
        </w:r>
      </w:del>
      <w:r w:rsidRPr="00BB7B07">
        <w:t xml:space="preserve">that </w:t>
      </w:r>
      <w:ins w:id="77" w:author="Alida Catcheside" w:date="2021-04-15T17:15:00Z">
        <w:r w:rsidR="000E60F1">
          <w:t xml:space="preserve">should also be exchanged by Members </w:t>
        </w:r>
      </w:ins>
      <w:del w:id="78" w:author="Alida Catcheside" w:date="2021-04-15T17:15:00Z">
        <w:r w:rsidRPr="00BB7B07" w:rsidDel="00D61834">
          <w:delText xml:space="preserve">are also required </w:delText>
        </w:r>
      </w:del>
      <w:r w:rsidRPr="00BB7B07">
        <w:t>to support Earth system monitoring and prediction efforts</w:t>
      </w:r>
      <w:del w:id="79" w:author="Alida Catcheside" w:date="2021-04-15T17:16:00Z">
        <w:r w:rsidRPr="00BB7B07" w:rsidDel="00D61834">
          <w:delText>,</w:delText>
        </w:r>
      </w:del>
      <w:del w:id="80" w:author="Alida Catcheside" w:date="2021-04-15T17:15:00Z">
        <w:r w:rsidRPr="00BB7B07" w:rsidDel="00D61834">
          <w:delText xml:space="preserve"> and which Members should exchange</w:delText>
        </w:r>
      </w:del>
      <w:r w:rsidRPr="00BB7B07">
        <w:t>.</w:t>
      </w:r>
    </w:p>
    <w:p w14:paraId="792F6BDA" w14:textId="77777777" w:rsidR="00E81D1D" w:rsidRPr="00BB7B07" w:rsidRDefault="00E81D1D">
      <w:pPr>
        <w:pStyle w:val="WMOBodyText"/>
        <w:pBdr>
          <w:top w:val="single" w:sz="4" w:space="1" w:color="auto"/>
          <w:left w:val="single" w:sz="4" w:space="4" w:color="auto"/>
          <w:bottom w:val="single" w:sz="4" w:space="1" w:color="auto"/>
          <w:right w:val="single" w:sz="4" w:space="4" w:color="auto"/>
        </w:pBdr>
      </w:pPr>
    </w:p>
    <w:p w14:paraId="2B4994E4" w14:textId="77777777" w:rsidR="00E81D1D" w:rsidRPr="00BB7B07" w:rsidRDefault="00E81D1D" w:rsidP="00B528F1">
      <w:pPr>
        <w:pStyle w:val="WMOBodyText"/>
        <w:pBdr>
          <w:top w:val="single" w:sz="4" w:space="1" w:color="auto"/>
          <w:left w:val="single" w:sz="4" w:space="4" w:color="auto"/>
          <w:bottom w:val="single" w:sz="4" w:space="1" w:color="auto"/>
          <w:right w:val="single" w:sz="4" w:space="4" w:color="auto"/>
        </w:pBdr>
      </w:pPr>
      <w:r w:rsidRPr="00BB7B07">
        <w:rPr>
          <w:i/>
          <w:iCs/>
        </w:rPr>
        <w:t>Evolving data issues:</w:t>
      </w:r>
      <w:r w:rsidRPr="00BB7B07">
        <w:t xml:space="preserve"> Earth system data is a rapidly expanding and evolving area, in terms of sources, distribution, variables covered and technology. WMO provides relevant and topical guidance in the</w:t>
      </w:r>
      <w:hyperlink r:id="rId39" w:anchor=".YGMoR0BuKUl" w:history="1">
        <w:r w:rsidRPr="00F62A2B">
          <w:rPr>
            <w:rStyle w:val="Hyperlink"/>
          </w:rPr>
          <w:t xml:space="preserve"> </w:t>
        </w:r>
        <w:r w:rsidRPr="00F62A2B">
          <w:rPr>
            <w:rStyle w:val="Hyperlink"/>
            <w:i/>
            <w:iCs/>
          </w:rPr>
          <w:t>Guidelines on Emerging Data Issues</w:t>
        </w:r>
      </w:hyperlink>
      <w:r w:rsidRPr="00BB7B07">
        <w:rPr>
          <w:i/>
          <w:iCs/>
        </w:rPr>
        <w:t xml:space="preserve"> </w:t>
      </w:r>
      <w:r w:rsidRPr="00BB7B07">
        <w:t>(</w:t>
      </w:r>
      <w:r w:rsidR="00F62A2B" w:rsidRPr="00B528F1">
        <w:t>WMO-No. 1239</w:t>
      </w:r>
      <w:r w:rsidRPr="00BB7B07">
        <w:t xml:space="preserve">). These guidelines will be reviewed and updated periodically, and over time the review may lead to additional datatypes being included in this policy as either </w:t>
      </w:r>
      <w:r w:rsidR="001144B5">
        <w:t>core</w:t>
      </w:r>
      <w:r w:rsidRPr="00BB7B07">
        <w:t xml:space="preserve"> or recommended data.</w:t>
      </w:r>
    </w:p>
    <w:p w14:paraId="40E1AAB2" w14:textId="77777777" w:rsidR="00E81D1D" w:rsidRPr="00BB7B07" w:rsidRDefault="00E81D1D" w:rsidP="00B528F1">
      <w:pPr>
        <w:pStyle w:val="WMOBodyText"/>
        <w:pBdr>
          <w:top w:val="single" w:sz="4" w:space="1" w:color="auto"/>
          <w:left w:val="single" w:sz="4" w:space="4" w:color="auto"/>
          <w:bottom w:val="single" w:sz="4" w:space="1" w:color="auto"/>
          <w:right w:val="single" w:sz="4" w:space="4" w:color="auto"/>
        </w:pBdr>
      </w:pPr>
    </w:p>
    <w:p w14:paraId="2C5E4D86" w14:textId="77777777" w:rsidR="00E81D1D" w:rsidRPr="00BB7B07" w:rsidRDefault="00E81D1D">
      <w:pPr>
        <w:pStyle w:val="WMOBodyText"/>
      </w:pPr>
      <w:r w:rsidRPr="00BB7B07">
        <w:t xml:space="preserve">The scope of this Annex is data (as defined in </w:t>
      </w:r>
      <w:hyperlink w:anchor="Annex4" w:history="1">
        <w:r w:rsidRPr="00571795">
          <w:rPr>
            <w:rStyle w:val="Hyperlink"/>
          </w:rPr>
          <w:t>Annex</w:t>
        </w:r>
        <w:r w:rsidR="004C68AB" w:rsidRPr="00571795">
          <w:rPr>
            <w:rStyle w:val="Hyperlink"/>
          </w:rPr>
          <w:t> 4</w:t>
        </w:r>
      </w:hyperlink>
      <w:r w:rsidRPr="00BB7B07">
        <w:t>) characteri</w:t>
      </w:r>
      <w:r w:rsidR="004C68AB">
        <w:t>z</w:t>
      </w:r>
      <w:r w:rsidRPr="00BB7B07">
        <w:t xml:space="preserve">ing the past, present and future state of the Earth system, and it encompasses data </w:t>
      </w:r>
      <w:r w:rsidRPr="00BB7B07">
        <w:rPr>
          <w:lang w:val="en-US"/>
        </w:rPr>
        <w:t>exchanged in real-time or near-real-time as well as from historical or archived sources.</w:t>
      </w:r>
    </w:p>
    <w:p w14:paraId="38D0E5DF" w14:textId="77777777" w:rsidR="00E81D1D" w:rsidRPr="00BB7B07" w:rsidRDefault="00E81D1D">
      <w:pPr>
        <w:pStyle w:val="WMOBodyText"/>
      </w:pPr>
      <w:r w:rsidRPr="00BB7B07">
        <w:t xml:space="preserve">The remainder of this Annex lists </w:t>
      </w:r>
      <w:r w:rsidR="001144B5">
        <w:t>core</w:t>
      </w:r>
      <w:r w:rsidRPr="00BB7B07">
        <w:t xml:space="preserve"> and recommended data for the following Earth system disciplines/domains:</w:t>
      </w:r>
    </w:p>
    <w:p w14:paraId="410F6DD5" w14:textId="77777777" w:rsidR="00E81D1D" w:rsidRPr="00BB7B07" w:rsidRDefault="002F5751" w:rsidP="00B528F1">
      <w:pPr>
        <w:pStyle w:val="WMOBodyText"/>
        <w:ind w:left="1134" w:hanging="567"/>
      </w:pPr>
      <w:r w:rsidRPr="00BB7B07">
        <w:t>1.</w:t>
      </w:r>
      <w:r w:rsidRPr="00BB7B07">
        <w:tab/>
      </w:r>
      <w:r w:rsidR="00E81D1D" w:rsidRPr="00BB7B07">
        <w:t>Weather</w:t>
      </w:r>
    </w:p>
    <w:p w14:paraId="07F56BB5" w14:textId="77777777" w:rsidR="00E81D1D" w:rsidRPr="00BB7B07" w:rsidRDefault="002F5751" w:rsidP="00B528F1">
      <w:pPr>
        <w:pStyle w:val="WMOBodyText"/>
        <w:ind w:left="1134" w:hanging="567"/>
      </w:pPr>
      <w:r w:rsidRPr="00BB7B07">
        <w:t>2.</w:t>
      </w:r>
      <w:r w:rsidRPr="00BB7B07">
        <w:tab/>
      </w:r>
      <w:r w:rsidR="00E81D1D" w:rsidRPr="00BB7B07">
        <w:t>Climate</w:t>
      </w:r>
    </w:p>
    <w:p w14:paraId="6D31C4BC" w14:textId="77777777" w:rsidR="00E81D1D" w:rsidRPr="00BB7B07" w:rsidRDefault="002F5751" w:rsidP="00B528F1">
      <w:pPr>
        <w:pStyle w:val="WMOBodyText"/>
        <w:ind w:left="1134" w:hanging="567"/>
      </w:pPr>
      <w:r w:rsidRPr="00BB7B07">
        <w:t>3.</w:t>
      </w:r>
      <w:r w:rsidRPr="00BB7B07">
        <w:tab/>
      </w:r>
      <w:r w:rsidR="00E81D1D" w:rsidRPr="00BB7B07">
        <w:t>Hydrology</w:t>
      </w:r>
    </w:p>
    <w:p w14:paraId="2955532A" w14:textId="77777777" w:rsidR="00E81D1D" w:rsidRPr="00BB7B07" w:rsidRDefault="002F5751" w:rsidP="00B528F1">
      <w:pPr>
        <w:pStyle w:val="WMOBodyText"/>
        <w:ind w:left="1134" w:hanging="567"/>
      </w:pPr>
      <w:r w:rsidRPr="00BB7B07">
        <w:t>4.</w:t>
      </w:r>
      <w:r w:rsidRPr="00BB7B07">
        <w:tab/>
      </w:r>
      <w:r w:rsidR="00E81D1D" w:rsidRPr="00BB7B07">
        <w:t>Atmospheric Composition</w:t>
      </w:r>
    </w:p>
    <w:p w14:paraId="49643744" w14:textId="77777777" w:rsidR="00E81D1D" w:rsidRPr="00BB7B07" w:rsidRDefault="002F5751" w:rsidP="00B528F1">
      <w:pPr>
        <w:pStyle w:val="WMOBodyText"/>
        <w:ind w:left="1134" w:hanging="567"/>
      </w:pPr>
      <w:r w:rsidRPr="00BB7B07">
        <w:t>5.</w:t>
      </w:r>
      <w:r w:rsidRPr="00BB7B07">
        <w:tab/>
      </w:r>
      <w:r w:rsidR="00E81D1D" w:rsidRPr="00BB7B07">
        <w:t>Cryosphere</w:t>
      </w:r>
    </w:p>
    <w:p w14:paraId="24A910B5" w14:textId="77777777" w:rsidR="00E81D1D" w:rsidRPr="00BB7B07" w:rsidRDefault="002F5751" w:rsidP="00B528F1">
      <w:pPr>
        <w:pStyle w:val="WMOBodyText"/>
        <w:ind w:left="1134" w:hanging="567"/>
      </w:pPr>
      <w:r w:rsidRPr="00BB7B07">
        <w:t>6.</w:t>
      </w:r>
      <w:r w:rsidRPr="00BB7B07">
        <w:tab/>
      </w:r>
      <w:r w:rsidR="00E81D1D" w:rsidRPr="00BB7B07">
        <w:t>Oceans</w:t>
      </w:r>
    </w:p>
    <w:p w14:paraId="04F2C3E7" w14:textId="77777777" w:rsidR="00E81D1D" w:rsidRPr="00BB7B07" w:rsidRDefault="002F5751" w:rsidP="00B528F1">
      <w:pPr>
        <w:pStyle w:val="WMOBodyText"/>
        <w:ind w:left="1134" w:hanging="567"/>
      </w:pPr>
      <w:r w:rsidRPr="00BB7B07">
        <w:t>7.</w:t>
      </w:r>
      <w:r w:rsidRPr="00BB7B07">
        <w:tab/>
      </w:r>
      <w:r w:rsidR="00E81D1D" w:rsidRPr="00BB7B07">
        <w:t>Space Weather</w:t>
      </w:r>
    </w:p>
    <w:p w14:paraId="705227B7" w14:textId="77777777" w:rsidR="00F64B97" w:rsidRDefault="00E81D1D" w:rsidP="00F64B97">
      <w:pPr>
        <w:pStyle w:val="WMOBodyText"/>
        <w:rPr>
          <w:lang w:val="en-US"/>
        </w:rPr>
      </w:pPr>
      <w:r w:rsidRPr="00BB7B07">
        <w:t xml:space="preserve">Each discipline/domain has its own categories and set of practices for </w:t>
      </w:r>
      <w:r w:rsidR="001144B5">
        <w:t>core</w:t>
      </w:r>
      <w:r w:rsidRPr="00BB7B07">
        <w:t xml:space="preserve"> data, with sub</w:t>
      </w:r>
      <w:r w:rsidR="004C68AB">
        <w:t>categories</w:t>
      </w:r>
      <w:r w:rsidRPr="00BB7B07">
        <w:t xml:space="preserve"> as appropriate, e.g. observations and derived products. These are summarized below and </w:t>
      </w:r>
      <w:r w:rsidRPr="00BB7B07">
        <w:rPr>
          <w:lang w:val="en-US"/>
        </w:rPr>
        <w:t>categorized for ease of reference. Importantly, a successful implementation of the Earth system monitoring and prediction approach will depend on all categories as they are intimately linked.</w:t>
      </w:r>
    </w:p>
    <w:p w14:paraId="1ACA9D88" w14:textId="77777777" w:rsidR="00F64B97" w:rsidRDefault="00F64B97" w:rsidP="00B528F1">
      <w:pPr>
        <w:pStyle w:val="WMOBodyText"/>
        <w:rPr>
          <w:lang w:val="en-US"/>
        </w:rPr>
      </w:pPr>
      <w:r>
        <w:rPr>
          <w:lang w:val="en-US"/>
        </w:rPr>
        <w:br w:type="page"/>
      </w:r>
    </w:p>
    <w:p w14:paraId="6A0A1C3B" w14:textId="77777777" w:rsidR="00E81D1D" w:rsidRPr="000C5756" w:rsidRDefault="002F5751" w:rsidP="00B528F1">
      <w:pPr>
        <w:pStyle w:val="WMOSubTitle1"/>
        <w:spacing w:before="240"/>
        <w:ind w:left="1134" w:hanging="1134"/>
        <w:outlineLvl w:val="9"/>
        <w:rPr>
          <w:i w:val="0"/>
          <w:iCs/>
        </w:rPr>
      </w:pPr>
      <w:r w:rsidRPr="000C5756">
        <w:rPr>
          <w:bCs/>
          <w:i w:val="0"/>
        </w:rPr>
        <w:lastRenderedPageBreak/>
        <w:t>1.</w:t>
      </w:r>
      <w:r w:rsidRPr="000C5756">
        <w:rPr>
          <w:bCs/>
          <w:i w:val="0"/>
        </w:rPr>
        <w:tab/>
      </w:r>
      <w:r w:rsidR="00E81D1D" w:rsidRPr="000C5756">
        <w:rPr>
          <w:i w:val="0"/>
          <w:iCs/>
        </w:rPr>
        <w:t>Weather-related data</w:t>
      </w:r>
    </w:p>
    <w:p w14:paraId="20E9FB9F" w14:textId="77777777" w:rsidR="00E81D1D" w:rsidRPr="00CC5736" w:rsidRDefault="00E81D1D">
      <w:pPr>
        <w:pStyle w:val="WMOBodyText"/>
      </w:pPr>
      <w:r w:rsidRPr="00CC5736">
        <w:t>This section lists observational and other data necessary to support weather monitoring and prediction efforts of the WMO Members. Such data are generally exchanged in real or near-real</w:t>
      </w:r>
      <w:r w:rsidR="00E43179">
        <w:t>-</w:t>
      </w:r>
      <w:r w:rsidRPr="00CC5736">
        <w:t>time, depending on the specific application.</w:t>
      </w:r>
    </w:p>
    <w:p w14:paraId="4B66C3B9" w14:textId="77777777" w:rsidR="00E81D1D" w:rsidRPr="00CC5736" w:rsidRDefault="00E81D1D" w:rsidP="00B528F1">
      <w:pPr>
        <w:spacing w:before="240"/>
        <w:jc w:val="left"/>
        <w:rPr>
          <w:lang w:val="en-US"/>
        </w:rPr>
      </w:pPr>
      <w:r w:rsidRPr="00CC5736">
        <w:rPr>
          <w:lang w:val="en-US"/>
        </w:rPr>
        <w:t>1.</w:t>
      </w:r>
      <w:r w:rsidR="004B39C6">
        <w:rPr>
          <w:lang w:val="en-US"/>
        </w:rPr>
        <w:t>1</w:t>
      </w:r>
      <w:r w:rsidRPr="00CC5736">
        <w:rPr>
          <w:lang w:val="en-US"/>
        </w:rPr>
        <w:t xml:space="preserve"> </w:t>
      </w:r>
      <w:r w:rsidR="00125727" w:rsidRPr="00CC5736">
        <w:rPr>
          <w:lang w:val="en-US"/>
        </w:rPr>
        <w:tab/>
      </w:r>
      <w:r w:rsidR="001144B5">
        <w:rPr>
          <w:lang w:val="en-US"/>
        </w:rPr>
        <w:t>Core</w:t>
      </w:r>
      <w:r w:rsidRPr="00CC5736">
        <w:rPr>
          <w:lang w:val="en-US"/>
        </w:rPr>
        <w:t xml:space="preserve"> observational data:</w:t>
      </w:r>
    </w:p>
    <w:p w14:paraId="406F7C8E" w14:textId="77777777" w:rsidR="00E81D1D" w:rsidRPr="00CC5736" w:rsidRDefault="002F5751" w:rsidP="00B528F1">
      <w:pPr>
        <w:spacing w:before="240"/>
        <w:ind w:left="1134" w:hanging="1134"/>
        <w:jc w:val="left"/>
        <w:rPr>
          <w:lang w:val="en-US"/>
        </w:rPr>
      </w:pPr>
      <w:r w:rsidRPr="00B528F1">
        <w:rPr>
          <w:lang w:val="en-US"/>
        </w:rPr>
        <w:t>1.1</w:t>
      </w:r>
      <w:r w:rsidR="004B39C6">
        <w:rPr>
          <w:lang w:val="en-US"/>
        </w:rPr>
        <w:t>.1</w:t>
      </w:r>
      <w:r w:rsidRPr="00B528F1">
        <w:rPr>
          <w:lang w:val="en-US"/>
        </w:rPr>
        <w:tab/>
      </w:r>
      <w:r w:rsidR="00E81D1D" w:rsidRPr="00CC5736">
        <w:rPr>
          <w:lang w:val="en-US"/>
        </w:rPr>
        <w:t>Surface-based:</w:t>
      </w:r>
    </w:p>
    <w:p w14:paraId="100A2017" w14:textId="77777777" w:rsidR="00E81D1D" w:rsidRPr="00CC5736" w:rsidRDefault="002F5751" w:rsidP="00B528F1">
      <w:pPr>
        <w:tabs>
          <w:tab w:val="clear" w:pos="1134"/>
        </w:tabs>
        <w:spacing w:before="240"/>
        <w:ind w:left="1134" w:hanging="567"/>
        <w:jc w:val="left"/>
        <w:rPr>
          <w:lang w:val="en-US"/>
        </w:rPr>
      </w:pPr>
      <w:r w:rsidRPr="00CC5736">
        <w:rPr>
          <w:lang w:val="en-US"/>
        </w:rPr>
        <w:tab/>
      </w:r>
      <w:r w:rsidR="006A20FC">
        <w:rPr>
          <w:lang w:val="en-US"/>
        </w:rPr>
        <w:t>O</w:t>
      </w:r>
      <w:r w:rsidR="00E81D1D" w:rsidRPr="00CC5736">
        <w:rPr>
          <w:lang w:val="en-US"/>
        </w:rPr>
        <w:t>bservations provided by the Global Basic Observing Network (GBON)</w:t>
      </w:r>
      <w:r w:rsidR="00E81D1D" w:rsidRPr="00CC5736">
        <w:t xml:space="preserve"> and other </w:t>
      </w:r>
      <w:r w:rsidR="00E81D1D" w:rsidRPr="00CC5736">
        <w:rPr>
          <w:lang w:val="en-US"/>
        </w:rPr>
        <w:t xml:space="preserve">observational </w:t>
      </w:r>
      <w:r w:rsidR="00E81D1D" w:rsidRPr="00CC5736">
        <w:t>data</w:t>
      </w:r>
      <w:r w:rsidR="00E81D1D" w:rsidRPr="00CC5736">
        <w:rPr>
          <w:lang w:val="en-US"/>
        </w:rPr>
        <w:t xml:space="preserve">, as specified in the </w:t>
      </w:r>
      <w:hyperlink r:id="rId40" w:anchor=".YGMofEBuKUl" w:history="1">
        <w:r w:rsidR="00E81D1D" w:rsidRPr="00CC5736">
          <w:rPr>
            <w:rStyle w:val="Hyperlink"/>
            <w:i/>
            <w:iCs/>
            <w:lang w:val="en-US"/>
          </w:rPr>
          <w:t>Manual o</w:t>
        </w:r>
        <w:r w:rsidR="00E81D1D" w:rsidRPr="00CC5736">
          <w:rPr>
            <w:rStyle w:val="Hyperlink"/>
            <w:i/>
          </w:rPr>
          <w:t>n</w:t>
        </w:r>
        <w:r w:rsidR="00E81D1D" w:rsidRPr="00CC5736">
          <w:rPr>
            <w:rStyle w:val="Hyperlink"/>
            <w:i/>
            <w:iCs/>
            <w:lang w:val="en-US"/>
          </w:rPr>
          <w:t xml:space="preserve"> the WMO Integrated Global Observing System</w:t>
        </w:r>
      </w:hyperlink>
      <w:r w:rsidR="00E81D1D" w:rsidRPr="00CC5736">
        <w:rPr>
          <w:lang w:val="en-US"/>
        </w:rPr>
        <w:t xml:space="preserve"> (</w:t>
      </w:r>
      <w:r w:rsidR="00A82D1B" w:rsidRPr="00B528F1">
        <w:t>WMO-No. 1160</w:t>
      </w:r>
      <w:r w:rsidR="00E81D1D" w:rsidRPr="00CC5736">
        <w:rPr>
          <w:lang w:val="en-US"/>
        </w:rPr>
        <w:t>).</w:t>
      </w:r>
      <w:r w:rsidR="00E81D1D" w:rsidRPr="00CC5736" w:rsidDel="008D3A48">
        <w:rPr>
          <w:lang w:val="en-US"/>
        </w:rPr>
        <w:t xml:space="preserve"> </w:t>
      </w:r>
    </w:p>
    <w:p w14:paraId="6F7DD749" w14:textId="77777777" w:rsidR="00E81D1D" w:rsidRPr="00CC5736" w:rsidRDefault="00E81D1D" w:rsidP="00B528F1">
      <w:pPr>
        <w:spacing w:before="240"/>
        <w:jc w:val="left"/>
        <w:rPr>
          <w:lang w:val="en-US"/>
        </w:rPr>
      </w:pPr>
      <w:r w:rsidRPr="00CC5736">
        <w:rPr>
          <w:lang w:val="en-US"/>
        </w:rPr>
        <w:t>1.</w:t>
      </w:r>
      <w:r w:rsidR="004B39C6">
        <w:rPr>
          <w:lang w:val="en-US"/>
        </w:rPr>
        <w:t>1.</w:t>
      </w:r>
      <w:r w:rsidRPr="00CC5736">
        <w:rPr>
          <w:lang w:val="en-US"/>
        </w:rPr>
        <w:t xml:space="preserve">2 </w:t>
      </w:r>
      <w:r w:rsidR="00AD6AFC" w:rsidRPr="00CC5736">
        <w:rPr>
          <w:lang w:val="en-US"/>
        </w:rPr>
        <w:tab/>
      </w:r>
      <w:r w:rsidRPr="00CC5736">
        <w:rPr>
          <w:lang w:val="en-US"/>
        </w:rPr>
        <w:t>Space-based</w:t>
      </w:r>
      <w:r w:rsidRPr="00CC5736">
        <w:t>:</w:t>
      </w:r>
    </w:p>
    <w:p w14:paraId="49B90FEB" w14:textId="77777777" w:rsidR="00E81D1D" w:rsidRPr="00CC5736" w:rsidRDefault="002F5751" w:rsidP="00B528F1">
      <w:pPr>
        <w:tabs>
          <w:tab w:val="clear" w:pos="1134"/>
        </w:tabs>
        <w:spacing w:before="240"/>
        <w:ind w:left="1134" w:hanging="567"/>
        <w:jc w:val="left"/>
        <w:rPr>
          <w:lang w:val="en-US"/>
        </w:rPr>
      </w:pPr>
      <w:r w:rsidRPr="00CC5736">
        <w:rPr>
          <w:lang w:val="en-US"/>
        </w:rPr>
        <w:t>(a)</w:t>
      </w:r>
      <w:r w:rsidRPr="00CC5736">
        <w:rPr>
          <w:lang w:val="en-US"/>
        </w:rPr>
        <w:tab/>
      </w:r>
      <w:r w:rsidR="00E81D1D" w:rsidRPr="00CC5736">
        <w:rPr>
          <w:lang w:val="en-US"/>
        </w:rPr>
        <w:t xml:space="preserve">Satellite data </w:t>
      </w:r>
      <w:r w:rsidR="00E81D1D" w:rsidRPr="00CC5736">
        <w:t>required</w:t>
      </w:r>
      <w:r w:rsidR="00E81D1D" w:rsidRPr="00CC5736">
        <w:rPr>
          <w:lang w:val="en-US"/>
        </w:rPr>
        <w:t xml:space="preserve"> in order to ensure the performance and quality of numerical weather prediction output, as </w:t>
      </w:r>
      <w:r w:rsidR="007944C4" w:rsidRPr="00CC5736">
        <w:rPr>
          <w:lang w:val="en-US"/>
        </w:rPr>
        <w:t xml:space="preserve">agreed </w:t>
      </w:r>
      <w:r w:rsidR="009F5C45" w:rsidRPr="00CC5736">
        <w:rPr>
          <w:lang w:val="en-US"/>
        </w:rPr>
        <w:t>with</w:t>
      </w:r>
      <w:r w:rsidR="007944C4" w:rsidRPr="00CC5736">
        <w:rPr>
          <w:lang w:val="en-US"/>
        </w:rPr>
        <w:t xml:space="preserve"> Members </w:t>
      </w:r>
      <w:r w:rsidR="00286F58">
        <w:rPr>
          <w:lang w:val="en-US"/>
        </w:rPr>
        <w:t>operating satellites</w:t>
      </w:r>
      <w:r w:rsidR="00D16B77">
        <w:rPr>
          <w:lang w:val="en-US"/>
        </w:rPr>
        <w:t xml:space="preserve"> or </w:t>
      </w:r>
      <w:r w:rsidR="009F5C45" w:rsidRPr="00CC5736">
        <w:rPr>
          <w:lang w:val="en-US"/>
        </w:rPr>
        <w:t xml:space="preserve">relevant </w:t>
      </w:r>
      <w:r w:rsidR="007944C4" w:rsidRPr="00CC5736">
        <w:rPr>
          <w:lang w:val="en-US"/>
        </w:rPr>
        <w:t>satellite</w:t>
      </w:r>
      <w:r w:rsidR="00D16B77">
        <w:rPr>
          <w:lang w:val="en-US"/>
        </w:rPr>
        <w:t xml:space="preserve"> operator</w:t>
      </w:r>
      <w:r w:rsidR="002D7541">
        <w:rPr>
          <w:lang w:val="en-US"/>
        </w:rPr>
        <w:t>s</w:t>
      </w:r>
      <w:r w:rsidR="007944C4" w:rsidRPr="00CC5736">
        <w:rPr>
          <w:lang w:val="en-US"/>
        </w:rPr>
        <w:t xml:space="preserve">, and </w:t>
      </w:r>
      <w:r w:rsidR="00E81D1D" w:rsidRPr="00CC5736">
        <w:rPr>
          <w:lang w:val="en-US"/>
        </w:rPr>
        <w:t xml:space="preserve">listed in the </w:t>
      </w:r>
      <w:r w:rsidR="00A82D1B" w:rsidRPr="00CC5736">
        <w:rPr>
          <w:lang w:val="en-US"/>
        </w:rPr>
        <w:t xml:space="preserve"> </w:t>
      </w:r>
      <w:hyperlink r:id="rId41" w:anchor=".YGMofEBuKUl" w:history="1">
        <w:r w:rsidR="00A82D1B" w:rsidRPr="00CC5736">
          <w:rPr>
            <w:rStyle w:val="Hyperlink"/>
            <w:i/>
            <w:iCs/>
            <w:lang w:val="en-US"/>
          </w:rPr>
          <w:t>Manual o</w:t>
        </w:r>
        <w:r w:rsidR="00A82D1B" w:rsidRPr="00CC5736">
          <w:rPr>
            <w:rStyle w:val="Hyperlink"/>
            <w:i/>
          </w:rPr>
          <w:t>n</w:t>
        </w:r>
        <w:r w:rsidR="00A82D1B" w:rsidRPr="00CC5736">
          <w:rPr>
            <w:rStyle w:val="Hyperlink"/>
            <w:i/>
            <w:iCs/>
            <w:lang w:val="en-US"/>
          </w:rPr>
          <w:t xml:space="preserve"> the WMO Integrated Global Observing System</w:t>
        </w:r>
      </w:hyperlink>
      <w:r w:rsidR="00A82D1B" w:rsidRPr="00CC5736">
        <w:rPr>
          <w:lang w:val="en-US"/>
        </w:rPr>
        <w:t xml:space="preserve"> (WMO-No. 1160)</w:t>
      </w:r>
      <w:r w:rsidR="006B581A" w:rsidRPr="00CC5736">
        <w:rPr>
          <w:rFonts w:eastAsia="Verdana" w:cs="Verdana"/>
          <w:lang w:eastAsia="zh-TW"/>
        </w:rPr>
        <w:t>;</w:t>
      </w:r>
    </w:p>
    <w:p w14:paraId="5BA482B6" w14:textId="2103DE7B" w:rsidR="00E81D1D" w:rsidRPr="00CC5736" w:rsidRDefault="002F5751" w:rsidP="00B528F1">
      <w:pPr>
        <w:tabs>
          <w:tab w:val="clear" w:pos="1134"/>
        </w:tabs>
        <w:spacing w:before="240"/>
        <w:ind w:left="1134" w:hanging="567"/>
        <w:jc w:val="left"/>
        <w:rPr>
          <w:lang w:val="en-US"/>
        </w:rPr>
      </w:pPr>
      <w:r w:rsidRPr="00CC5736">
        <w:rPr>
          <w:lang w:val="en-US"/>
        </w:rPr>
        <w:t>(b)</w:t>
      </w:r>
      <w:r w:rsidRPr="00CC5736">
        <w:rPr>
          <w:lang w:val="en-US"/>
        </w:rPr>
        <w:tab/>
      </w:r>
      <w:r w:rsidR="00E81D1D" w:rsidRPr="00CC5736">
        <w:rPr>
          <w:lang w:val="en-US"/>
        </w:rPr>
        <w:t xml:space="preserve">Satellite data required to support nowcasting applications including the generation of warning and advisory products, as </w:t>
      </w:r>
      <w:r w:rsidR="009F5C45" w:rsidRPr="00CC5736">
        <w:rPr>
          <w:lang w:val="en-US"/>
        </w:rPr>
        <w:t>agreed with Members</w:t>
      </w:r>
      <w:ins w:id="81" w:author="Alida Catcheside" w:date="2021-04-15T15:14:00Z">
        <w:r w:rsidR="006F3BEC">
          <w:rPr>
            <w:lang w:val="en-US"/>
          </w:rPr>
          <w:t xml:space="preserve"> operating satellites</w:t>
        </w:r>
        <w:r w:rsidR="00C33493">
          <w:rPr>
            <w:lang w:val="en-US"/>
          </w:rPr>
          <w:t xml:space="preserve"> or</w:t>
        </w:r>
      </w:ins>
      <w:r w:rsidR="009F5C45" w:rsidRPr="00CC5736">
        <w:rPr>
          <w:lang w:val="en-US"/>
        </w:rPr>
        <w:t xml:space="preserve"> </w:t>
      </w:r>
      <w:del w:id="82" w:author="Alida Catcheside" w:date="2021-04-15T15:14:00Z">
        <w:r w:rsidR="009F5C45" w:rsidRPr="00CC5736" w:rsidDel="00C33493">
          <w:rPr>
            <w:lang w:val="en-US"/>
          </w:rPr>
          <w:delText xml:space="preserve">responsible for operating </w:delText>
        </w:r>
      </w:del>
      <w:r w:rsidR="009F5C45" w:rsidRPr="00CC5736">
        <w:rPr>
          <w:lang w:val="en-US"/>
        </w:rPr>
        <w:t>relevant satellite</w:t>
      </w:r>
      <w:ins w:id="83" w:author="Alida Catcheside" w:date="2021-04-15T15:14:00Z">
        <w:r w:rsidR="00C33493">
          <w:rPr>
            <w:lang w:val="en-US"/>
          </w:rPr>
          <w:t xml:space="preserve"> operators</w:t>
        </w:r>
      </w:ins>
      <w:del w:id="84" w:author="Alida Catcheside" w:date="2021-04-15T15:14:00Z">
        <w:r w:rsidR="009F5C45" w:rsidRPr="00CC5736" w:rsidDel="00C33493">
          <w:rPr>
            <w:lang w:val="en-US"/>
          </w:rPr>
          <w:delText>s</w:delText>
        </w:r>
      </w:del>
      <w:ins w:id="85" w:author="Nathalie Gentet" w:date="2021-04-16T12:11:00Z">
        <w:r w:rsidR="00727C52">
          <w:rPr>
            <w:lang w:val="en-US"/>
          </w:rPr>
          <w:t xml:space="preserve"> </w:t>
        </w:r>
      </w:ins>
      <w:ins w:id="86" w:author="Alida Catcheside" w:date="2021-04-15T15:19:00Z">
        <w:r w:rsidR="00C86A6F">
          <w:rPr>
            <w:lang w:val="en-US"/>
          </w:rPr>
          <w:t>[Germany]</w:t>
        </w:r>
      </w:ins>
      <w:r w:rsidR="009F5C45" w:rsidRPr="00CC5736">
        <w:rPr>
          <w:lang w:val="en-US"/>
        </w:rPr>
        <w:t xml:space="preserve">, and </w:t>
      </w:r>
      <w:r w:rsidR="00E81D1D" w:rsidRPr="00CC5736">
        <w:rPr>
          <w:lang w:val="en-US"/>
        </w:rPr>
        <w:t>listed in the</w:t>
      </w:r>
      <w:r w:rsidR="00A82D1B" w:rsidRPr="00CC5736">
        <w:rPr>
          <w:lang w:val="en-US"/>
        </w:rPr>
        <w:t xml:space="preserve"> </w:t>
      </w:r>
      <w:hyperlink r:id="rId42" w:anchor=".YGMofEBuKUl" w:history="1">
        <w:r w:rsidR="00A82D1B" w:rsidRPr="00CC5736">
          <w:rPr>
            <w:rStyle w:val="Hyperlink"/>
            <w:i/>
            <w:iCs/>
            <w:lang w:val="en-US"/>
          </w:rPr>
          <w:t>Manual o</w:t>
        </w:r>
        <w:r w:rsidR="00A82D1B" w:rsidRPr="00CC5736">
          <w:rPr>
            <w:rStyle w:val="Hyperlink"/>
            <w:i/>
          </w:rPr>
          <w:t>n</w:t>
        </w:r>
        <w:r w:rsidR="00A82D1B" w:rsidRPr="00CC5736">
          <w:rPr>
            <w:rStyle w:val="Hyperlink"/>
            <w:i/>
            <w:iCs/>
            <w:lang w:val="en-US"/>
          </w:rPr>
          <w:t xml:space="preserve"> the WMO Integrated Global Observing System</w:t>
        </w:r>
      </w:hyperlink>
      <w:r w:rsidR="00A82D1B" w:rsidRPr="00CC5736">
        <w:rPr>
          <w:lang w:val="en-US"/>
        </w:rPr>
        <w:t xml:space="preserve"> (WMO-No. 1160)</w:t>
      </w:r>
      <w:r w:rsidR="00E81D1D" w:rsidRPr="00CC5736">
        <w:rPr>
          <w:lang w:val="en-US"/>
        </w:rPr>
        <w:t>.</w:t>
      </w:r>
      <w:r w:rsidR="00E81D1D" w:rsidRPr="00B528F1">
        <w:t xml:space="preserve"> </w:t>
      </w:r>
    </w:p>
    <w:p w14:paraId="51375FE0" w14:textId="77777777" w:rsidR="00E81D1D" w:rsidRPr="00CC5736" w:rsidRDefault="004B39C6" w:rsidP="00B528F1">
      <w:pPr>
        <w:tabs>
          <w:tab w:val="left" w:pos="360"/>
        </w:tabs>
        <w:spacing w:before="240"/>
        <w:ind w:left="1134" w:hanging="1134"/>
        <w:jc w:val="left"/>
        <w:rPr>
          <w:lang w:val="en-US"/>
        </w:rPr>
      </w:pPr>
      <w:r>
        <w:rPr>
          <w:lang w:val="en-US"/>
        </w:rPr>
        <w:t>1.</w:t>
      </w:r>
      <w:r w:rsidR="006812D9">
        <w:rPr>
          <w:lang w:val="en-US"/>
        </w:rPr>
        <w:t>2</w:t>
      </w:r>
      <w:r w:rsidR="006812D9">
        <w:rPr>
          <w:lang w:val="en-US"/>
        </w:rPr>
        <w:tab/>
      </w:r>
      <w:r w:rsidR="0085417C">
        <w:rPr>
          <w:lang w:val="en-US"/>
        </w:rPr>
        <w:tab/>
      </w:r>
      <w:r w:rsidR="00E81D1D" w:rsidRPr="00CC5736">
        <w:rPr>
          <w:lang w:val="en-US"/>
        </w:rPr>
        <w:t xml:space="preserve">Other </w:t>
      </w:r>
      <w:r w:rsidR="001144B5">
        <w:rPr>
          <w:lang w:val="en-US"/>
        </w:rPr>
        <w:t>core</w:t>
      </w:r>
      <w:r w:rsidR="00E81D1D" w:rsidRPr="00CC5736">
        <w:rPr>
          <w:lang w:val="en-US"/>
        </w:rPr>
        <w:t xml:space="preserve"> data</w:t>
      </w:r>
      <w:r w:rsidR="00E81D1D" w:rsidRPr="00CC5736">
        <w:t>:</w:t>
      </w:r>
    </w:p>
    <w:p w14:paraId="5465F375" w14:textId="77777777" w:rsidR="00E81D1D" w:rsidRPr="00CC5736" w:rsidRDefault="002F5751" w:rsidP="00B528F1">
      <w:pPr>
        <w:spacing w:before="240"/>
        <w:ind w:left="1134" w:hanging="567"/>
        <w:jc w:val="left"/>
        <w:rPr>
          <w:i/>
          <w:iCs/>
        </w:rPr>
      </w:pPr>
      <w:r w:rsidRPr="00CC5736">
        <w:t>(a</w:t>
      </w:r>
      <w:r w:rsidR="008B049B">
        <w:t>)</w:t>
      </w:r>
      <w:r w:rsidRPr="00CC5736">
        <w:tab/>
      </w:r>
      <w:r w:rsidR="00E81D1D" w:rsidRPr="00CC5736">
        <w:rPr>
          <w:lang w:val="en-US"/>
        </w:rPr>
        <w:t>Global analysis and prediction fields provided by global numerical weather prediction (NWP) systems of designated producing cent</w:t>
      </w:r>
      <w:r w:rsidR="002F426E">
        <w:rPr>
          <w:lang w:val="en-US"/>
        </w:rPr>
        <w:t>res</w:t>
      </w:r>
      <w:r w:rsidR="00E81D1D" w:rsidRPr="00CC5736">
        <w:rPr>
          <w:lang w:val="en-US"/>
        </w:rPr>
        <w:t xml:space="preserve"> of the Global Data Processing and Forecasting System (GDPFS), as specified in the </w:t>
      </w:r>
      <w:hyperlink r:id="rId43" w:anchor=".YGMqsEBuKUl" w:history="1">
        <w:r w:rsidR="00E81D1D" w:rsidRPr="00CC5736">
          <w:rPr>
            <w:rStyle w:val="Hyperlink"/>
            <w:i/>
            <w:iCs/>
          </w:rPr>
          <w:t xml:space="preserve">Manual on the Global Data-processing and </w:t>
        </w:r>
        <w:r w:rsidR="00E81D1D" w:rsidRPr="00CC5736">
          <w:rPr>
            <w:rStyle w:val="Hyperlink"/>
          </w:rPr>
          <w:t>Forecasting</w:t>
        </w:r>
        <w:r w:rsidR="00E81D1D" w:rsidRPr="00CC5736">
          <w:rPr>
            <w:rStyle w:val="Hyperlink"/>
            <w:i/>
            <w:iCs/>
          </w:rPr>
          <w:t xml:space="preserve"> System</w:t>
        </w:r>
      </w:hyperlink>
      <w:r w:rsidR="00E81D1D" w:rsidRPr="00CC5736">
        <w:rPr>
          <w:i/>
          <w:iCs/>
          <w:lang w:val="en-US"/>
        </w:rPr>
        <w:t xml:space="preserve"> </w:t>
      </w:r>
      <w:r w:rsidR="00E81D1D" w:rsidRPr="00B528F1">
        <w:rPr>
          <w:lang w:val="en-US"/>
        </w:rPr>
        <w:t>(</w:t>
      </w:r>
      <w:r w:rsidR="008A3AED" w:rsidRPr="00B528F1">
        <w:t>WMO-No. 485</w:t>
      </w:r>
      <w:r w:rsidR="006B581A" w:rsidRPr="00B528F1">
        <w:rPr>
          <w:lang w:val="en-US"/>
        </w:rPr>
        <w:t>)</w:t>
      </w:r>
      <w:r w:rsidR="006B581A" w:rsidRPr="00CC5736">
        <w:rPr>
          <w:i/>
          <w:iCs/>
          <w:lang w:val="en-US"/>
        </w:rPr>
        <w:t>;</w:t>
      </w:r>
    </w:p>
    <w:p w14:paraId="6639BC99" w14:textId="77777777" w:rsidR="007D3B90" w:rsidRPr="00CC5736" w:rsidRDefault="002F5751" w:rsidP="00B528F1">
      <w:pPr>
        <w:tabs>
          <w:tab w:val="clear" w:pos="1134"/>
        </w:tabs>
        <w:spacing w:before="240"/>
        <w:ind w:left="1134" w:hanging="567"/>
        <w:jc w:val="left"/>
        <w:rPr>
          <w:lang w:val="en-US"/>
        </w:rPr>
      </w:pPr>
      <w:r w:rsidRPr="00CC5736">
        <w:rPr>
          <w:lang w:val="en-US"/>
        </w:rPr>
        <w:t>(b)</w:t>
      </w:r>
      <w:r w:rsidRPr="00CC5736">
        <w:rPr>
          <w:lang w:val="en-US"/>
        </w:rPr>
        <w:tab/>
      </w:r>
      <w:r w:rsidR="00E81D1D" w:rsidRPr="00CC5736">
        <w:rPr>
          <w:lang w:val="en-US"/>
        </w:rPr>
        <w:t xml:space="preserve">Limited area analysis and prediction fields provided by </w:t>
      </w:r>
      <w:r w:rsidR="002B40B2" w:rsidRPr="00CC5736">
        <w:rPr>
          <w:lang w:val="en-US"/>
        </w:rPr>
        <w:t>NWP</w:t>
      </w:r>
      <w:r w:rsidR="00E81D1D" w:rsidRPr="00CC5736">
        <w:rPr>
          <w:lang w:val="en-US"/>
        </w:rPr>
        <w:t xml:space="preserve"> systems of designated producing cent</w:t>
      </w:r>
      <w:r w:rsidR="002F426E">
        <w:rPr>
          <w:lang w:val="en-US"/>
        </w:rPr>
        <w:t>res</w:t>
      </w:r>
      <w:r w:rsidR="00E81D1D" w:rsidRPr="00CC5736">
        <w:rPr>
          <w:lang w:val="en-US"/>
        </w:rPr>
        <w:t xml:space="preserve"> of the G</w:t>
      </w:r>
      <w:r w:rsidR="002B40B2" w:rsidRPr="00CC5736">
        <w:rPr>
          <w:lang w:val="en-US"/>
        </w:rPr>
        <w:t>DPFS</w:t>
      </w:r>
      <w:r w:rsidR="00E81D1D" w:rsidRPr="00CC5736">
        <w:rPr>
          <w:lang w:val="en-US"/>
        </w:rPr>
        <w:t xml:space="preserve">, as specified in the </w:t>
      </w:r>
      <w:hyperlink r:id="rId44" w:anchor=".YGMqsEBuKUl" w:history="1">
        <w:r w:rsidR="008A3AED" w:rsidRPr="00CC5736">
          <w:rPr>
            <w:rStyle w:val="Hyperlink"/>
            <w:i/>
            <w:iCs/>
          </w:rPr>
          <w:t xml:space="preserve">Manual on the Global Data-processing and </w:t>
        </w:r>
        <w:r w:rsidR="008A3AED" w:rsidRPr="00CC5736">
          <w:rPr>
            <w:rStyle w:val="Hyperlink"/>
          </w:rPr>
          <w:t>Forecasting</w:t>
        </w:r>
        <w:r w:rsidR="008A3AED" w:rsidRPr="00CC5736">
          <w:rPr>
            <w:rStyle w:val="Hyperlink"/>
            <w:i/>
            <w:iCs/>
          </w:rPr>
          <w:t xml:space="preserve"> System</w:t>
        </w:r>
      </w:hyperlink>
      <w:r w:rsidR="008A3AED" w:rsidRPr="00CC5736">
        <w:rPr>
          <w:i/>
          <w:iCs/>
          <w:lang w:val="en-US"/>
        </w:rPr>
        <w:t xml:space="preserve"> </w:t>
      </w:r>
      <w:r w:rsidR="008A3AED" w:rsidRPr="00CC5736">
        <w:rPr>
          <w:lang w:val="en-US"/>
        </w:rPr>
        <w:t>(WMO-No. 485)</w:t>
      </w:r>
      <w:r w:rsidR="006B581A" w:rsidRPr="00CC5736">
        <w:rPr>
          <w:lang w:val="en-US"/>
        </w:rPr>
        <w:t>;</w:t>
      </w:r>
    </w:p>
    <w:p w14:paraId="50052567" w14:textId="77777777" w:rsidR="007D3B90" w:rsidRPr="00B528F1" w:rsidRDefault="002F5751" w:rsidP="00B528F1">
      <w:pPr>
        <w:tabs>
          <w:tab w:val="clear" w:pos="1134"/>
        </w:tabs>
        <w:spacing w:before="240"/>
        <w:ind w:left="1134" w:hanging="567"/>
        <w:jc w:val="left"/>
        <w:rPr>
          <w:color w:val="000000" w:themeColor="text1"/>
          <w:lang w:val="en-US"/>
        </w:rPr>
      </w:pPr>
      <w:r w:rsidRPr="00CC5736">
        <w:rPr>
          <w:color w:val="000000" w:themeColor="text1"/>
          <w:lang w:val="en-US"/>
        </w:rPr>
        <w:t>(c)</w:t>
      </w:r>
      <w:r w:rsidRPr="00CC5736">
        <w:rPr>
          <w:color w:val="000000" w:themeColor="text1"/>
          <w:lang w:val="en-US"/>
        </w:rPr>
        <w:tab/>
      </w:r>
      <w:r w:rsidR="007D3B90" w:rsidRPr="00B528F1">
        <w:rPr>
          <w:color w:val="000000" w:themeColor="text1"/>
          <w:lang w:val="en-US"/>
        </w:rPr>
        <w:t xml:space="preserve">All watches, advisories and guidance products for public safety (protection of life and property) issued by WMO mandated </w:t>
      </w:r>
      <w:r w:rsidR="002F426E">
        <w:rPr>
          <w:color w:val="000000" w:themeColor="text1"/>
          <w:lang w:val="en-US"/>
        </w:rPr>
        <w:t>c</w:t>
      </w:r>
      <w:r w:rsidR="007D3B90" w:rsidRPr="00B528F1">
        <w:rPr>
          <w:color w:val="000000" w:themeColor="text1"/>
          <w:lang w:val="en-US"/>
        </w:rPr>
        <w:t>ent</w:t>
      </w:r>
      <w:r w:rsidR="002F426E">
        <w:rPr>
          <w:color w:val="000000" w:themeColor="text1"/>
          <w:lang w:val="en-US"/>
        </w:rPr>
        <w:t>res</w:t>
      </w:r>
      <w:r w:rsidR="007D3B90" w:rsidRPr="00B528F1">
        <w:rPr>
          <w:color w:val="000000" w:themeColor="text1"/>
          <w:lang w:val="en-US"/>
        </w:rPr>
        <w:t xml:space="preserve"> according to WMO Technical Regulations.</w:t>
      </w:r>
    </w:p>
    <w:p w14:paraId="7078C8DE" w14:textId="77777777" w:rsidR="00E81D1D" w:rsidRPr="00CC5736" w:rsidRDefault="004B39C6" w:rsidP="00B528F1">
      <w:pPr>
        <w:tabs>
          <w:tab w:val="clear" w:pos="1134"/>
        </w:tabs>
        <w:spacing w:before="240"/>
        <w:jc w:val="left"/>
        <w:rPr>
          <w:lang w:val="en-US"/>
        </w:rPr>
      </w:pPr>
      <w:r>
        <w:t>1.</w:t>
      </w:r>
      <w:r w:rsidR="006812D9">
        <w:t>3</w:t>
      </w:r>
      <w:r w:rsidR="00AD6AFC" w:rsidRPr="00CC5736">
        <w:tab/>
      </w:r>
      <w:r w:rsidR="00E81D1D" w:rsidRPr="00CC5736">
        <w:t>Recommended data:</w:t>
      </w:r>
      <w:r w:rsidR="00E81D1D" w:rsidRPr="00CC5736">
        <w:rPr>
          <w:lang w:val="en-US"/>
        </w:rPr>
        <w:t xml:space="preserve"> </w:t>
      </w:r>
    </w:p>
    <w:p w14:paraId="64BECE6E" w14:textId="77777777" w:rsidR="00E81D1D" w:rsidRPr="00CC5736" w:rsidRDefault="002F5751" w:rsidP="00B528F1">
      <w:pPr>
        <w:tabs>
          <w:tab w:val="clear" w:pos="1134"/>
        </w:tabs>
        <w:spacing w:before="240"/>
        <w:ind w:left="1134" w:hanging="567"/>
        <w:jc w:val="left"/>
        <w:rPr>
          <w:lang w:val="en-US"/>
        </w:rPr>
      </w:pPr>
      <w:r w:rsidRPr="00CC5736">
        <w:rPr>
          <w:lang w:val="en-US"/>
        </w:rPr>
        <w:t>(a)</w:t>
      </w:r>
      <w:r w:rsidRPr="00CC5736">
        <w:rPr>
          <w:lang w:val="en-US"/>
        </w:rPr>
        <w:tab/>
      </w:r>
      <w:r w:rsidR="00E81D1D" w:rsidRPr="00CC5736">
        <w:rPr>
          <w:lang w:val="en-US"/>
        </w:rPr>
        <w:t>All available observations provided by the Regional Basic Observing Network (RBON), which is further specified in the</w:t>
      </w:r>
      <w:r w:rsidR="00ED4D1A" w:rsidRPr="00CC5736">
        <w:rPr>
          <w:lang w:val="en-US"/>
        </w:rPr>
        <w:t xml:space="preserve"> </w:t>
      </w:r>
      <w:hyperlink r:id="rId45" w:anchor=".YGMofEBuKUl" w:history="1">
        <w:r w:rsidR="00ED4D1A" w:rsidRPr="00CC5736">
          <w:rPr>
            <w:rStyle w:val="Hyperlink"/>
            <w:i/>
            <w:iCs/>
            <w:lang w:val="en-US"/>
          </w:rPr>
          <w:t>Manual o</w:t>
        </w:r>
        <w:r w:rsidR="00ED4D1A" w:rsidRPr="00CC5736">
          <w:rPr>
            <w:rStyle w:val="Hyperlink"/>
            <w:i/>
          </w:rPr>
          <w:t>n</w:t>
        </w:r>
        <w:r w:rsidR="00ED4D1A" w:rsidRPr="00CC5736">
          <w:rPr>
            <w:rStyle w:val="Hyperlink"/>
            <w:i/>
            <w:iCs/>
            <w:lang w:val="en-US"/>
          </w:rPr>
          <w:t xml:space="preserve"> the WMO Integrated Global Observing System</w:t>
        </w:r>
      </w:hyperlink>
      <w:r w:rsidR="00ED4D1A" w:rsidRPr="00CC5736">
        <w:rPr>
          <w:lang w:val="en-US"/>
        </w:rPr>
        <w:t xml:space="preserve"> (WMO-No. 1160)</w:t>
      </w:r>
      <w:r w:rsidR="006B581A" w:rsidRPr="00CC5736">
        <w:rPr>
          <w:lang w:val="en-US"/>
        </w:rPr>
        <w:t>;</w:t>
      </w:r>
    </w:p>
    <w:p w14:paraId="07022D74" w14:textId="77777777" w:rsidR="007D3B90" w:rsidRPr="002F5751" w:rsidRDefault="002F5751" w:rsidP="00B528F1">
      <w:pPr>
        <w:tabs>
          <w:tab w:val="clear" w:pos="1134"/>
        </w:tabs>
        <w:spacing w:before="240"/>
        <w:ind w:left="1134" w:hanging="567"/>
        <w:jc w:val="left"/>
        <w:rPr>
          <w:lang w:val="en-US"/>
        </w:rPr>
      </w:pPr>
      <w:r w:rsidRPr="00CC5736">
        <w:rPr>
          <w:lang w:val="en-US"/>
        </w:rPr>
        <w:t>(b)</w:t>
      </w:r>
      <w:r w:rsidRPr="00CC5736">
        <w:rPr>
          <w:lang w:val="en-US"/>
        </w:rPr>
        <w:tab/>
      </w:r>
      <w:r w:rsidR="007D3B90" w:rsidRPr="00CC5736">
        <w:rPr>
          <w:lang w:val="en-US"/>
        </w:rPr>
        <w:t xml:space="preserve">All </w:t>
      </w:r>
      <w:r w:rsidR="009210AF" w:rsidRPr="00CC5736">
        <w:rPr>
          <w:lang w:val="en-US"/>
        </w:rPr>
        <w:t xml:space="preserve">other </w:t>
      </w:r>
      <w:r w:rsidR="007D3B90" w:rsidRPr="00CC5736">
        <w:rPr>
          <w:lang w:val="en-US"/>
        </w:rPr>
        <w:t>watches, advisories, warnings and alerts for public safety (protection of life and property) issued by Members’ designated warning and alerting authorities, unless already</w:t>
      </w:r>
      <w:r w:rsidR="007D3B90" w:rsidRPr="002F5751">
        <w:rPr>
          <w:lang w:val="en-US"/>
        </w:rPr>
        <w:t xml:space="preserve"> shared under specific license or terms and conditions.</w:t>
      </w:r>
    </w:p>
    <w:p w14:paraId="7996664C" w14:textId="77777777" w:rsidR="00E81D1D" w:rsidRPr="00125727" w:rsidRDefault="002F5751" w:rsidP="00B528F1">
      <w:pPr>
        <w:pStyle w:val="WMOBodyText"/>
        <w:keepNext/>
        <w:keepLines/>
        <w:ind w:left="1134" w:hanging="1134"/>
        <w:rPr>
          <w:b/>
          <w:bCs/>
        </w:rPr>
      </w:pPr>
      <w:r w:rsidRPr="00125727">
        <w:rPr>
          <w:b/>
          <w:bCs/>
        </w:rPr>
        <w:lastRenderedPageBreak/>
        <w:t>2.</w:t>
      </w:r>
      <w:r w:rsidRPr="00125727">
        <w:rPr>
          <w:b/>
          <w:bCs/>
        </w:rPr>
        <w:tab/>
      </w:r>
      <w:r w:rsidR="00E81D1D" w:rsidRPr="00125727">
        <w:rPr>
          <w:b/>
          <w:bCs/>
        </w:rPr>
        <w:t>Climate</w:t>
      </w:r>
    </w:p>
    <w:p w14:paraId="19DF636E" w14:textId="77777777" w:rsidR="00E81D1D" w:rsidRPr="00BB7B07" w:rsidRDefault="00E81D1D" w:rsidP="00B528F1">
      <w:pPr>
        <w:keepNext/>
        <w:keepLines/>
        <w:spacing w:before="240"/>
        <w:jc w:val="left"/>
      </w:pPr>
      <w:r w:rsidRPr="00BB7B07">
        <w:t xml:space="preserve">Note that some </w:t>
      </w:r>
      <w:r w:rsidR="001144B5">
        <w:t>core</w:t>
      </w:r>
      <w:r w:rsidRPr="00BB7B07">
        <w:t xml:space="preserve"> climate data </w:t>
      </w:r>
      <w:r>
        <w:t>are</w:t>
      </w:r>
      <w:r w:rsidRPr="00BB7B07">
        <w:t xml:space="preserve"> covered under the weather, cryosphere, hydrology</w:t>
      </w:r>
      <w:r>
        <w:t>, atmospheric composition</w:t>
      </w:r>
      <w:r w:rsidRPr="00BB7B07">
        <w:t xml:space="preserve"> and ocean sections. </w:t>
      </w:r>
      <w:r w:rsidR="001144B5">
        <w:t>Core</w:t>
      </w:r>
      <w:r w:rsidRPr="00BB7B07">
        <w:t xml:space="preserve"> data includes current and historic time series data needed to understand climate change, assess the associated impacts and risks for lives, livelihoods, and property and support climate services. Data shall be made available in a timely manner, with a tentative maximum delay of one year.</w:t>
      </w:r>
    </w:p>
    <w:p w14:paraId="29F62324" w14:textId="77777777" w:rsidR="00E81D1D" w:rsidRPr="00BB7B07" w:rsidRDefault="00E81D1D" w:rsidP="00B528F1">
      <w:pPr>
        <w:pStyle w:val="WMOBodyText"/>
        <w:keepNext/>
        <w:keepLines/>
      </w:pPr>
      <w:r w:rsidRPr="00BB7B07">
        <w:rPr>
          <w:lang w:eastAsia="en-US"/>
        </w:rPr>
        <w:t xml:space="preserve">2.1 </w:t>
      </w:r>
      <w:r w:rsidR="00DE3245">
        <w:rPr>
          <w:lang w:eastAsia="en-US"/>
        </w:rPr>
        <w:tab/>
      </w:r>
      <w:r w:rsidR="001144B5">
        <w:rPr>
          <w:lang w:eastAsia="en-US"/>
        </w:rPr>
        <w:t>Core</w:t>
      </w:r>
      <w:r w:rsidRPr="00BB7B07">
        <w:rPr>
          <w:lang w:eastAsia="en-US"/>
        </w:rPr>
        <w:t xml:space="preserve"> observational data:</w:t>
      </w:r>
      <w:r w:rsidRPr="00BB7B07">
        <w:t xml:space="preserve"> </w:t>
      </w:r>
    </w:p>
    <w:p w14:paraId="62AEEE0C" w14:textId="77777777" w:rsidR="00E81D1D" w:rsidRDefault="002F5751" w:rsidP="00B528F1">
      <w:pPr>
        <w:tabs>
          <w:tab w:val="clear" w:pos="1134"/>
        </w:tabs>
        <w:spacing w:before="240"/>
        <w:ind w:left="1134" w:hanging="567"/>
        <w:jc w:val="left"/>
      </w:pPr>
      <w:r>
        <w:t>(a)</w:t>
      </w:r>
      <w:r>
        <w:tab/>
      </w:r>
      <w:r w:rsidR="00E81D1D" w:rsidRPr="002F5751">
        <w:rPr>
          <w:lang w:val="en-US"/>
        </w:rPr>
        <w:t xml:space="preserve">Measurements provided by the </w:t>
      </w:r>
      <w:r w:rsidR="002B40B2" w:rsidRPr="002F5751">
        <w:rPr>
          <w:lang w:val="en-US"/>
        </w:rPr>
        <w:t>GCOS Upper-Air Network (</w:t>
      </w:r>
      <w:r w:rsidR="00E81D1D" w:rsidRPr="00BB7B07">
        <w:t>GUAN</w:t>
      </w:r>
      <w:r w:rsidR="002B40B2">
        <w:t>)</w:t>
      </w:r>
      <w:r w:rsidR="00E81D1D" w:rsidRPr="00BB7B07">
        <w:t xml:space="preserve"> and </w:t>
      </w:r>
      <w:r w:rsidR="006B581A">
        <w:t>GCOS Surface Network (</w:t>
      </w:r>
      <w:r w:rsidR="00E81D1D" w:rsidRPr="00BB7B07">
        <w:t>GSN</w:t>
      </w:r>
      <w:r w:rsidR="006B581A">
        <w:t>)</w:t>
      </w:r>
      <w:r w:rsidR="00E81D1D" w:rsidRPr="002F5751">
        <w:rPr>
          <w:lang w:val="en-US"/>
        </w:rPr>
        <w:t xml:space="preserve"> stations (see also 1.1.1 (</w:t>
      </w:r>
      <w:r w:rsidR="00A67695" w:rsidRPr="002F5751">
        <w:rPr>
          <w:lang w:val="en-US"/>
        </w:rPr>
        <w:t>a</w:t>
      </w:r>
      <w:r w:rsidR="006B581A" w:rsidRPr="002F5751">
        <w:rPr>
          <w:lang w:val="en-US"/>
        </w:rPr>
        <w:t>));</w:t>
      </w:r>
    </w:p>
    <w:p w14:paraId="6BEF379F" w14:textId="77777777" w:rsidR="00E81D1D" w:rsidRDefault="002F5751" w:rsidP="00B528F1">
      <w:pPr>
        <w:tabs>
          <w:tab w:val="clear" w:pos="1134"/>
        </w:tabs>
        <w:spacing w:before="240"/>
        <w:ind w:left="1134" w:hanging="567"/>
        <w:jc w:val="left"/>
      </w:pPr>
      <w:r>
        <w:t>(b)</w:t>
      </w:r>
      <w:r>
        <w:tab/>
      </w:r>
      <w:r w:rsidR="00E81D1D" w:rsidRPr="00BB7B07">
        <w:t>Climate data as defined in the</w:t>
      </w:r>
      <w:r w:rsidR="00E81D1D" w:rsidRPr="002F5751">
        <w:rPr>
          <w:i/>
          <w:iCs/>
        </w:rPr>
        <w:t xml:space="preserve"> </w:t>
      </w:r>
      <w:hyperlink r:id="rId46" w:anchor=".YGQnLUBuI2x" w:history="1">
        <w:r w:rsidR="00E81D1D" w:rsidRPr="00AC6B3C">
          <w:rPr>
            <w:rStyle w:val="Hyperlink"/>
            <w:i/>
            <w:iCs/>
          </w:rPr>
          <w:t>Manual on High-</w:t>
        </w:r>
        <w:r w:rsidR="0007306C" w:rsidRPr="00AC6B3C">
          <w:rPr>
            <w:rStyle w:val="Hyperlink"/>
            <w:i/>
            <w:iCs/>
          </w:rPr>
          <w:t xml:space="preserve">quality </w:t>
        </w:r>
        <w:r w:rsidR="00E81D1D" w:rsidRPr="00AC6B3C">
          <w:rPr>
            <w:rStyle w:val="Hyperlink"/>
            <w:i/>
            <w:iCs/>
          </w:rPr>
          <w:t>Global Data Management Framework for Climate</w:t>
        </w:r>
      </w:hyperlink>
      <w:r w:rsidR="00E81D1D" w:rsidRPr="00BB7B07">
        <w:t xml:space="preserve"> (</w:t>
      </w:r>
      <w:r w:rsidR="00AC6B3C" w:rsidRPr="00B528F1">
        <w:t>WMO-No. 1238</w:t>
      </w:r>
      <w:r w:rsidR="006B581A">
        <w:t>);</w:t>
      </w:r>
    </w:p>
    <w:p w14:paraId="5335B2DD" w14:textId="77777777" w:rsidR="00E81D1D" w:rsidRPr="00BB7B07" w:rsidRDefault="002F5751" w:rsidP="00B528F1">
      <w:pPr>
        <w:tabs>
          <w:tab w:val="clear" w:pos="1134"/>
        </w:tabs>
        <w:spacing w:before="240"/>
        <w:ind w:left="1134" w:hanging="567"/>
        <w:jc w:val="left"/>
      </w:pPr>
      <w:r w:rsidRPr="00BB7B07">
        <w:t>(c)</w:t>
      </w:r>
      <w:r w:rsidRPr="00BB7B07">
        <w:tab/>
      </w:r>
      <w:r w:rsidR="00E81D1D" w:rsidRPr="00BB7B07">
        <w:t xml:space="preserve">Essential Climate Variables (ECVs) as defined by the Global Climate Observing System (GCOS) in </w:t>
      </w:r>
      <w:r w:rsidR="00E81D1D" w:rsidRPr="00B528F1">
        <w:rPr>
          <w:i/>
          <w:iCs/>
        </w:rPr>
        <w:t>the</w:t>
      </w:r>
      <w:r w:rsidR="00ED4D1A" w:rsidRPr="002F5751">
        <w:rPr>
          <w:lang w:val="en-US"/>
        </w:rPr>
        <w:t xml:space="preserve"> </w:t>
      </w:r>
      <w:hyperlink r:id="rId47" w:anchor=".YGMofEBuKUl" w:history="1">
        <w:r w:rsidR="00ED4D1A" w:rsidRPr="002F5751">
          <w:rPr>
            <w:rStyle w:val="Hyperlink"/>
            <w:i/>
            <w:iCs/>
            <w:lang w:val="en-US"/>
          </w:rPr>
          <w:t>Manual o</w:t>
        </w:r>
        <w:r w:rsidR="00ED4D1A" w:rsidRPr="002F5751">
          <w:rPr>
            <w:rStyle w:val="Hyperlink"/>
            <w:i/>
          </w:rPr>
          <w:t>n</w:t>
        </w:r>
        <w:r w:rsidR="00ED4D1A" w:rsidRPr="002F5751">
          <w:rPr>
            <w:rStyle w:val="Hyperlink"/>
            <w:i/>
            <w:iCs/>
            <w:lang w:val="en-US"/>
          </w:rPr>
          <w:t xml:space="preserve"> the WMO Integrated Global Observing System</w:t>
        </w:r>
      </w:hyperlink>
      <w:r w:rsidR="00ED4D1A" w:rsidRPr="002F5751">
        <w:rPr>
          <w:lang w:val="en-US"/>
        </w:rPr>
        <w:t xml:space="preserve"> (WMO-No. 1160)</w:t>
      </w:r>
      <w:r w:rsidR="00E81D1D" w:rsidRPr="00BB7B07">
        <w:t xml:space="preserve"> to the extent that the Member holds the data in a digital archive.</w:t>
      </w:r>
    </w:p>
    <w:p w14:paraId="4E1BBBE6" w14:textId="77777777" w:rsidR="00E81D1D" w:rsidRPr="00BB7B07" w:rsidRDefault="00E81D1D">
      <w:pPr>
        <w:pStyle w:val="WMOBodyText"/>
        <w:rPr>
          <w:lang w:eastAsia="en-US"/>
        </w:rPr>
      </w:pPr>
      <w:r w:rsidRPr="00BB7B07">
        <w:t>2.</w:t>
      </w:r>
      <w:r w:rsidR="00772815">
        <w:t>2</w:t>
      </w:r>
      <w:r w:rsidR="00DE3245">
        <w:tab/>
      </w:r>
      <w:r w:rsidRPr="00BB7B07">
        <w:t xml:space="preserve">Other </w:t>
      </w:r>
      <w:r w:rsidR="001144B5">
        <w:t>core</w:t>
      </w:r>
      <w:r w:rsidRPr="00BB7B07">
        <w:t xml:space="preserve"> data:</w:t>
      </w:r>
    </w:p>
    <w:p w14:paraId="19044AD0" w14:textId="77777777" w:rsidR="00E81D1D" w:rsidRPr="002F5751" w:rsidRDefault="002F5751" w:rsidP="00B528F1">
      <w:pPr>
        <w:tabs>
          <w:tab w:val="clear" w:pos="1134"/>
        </w:tabs>
        <w:spacing w:before="240"/>
        <w:ind w:left="1134" w:hanging="567"/>
        <w:jc w:val="left"/>
        <w:rPr>
          <w:lang w:val="en-US"/>
        </w:rPr>
      </w:pPr>
      <w:r w:rsidRPr="00BB7B07">
        <w:rPr>
          <w:lang w:val="en-US"/>
        </w:rPr>
        <w:tab/>
      </w:r>
      <w:r w:rsidR="00E81D1D" w:rsidRPr="002F5751">
        <w:rPr>
          <w:lang w:val="en-US"/>
        </w:rPr>
        <w:t>Climate reanalysis fields provided by GDPFS</w:t>
      </w:r>
      <w:r w:rsidR="00092D9B">
        <w:rPr>
          <w:lang w:val="en-US"/>
        </w:rPr>
        <w:t xml:space="preserve"> cent</w:t>
      </w:r>
      <w:r w:rsidR="00D3448F">
        <w:rPr>
          <w:lang w:val="en-US"/>
        </w:rPr>
        <w:t>er</w:t>
      </w:r>
      <w:r w:rsidR="00092D9B">
        <w:rPr>
          <w:lang w:val="en-US"/>
        </w:rPr>
        <w:t>s</w:t>
      </w:r>
      <w:r w:rsidR="00E81D1D" w:rsidRPr="002F5751">
        <w:rPr>
          <w:lang w:val="en-US"/>
        </w:rPr>
        <w:t>, as listed in the</w:t>
      </w:r>
      <w:r w:rsidR="008A3AED" w:rsidRPr="002F5751">
        <w:rPr>
          <w:lang w:val="en-US"/>
        </w:rPr>
        <w:t xml:space="preserve"> </w:t>
      </w:r>
      <w:hyperlink r:id="rId48" w:anchor=".YGMqsEBuKUl" w:history="1">
        <w:r w:rsidR="008A3AED" w:rsidRPr="002F5751">
          <w:rPr>
            <w:rStyle w:val="Hyperlink"/>
            <w:i/>
            <w:iCs/>
          </w:rPr>
          <w:t xml:space="preserve">Manual on the Global Data-processing and </w:t>
        </w:r>
        <w:r w:rsidR="008A3AED" w:rsidRPr="008A3AED">
          <w:rPr>
            <w:rStyle w:val="Hyperlink"/>
          </w:rPr>
          <w:t>Forecasting</w:t>
        </w:r>
        <w:r w:rsidR="008A3AED" w:rsidRPr="002F5751">
          <w:rPr>
            <w:rStyle w:val="Hyperlink"/>
            <w:i/>
            <w:iCs/>
          </w:rPr>
          <w:t xml:space="preserve"> System</w:t>
        </w:r>
      </w:hyperlink>
      <w:r w:rsidR="008A3AED" w:rsidRPr="00B528F1">
        <w:rPr>
          <w:i/>
          <w:iCs/>
          <w:lang w:val="en-US"/>
        </w:rPr>
        <w:t xml:space="preserve"> </w:t>
      </w:r>
      <w:r w:rsidR="008A3AED" w:rsidRPr="002F5751">
        <w:rPr>
          <w:lang w:val="en-US"/>
        </w:rPr>
        <w:t>(WMO</w:t>
      </w:r>
      <w:r w:rsidR="00B52B8C">
        <w:rPr>
          <w:lang w:val="en-US"/>
        </w:rPr>
        <w:noBreakHyphen/>
      </w:r>
      <w:r w:rsidR="008A3AED" w:rsidRPr="002F5751">
        <w:rPr>
          <w:lang w:val="en-US"/>
        </w:rPr>
        <w:t>No. 485)</w:t>
      </w:r>
      <w:r w:rsidR="00E81D1D" w:rsidRPr="002F5751">
        <w:rPr>
          <w:lang w:val="en-US"/>
        </w:rPr>
        <w:t>.</w:t>
      </w:r>
    </w:p>
    <w:p w14:paraId="54B6C263" w14:textId="77777777" w:rsidR="00E81D1D" w:rsidRPr="00BB7B07" w:rsidRDefault="00E81D1D" w:rsidP="00B528F1">
      <w:pPr>
        <w:spacing w:before="240"/>
        <w:jc w:val="left"/>
      </w:pPr>
      <w:r w:rsidRPr="00BB7B07">
        <w:t xml:space="preserve">2.3 </w:t>
      </w:r>
      <w:r w:rsidR="00DE3245">
        <w:tab/>
      </w:r>
      <w:r w:rsidRPr="00BB7B07">
        <w:t>Recommended data:</w:t>
      </w:r>
    </w:p>
    <w:p w14:paraId="024C2BFB" w14:textId="77777777" w:rsidR="00E81D1D" w:rsidRPr="002F5751" w:rsidRDefault="002F5751" w:rsidP="00B528F1">
      <w:pPr>
        <w:tabs>
          <w:tab w:val="clear" w:pos="1134"/>
        </w:tabs>
        <w:spacing w:before="240"/>
        <w:ind w:left="1134" w:hanging="567"/>
        <w:jc w:val="left"/>
        <w:rPr>
          <w:b/>
          <w:bCs/>
        </w:rPr>
      </w:pPr>
      <w:r w:rsidRPr="00BB7B07">
        <w:rPr>
          <w:bCs/>
        </w:rPr>
        <w:tab/>
      </w:r>
      <w:r w:rsidR="00E81D1D" w:rsidRPr="00BB7B07">
        <w:t>Members should exchange all climate data defined in the</w:t>
      </w:r>
      <w:r w:rsidR="00ED4D1A" w:rsidRPr="002F5751">
        <w:rPr>
          <w:lang w:val="en-US"/>
        </w:rPr>
        <w:t xml:space="preserve"> </w:t>
      </w:r>
      <w:hyperlink r:id="rId49" w:anchor=".YGMofEBuKUl" w:history="1">
        <w:r w:rsidR="00ED4D1A" w:rsidRPr="002F5751">
          <w:rPr>
            <w:rStyle w:val="Hyperlink"/>
            <w:i/>
            <w:iCs/>
            <w:lang w:val="en-US"/>
          </w:rPr>
          <w:t>Manual o</w:t>
        </w:r>
        <w:r w:rsidR="00ED4D1A" w:rsidRPr="002F5751">
          <w:rPr>
            <w:rStyle w:val="Hyperlink"/>
            <w:i/>
          </w:rPr>
          <w:t>n</w:t>
        </w:r>
        <w:r w:rsidR="00ED4D1A" w:rsidRPr="002F5751">
          <w:rPr>
            <w:rStyle w:val="Hyperlink"/>
            <w:i/>
            <w:iCs/>
            <w:lang w:val="en-US"/>
          </w:rPr>
          <w:t xml:space="preserve"> the WMO Integrated Global Observing System</w:t>
        </w:r>
      </w:hyperlink>
      <w:r w:rsidR="00ED4D1A" w:rsidRPr="002F5751">
        <w:rPr>
          <w:lang w:val="en-US"/>
        </w:rPr>
        <w:t xml:space="preserve"> (WMO-No. 1160)</w:t>
      </w:r>
      <w:r w:rsidR="00E81D1D" w:rsidRPr="00BB7B07">
        <w:t xml:space="preserve"> and encourage all data holders to share their climate data.</w:t>
      </w:r>
      <w:r w:rsidR="00E81D1D" w:rsidRPr="00BB7B07" w:rsidDel="00E00E0D">
        <w:t xml:space="preserve"> </w:t>
      </w:r>
    </w:p>
    <w:p w14:paraId="3F3FF1C2" w14:textId="77777777" w:rsidR="00E81D1D" w:rsidRPr="00125727" w:rsidRDefault="002F5751" w:rsidP="00B528F1">
      <w:pPr>
        <w:pStyle w:val="WMOBodyText"/>
        <w:spacing w:before="360"/>
        <w:ind w:left="1134" w:hanging="1134"/>
      </w:pPr>
      <w:r w:rsidRPr="00125727">
        <w:rPr>
          <w:b/>
          <w:bCs/>
        </w:rPr>
        <w:t>3.</w:t>
      </w:r>
      <w:r w:rsidRPr="00125727">
        <w:rPr>
          <w:b/>
          <w:bCs/>
        </w:rPr>
        <w:tab/>
      </w:r>
      <w:r w:rsidR="00674288" w:rsidRPr="00125727">
        <w:rPr>
          <w:b/>
          <w:bCs/>
        </w:rPr>
        <w:t>Hydrology</w:t>
      </w:r>
    </w:p>
    <w:p w14:paraId="132A7473" w14:textId="77777777" w:rsidR="00E81D1D" w:rsidRPr="00BB7B07" w:rsidRDefault="00E81D1D">
      <w:pPr>
        <w:pStyle w:val="WMOBodyText"/>
        <w:rPr>
          <w:lang w:val="en-US"/>
        </w:rPr>
      </w:pPr>
      <w:r w:rsidRPr="00BB7B07">
        <w:t>T</w:t>
      </w:r>
      <w:r w:rsidRPr="00BB7B07">
        <w:rPr>
          <w:lang w:val="en-US"/>
        </w:rPr>
        <w:t>his section lists data, including (near) real-time data, historical time series and aggregated data, that are fundamental to global knowledge of the hydrological cycle and essential to the application of such knowledge to support and protect life and health</w:t>
      </w:r>
      <w:r w:rsidRPr="00BB7B07">
        <w:t>;</w:t>
      </w:r>
      <w:r w:rsidRPr="00BB7B07">
        <w:rPr>
          <w:lang w:val="en-US"/>
        </w:rPr>
        <w:t xml:space="preserve"> ensure economic prosperity and well-being</w:t>
      </w:r>
      <w:r w:rsidRPr="00BB7B07">
        <w:t>;</w:t>
      </w:r>
      <w:r w:rsidRPr="00BB7B07">
        <w:rPr>
          <w:lang w:val="en-US"/>
        </w:rPr>
        <w:t xml:space="preserve"> and effectively manage resources through the undertaking of operational hydrology.</w:t>
      </w:r>
    </w:p>
    <w:p w14:paraId="5EC22981" w14:textId="77777777" w:rsidR="00E81D1D" w:rsidRPr="00BB7B07" w:rsidRDefault="00E81D1D">
      <w:pPr>
        <w:pStyle w:val="WMOBodyText"/>
        <w:rPr>
          <w:rFonts w:eastAsia="Arial" w:cs="Arial"/>
          <w:lang w:eastAsia="en-US"/>
        </w:rPr>
      </w:pPr>
      <w:r w:rsidRPr="00BB7B07">
        <w:rPr>
          <w:rFonts w:eastAsia="Arial" w:cs="Arial"/>
          <w:lang w:eastAsia="en-US"/>
        </w:rPr>
        <w:t xml:space="preserve">3.1 </w:t>
      </w:r>
      <w:r w:rsidR="00DE3245">
        <w:rPr>
          <w:rFonts w:eastAsia="Arial" w:cs="Arial"/>
          <w:lang w:eastAsia="en-US"/>
        </w:rPr>
        <w:tab/>
      </w:r>
      <w:r w:rsidR="002F09F8">
        <w:rPr>
          <w:rFonts w:eastAsia="Arial" w:cs="Arial"/>
          <w:lang w:eastAsia="en-US"/>
        </w:rPr>
        <w:t>Core</w:t>
      </w:r>
      <w:r w:rsidR="0037350B">
        <w:rPr>
          <w:rFonts w:eastAsia="Arial" w:cs="Arial"/>
          <w:lang w:eastAsia="en-US"/>
        </w:rPr>
        <w:t xml:space="preserve"> </w:t>
      </w:r>
      <w:r w:rsidRPr="00BB7B07">
        <w:rPr>
          <w:rFonts w:eastAsia="Arial" w:cs="Arial"/>
          <w:lang w:eastAsia="en-US"/>
        </w:rPr>
        <w:t>observational data</w:t>
      </w:r>
      <w:r w:rsidR="00A67695">
        <w:rPr>
          <w:rFonts w:eastAsia="Arial" w:cs="Arial"/>
          <w:lang w:eastAsia="en-US"/>
        </w:rPr>
        <w:t>:</w:t>
      </w:r>
    </w:p>
    <w:p w14:paraId="59BF2FE0" w14:textId="77777777" w:rsidR="00E81D1D" w:rsidRPr="00BB7B07" w:rsidRDefault="002F5751" w:rsidP="00B528F1">
      <w:pPr>
        <w:tabs>
          <w:tab w:val="clear" w:pos="1134"/>
        </w:tabs>
        <w:spacing w:before="240"/>
        <w:ind w:left="1134" w:hanging="567"/>
        <w:jc w:val="left"/>
      </w:pPr>
      <w:r w:rsidRPr="00BB7B07">
        <w:t>(a)</w:t>
      </w:r>
      <w:r w:rsidRPr="00BB7B07">
        <w:tab/>
      </w:r>
      <w:r w:rsidR="00E81D1D" w:rsidRPr="00BB7B07">
        <w:t xml:space="preserve">Observations from reference network stations, to be detailed in the </w:t>
      </w:r>
      <w:r w:rsidR="00E81D1D" w:rsidRPr="00B528F1">
        <w:rPr>
          <w:i/>
          <w:iCs/>
        </w:rPr>
        <w:t>global hydrological observing network</w:t>
      </w:r>
      <w:r w:rsidR="00E81D1D" w:rsidRPr="00BB7B07">
        <w:t xml:space="preserve"> and subsequently specified and adopted into the </w:t>
      </w:r>
      <w:r w:rsidR="00E81D1D" w:rsidRPr="00B528F1">
        <w:t>WMO</w:t>
      </w:r>
      <w:r w:rsidR="00E81D1D" w:rsidRPr="00B528F1">
        <w:rPr>
          <w:i/>
          <w:iCs/>
        </w:rPr>
        <w:t xml:space="preserve"> </w:t>
      </w:r>
      <w:hyperlink r:id="rId50" w:anchor=".YGMr9EBuKUk" w:history="1">
        <w:r w:rsidR="00CE2D9A" w:rsidRPr="002F5751">
          <w:rPr>
            <w:rStyle w:val="Hyperlink"/>
            <w:i/>
            <w:iCs/>
            <w:lang w:val="en-US"/>
          </w:rPr>
          <w:t>Technical Regulations, Volume</w:t>
        </w:r>
        <w:r w:rsidR="00A618EF">
          <w:rPr>
            <w:rStyle w:val="Hyperlink"/>
            <w:i/>
            <w:iCs/>
            <w:lang w:val="en-US"/>
          </w:rPr>
          <w:t> I</w:t>
        </w:r>
        <w:r w:rsidR="00CE2D9A" w:rsidRPr="002F5751">
          <w:rPr>
            <w:rStyle w:val="Hyperlink"/>
            <w:i/>
            <w:iCs/>
            <w:lang w:val="en-US"/>
          </w:rPr>
          <w:t>II, Hydrology</w:t>
        </w:r>
      </w:hyperlink>
      <w:r w:rsidR="00CE2D9A" w:rsidRPr="00B528F1">
        <w:rPr>
          <w:rFonts w:eastAsia="Verdana" w:cs="Verdana"/>
          <w:i/>
          <w:iCs/>
          <w:lang w:val="en-US" w:eastAsia="zh-TW"/>
        </w:rPr>
        <w:t xml:space="preserve"> </w:t>
      </w:r>
      <w:r w:rsidR="00CE2D9A" w:rsidRPr="002F5751">
        <w:rPr>
          <w:rFonts w:eastAsia="Verdana" w:cs="Verdana"/>
          <w:lang w:val="en-US" w:eastAsia="zh-TW"/>
        </w:rPr>
        <w:t>(WMO-No. 49)</w:t>
      </w:r>
      <w:r w:rsidR="00E81D1D" w:rsidRPr="00BB7B07">
        <w:t xml:space="preserve"> and its </w:t>
      </w:r>
      <w:r w:rsidR="006B581A">
        <w:t>annexes;</w:t>
      </w:r>
    </w:p>
    <w:p w14:paraId="169C8170" w14:textId="77777777" w:rsidR="00E5595D" w:rsidRPr="00E5595D" w:rsidRDefault="002F5751" w:rsidP="00B528F1">
      <w:pPr>
        <w:pStyle w:val="WMOBodyText"/>
        <w:ind w:left="1134" w:hanging="567"/>
        <w:rPr>
          <w:rFonts w:eastAsia="Arial" w:cs="Arial"/>
          <w:lang w:val="en-US" w:eastAsia="en-US"/>
        </w:rPr>
      </w:pPr>
      <w:r w:rsidRPr="00E5595D">
        <w:rPr>
          <w:rFonts w:eastAsia="Arial" w:cs="Arial"/>
          <w:lang w:val="en-US" w:eastAsia="en-US"/>
        </w:rPr>
        <w:t>(b)</w:t>
      </w:r>
      <w:r w:rsidRPr="00E5595D">
        <w:rPr>
          <w:rFonts w:eastAsia="Arial" w:cs="Arial"/>
          <w:lang w:val="en-US" w:eastAsia="en-US"/>
        </w:rPr>
        <w:tab/>
      </w:r>
      <w:r w:rsidR="00E81D1D" w:rsidRPr="00560696">
        <w:rPr>
          <w:rFonts w:eastAsia="Arial" w:cs="Arial"/>
          <w:lang w:val="en-US" w:eastAsia="en-US"/>
        </w:rPr>
        <w:t>A</w:t>
      </w:r>
      <w:r w:rsidR="00E81D1D" w:rsidRPr="00BB7B07">
        <w:rPr>
          <w:rFonts w:eastAsia="Arial" w:cs="Arial"/>
          <w:lang w:val="en-US" w:eastAsia="en-US"/>
        </w:rPr>
        <w:t xml:space="preserve">ll satellite data </w:t>
      </w:r>
      <w:r w:rsidR="009F5C45">
        <w:rPr>
          <w:rFonts w:eastAsia="Arial" w:cs="Arial"/>
          <w:lang w:val="en-US" w:eastAsia="en-US"/>
        </w:rPr>
        <w:t xml:space="preserve">needed to ensure </w:t>
      </w:r>
      <w:r w:rsidR="00E81D1D" w:rsidRPr="00BB7B07">
        <w:rPr>
          <w:rFonts w:eastAsia="Arial" w:cs="Arial"/>
          <w:lang w:val="en-US" w:eastAsia="en-US"/>
        </w:rPr>
        <w:t xml:space="preserve"> the performance and quality of hydrological forecast and outlook</w:t>
      </w:r>
      <w:r w:rsidR="005A46B6">
        <w:rPr>
          <w:rFonts w:eastAsia="Arial" w:cs="Arial"/>
          <w:lang w:val="en-US" w:eastAsia="en-US"/>
        </w:rPr>
        <w:t>,</w:t>
      </w:r>
      <w:r w:rsidR="00E81D1D" w:rsidRPr="00BB7B07">
        <w:rPr>
          <w:rFonts w:eastAsia="Arial" w:cs="Arial"/>
          <w:lang w:val="en-US" w:eastAsia="en-US"/>
        </w:rPr>
        <w:t xml:space="preserve"> as </w:t>
      </w:r>
      <w:r w:rsidR="009F5C45">
        <w:rPr>
          <w:lang w:val="en-US"/>
        </w:rPr>
        <w:t>agreed with Members</w:t>
      </w:r>
      <w:r w:rsidR="005A46B6">
        <w:rPr>
          <w:lang w:val="en-US"/>
        </w:rPr>
        <w:t xml:space="preserve"> operating satellites or </w:t>
      </w:r>
      <w:r w:rsidR="009F5C45">
        <w:rPr>
          <w:lang w:val="en-US"/>
        </w:rPr>
        <w:t xml:space="preserve">relevant </w:t>
      </w:r>
      <w:r w:rsidR="00DE3245">
        <w:rPr>
          <w:lang w:val="en-US"/>
        </w:rPr>
        <w:t>satellite</w:t>
      </w:r>
      <w:r w:rsidR="003D3A9B">
        <w:rPr>
          <w:lang w:val="en-US"/>
        </w:rPr>
        <w:t xml:space="preserve"> operators</w:t>
      </w:r>
      <w:r w:rsidR="00DE3245">
        <w:rPr>
          <w:lang w:val="en-US"/>
        </w:rPr>
        <w:t xml:space="preserve"> and</w:t>
      </w:r>
      <w:r w:rsidR="009F5C45" w:rsidRPr="00BB7B07" w:rsidDel="007944C4">
        <w:rPr>
          <w:rFonts w:eastAsia="Arial" w:cs="Arial"/>
          <w:lang w:val="en-US" w:eastAsia="en-US"/>
        </w:rPr>
        <w:t xml:space="preserve"> </w:t>
      </w:r>
      <w:r w:rsidR="007944C4">
        <w:rPr>
          <w:rFonts w:eastAsia="Arial" w:cs="Arial"/>
          <w:lang w:val="en-US" w:eastAsia="en-US"/>
        </w:rPr>
        <w:t>specified</w:t>
      </w:r>
      <w:r w:rsidR="007944C4" w:rsidRPr="00BB7B07">
        <w:rPr>
          <w:rFonts w:eastAsia="Arial" w:cs="Arial"/>
          <w:lang w:val="en-US" w:eastAsia="en-US"/>
        </w:rPr>
        <w:t xml:space="preserve"> </w:t>
      </w:r>
      <w:r w:rsidR="00E81D1D" w:rsidRPr="00BB7B07">
        <w:rPr>
          <w:rFonts w:eastAsia="Arial" w:cs="Arial"/>
          <w:lang w:val="en-US" w:eastAsia="en-US"/>
        </w:rPr>
        <w:t xml:space="preserve">in the </w:t>
      </w:r>
      <w:hyperlink r:id="rId51" w:anchor=".YGMofEBuKUl" w:history="1">
        <w:r w:rsidR="00ED4D1A" w:rsidRPr="00A82D1B">
          <w:rPr>
            <w:rStyle w:val="Hyperlink"/>
            <w:i/>
            <w:iCs/>
            <w:lang w:val="en-US"/>
          </w:rPr>
          <w:t>Manual o</w:t>
        </w:r>
        <w:r w:rsidR="00ED4D1A" w:rsidRPr="00A82D1B">
          <w:rPr>
            <w:rStyle w:val="Hyperlink"/>
            <w:i/>
          </w:rPr>
          <w:t>n</w:t>
        </w:r>
        <w:r w:rsidR="00ED4D1A" w:rsidRPr="00A82D1B">
          <w:rPr>
            <w:rStyle w:val="Hyperlink"/>
            <w:i/>
            <w:iCs/>
            <w:lang w:val="en-US"/>
          </w:rPr>
          <w:t xml:space="preserve"> the WMO Integrated Global Observing System</w:t>
        </w:r>
      </w:hyperlink>
      <w:r w:rsidR="00ED4D1A" w:rsidRPr="00BB7B07">
        <w:rPr>
          <w:lang w:val="en-US"/>
        </w:rPr>
        <w:t xml:space="preserve"> (</w:t>
      </w:r>
      <w:r w:rsidR="00ED4D1A" w:rsidRPr="002D1303">
        <w:rPr>
          <w:lang w:val="en-US"/>
        </w:rPr>
        <w:t>WMO-No. 1160</w:t>
      </w:r>
      <w:r w:rsidR="00ED4D1A" w:rsidRPr="00BB7B07">
        <w:rPr>
          <w:lang w:val="en-US"/>
        </w:rPr>
        <w:t>)</w:t>
      </w:r>
      <w:r w:rsidR="00E81D1D" w:rsidRPr="00BB7B07">
        <w:rPr>
          <w:rFonts w:eastAsia="Arial" w:cs="Arial"/>
          <w:lang w:val="en-US" w:eastAsia="en-US"/>
        </w:rPr>
        <w:t>.</w:t>
      </w:r>
    </w:p>
    <w:p w14:paraId="0D1E7018" w14:textId="77777777" w:rsidR="002025F8" w:rsidRPr="0018447A" w:rsidRDefault="00E81D1D" w:rsidP="00B528F1">
      <w:pPr>
        <w:pStyle w:val="WMOBodyText"/>
        <w:rPr>
          <w:rFonts w:eastAsia="Arial" w:cs="Arial"/>
          <w:highlight w:val="yellow"/>
          <w:lang w:val="en-US" w:eastAsia="en-US"/>
        </w:rPr>
      </w:pPr>
      <w:r w:rsidRPr="00BB7B07">
        <w:rPr>
          <w:rFonts w:eastAsia="Arial" w:cs="Arial"/>
          <w:lang w:eastAsia="en-US"/>
        </w:rPr>
        <w:t>3.2</w:t>
      </w:r>
      <w:r w:rsidR="00DE3245">
        <w:rPr>
          <w:rFonts w:eastAsia="Arial" w:cs="Arial"/>
          <w:lang w:eastAsia="en-US"/>
        </w:rPr>
        <w:tab/>
      </w:r>
      <w:r w:rsidR="002025F8" w:rsidRPr="003C3550">
        <w:rPr>
          <w:rFonts w:eastAsia="Arial" w:cs="Arial"/>
          <w:lang w:eastAsia="en-US"/>
        </w:rPr>
        <w:t xml:space="preserve">Other </w:t>
      </w:r>
      <w:r w:rsidR="000C1430">
        <w:rPr>
          <w:rFonts w:eastAsia="Arial" w:cs="Arial"/>
          <w:lang w:eastAsia="en-US"/>
        </w:rPr>
        <w:t>core</w:t>
      </w:r>
      <w:r w:rsidR="002025F8" w:rsidRPr="003C3550">
        <w:rPr>
          <w:rFonts w:eastAsia="Arial" w:cs="Arial"/>
          <w:lang w:eastAsia="en-US"/>
        </w:rPr>
        <w:t xml:space="preserve"> data</w:t>
      </w:r>
      <w:r w:rsidR="00B66E83">
        <w:rPr>
          <w:rFonts w:eastAsia="Arial" w:cs="Arial"/>
          <w:lang w:eastAsia="en-US"/>
        </w:rPr>
        <w:t>:</w:t>
      </w:r>
    </w:p>
    <w:p w14:paraId="63BF0A5B" w14:textId="77777777" w:rsidR="00E81D1D" w:rsidRPr="005B7A01" w:rsidRDefault="00E21295">
      <w:pPr>
        <w:pStyle w:val="WMOBodyText"/>
        <w:ind w:left="1134" w:hanging="567"/>
        <w:rPr>
          <w:rFonts w:eastAsia="Arial" w:cs="Arial"/>
          <w:lang w:eastAsia="en-US"/>
        </w:rPr>
      </w:pPr>
      <w:r>
        <w:rPr>
          <w:rFonts w:eastAsia="Arial" w:cs="Arial"/>
          <w:lang w:eastAsia="en-US"/>
        </w:rPr>
        <w:tab/>
      </w:r>
      <w:r w:rsidR="00E81D1D">
        <w:rPr>
          <w:rFonts w:eastAsia="Arial" w:cs="Arial"/>
          <w:lang w:eastAsia="en-US"/>
        </w:rPr>
        <w:t>Data</w:t>
      </w:r>
      <w:r w:rsidR="00E81D1D" w:rsidRPr="00BB7B07">
        <w:rPr>
          <w:rFonts w:eastAsia="Arial" w:cs="Arial"/>
          <w:lang w:val="en-US" w:eastAsia="en-US"/>
        </w:rPr>
        <w:t xml:space="preserve"> from </w:t>
      </w:r>
      <w:r w:rsidR="00E81D1D" w:rsidRPr="00BB7B07">
        <w:rPr>
          <w:lang w:val="en-US"/>
        </w:rPr>
        <w:t xml:space="preserve">global and regional (large-basin or economic regions) hydrological </w:t>
      </w:r>
      <w:r w:rsidR="00E81D1D" w:rsidRPr="00BB7B07">
        <w:rPr>
          <w:rFonts w:eastAsia="Arial" w:cs="Arial"/>
          <w:lang w:val="en-US" w:eastAsia="en-US"/>
        </w:rPr>
        <w:t>models</w:t>
      </w:r>
      <w:r w:rsidR="00E81D1D" w:rsidRPr="00BB7B07">
        <w:rPr>
          <w:lang w:val="en-US"/>
        </w:rPr>
        <w:t xml:space="preserve"> and water-related climate reanalysis fields made accessible to users through GDPFS cent</w:t>
      </w:r>
      <w:r w:rsidR="00E04931">
        <w:rPr>
          <w:lang w:val="en-US"/>
        </w:rPr>
        <w:t>re</w:t>
      </w:r>
      <w:r w:rsidR="00E81D1D" w:rsidRPr="00BB7B07">
        <w:rPr>
          <w:lang w:val="en-US"/>
        </w:rPr>
        <w:t xml:space="preserve">s, as specified in the </w:t>
      </w:r>
      <w:hyperlink r:id="rId52" w:anchor=".YGMqsEBuKUl" w:history="1">
        <w:r w:rsidR="008A3AED" w:rsidRPr="008A3AED">
          <w:rPr>
            <w:rStyle w:val="Hyperlink"/>
            <w:i/>
            <w:iCs/>
          </w:rPr>
          <w:t xml:space="preserve">Manual on the Global Data-processing and </w:t>
        </w:r>
        <w:r w:rsidR="008A3AED" w:rsidRPr="008A3AED">
          <w:rPr>
            <w:rStyle w:val="Hyperlink"/>
          </w:rPr>
          <w:t>Forecasting</w:t>
        </w:r>
        <w:r w:rsidR="008A3AED" w:rsidRPr="008A3AED">
          <w:rPr>
            <w:rStyle w:val="Hyperlink"/>
            <w:i/>
            <w:iCs/>
          </w:rPr>
          <w:t xml:space="preserve"> System</w:t>
        </w:r>
      </w:hyperlink>
      <w:r w:rsidR="008A3AED" w:rsidRPr="00AA693D">
        <w:rPr>
          <w:i/>
          <w:iCs/>
          <w:lang w:val="en-US"/>
        </w:rPr>
        <w:t xml:space="preserve"> </w:t>
      </w:r>
      <w:r w:rsidR="008A3AED" w:rsidRPr="002D1303">
        <w:rPr>
          <w:lang w:val="en-US"/>
        </w:rPr>
        <w:t>(WMO-No. 485)</w:t>
      </w:r>
      <w:r w:rsidR="00E81D1D">
        <w:t>.</w:t>
      </w:r>
    </w:p>
    <w:p w14:paraId="32FD2365" w14:textId="77777777" w:rsidR="00E81D1D" w:rsidRPr="00BB7B07" w:rsidRDefault="00E81D1D" w:rsidP="00B528F1">
      <w:pPr>
        <w:pStyle w:val="WMOBodyText"/>
        <w:tabs>
          <w:tab w:val="left" w:pos="1134"/>
        </w:tabs>
        <w:ind w:left="450" w:hanging="450"/>
        <w:rPr>
          <w:rFonts w:eastAsia="Arial" w:cs="Arial"/>
          <w:lang w:eastAsia="en-US"/>
        </w:rPr>
      </w:pPr>
      <w:r w:rsidRPr="00BB7B07">
        <w:rPr>
          <w:rFonts w:eastAsia="Arial" w:cs="Arial"/>
          <w:lang w:eastAsia="en-US"/>
        </w:rPr>
        <w:t>3.</w:t>
      </w:r>
      <w:r w:rsidR="00036163">
        <w:rPr>
          <w:rFonts w:eastAsia="Arial" w:cs="Arial"/>
          <w:lang w:eastAsia="en-US"/>
        </w:rPr>
        <w:t>3</w:t>
      </w:r>
      <w:r w:rsidR="00036163" w:rsidRPr="00BB7B07">
        <w:rPr>
          <w:rFonts w:eastAsia="Arial" w:cs="Arial"/>
          <w:lang w:eastAsia="en-US"/>
        </w:rPr>
        <w:t xml:space="preserve"> </w:t>
      </w:r>
      <w:r w:rsidR="00DE3245">
        <w:rPr>
          <w:rFonts w:eastAsia="Arial" w:cs="Arial"/>
          <w:lang w:eastAsia="en-US"/>
        </w:rPr>
        <w:tab/>
      </w:r>
      <w:r w:rsidR="00DE3245">
        <w:rPr>
          <w:rFonts w:eastAsia="Arial" w:cs="Arial"/>
          <w:lang w:eastAsia="en-US"/>
        </w:rPr>
        <w:tab/>
      </w:r>
      <w:r w:rsidRPr="00CE407C">
        <w:rPr>
          <w:rFonts w:eastAsia="Arial" w:cs="Arial"/>
          <w:lang w:eastAsia="en-US"/>
        </w:rPr>
        <w:t>Recommended</w:t>
      </w:r>
      <w:r w:rsidRPr="00BB7B07">
        <w:rPr>
          <w:rFonts w:eastAsia="Arial" w:cs="Arial"/>
          <w:lang w:eastAsia="en-US"/>
        </w:rPr>
        <w:t xml:space="preserve"> data:</w:t>
      </w:r>
    </w:p>
    <w:p w14:paraId="3443A778" w14:textId="77777777" w:rsidR="00E81D1D" w:rsidRPr="00BB7B07" w:rsidRDefault="002F5751" w:rsidP="00B528F1">
      <w:pPr>
        <w:pStyle w:val="WMOBodyText"/>
        <w:ind w:left="1134" w:hanging="567"/>
        <w:rPr>
          <w:rFonts w:eastAsia="Arial" w:cs="Arial"/>
          <w:lang w:val="en-US" w:eastAsia="en-US"/>
        </w:rPr>
      </w:pPr>
      <w:r w:rsidRPr="00BB7B07">
        <w:rPr>
          <w:rFonts w:eastAsia="Arial" w:cs="Arial"/>
          <w:lang w:val="en-US" w:eastAsia="en-US"/>
        </w:rPr>
        <w:lastRenderedPageBreak/>
        <w:t>(a)</w:t>
      </w:r>
      <w:r w:rsidRPr="00BB7B07">
        <w:rPr>
          <w:rFonts w:eastAsia="Arial" w:cs="Arial"/>
          <w:lang w:val="en-US" w:eastAsia="en-US"/>
        </w:rPr>
        <w:tab/>
      </w:r>
      <w:r w:rsidR="00E81D1D" w:rsidRPr="00BB7B07">
        <w:t xml:space="preserve">All observations from hydrological observing stations required for users to fulfil the </w:t>
      </w:r>
      <w:r w:rsidR="00E81D1D" w:rsidRPr="00BB7B07">
        <w:rPr>
          <w:rFonts w:eastAsia="Arial" w:cs="Arial"/>
          <w:lang w:val="en-US" w:eastAsia="en-US"/>
        </w:rPr>
        <w:t xml:space="preserve">routine functions of National Hydrological Services identified in the </w:t>
      </w:r>
      <w:r w:rsidR="00E81D1D" w:rsidRPr="00B528F1">
        <w:rPr>
          <w:rFonts w:eastAsia="Arial" w:cs="Arial"/>
          <w:lang w:val="en-US" w:eastAsia="en-US"/>
        </w:rPr>
        <w:t xml:space="preserve">WMO </w:t>
      </w:r>
      <w:hyperlink r:id="rId53" w:anchor=".YGMr9EBuKUk" w:history="1">
        <w:r w:rsidR="00CE2D9A" w:rsidRPr="002D1303">
          <w:rPr>
            <w:rStyle w:val="Hyperlink"/>
            <w:i/>
            <w:iCs/>
            <w:lang w:val="en-US"/>
          </w:rPr>
          <w:t>Technical Regulations, Volume</w:t>
        </w:r>
        <w:r w:rsidR="00A618EF">
          <w:rPr>
            <w:rStyle w:val="Hyperlink"/>
            <w:i/>
            <w:iCs/>
            <w:lang w:val="en-US"/>
          </w:rPr>
          <w:t> I</w:t>
        </w:r>
        <w:r w:rsidR="00CE2D9A" w:rsidRPr="002D1303">
          <w:rPr>
            <w:rStyle w:val="Hyperlink"/>
            <w:i/>
            <w:iCs/>
            <w:lang w:val="en-US"/>
          </w:rPr>
          <w:t>II, Hydrology</w:t>
        </w:r>
      </w:hyperlink>
      <w:r w:rsidR="00CE2D9A" w:rsidRPr="002D1303">
        <w:rPr>
          <w:i/>
          <w:iCs/>
          <w:lang w:val="en-US"/>
        </w:rPr>
        <w:t xml:space="preserve"> </w:t>
      </w:r>
      <w:r w:rsidR="00CE2D9A" w:rsidRPr="002D1303">
        <w:rPr>
          <w:lang w:val="en-US"/>
        </w:rPr>
        <w:t>(WMO-No. 49)</w:t>
      </w:r>
      <w:r w:rsidR="006B581A">
        <w:rPr>
          <w:rFonts w:eastAsia="Arial" w:cs="Arial"/>
          <w:lang w:val="en-US" w:eastAsia="en-US"/>
        </w:rPr>
        <w:t>;</w:t>
      </w:r>
    </w:p>
    <w:p w14:paraId="227C6EE7" w14:textId="77777777" w:rsidR="00E81D1D" w:rsidRPr="00BB7B07" w:rsidRDefault="002F5751" w:rsidP="00B528F1">
      <w:pPr>
        <w:pStyle w:val="WMOBodyText"/>
        <w:ind w:left="1134" w:hanging="567"/>
        <w:rPr>
          <w:rFonts w:eastAsia="Arial" w:cs="Arial"/>
          <w:lang w:val="en-US" w:eastAsia="en-US"/>
        </w:rPr>
      </w:pPr>
      <w:r w:rsidRPr="00BB7B07">
        <w:rPr>
          <w:rFonts w:eastAsia="Arial" w:cs="Arial"/>
          <w:lang w:val="en-US" w:eastAsia="en-US"/>
        </w:rPr>
        <w:t>(b)</w:t>
      </w:r>
      <w:r w:rsidRPr="00BB7B07">
        <w:rPr>
          <w:rFonts w:eastAsia="Arial" w:cs="Arial"/>
          <w:lang w:val="en-US" w:eastAsia="en-US"/>
        </w:rPr>
        <w:tab/>
      </w:r>
      <w:r w:rsidR="00E81D1D" w:rsidRPr="00BB7B07">
        <w:rPr>
          <w:rFonts w:eastAsia="Arial" w:cs="Arial"/>
          <w:lang w:val="en-US" w:eastAsia="en-US"/>
        </w:rPr>
        <w:t xml:space="preserve">Other data necessary for the understanding of the hydrological cycle and the forecasting of streamflow or future water volumes in catchments at different scales with a focus on the determination of the water balance of catchments, groundwater dynamic, lakes, reservoirs or </w:t>
      </w:r>
      <w:r w:rsidR="00090178">
        <w:rPr>
          <w:rFonts w:eastAsia="Arial" w:cs="Arial"/>
          <w:lang w:val="en-US" w:eastAsia="en-US"/>
        </w:rPr>
        <w:t>glaciers;</w:t>
      </w:r>
    </w:p>
    <w:p w14:paraId="1AB75243" w14:textId="77777777" w:rsidR="009C5432" w:rsidRPr="002F5751" w:rsidRDefault="008D22CA" w:rsidP="00B528F1">
      <w:pPr>
        <w:tabs>
          <w:tab w:val="clear" w:pos="1134"/>
        </w:tabs>
        <w:spacing w:before="240"/>
        <w:ind w:left="1134" w:hanging="567"/>
        <w:jc w:val="left"/>
        <w:rPr>
          <w:rFonts w:eastAsia="Times New Roman" w:cs="Calibri"/>
          <w:lang w:val="en-US"/>
        </w:rPr>
      </w:pPr>
      <w:r>
        <w:rPr>
          <w:lang w:val="en-US"/>
        </w:rPr>
        <w:t>(c)</w:t>
      </w:r>
      <w:r>
        <w:rPr>
          <w:lang w:val="en-US"/>
        </w:rPr>
        <w:tab/>
      </w:r>
      <w:r w:rsidR="00E81D1D" w:rsidRPr="004C4CDD">
        <w:rPr>
          <w:lang w:val="en-US"/>
        </w:rPr>
        <w:t>All advisories and warnings issued according to WMO Technical Regulations.</w:t>
      </w:r>
    </w:p>
    <w:p w14:paraId="05DB8C9D" w14:textId="77777777" w:rsidR="00E81D1D" w:rsidRPr="00017863" w:rsidRDefault="002F5751" w:rsidP="00B528F1">
      <w:pPr>
        <w:pStyle w:val="WMOBodyText"/>
        <w:spacing w:before="360"/>
        <w:ind w:left="1134" w:hanging="1134"/>
        <w:rPr>
          <w:b/>
          <w:bCs/>
        </w:rPr>
      </w:pPr>
      <w:r w:rsidRPr="00017863">
        <w:rPr>
          <w:b/>
          <w:bCs/>
        </w:rPr>
        <w:t>4.</w:t>
      </w:r>
      <w:r w:rsidRPr="00017863">
        <w:rPr>
          <w:b/>
          <w:bCs/>
        </w:rPr>
        <w:tab/>
      </w:r>
      <w:r w:rsidR="00E81D1D" w:rsidRPr="00017863">
        <w:rPr>
          <w:b/>
          <w:bCs/>
        </w:rPr>
        <w:t xml:space="preserve">Atmospheric </w:t>
      </w:r>
      <w:r w:rsidR="000A57B8">
        <w:rPr>
          <w:b/>
          <w:bCs/>
        </w:rPr>
        <w:t>composition</w:t>
      </w:r>
      <w:r w:rsidR="00E81D1D" w:rsidRPr="00017863">
        <w:rPr>
          <w:b/>
          <w:bCs/>
        </w:rPr>
        <w:t xml:space="preserve"> </w:t>
      </w:r>
    </w:p>
    <w:p w14:paraId="52AE2652" w14:textId="77777777" w:rsidR="00E81D1D" w:rsidRPr="00BB7B07" w:rsidRDefault="00E81D1D">
      <w:pPr>
        <w:pStyle w:val="WMOBodyText"/>
        <w:rPr>
          <w:rFonts w:eastAsia="Times New Roman" w:cs="Times New Roman"/>
        </w:rPr>
      </w:pPr>
      <w:r w:rsidRPr="00BB7B07">
        <w:t xml:space="preserve">This section refers to the observing component of the Global Atmosphere Watch Programme and other information on the chemical composition and related physical characteristics of the atmosphere that are produced in all parts of the globe. These data support multiple applications and are needed in order to reduce environmental risks to society, meet the </w:t>
      </w:r>
      <w:r w:rsidR="005C6833" w:rsidRPr="00BB7B07">
        <w:t>requirements of environmental conventions, strengthen capabilities to predict climate, weather</w:t>
      </w:r>
      <w:r w:rsidR="004C02CF">
        <w:t xml:space="preserve"> </w:t>
      </w:r>
      <w:r w:rsidRPr="00BB7B07">
        <w:t>and air quality, and contribute to scientific assessments in support of environmental policy.</w:t>
      </w:r>
      <w:r w:rsidRPr="00BB7B07">
        <w:rPr>
          <w:rStyle w:val="FootnoteReference"/>
        </w:rPr>
        <w:t xml:space="preserve"> </w:t>
      </w:r>
      <w:r w:rsidRPr="00BB7B07">
        <w:rPr>
          <w:rStyle w:val="FootnoteReference"/>
        </w:rPr>
        <w:footnoteReference w:id="9"/>
      </w:r>
      <w:r w:rsidRPr="00BB7B07">
        <w:rPr>
          <w:lang w:val="en-US"/>
        </w:rPr>
        <w:t xml:space="preserve"> </w:t>
      </w:r>
    </w:p>
    <w:p w14:paraId="7E00F5F8" w14:textId="77777777" w:rsidR="00E81D1D" w:rsidRPr="00BB7B07" w:rsidRDefault="00E81D1D" w:rsidP="00B528F1">
      <w:pPr>
        <w:pStyle w:val="WMOBodyText"/>
        <w:ind w:left="450" w:hanging="450"/>
      </w:pPr>
      <w:r w:rsidRPr="00BB7B07">
        <w:t>4.1</w:t>
      </w:r>
      <w:r w:rsidRPr="00BB7B07">
        <w:tab/>
      </w:r>
      <w:r w:rsidR="00017863">
        <w:tab/>
      </w:r>
      <w:r w:rsidR="000C1430">
        <w:t>Core</w:t>
      </w:r>
      <w:r w:rsidR="0037350B">
        <w:t xml:space="preserve"> </w:t>
      </w:r>
      <w:r w:rsidRPr="00BB7B07">
        <w:t>observational data:</w:t>
      </w:r>
    </w:p>
    <w:p w14:paraId="05E937AA" w14:textId="77777777" w:rsidR="00E81D1D" w:rsidRDefault="002F5751" w:rsidP="00B528F1">
      <w:pPr>
        <w:pStyle w:val="WMOBodyText"/>
        <w:ind w:left="1134" w:hanging="567"/>
      </w:pPr>
      <w:r>
        <w:t>(a)</w:t>
      </w:r>
      <w:r>
        <w:tab/>
      </w:r>
      <w:r w:rsidR="00E81D1D" w:rsidRPr="00BB7B07">
        <w:t xml:space="preserve">All observational data of atmospheric composition variables as defined in the </w:t>
      </w:r>
      <w:r w:rsidR="00ED4D1A" w:rsidRPr="00BB7B07">
        <w:rPr>
          <w:lang w:val="en-US"/>
        </w:rPr>
        <w:t xml:space="preserve"> </w:t>
      </w:r>
      <w:hyperlink r:id="rId54" w:anchor=".YGMofEBuKUl" w:history="1">
        <w:r w:rsidR="00ED4D1A" w:rsidRPr="00A82D1B">
          <w:rPr>
            <w:rStyle w:val="Hyperlink"/>
            <w:i/>
            <w:iCs/>
            <w:lang w:val="en-US"/>
          </w:rPr>
          <w:t>Manual o</w:t>
        </w:r>
        <w:r w:rsidR="00ED4D1A" w:rsidRPr="00A82D1B">
          <w:rPr>
            <w:rStyle w:val="Hyperlink"/>
            <w:i/>
          </w:rPr>
          <w:t>n</w:t>
        </w:r>
        <w:r w:rsidR="00ED4D1A" w:rsidRPr="00A82D1B">
          <w:rPr>
            <w:rStyle w:val="Hyperlink"/>
            <w:i/>
            <w:iCs/>
            <w:lang w:val="en-US"/>
          </w:rPr>
          <w:t xml:space="preserve"> the WMO Integrated Global Observing System</w:t>
        </w:r>
      </w:hyperlink>
      <w:r w:rsidR="00ED4D1A" w:rsidRPr="00BB7B07">
        <w:rPr>
          <w:lang w:val="en-US"/>
        </w:rPr>
        <w:t xml:space="preserve"> (</w:t>
      </w:r>
      <w:r w:rsidR="00ED4D1A" w:rsidRPr="002D1303">
        <w:rPr>
          <w:lang w:val="en-US"/>
        </w:rPr>
        <w:t>WMO-No. 1160</w:t>
      </w:r>
      <w:r w:rsidR="00ED4D1A" w:rsidRPr="00BB7B07">
        <w:rPr>
          <w:lang w:val="en-US"/>
        </w:rPr>
        <w:t>)</w:t>
      </w:r>
      <w:r w:rsidR="00E81D1D" w:rsidRPr="00BB7B07">
        <w:t>, in particular in section</w:t>
      </w:r>
      <w:r w:rsidR="004C68AB">
        <w:t> 1</w:t>
      </w:r>
      <w:r w:rsidR="00E81D1D" w:rsidRPr="003C3550">
        <w:t>.2.2. that refers to six focal areas: ozone, greenhouse gases, reactive gases, aerosols, ultraviolet (UV) radiation and total atmospheric deposition</w:t>
      </w:r>
      <w:r w:rsidR="00017863">
        <w:t>;</w:t>
      </w:r>
      <w:r w:rsidR="00E81D1D" w:rsidRPr="003C3550">
        <w:t xml:space="preserve"> </w:t>
      </w:r>
    </w:p>
    <w:p w14:paraId="5F091EF1" w14:textId="77777777" w:rsidR="00E81D1D" w:rsidRPr="003C3550" w:rsidRDefault="002F5751" w:rsidP="00B528F1">
      <w:pPr>
        <w:tabs>
          <w:tab w:val="clear" w:pos="1134"/>
        </w:tabs>
        <w:spacing w:before="240"/>
        <w:ind w:left="1134" w:hanging="567"/>
        <w:jc w:val="left"/>
      </w:pPr>
      <w:r w:rsidRPr="003C3550">
        <w:t>(b)</w:t>
      </w:r>
      <w:r w:rsidRPr="003C3550">
        <w:tab/>
      </w:r>
      <w:r w:rsidR="00E81D1D" w:rsidRPr="002F5751">
        <w:rPr>
          <w:lang w:val="en-US"/>
        </w:rPr>
        <w:t xml:space="preserve">All watches, warnings, advisories and alerts for public safety (protection of life and property) issued by Members’ designated </w:t>
      </w:r>
      <w:r w:rsidR="00E81D1D" w:rsidRPr="003C3550">
        <w:t xml:space="preserve">warning and </w:t>
      </w:r>
      <w:r w:rsidR="00E81D1D" w:rsidRPr="002F5751">
        <w:rPr>
          <w:lang w:val="en-US"/>
        </w:rPr>
        <w:t>alerting authorities according to WMO Technical Regulations.</w:t>
      </w:r>
    </w:p>
    <w:p w14:paraId="7BF4E780" w14:textId="77777777" w:rsidR="00E81D1D" w:rsidRPr="00BB7B07" w:rsidRDefault="00E81D1D" w:rsidP="00B528F1">
      <w:pPr>
        <w:pStyle w:val="WMOBodyText"/>
        <w:ind w:left="450" w:hanging="450"/>
      </w:pPr>
      <w:r w:rsidRPr="00BB7B07">
        <w:t>4.</w:t>
      </w:r>
      <w:r w:rsidR="004B5DE3">
        <w:t>2</w:t>
      </w:r>
      <w:r w:rsidRPr="00BB7B07">
        <w:tab/>
      </w:r>
      <w:r w:rsidR="00017863">
        <w:tab/>
      </w:r>
      <w:r w:rsidRPr="00BB7B07">
        <w:t>Recommended data:</w:t>
      </w:r>
    </w:p>
    <w:p w14:paraId="7D62258A" w14:textId="77777777" w:rsidR="00E81D1D" w:rsidRDefault="002F5751" w:rsidP="00B528F1">
      <w:pPr>
        <w:pStyle w:val="WMOBodyText"/>
        <w:ind w:left="1134" w:hanging="567"/>
      </w:pPr>
      <w:r>
        <w:t>(a)</w:t>
      </w:r>
      <w:r>
        <w:tab/>
      </w:r>
      <w:r w:rsidR="00E81D1D" w:rsidRPr="00BB7B07">
        <w:t>All data listed under section</w:t>
      </w:r>
      <w:r w:rsidR="004C68AB">
        <w:t> 4</w:t>
      </w:r>
      <w:r w:rsidR="00E81D1D" w:rsidRPr="00BB7B07">
        <w:t xml:space="preserve">.1 above for which the data originator is bound to policies that require data </w:t>
      </w:r>
      <w:r w:rsidR="00090178">
        <w:t>licences;</w:t>
      </w:r>
    </w:p>
    <w:p w14:paraId="39470BB4" w14:textId="77777777" w:rsidR="00E81D1D" w:rsidRDefault="002F5751" w:rsidP="00B528F1">
      <w:pPr>
        <w:pStyle w:val="WMOBodyText"/>
        <w:ind w:left="1134" w:hanging="567"/>
      </w:pPr>
      <w:r>
        <w:t>(b)</w:t>
      </w:r>
      <w:r>
        <w:tab/>
      </w:r>
      <w:r w:rsidR="00E81D1D" w:rsidRPr="00BB7B07">
        <w:t>Ancillary observational and modelling data of radionuclides and solar radiation as they serve as tracers for atmospheric transport and/or ocean-land-bio</w:t>
      </w:r>
      <w:r w:rsidR="006119FC">
        <w:t>atmosphere</w:t>
      </w:r>
      <w:r w:rsidR="00E81D1D" w:rsidRPr="00BB7B07">
        <w:t xml:space="preserve"> exchange or influence chemical reactions in the atmosphere.</w:t>
      </w:r>
    </w:p>
    <w:p w14:paraId="7598D9DF" w14:textId="77777777" w:rsidR="00E81D1D" w:rsidRPr="00125727" w:rsidRDefault="002F5751" w:rsidP="00B528F1">
      <w:pPr>
        <w:pStyle w:val="WMOBodyText"/>
        <w:spacing w:before="360"/>
        <w:ind w:left="1134" w:hanging="1134"/>
        <w:rPr>
          <w:b/>
          <w:bCs/>
        </w:rPr>
      </w:pPr>
      <w:r w:rsidRPr="00125727">
        <w:rPr>
          <w:b/>
          <w:bCs/>
        </w:rPr>
        <w:t>5.</w:t>
      </w:r>
      <w:r w:rsidRPr="00125727">
        <w:rPr>
          <w:b/>
          <w:bCs/>
        </w:rPr>
        <w:tab/>
      </w:r>
      <w:r w:rsidR="00E81D1D" w:rsidRPr="004C4CDD">
        <w:rPr>
          <w:b/>
          <w:bCs/>
        </w:rPr>
        <w:t>Cryosphere</w:t>
      </w:r>
      <w:r w:rsidR="00E81D1D" w:rsidRPr="00125727">
        <w:rPr>
          <w:b/>
          <w:bCs/>
        </w:rPr>
        <w:t xml:space="preserve"> </w:t>
      </w:r>
    </w:p>
    <w:p w14:paraId="03EB25EB" w14:textId="77777777" w:rsidR="00E81D1D" w:rsidRPr="00BB7B07" w:rsidRDefault="00E81D1D">
      <w:pPr>
        <w:pStyle w:val="WMOBodyText"/>
      </w:pPr>
      <w:r w:rsidRPr="00BB7B07">
        <w:t>T</w:t>
      </w:r>
      <w:r w:rsidRPr="00BB7B07">
        <w:rPr>
          <w:lang w:val="en-US"/>
        </w:rPr>
        <w:t>his section references those cryosphere monitoring data on snow, freshwater and sea</w:t>
      </w:r>
      <w:r w:rsidR="00A4578E">
        <w:rPr>
          <w:lang w:val="en-US"/>
        </w:rPr>
        <w:t>-</w:t>
      </w:r>
      <w:r w:rsidRPr="00BB7B07">
        <w:rPr>
          <w:lang w:val="en-US"/>
        </w:rPr>
        <w:t>ice,</w:t>
      </w:r>
      <w:r w:rsidRPr="00BB7B07">
        <w:t xml:space="preserve"> </w:t>
      </w:r>
      <w:r w:rsidRPr="00BB7B07">
        <w:rPr>
          <w:lang w:val="en-US"/>
        </w:rPr>
        <w:t xml:space="preserve">glaciers and ice caps, permafrost and seasonally frozen ground, ice sheets, ice shelves and icebergs that are necessary for specified applications. </w:t>
      </w:r>
      <w:r w:rsidRPr="00BB7B07">
        <w:t xml:space="preserve"> </w:t>
      </w:r>
    </w:p>
    <w:p w14:paraId="6F1A5D0B" w14:textId="77777777" w:rsidR="00E81D1D" w:rsidRPr="00BB7B07" w:rsidRDefault="00E81D1D">
      <w:pPr>
        <w:pStyle w:val="WMOBodyText"/>
        <w:rPr>
          <w:rFonts w:eastAsia="Arial" w:cs="Arial"/>
          <w:lang w:eastAsia="en-US"/>
        </w:rPr>
      </w:pPr>
      <w:r w:rsidRPr="00BB7B07">
        <w:rPr>
          <w:rFonts w:eastAsia="Arial" w:cs="Arial"/>
          <w:lang w:eastAsia="en-US"/>
        </w:rPr>
        <w:t xml:space="preserve">5.1 </w:t>
      </w:r>
      <w:r w:rsidR="00017863">
        <w:rPr>
          <w:rFonts w:eastAsia="Arial" w:cs="Arial"/>
          <w:lang w:eastAsia="en-US"/>
        </w:rPr>
        <w:tab/>
      </w:r>
      <w:r w:rsidR="000C1430">
        <w:rPr>
          <w:rFonts w:eastAsia="Arial" w:cs="Arial"/>
          <w:lang w:eastAsia="en-US"/>
        </w:rPr>
        <w:t>Cor</w:t>
      </w:r>
      <w:r w:rsidR="007778FA">
        <w:rPr>
          <w:rFonts w:eastAsia="Arial" w:cs="Arial"/>
          <w:lang w:eastAsia="en-US"/>
        </w:rPr>
        <w:t xml:space="preserve">e </w:t>
      </w:r>
      <w:r w:rsidR="0037350B">
        <w:rPr>
          <w:rFonts w:eastAsia="Arial" w:cs="Arial"/>
          <w:lang w:eastAsia="en-US"/>
        </w:rPr>
        <w:t xml:space="preserve"> </w:t>
      </w:r>
      <w:r w:rsidRPr="00BB7B07">
        <w:rPr>
          <w:rFonts w:eastAsia="Arial" w:cs="Arial"/>
          <w:lang w:eastAsia="en-US"/>
        </w:rPr>
        <w:t>observational data:</w:t>
      </w:r>
    </w:p>
    <w:p w14:paraId="6170636F" w14:textId="77777777" w:rsidR="00E81D1D" w:rsidRPr="00BB7B07" w:rsidRDefault="00E81D1D" w:rsidP="00B528F1">
      <w:pPr>
        <w:pStyle w:val="WMOBodyText"/>
        <w:rPr>
          <w:rFonts w:eastAsia="Arial" w:cs="Arial"/>
          <w:lang w:eastAsia="en-US"/>
        </w:rPr>
      </w:pPr>
      <w:r w:rsidRPr="00BB7B07">
        <w:rPr>
          <w:rFonts w:eastAsia="Arial" w:cs="Arial"/>
          <w:lang w:eastAsia="en-US"/>
        </w:rPr>
        <w:t xml:space="preserve">All </w:t>
      </w:r>
      <w:r>
        <w:rPr>
          <w:rFonts w:eastAsia="Arial" w:cs="Arial"/>
          <w:lang w:eastAsia="en-US"/>
        </w:rPr>
        <w:t xml:space="preserve">relevant </w:t>
      </w:r>
      <w:r w:rsidRPr="00BB7B07">
        <w:rPr>
          <w:rFonts w:eastAsia="Arial" w:cs="Arial"/>
          <w:lang w:eastAsia="en-US"/>
        </w:rPr>
        <w:t>observations (in</w:t>
      </w:r>
      <w:r w:rsidR="00E43179">
        <w:rPr>
          <w:rFonts w:eastAsia="Arial" w:cs="Arial"/>
          <w:lang w:eastAsia="en-US"/>
        </w:rPr>
        <w:t xml:space="preserve"> situ</w:t>
      </w:r>
      <w:r>
        <w:rPr>
          <w:rFonts w:eastAsia="Arial" w:cs="Arial"/>
          <w:lang w:eastAsia="en-US"/>
        </w:rPr>
        <w:t>,</w:t>
      </w:r>
      <w:r w:rsidRPr="00BB7B07">
        <w:rPr>
          <w:rFonts w:eastAsia="Arial" w:cs="Arial"/>
          <w:lang w:eastAsia="en-US"/>
        </w:rPr>
        <w:t xml:space="preserve"> and </w:t>
      </w:r>
      <w:r>
        <w:rPr>
          <w:rFonts w:eastAsia="Arial" w:cs="Arial"/>
          <w:lang w:eastAsia="en-US"/>
        </w:rPr>
        <w:t xml:space="preserve">surface, airborne and satellite-based </w:t>
      </w:r>
      <w:r w:rsidRPr="00BB7B07">
        <w:rPr>
          <w:rFonts w:eastAsia="Arial" w:cs="Arial"/>
          <w:lang w:eastAsia="en-US"/>
        </w:rPr>
        <w:t>remote sensing) of the cryosphere or processes affecting the cryosphere which are specified in:</w:t>
      </w:r>
    </w:p>
    <w:p w14:paraId="2FA37DA8" w14:textId="77777777" w:rsidR="00E81D1D" w:rsidRPr="00BB7B07" w:rsidRDefault="002F5751" w:rsidP="00B528F1">
      <w:pPr>
        <w:pStyle w:val="WMOBodyText"/>
        <w:ind w:left="1134" w:hanging="567"/>
        <w:rPr>
          <w:rFonts w:eastAsia="Arial" w:cs="Arial"/>
          <w:lang w:eastAsia="en-US"/>
        </w:rPr>
      </w:pPr>
      <w:r w:rsidRPr="00BB7B07">
        <w:rPr>
          <w:rFonts w:eastAsia="Arial" w:cs="Arial"/>
          <w:lang w:eastAsia="en-US"/>
        </w:rPr>
        <w:t>(a)</w:t>
      </w:r>
      <w:r w:rsidRPr="00BB7B07">
        <w:rPr>
          <w:rFonts w:eastAsia="Arial" w:cs="Arial"/>
          <w:lang w:eastAsia="en-US"/>
        </w:rPr>
        <w:tab/>
      </w:r>
      <w:r w:rsidR="008A3AED">
        <w:rPr>
          <w:rFonts w:eastAsia="Arial" w:cs="Arial"/>
          <w:lang w:eastAsia="en-US"/>
        </w:rPr>
        <w:t>T</w:t>
      </w:r>
      <w:r w:rsidR="008A3AED" w:rsidRPr="00B528F1">
        <w:rPr>
          <w:rFonts w:eastAsia="Arial" w:cs="Arial"/>
          <w:lang w:eastAsia="en-US"/>
        </w:rPr>
        <w:t>he</w:t>
      </w:r>
      <w:r w:rsidR="008A3AED" w:rsidRPr="00BB7B07">
        <w:rPr>
          <w:rFonts w:eastAsia="Arial" w:cs="Arial"/>
          <w:i/>
          <w:iCs/>
          <w:lang w:eastAsia="en-US"/>
        </w:rPr>
        <w:t xml:space="preserve"> </w:t>
      </w:r>
      <w:hyperlink r:id="rId55" w:anchor=".YGMofEBuKUl" w:history="1">
        <w:r w:rsidR="008A3AED" w:rsidRPr="00A82D1B">
          <w:rPr>
            <w:rStyle w:val="Hyperlink"/>
            <w:i/>
            <w:iCs/>
            <w:lang w:val="en-US"/>
          </w:rPr>
          <w:t>Manual o</w:t>
        </w:r>
        <w:r w:rsidR="008A3AED" w:rsidRPr="00A82D1B">
          <w:rPr>
            <w:rStyle w:val="Hyperlink"/>
            <w:i/>
          </w:rPr>
          <w:t>n</w:t>
        </w:r>
        <w:r w:rsidR="008A3AED" w:rsidRPr="00A82D1B">
          <w:rPr>
            <w:rStyle w:val="Hyperlink"/>
            <w:i/>
            <w:iCs/>
            <w:lang w:val="en-US"/>
          </w:rPr>
          <w:t xml:space="preserve"> the WMO Integrated Global Observing System</w:t>
        </w:r>
      </w:hyperlink>
      <w:r w:rsidR="008A3AED" w:rsidRPr="00BB7B07">
        <w:rPr>
          <w:lang w:val="en-US"/>
        </w:rPr>
        <w:t xml:space="preserve"> (</w:t>
      </w:r>
      <w:r w:rsidR="008A3AED" w:rsidRPr="002D1303">
        <w:rPr>
          <w:lang w:val="en-US"/>
        </w:rPr>
        <w:t>WMO-No. 1160</w:t>
      </w:r>
      <w:r w:rsidR="008A3AED" w:rsidRPr="00BB7B07">
        <w:rPr>
          <w:lang w:val="en-US"/>
        </w:rPr>
        <w:t>)</w:t>
      </w:r>
      <w:r w:rsidR="00017863">
        <w:rPr>
          <w:rFonts w:eastAsia="Arial" w:cs="Arial"/>
          <w:lang w:eastAsia="en-US"/>
        </w:rPr>
        <w:t>;</w:t>
      </w:r>
    </w:p>
    <w:p w14:paraId="2E1851D3" w14:textId="77777777" w:rsidR="00E81D1D" w:rsidRPr="00BB7B07" w:rsidRDefault="00E81D1D" w:rsidP="00B528F1">
      <w:pPr>
        <w:pStyle w:val="WMOBodyText"/>
        <w:ind w:left="1134" w:hanging="567"/>
        <w:rPr>
          <w:rFonts w:eastAsia="Arial" w:cs="Arial"/>
          <w:lang w:eastAsia="en-US"/>
        </w:rPr>
      </w:pPr>
      <w:r w:rsidRPr="00BB7B07">
        <w:rPr>
          <w:rFonts w:eastAsia="Arial" w:cs="Arial"/>
          <w:lang w:eastAsia="en-US"/>
        </w:rPr>
        <w:t xml:space="preserve">(b) </w:t>
      </w:r>
      <w:r w:rsidRPr="00BB7B07">
        <w:rPr>
          <w:rFonts w:eastAsia="Arial" w:cs="Arial"/>
          <w:lang w:eastAsia="en-US"/>
        </w:rPr>
        <w:tab/>
      </w:r>
      <w:r w:rsidR="00090178">
        <w:rPr>
          <w:rFonts w:eastAsia="Arial" w:cs="Arial"/>
          <w:lang w:eastAsia="en-US"/>
        </w:rPr>
        <w:t>T</w:t>
      </w:r>
      <w:r w:rsidRPr="00BB7B07">
        <w:rPr>
          <w:rFonts w:eastAsia="Arial" w:cs="Arial"/>
          <w:lang w:eastAsia="en-US"/>
        </w:rPr>
        <w:t xml:space="preserve">he </w:t>
      </w:r>
      <w:hyperlink r:id="rId56" w:anchor=".YGMtiUBuKUl" w:history="1">
        <w:r w:rsidRPr="00627757">
          <w:rPr>
            <w:rStyle w:val="Hyperlink"/>
            <w:rFonts w:eastAsia="Arial" w:cs="Arial"/>
            <w:i/>
            <w:iCs/>
            <w:lang w:eastAsia="en-US"/>
          </w:rPr>
          <w:t>Manual on Marine Meteorological Services</w:t>
        </w:r>
      </w:hyperlink>
      <w:r w:rsidRPr="00BB7B07">
        <w:rPr>
          <w:rFonts w:eastAsia="Arial" w:cs="Arial"/>
          <w:lang w:eastAsia="en-US"/>
        </w:rPr>
        <w:t xml:space="preserve"> (</w:t>
      </w:r>
      <w:r w:rsidR="00627757" w:rsidRPr="00B528F1">
        <w:t>WMO-No. 558</w:t>
      </w:r>
      <w:r w:rsidR="00090178">
        <w:rPr>
          <w:rFonts w:eastAsia="Arial" w:cs="Arial"/>
          <w:lang w:eastAsia="en-US"/>
        </w:rPr>
        <w:t>);</w:t>
      </w:r>
    </w:p>
    <w:p w14:paraId="7607E38A" w14:textId="77777777" w:rsidR="00E81D1D" w:rsidRPr="00BB7B07" w:rsidRDefault="00E81D1D" w:rsidP="00B528F1">
      <w:pPr>
        <w:pStyle w:val="WMOBodyText"/>
        <w:ind w:left="1134" w:hanging="567"/>
        <w:rPr>
          <w:rFonts w:eastAsia="Arial" w:cs="Arial"/>
          <w:lang w:val="en-US" w:eastAsia="en-US"/>
        </w:rPr>
      </w:pPr>
      <w:r w:rsidRPr="00BB7B07">
        <w:rPr>
          <w:rFonts w:eastAsia="Arial" w:cs="Arial"/>
          <w:lang w:eastAsia="en-US"/>
        </w:rPr>
        <w:lastRenderedPageBreak/>
        <w:t xml:space="preserve">(c) </w:t>
      </w:r>
      <w:r w:rsidRPr="00BB7B07">
        <w:rPr>
          <w:rFonts w:eastAsia="Arial" w:cs="Arial"/>
          <w:lang w:eastAsia="en-US"/>
        </w:rPr>
        <w:tab/>
      </w:r>
      <w:r w:rsidR="00090178">
        <w:rPr>
          <w:rFonts w:eastAsia="Arial" w:cs="Arial"/>
          <w:lang w:eastAsia="en-US"/>
        </w:rPr>
        <w:t>T</w:t>
      </w:r>
      <w:r w:rsidRPr="00BB7B07">
        <w:rPr>
          <w:rFonts w:eastAsia="Arial" w:cs="Arial"/>
          <w:lang w:eastAsia="en-US"/>
        </w:rPr>
        <w:t>h</w:t>
      </w:r>
      <w:r w:rsidRPr="00B528F1">
        <w:rPr>
          <w:lang w:val="en-US"/>
        </w:rPr>
        <w:t xml:space="preserve">e </w:t>
      </w:r>
      <w:hyperlink r:id="rId57" w:anchor=".YGMr9EBuKUk" w:history="1">
        <w:bookmarkStart w:id="87" w:name="_Hlk68011821"/>
        <w:r w:rsidR="00CE2D9A" w:rsidRPr="00B528F1">
          <w:rPr>
            <w:rStyle w:val="Hyperlink"/>
            <w:i/>
            <w:iCs/>
            <w:lang w:val="en-US"/>
          </w:rPr>
          <w:t>Technical Regulations, Volume</w:t>
        </w:r>
        <w:r w:rsidR="00A618EF">
          <w:rPr>
            <w:rStyle w:val="Hyperlink"/>
            <w:i/>
            <w:iCs/>
            <w:lang w:val="en-US"/>
          </w:rPr>
          <w:t> I</w:t>
        </w:r>
        <w:r w:rsidR="00CE2D9A" w:rsidRPr="00B528F1">
          <w:rPr>
            <w:rStyle w:val="Hyperlink"/>
            <w:i/>
            <w:iCs/>
            <w:lang w:val="en-US"/>
          </w:rPr>
          <w:t>II, Hydrology</w:t>
        </w:r>
      </w:hyperlink>
      <w:r w:rsidR="00535347" w:rsidRPr="00B528F1">
        <w:rPr>
          <w:i/>
          <w:iCs/>
          <w:lang w:val="en-US"/>
        </w:rPr>
        <w:t xml:space="preserve"> </w:t>
      </w:r>
      <w:bookmarkEnd w:id="87"/>
      <w:r w:rsidR="00535347" w:rsidRPr="00B528F1">
        <w:rPr>
          <w:lang w:val="en-US"/>
        </w:rPr>
        <w:t>(WMO-No. 49)</w:t>
      </w:r>
      <w:r w:rsidR="00090178">
        <w:rPr>
          <w:rFonts w:eastAsia="Arial" w:cs="Arial"/>
          <w:lang w:eastAsia="en-US"/>
        </w:rPr>
        <w:t>;</w:t>
      </w:r>
    </w:p>
    <w:p w14:paraId="27B127CF" w14:textId="77777777" w:rsidR="00E81D1D" w:rsidRDefault="00E81D1D" w:rsidP="00B528F1">
      <w:pPr>
        <w:pStyle w:val="WMOBodyText"/>
        <w:ind w:left="1134" w:hanging="567"/>
        <w:rPr>
          <w:rFonts w:eastAsia="Arial" w:cs="Arial"/>
          <w:lang w:val="en-US" w:eastAsia="en-US"/>
        </w:rPr>
      </w:pPr>
      <w:r w:rsidRPr="00BB7B07">
        <w:rPr>
          <w:rFonts w:eastAsia="Arial" w:cs="Arial"/>
          <w:lang w:eastAsia="en-US"/>
        </w:rPr>
        <w:t xml:space="preserve">(d) </w:t>
      </w:r>
      <w:r w:rsidRPr="00BB7B07">
        <w:rPr>
          <w:rFonts w:eastAsia="Arial" w:cs="Arial"/>
          <w:lang w:eastAsia="en-US"/>
        </w:rPr>
        <w:tab/>
      </w:r>
      <w:r w:rsidR="00090178">
        <w:rPr>
          <w:rFonts w:eastAsia="Arial" w:cs="Arial"/>
          <w:lang w:eastAsia="en-US"/>
        </w:rPr>
        <w:t>T</w:t>
      </w:r>
      <w:r w:rsidRPr="00BB7B07">
        <w:rPr>
          <w:rFonts w:eastAsia="Arial" w:cs="Arial"/>
          <w:lang w:eastAsia="en-US"/>
        </w:rPr>
        <w:t xml:space="preserve">he </w:t>
      </w:r>
      <w:hyperlink r:id="rId58" w:anchor=".YGMty0BuKUl" w:history="1">
        <w:r w:rsidRPr="0031360E">
          <w:rPr>
            <w:rStyle w:val="Hyperlink"/>
            <w:rFonts w:eastAsia="Arial" w:cs="Arial"/>
            <w:i/>
            <w:iCs/>
            <w:lang w:eastAsia="en-US"/>
          </w:rPr>
          <w:t>Manual on the High-quality Global Data Management Framework for Climate</w:t>
        </w:r>
        <w:r w:rsidRPr="0031360E">
          <w:rPr>
            <w:rStyle w:val="Hyperlink"/>
            <w:rFonts w:eastAsia="Arial" w:cs="Arial"/>
            <w:i/>
            <w:iCs/>
            <w:lang w:val="en-US" w:eastAsia="en-US"/>
          </w:rPr>
          <w:t xml:space="preserve"> </w:t>
        </w:r>
      </w:hyperlink>
      <w:r w:rsidRPr="00BB7B07">
        <w:rPr>
          <w:rFonts w:eastAsia="Arial" w:cs="Arial"/>
          <w:lang w:val="en-US" w:eastAsia="en-US"/>
        </w:rPr>
        <w:t>(</w:t>
      </w:r>
      <w:r w:rsidR="0031360E" w:rsidRPr="00B528F1">
        <w:t>WMO-No. 1238</w:t>
      </w:r>
      <w:r w:rsidRPr="00BB7B07">
        <w:rPr>
          <w:rFonts w:eastAsia="Arial" w:cs="Arial"/>
          <w:lang w:val="en-US" w:eastAsia="en-US"/>
        </w:rPr>
        <w:t>).</w:t>
      </w:r>
    </w:p>
    <w:p w14:paraId="525101A5" w14:textId="77777777" w:rsidR="00E81D1D" w:rsidRPr="00BB7B07" w:rsidRDefault="00E81D1D">
      <w:pPr>
        <w:pStyle w:val="WMOBodyText"/>
        <w:rPr>
          <w:rFonts w:eastAsia="Arial" w:cs="Arial"/>
          <w:lang w:eastAsia="en-US"/>
        </w:rPr>
      </w:pPr>
      <w:r w:rsidRPr="00BB7B07">
        <w:rPr>
          <w:rFonts w:eastAsia="Arial" w:cs="Arial"/>
          <w:lang w:eastAsia="en-US"/>
        </w:rPr>
        <w:t xml:space="preserve">5.2 </w:t>
      </w:r>
      <w:r w:rsidR="00125727">
        <w:rPr>
          <w:rFonts w:eastAsia="Arial" w:cs="Arial"/>
          <w:lang w:eastAsia="en-US"/>
        </w:rPr>
        <w:tab/>
      </w:r>
      <w:r w:rsidRPr="00BB7B07">
        <w:rPr>
          <w:rFonts w:eastAsia="Arial" w:cs="Arial"/>
          <w:lang w:eastAsia="en-US"/>
        </w:rPr>
        <w:t xml:space="preserve">Other </w:t>
      </w:r>
      <w:r w:rsidR="007778FA">
        <w:rPr>
          <w:rFonts w:eastAsia="Arial" w:cs="Arial"/>
          <w:lang w:eastAsia="en-US"/>
        </w:rPr>
        <w:t xml:space="preserve">core </w:t>
      </w:r>
      <w:r w:rsidR="001144B5">
        <w:rPr>
          <w:rFonts w:eastAsia="Arial" w:cs="Arial"/>
          <w:lang w:eastAsia="en-US"/>
        </w:rPr>
        <w:t xml:space="preserve"> </w:t>
      </w:r>
      <w:r w:rsidRPr="00BB7B07">
        <w:rPr>
          <w:rFonts w:eastAsia="Arial" w:cs="Arial"/>
          <w:lang w:eastAsia="en-US"/>
        </w:rPr>
        <w:t>data:</w:t>
      </w:r>
    </w:p>
    <w:p w14:paraId="08B901CB" w14:textId="77777777" w:rsidR="00E81D1D" w:rsidRDefault="002F5751" w:rsidP="00B528F1">
      <w:pPr>
        <w:pStyle w:val="WMOBodyText"/>
        <w:ind w:left="1134" w:hanging="567"/>
        <w:rPr>
          <w:rFonts w:eastAsia="Arial" w:cs="Arial"/>
          <w:lang w:eastAsia="en-US"/>
        </w:rPr>
      </w:pPr>
      <w:r>
        <w:rPr>
          <w:rFonts w:eastAsia="Arial" w:cs="Arial"/>
          <w:lang w:eastAsia="en-US"/>
        </w:rPr>
        <w:t>(a)</w:t>
      </w:r>
      <w:r>
        <w:rPr>
          <w:rFonts w:eastAsia="Arial" w:cs="Arial"/>
          <w:lang w:eastAsia="en-US"/>
        </w:rPr>
        <w:tab/>
      </w:r>
      <w:r w:rsidR="00E81D1D" w:rsidRPr="00BB7B07">
        <w:rPr>
          <w:rFonts w:eastAsia="Arial" w:cs="Arial"/>
          <w:lang w:eastAsia="en-US"/>
        </w:rPr>
        <w:t xml:space="preserve">All relevant cryospheric analysis, prediction, and climate reanalysis fields provided by global </w:t>
      </w:r>
      <w:r w:rsidR="002B40B2">
        <w:rPr>
          <w:rFonts w:eastAsia="Arial" w:cs="Arial"/>
          <w:lang w:eastAsia="en-US"/>
        </w:rPr>
        <w:t>NWP</w:t>
      </w:r>
      <w:r w:rsidR="00E81D1D" w:rsidRPr="00BB7B07">
        <w:rPr>
          <w:rFonts w:eastAsia="Arial" w:cs="Arial"/>
          <w:lang w:eastAsia="en-US"/>
        </w:rPr>
        <w:t xml:space="preserve"> systems and other Global or Regional Processing Centres operating under the auspices of the G</w:t>
      </w:r>
      <w:r w:rsidR="002B40B2">
        <w:rPr>
          <w:rFonts w:eastAsia="Arial" w:cs="Arial"/>
          <w:lang w:eastAsia="en-US"/>
        </w:rPr>
        <w:t>DPFS</w:t>
      </w:r>
      <w:r w:rsidR="00E81D1D" w:rsidRPr="00BB7B07">
        <w:rPr>
          <w:rFonts w:eastAsia="Arial" w:cs="Arial"/>
          <w:lang w:eastAsia="en-US"/>
        </w:rPr>
        <w:t xml:space="preserve">, as defined in the </w:t>
      </w:r>
      <w:hyperlink r:id="rId59" w:anchor=".YGMqsEBuKUl" w:history="1">
        <w:r w:rsidR="008A3AED" w:rsidRPr="008A3AED">
          <w:rPr>
            <w:rStyle w:val="Hyperlink"/>
            <w:i/>
            <w:iCs/>
          </w:rPr>
          <w:t xml:space="preserve">Manual on the Global Data-processing and </w:t>
        </w:r>
        <w:r w:rsidR="008A3AED" w:rsidRPr="008A3AED">
          <w:rPr>
            <w:rStyle w:val="Hyperlink"/>
          </w:rPr>
          <w:t>Forecasting</w:t>
        </w:r>
        <w:r w:rsidR="008A3AED" w:rsidRPr="008A3AED">
          <w:rPr>
            <w:rStyle w:val="Hyperlink"/>
            <w:i/>
            <w:iCs/>
          </w:rPr>
          <w:t xml:space="preserve"> System</w:t>
        </w:r>
      </w:hyperlink>
      <w:r w:rsidR="008A3AED" w:rsidRPr="00AA693D">
        <w:rPr>
          <w:i/>
          <w:iCs/>
          <w:lang w:val="en-US"/>
        </w:rPr>
        <w:t xml:space="preserve"> </w:t>
      </w:r>
      <w:r w:rsidR="008A3AED" w:rsidRPr="002D1303">
        <w:rPr>
          <w:lang w:val="en-US"/>
        </w:rPr>
        <w:t>(WMO-No. 485)</w:t>
      </w:r>
      <w:r w:rsidR="00090178">
        <w:rPr>
          <w:rFonts w:eastAsia="Arial" w:cs="Arial"/>
          <w:lang w:eastAsia="en-US"/>
        </w:rPr>
        <w:t>;</w:t>
      </w:r>
    </w:p>
    <w:p w14:paraId="3C867CF9" w14:textId="77777777" w:rsidR="00E81D1D" w:rsidRPr="002F5751" w:rsidRDefault="002F5751" w:rsidP="00B528F1">
      <w:pPr>
        <w:tabs>
          <w:tab w:val="clear" w:pos="1134"/>
        </w:tabs>
        <w:spacing w:before="240"/>
        <w:ind w:left="1134" w:hanging="567"/>
        <w:jc w:val="left"/>
        <w:rPr>
          <w:lang w:val="en-US"/>
        </w:rPr>
      </w:pPr>
      <w:r w:rsidRPr="003C3550">
        <w:rPr>
          <w:lang w:val="en-US"/>
        </w:rPr>
        <w:t>(b)</w:t>
      </w:r>
      <w:r w:rsidRPr="003C3550">
        <w:rPr>
          <w:lang w:val="en-US"/>
        </w:rPr>
        <w:tab/>
      </w:r>
      <w:r w:rsidR="00E81D1D" w:rsidRPr="002F5751">
        <w:rPr>
          <w:lang w:val="en-US"/>
        </w:rPr>
        <w:t xml:space="preserve">All watches, warnings, advisories and alerts for public safety (protection of life and property) issued by Members’ designated </w:t>
      </w:r>
      <w:r w:rsidR="00E81D1D" w:rsidRPr="003C3550">
        <w:t xml:space="preserve">warning and </w:t>
      </w:r>
      <w:r w:rsidR="00E81D1D" w:rsidRPr="002F5751">
        <w:rPr>
          <w:lang w:val="en-US"/>
        </w:rPr>
        <w:t>alerting authorities according to WMO Technical Regulations.</w:t>
      </w:r>
    </w:p>
    <w:p w14:paraId="0E752717" w14:textId="77777777" w:rsidR="00E81D1D" w:rsidRPr="00BB7B07" w:rsidRDefault="00E81D1D" w:rsidP="00B528F1">
      <w:pPr>
        <w:pStyle w:val="WMOBodyText"/>
        <w:ind w:left="450" w:hanging="450"/>
        <w:rPr>
          <w:rFonts w:eastAsia="Arial" w:cs="Arial"/>
          <w:lang w:eastAsia="en-US"/>
        </w:rPr>
      </w:pPr>
      <w:r w:rsidRPr="00BB7B07">
        <w:rPr>
          <w:rFonts w:eastAsia="Arial" w:cs="Arial"/>
          <w:lang w:eastAsia="en-US"/>
        </w:rPr>
        <w:t xml:space="preserve">5.3 </w:t>
      </w:r>
      <w:r w:rsidR="00017863">
        <w:rPr>
          <w:rFonts w:eastAsia="Arial" w:cs="Arial"/>
          <w:lang w:eastAsia="en-US"/>
        </w:rPr>
        <w:tab/>
      </w:r>
      <w:r w:rsidR="00017863">
        <w:rPr>
          <w:rFonts w:eastAsia="Arial" w:cs="Arial"/>
          <w:lang w:eastAsia="en-US"/>
        </w:rPr>
        <w:tab/>
      </w:r>
      <w:r w:rsidRPr="00BB7B07">
        <w:rPr>
          <w:rFonts w:eastAsia="Arial" w:cs="Arial"/>
          <w:lang w:eastAsia="en-US"/>
        </w:rPr>
        <w:t>Recommended data:</w:t>
      </w:r>
    </w:p>
    <w:p w14:paraId="3F694D89" w14:textId="77777777" w:rsidR="00E81D1D" w:rsidRPr="00BB7B07" w:rsidRDefault="002F5751" w:rsidP="00B528F1">
      <w:pPr>
        <w:pStyle w:val="WMOBodyText"/>
        <w:ind w:left="1134" w:hanging="567"/>
        <w:rPr>
          <w:rFonts w:eastAsia="Arial" w:cs="Arial"/>
          <w:lang w:eastAsia="en-US"/>
        </w:rPr>
      </w:pPr>
      <w:r w:rsidRPr="00BB7B07">
        <w:rPr>
          <w:rFonts w:eastAsia="Arial" w:cs="Arial"/>
          <w:lang w:eastAsia="en-US"/>
        </w:rPr>
        <w:tab/>
      </w:r>
      <w:r w:rsidR="00E81D1D" w:rsidRPr="00BB7B07">
        <w:rPr>
          <w:rFonts w:eastAsia="Arial" w:cs="Arial"/>
          <w:lang w:eastAsia="en-US"/>
        </w:rPr>
        <w:t>Other relevant cryosphere data not listed under 5.1 and 5.2.</w:t>
      </w:r>
    </w:p>
    <w:p w14:paraId="45D052BE" w14:textId="77777777" w:rsidR="00E81D1D" w:rsidRPr="00125727" w:rsidRDefault="002F5751" w:rsidP="00B528F1">
      <w:pPr>
        <w:pStyle w:val="WMOBodyText"/>
        <w:spacing w:before="360"/>
        <w:ind w:left="1134" w:hanging="1134"/>
        <w:rPr>
          <w:b/>
          <w:bCs/>
        </w:rPr>
      </w:pPr>
      <w:r w:rsidRPr="00125727">
        <w:rPr>
          <w:b/>
          <w:bCs/>
        </w:rPr>
        <w:t>6.</w:t>
      </w:r>
      <w:r w:rsidRPr="00125727">
        <w:rPr>
          <w:b/>
          <w:bCs/>
        </w:rPr>
        <w:tab/>
      </w:r>
      <w:r w:rsidR="00E81D1D" w:rsidRPr="004C4CDD">
        <w:rPr>
          <w:b/>
          <w:bCs/>
        </w:rPr>
        <w:t>Ocean</w:t>
      </w:r>
      <w:r w:rsidR="00E81D1D" w:rsidRPr="00125727">
        <w:rPr>
          <w:b/>
          <w:bCs/>
        </w:rPr>
        <w:t xml:space="preserve"> </w:t>
      </w:r>
    </w:p>
    <w:p w14:paraId="640311EC" w14:textId="77777777" w:rsidR="00E81D1D" w:rsidRPr="00BB7B07" w:rsidRDefault="00E81D1D" w:rsidP="00B528F1">
      <w:pPr>
        <w:spacing w:before="240"/>
        <w:jc w:val="left"/>
        <w:rPr>
          <w:lang w:val="en-US"/>
        </w:rPr>
      </w:pPr>
      <w:r w:rsidRPr="00BB7B07">
        <w:rPr>
          <w:lang w:val="en-US"/>
        </w:rPr>
        <w:t xml:space="preserve">This section </w:t>
      </w:r>
      <w:r>
        <w:rPr>
          <w:lang w:val="en-US"/>
        </w:rPr>
        <w:t>lists</w:t>
      </w:r>
      <w:r w:rsidRPr="00BB7B07">
        <w:t xml:space="preserve"> </w:t>
      </w:r>
      <w:r w:rsidRPr="00AA693D">
        <w:rPr>
          <w:lang w:val="en-US"/>
        </w:rPr>
        <w:t>in situ a</w:t>
      </w:r>
      <w:r>
        <w:rPr>
          <w:lang w:val="en-US"/>
        </w:rPr>
        <w:t xml:space="preserve">nd remotely sensed </w:t>
      </w:r>
      <w:r w:rsidRPr="00BB7B07">
        <w:rPr>
          <w:lang w:val="en-US"/>
        </w:rPr>
        <w:t xml:space="preserve">observational data </w:t>
      </w:r>
      <w:r w:rsidRPr="00F90837">
        <w:rPr>
          <w:lang w:val="en-US"/>
        </w:rPr>
        <w:t>both in and above the ocean and at the sea</w:t>
      </w:r>
      <w:r w:rsidR="00A4578E">
        <w:rPr>
          <w:lang w:val="en-US"/>
        </w:rPr>
        <w:t>-</w:t>
      </w:r>
      <w:r w:rsidRPr="00F90837">
        <w:rPr>
          <w:lang w:val="en-US"/>
        </w:rPr>
        <w:t>surface, from the open ocean to the coast, along with other data that provide necessary input to ocean monitoring and prediction and for a variety of other Earth system applications</w:t>
      </w:r>
      <w:r>
        <w:rPr>
          <w:lang w:val="en-US"/>
        </w:rPr>
        <w:t>.</w:t>
      </w:r>
    </w:p>
    <w:p w14:paraId="64D36ED6" w14:textId="77777777" w:rsidR="00E81D1D" w:rsidRPr="00BB7B07" w:rsidRDefault="002F5751" w:rsidP="00B528F1">
      <w:pPr>
        <w:spacing w:before="240"/>
        <w:ind w:left="794" w:hanging="794"/>
        <w:jc w:val="left"/>
        <w:rPr>
          <w:lang w:val="en-US"/>
        </w:rPr>
      </w:pPr>
      <w:r w:rsidRPr="00BB7B07">
        <w:rPr>
          <w:lang w:val="en-US"/>
        </w:rPr>
        <w:t>6.1.</w:t>
      </w:r>
      <w:r w:rsidRPr="00BB7B07">
        <w:rPr>
          <w:lang w:val="en-US"/>
        </w:rPr>
        <w:tab/>
      </w:r>
      <w:r w:rsidR="007778FA">
        <w:rPr>
          <w:lang w:val="en-US"/>
        </w:rPr>
        <w:t>Core</w:t>
      </w:r>
      <w:del w:id="88" w:author="Alida Catcheside" w:date="2021-04-15T15:19:00Z">
        <w:r w:rsidR="007778FA" w:rsidDel="00C86A6F">
          <w:rPr>
            <w:lang w:val="en-US"/>
          </w:rPr>
          <w:delText xml:space="preserve"> </w:delText>
        </w:r>
      </w:del>
      <w:r w:rsidR="001144B5">
        <w:rPr>
          <w:lang w:val="en-US"/>
        </w:rPr>
        <w:t xml:space="preserve"> </w:t>
      </w:r>
      <w:r w:rsidR="00E81D1D" w:rsidRPr="00BB7B07">
        <w:t>observational data:</w:t>
      </w:r>
    </w:p>
    <w:p w14:paraId="1E4FFB5C" w14:textId="77777777" w:rsidR="00E81D1D" w:rsidRPr="002F5751" w:rsidRDefault="002F5751" w:rsidP="00B528F1">
      <w:pPr>
        <w:spacing w:before="240"/>
        <w:ind w:left="1134" w:hanging="567"/>
        <w:jc w:val="left"/>
        <w:rPr>
          <w:lang w:val="en-US"/>
        </w:rPr>
      </w:pPr>
      <w:r>
        <w:rPr>
          <w:lang w:val="en-US"/>
        </w:rPr>
        <w:t>(a)</w:t>
      </w:r>
      <w:r>
        <w:rPr>
          <w:lang w:val="en-US"/>
        </w:rPr>
        <w:tab/>
      </w:r>
      <w:r w:rsidR="00E81D1D" w:rsidRPr="002F5751">
        <w:rPr>
          <w:lang w:val="en-US"/>
        </w:rPr>
        <w:t xml:space="preserve">Marine meteorological and oceanographic observations, as defined in the </w:t>
      </w:r>
      <w:hyperlink r:id="rId60" w:anchor=".YGMofEBuKUl" w:history="1">
        <w:r w:rsidR="00ED4D1A" w:rsidRPr="002F5751">
          <w:rPr>
            <w:rStyle w:val="Hyperlink"/>
            <w:i/>
            <w:iCs/>
            <w:lang w:val="en-US"/>
          </w:rPr>
          <w:t>Manual o</w:t>
        </w:r>
        <w:r w:rsidR="00ED4D1A" w:rsidRPr="002F5751">
          <w:rPr>
            <w:rStyle w:val="Hyperlink"/>
            <w:i/>
          </w:rPr>
          <w:t>n</w:t>
        </w:r>
        <w:r w:rsidR="00ED4D1A" w:rsidRPr="002F5751">
          <w:rPr>
            <w:rStyle w:val="Hyperlink"/>
            <w:i/>
            <w:iCs/>
            <w:lang w:val="en-US"/>
          </w:rPr>
          <w:t xml:space="preserve"> the WMO Integrated Global Observing System</w:t>
        </w:r>
      </w:hyperlink>
      <w:r w:rsidR="00ED4D1A" w:rsidRPr="002F5751">
        <w:rPr>
          <w:lang w:val="en-US"/>
        </w:rPr>
        <w:t xml:space="preserve"> (WMO-No. 1160)</w:t>
      </w:r>
      <w:r w:rsidR="00090178" w:rsidRPr="002F5751">
        <w:rPr>
          <w:lang w:val="en-US"/>
        </w:rPr>
        <w:t>;</w:t>
      </w:r>
    </w:p>
    <w:p w14:paraId="7D6AB64F" w14:textId="77777777" w:rsidR="00E81D1D" w:rsidRPr="002F5751" w:rsidRDefault="002F5751" w:rsidP="00B528F1">
      <w:pPr>
        <w:spacing w:before="240"/>
        <w:ind w:left="1134" w:hanging="567"/>
        <w:jc w:val="left"/>
        <w:rPr>
          <w:lang w:val="en-US"/>
        </w:rPr>
      </w:pPr>
      <w:r>
        <w:rPr>
          <w:lang w:val="en-US"/>
        </w:rPr>
        <w:t>(b)</w:t>
      </w:r>
      <w:r>
        <w:rPr>
          <w:lang w:val="en-US"/>
        </w:rPr>
        <w:tab/>
      </w:r>
      <w:r w:rsidR="00E81D1D" w:rsidRPr="002F5751">
        <w:rPr>
          <w:lang w:val="en-US"/>
        </w:rPr>
        <w:t>All other physical Global Ocean Observing System (GOOS)</w:t>
      </w:r>
      <w:r w:rsidR="00E81D1D" w:rsidRPr="00BB7B07">
        <w:rPr>
          <w:rStyle w:val="FootnoteReference"/>
          <w:lang w:val="en-US"/>
        </w:rPr>
        <w:footnoteReference w:id="10"/>
      </w:r>
      <w:r w:rsidR="00E81D1D" w:rsidRPr="002F5751">
        <w:rPr>
          <w:lang w:val="en-US"/>
        </w:rPr>
        <w:t xml:space="preserve"> Essential Ocean Variables (EOVs) and physical ocean domain G</w:t>
      </w:r>
      <w:r w:rsidR="002B40B2" w:rsidRPr="002F5751">
        <w:rPr>
          <w:lang w:val="en-US"/>
        </w:rPr>
        <w:t>COS</w:t>
      </w:r>
      <w:r w:rsidR="00E81D1D" w:rsidRPr="002F5751">
        <w:rPr>
          <w:lang w:val="en-US"/>
        </w:rPr>
        <w:t xml:space="preserve"> E</w:t>
      </w:r>
      <w:r w:rsidR="002B40B2" w:rsidRPr="002F5751">
        <w:rPr>
          <w:lang w:val="en-US"/>
        </w:rPr>
        <w:t>CVs</w:t>
      </w:r>
      <w:r w:rsidR="00E81D1D" w:rsidRPr="002F5751">
        <w:rPr>
          <w:lang w:val="en-US"/>
        </w:rPr>
        <w:t>, some of which are included in section</w:t>
      </w:r>
      <w:r w:rsidR="004C68AB" w:rsidRPr="002F5751">
        <w:rPr>
          <w:lang w:val="en-US"/>
        </w:rPr>
        <w:t> 2</w:t>
      </w:r>
      <w:r w:rsidR="00E81D1D" w:rsidRPr="002F5751">
        <w:rPr>
          <w:lang w:val="en-US"/>
        </w:rPr>
        <w:t xml:space="preserve">, Climate, </w:t>
      </w:r>
      <w:r w:rsidR="00090178" w:rsidRPr="002F5751">
        <w:rPr>
          <w:lang w:val="en-US"/>
        </w:rPr>
        <w:t>above</w:t>
      </w:r>
      <w:r w:rsidR="006C5B2D">
        <w:rPr>
          <w:lang w:val="en-US"/>
        </w:rPr>
        <w:t xml:space="preserve"> </w:t>
      </w:r>
      <w:r w:rsidR="006C5B2D" w:rsidRPr="006C5B2D">
        <w:t>made as part of a GOOS observational network, programme or project,</w:t>
      </w:r>
      <w:r w:rsidR="006C5B2D" w:rsidRPr="006C5B2D">
        <w:rPr>
          <w:lang w:val="en-US"/>
        </w:rPr>
        <w:t xml:space="preserve"> </w:t>
      </w:r>
      <w:bookmarkStart w:id="89" w:name="_Hlk69284671"/>
      <w:r w:rsidR="006C5B2D" w:rsidRPr="006C5B2D">
        <w:rPr>
          <w:lang w:val="en-US"/>
        </w:rPr>
        <w:t>consistent with the Intergovernmental Oceanographic Commission (</w:t>
      </w:r>
      <w:r w:rsidR="006C5B2D" w:rsidRPr="006C5B2D">
        <w:rPr>
          <w:i/>
          <w:iCs/>
          <w:lang w:val="en-US"/>
        </w:rPr>
        <w:t>IOC) Oceanographic Data Exchange Policy</w:t>
      </w:r>
      <w:r w:rsidR="006C5B2D" w:rsidRPr="006C5B2D">
        <w:rPr>
          <w:lang w:val="en-US"/>
        </w:rPr>
        <w:t xml:space="preserve"> (</w:t>
      </w:r>
      <w:hyperlink r:id="rId61" w:history="1">
        <w:r w:rsidR="006C5B2D" w:rsidRPr="006C5B2D">
          <w:rPr>
            <w:rStyle w:val="Hyperlink"/>
            <w:lang w:val="en-US"/>
          </w:rPr>
          <w:t>IOC Resolution XXII-6</w:t>
        </w:r>
      </w:hyperlink>
      <w:r w:rsidR="006C5B2D" w:rsidRPr="006C5B2D">
        <w:rPr>
          <w:lang w:val="en-US"/>
        </w:rPr>
        <w:t>)</w:t>
      </w:r>
      <w:bookmarkEnd w:id="89"/>
      <w:r w:rsidR="006C5B2D" w:rsidRPr="006C5B2D">
        <w:t xml:space="preserve"> </w:t>
      </w:r>
      <w:bookmarkStart w:id="90" w:name="_Hlk69311098"/>
      <w:del w:id="91" w:author="Alida Catcheside" w:date="2021-04-15T15:17:00Z">
        <w:r w:rsidR="006C5B2D" w:rsidRPr="006C5B2D" w:rsidDel="00080695">
          <w:delText>[UK]</w:delText>
        </w:r>
        <w:r w:rsidR="00497165" w:rsidDel="00080695">
          <w:rPr>
            <w:lang w:val="en-US"/>
          </w:rPr>
          <w:delText>.</w:delText>
        </w:r>
      </w:del>
      <w:bookmarkEnd w:id="90"/>
    </w:p>
    <w:p w14:paraId="01E0F641" w14:textId="77777777" w:rsidR="00E81D1D" w:rsidRPr="002F5751" w:rsidDel="00080695" w:rsidRDefault="002F5751" w:rsidP="00B528F1">
      <w:pPr>
        <w:spacing w:before="240"/>
        <w:ind w:left="1134" w:hanging="567"/>
        <w:jc w:val="left"/>
        <w:rPr>
          <w:del w:id="92" w:author="Alida Catcheside" w:date="2021-04-15T15:17:00Z"/>
          <w:lang w:val="en-US"/>
        </w:rPr>
      </w:pPr>
      <w:del w:id="93" w:author="Alida Catcheside" w:date="2021-04-15T15:17:00Z">
        <w:r w:rsidRPr="00BB7B07" w:rsidDel="00080695">
          <w:rPr>
            <w:lang w:val="en-US"/>
          </w:rPr>
          <w:delText>(c)</w:delText>
        </w:r>
        <w:r w:rsidRPr="00BB7B07" w:rsidDel="00080695">
          <w:rPr>
            <w:lang w:val="en-US"/>
          </w:rPr>
          <w:tab/>
        </w:r>
        <w:r w:rsidR="00497165" w:rsidRPr="00497165" w:rsidDel="00080695">
          <w:delText xml:space="preserve"> </w:delText>
        </w:r>
        <w:r w:rsidR="00497165" w:rsidRPr="00360F40" w:rsidDel="00080695">
          <w:delText>[UK]</w:delText>
        </w:r>
        <w:r w:rsidR="00497165" w:rsidRPr="00360F40" w:rsidDel="00080695">
          <w:rPr>
            <w:lang w:val="en-US"/>
          </w:rPr>
          <w:delText>.</w:delText>
        </w:r>
      </w:del>
    </w:p>
    <w:p w14:paraId="2E53D157" w14:textId="77777777" w:rsidR="00E81D1D" w:rsidRPr="002F5751" w:rsidRDefault="002F5751" w:rsidP="00B528F1">
      <w:pPr>
        <w:spacing w:before="240"/>
        <w:ind w:left="794" w:hanging="794"/>
        <w:jc w:val="left"/>
        <w:rPr>
          <w:lang w:val="en-US"/>
        </w:rPr>
      </w:pPr>
      <w:r w:rsidRPr="00BB7B07">
        <w:rPr>
          <w:lang w:val="en-US"/>
        </w:rPr>
        <w:t>6.2</w:t>
      </w:r>
      <w:r w:rsidRPr="00BB7B07">
        <w:rPr>
          <w:lang w:val="en-US"/>
        </w:rPr>
        <w:tab/>
      </w:r>
      <w:r w:rsidR="00E81D1D" w:rsidRPr="002F5751">
        <w:rPr>
          <w:lang w:val="en-US"/>
        </w:rPr>
        <w:t>Other</w:t>
      </w:r>
      <w:r w:rsidR="00934C23">
        <w:rPr>
          <w:lang w:val="en-US"/>
        </w:rPr>
        <w:t xml:space="preserve"> core</w:t>
      </w:r>
      <w:r w:rsidR="00E81D1D" w:rsidRPr="002F5751">
        <w:rPr>
          <w:lang w:val="en-US"/>
        </w:rPr>
        <w:t xml:space="preserve"> data:</w:t>
      </w:r>
    </w:p>
    <w:p w14:paraId="6092B326" w14:textId="77777777" w:rsidR="003C3550" w:rsidRDefault="002F5751" w:rsidP="00B528F1">
      <w:pPr>
        <w:tabs>
          <w:tab w:val="left" w:pos="567"/>
        </w:tabs>
        <w:spacing w:before="240"/>
        <w:ind w:left="1134" w:hanging="567"/>
        <w:jc w:val="left"/>
        <w:rPr>
          <w:lang w:val="en-US"/>
        </w:rPr>
      </w:pPr>
      <w:r>
        <w:rPr>
          <w:lang w:val="en-US"/>
        </w:rPr>
        <w:t>(a)</w:t>
      </w:r>
      <w:r>
        <w:rPr>
          <w:lang w:val="en-US"/>
        </w:rPr>
        <w:tab/>
      </w:r>
      <w:r w:rsidR="00E81D1D">
        <w:rPr>
          <w:lang w:val="en-US"/>
        </w:rPr>
        <w:t>O</w:t>
      </w:r>
      <w:r w:rsidR="00E81D1D" w:rsidRPr="00BB7B07">
        <w:rPr>
          <w:lang w:val="en-US"/>
        </w:rPr>
        <w:t xml:space="preserve">cean analysis and prediction fields provided by global </w:t>
      </w:r>
      <w:r w:rsidR="002B40B2">
        <w:rPr>
          <w:lang w:val="en-US"/>
        </w:rPr>
        <w:t>NWP</w:t>
      </w:r>
      <w:r w:rsidR="00E81D1D" w:rsidRPr="00BB7B07">
        <w:rPr>
          <w:lang w:val="en-US"/>
        </w:rPr>
        <w:t xml:space="preserve"> systems operating under the auspices of the G</w:t>
      </w:r>
      <w:r w:rsidR="002B40B2">
        <w:rPr>
          <w:lang w:val="en-US"/>
        </w:rPr>
        <w:t>DPFS</w:t>
      </w:r>
      <w:r w:rsidR="00E81D1D" w:rsidRPr="00BB7B07">
        <w:rPr>
          <w:lang w:val="en-US"/>
        </w:rPr>
        <w:t xml:space="preserve">, as defined in the </w:t>
      </w:r>
      <w:hyperlink r:id="rId62" w:anchor=".YGMqsEBuKUl" w:history="1">
        <w:r w:rsidR="008A3AED" w:rsidRPr="008A3AED">
          <w:rPr>
            <w:rStyle w:val="Hyperlink"/>
            <w:i/>
            <w:iCs/>
          </w:rPr>
          <w:t xml:space="preserve">Manual on the Global Data-processing and </w:t>
        </w:r>
        <w:r w:rsidR="008A3AED" w:rsidRPr="008A3AED">
          <w:rPr>
            <w:rStyle w:val="Hyperlink"/>
          </w:rPr>
          <w:t>Forecasting</w:t>
        </w:r>
        <w:r w:rsidR="008A3AED" w:rsidRPr="008A3AED">
          <w:rPr>
            <w:rStyle w:val="Hyperlink"/>
            <w:i/>
            <w:iCs/>
          </w:rPr>
          <w:t xml:space="preserve"> System</w:t>
        </w:r>
      </w:hyperlink>
      <w:r w:rsidR="008A3AED" w:rsidRPr="00AA693D">
        <w:rPr>
          <w:i/>
          <w:iCs/>
          <w:lang w:val="en-US"/>
        </w:rPr>
        <w:t xml:space="preserve"> </w:t>
      </w:r>
      <w:r w:rsidR="008A3AED" w:rsidRPr="002D1303">
        <w:rPr>
          <w:lang w:val="en-US"/>
        </w:rPr>
        <w:t>(WMO-No. 485)</w:t>
      </w:r>
      <w:r w:rsidR="00090178">
        <w:rPr>
          <w:lang w:val="en-US"/>
        </w:rPr>
        <w:t>;</w:t>
      </w:r>
    </w:p>
    <w:p w14:paraId="76EFA0A7" w14:textId="77777777" w:rsidR="003C3550" w:rsidRDefault="002F5751" w:rsidP="00B528F1">
      <w:pPr>
        <w:spacing w:before="240"/>
        <w:ind w:left="1134" w:hanging="567"/>
        <w:jc w:val="left"/>
        <w:rPr>
          <w:lang w:val="en-US"/>
        </w:rPr>
      </w:pPr>
      <w:r>
        <w:rPr>
          <w:lang w:val="en-US"/>
        </w:rPr>
        <w:t>(b)</w:t>
      </w:r>
      <w:r>
        <w:rPr>
          <w:lang w:val="en-US"/>
        </w:rPr>
        <w:tab/>
      </w:r>
      <w:r w:rsidR="00E81D1D" w:rsidRPr="00BB7B07">
        <w:rPr>
          <w:lang w:val="en-US"/>
        </w:rPr>
        <w:t xml:space="preserve">All ocean reanalysis fields provided by the Global Processing Centres of the </w:t>
      </w:r>
      <w:r w:rsidR="00090178">
        <w:rPr>
          <w:lang w:val="en-US"/>
        </w:rPr>
        <w:t>GDPFS;</w:t>
      </w:r>
    </w:p>
    <w:p w14:paraId="61F31D6D" w14:textId="77777777" w:rsidR="00E81D1D" w:rsidRPr="002F5751" w:rsidRDefault="002F5751" w:rsidP="00B528F1">
      <w:pPr>
        <w:tabs>
          <w:tab w:val="clear" w:pos="1134"/>
        </w:tabs>
        <w:spacing w:before="240"/>
        <w:ind w:left="1134" w:hanging="567"/>
        <w:jc w:val="left"/>
        <w:rPr>
          <w:lang w:val="en-US"/>
        </w:rPr>
      </w:pPr>
      <w:r w:rsidRPr="003C3550">
        <w:rPr>
          <w:lang w:val="en-US"/>
        </w:rPr>
        <w:t>(c)</w:t>
      </w:r>
      <w:r w:rsidRPr="003C3550">
        <w:rPr>
          <w:lang w:val="en-US"/>
        </w:rPr>
        <w:tab/>
      </w:r>
      <w:r w:rsidR="00E81D1D" w:rsidRPr="002F5751">
        <w:rPr>
          <w:lang w:val="en-US"/>
        </w:rPr>
        <w:t xml:space="preserve">All watches, warnings, advisories and alerts for public safety (protection of life and property) issued by Members’ designated </w:t>
      </w:r>
      <w:r w:rsidR="00E81D1D" w:rsidRPr="003C3550">
        <w:t xml:space="preserve">warning and </w:t>
      </w:r>
      <w:r w:rsidR="00E81D1D" w:rsidRPr="002F5751">
        <w:rPr>
          <w:lang w:val="en-US"/>
        </w:rPr>
        <w:t>alerting authorities according to WMO Technical Regulations.</w:t>
      </w:r>
    </w:p>
    <w:p w14:paraId="46BCDB0E" w14:textId="77777777" w:rsidR="00E81D1D" w:rsidRPr="00BB7B07" w:rsidRDefault="002F5751" w:rsidP="00B528F1">
      <w:pPr>
        <w:spacing w:before="240"/>
        <w:ind w:left="794" w:hanging="794"/>
        <w:jc w:val="left"/>
        <w:rPr>
          <w:lang w:val="en-US"/>
        </w:rPr>
      </w:pPr>
      <w:r w:rsidRPr="00BB7B07">
        <w:rPr>
          <w:lang w:val="en-US"/>
        </w:rPr>
        <w:lastRenderedPageBreak/>
        <w:t>6.3</w:t>
      </w:r>
      <w:r w:rsidRPr="00BB7B07">
        <w:rPr>
          <w:lang w:val="en-US"/>
        </w:rPr>
        <w:tab/>
      </w:r>
      <w:r w:rsidR="00E81D1D" w:rsidRPr="00BB7B07">
        <w:t>Recommended data:</w:t>
      </w:r>
    </w:p>
    <w:p w14:paraId="562C769C" w14:textId="77777777" w:rsidR="002A5F35" w:rsidRDefault="002F5751" w:rsidP="00B528F1">
      <w:pPr>
        <w:spacing w:before="240"/>
        <w:ind w:left="1134" w:hanging="567"/>
        <w:jc w:val="left"/>
      </w:pPr>
      <w:r>
        <w:t>(a)</w:t>
      </w:r>
      <w:r>
        <w:tab/>
      </w:r>
      <w:r w:rsidR="002A5F35" w:rsidRPr="002A5F35">
        <w:t xml:space="preserve">Physical GCOS ECV and GOOS EOV observations that have been collected outside of designated GOOS activities; </w:t>
      </w:r>
      <w:del w:id="94" w:author="Alida Catcheside" w:date="2021-04-15T15:31:00Z">
        <w:r w:rsidR="002A5F35" w:rsidRPr="002A5F35" w:rsidDel="00EE72B5">
          <w:delText>[UK]</w:delText>
        </w:r>
      </w:del>
    </w:p>
    <w:p w14:paraId="02CF264D" w14:textId="77777777" w:rsidR="00E81D1D" w:rsidRDefault="002A5F35" w:rsidP="00B528F1">
      <w:pPr>
        <w:spacing w:before="240"/>
        <w:ind w:left="1134" w:hanging="567"/>
        <w:jc w:val="left"/>
      </w:pPr>
      <w:r>
        <w:rPr>
          <w:lang w:val="en-US"/>
        </w:rPr>
        <w:t>(b)</w:t>
      </w:r>
      <w:r>
        <w:rPr>
          <w:lang w:val="en-US"/>
        </w:rPr>
        <w:tab/>
      </w:r>
      <w:r w:rsidR="00E81D1D" w:rsidRPr="00BB7B07">
        <w:t>All other observed bio</w:t>
      </w:r>
      <w:r w:rsidR="006119FC">
        <w:t>geochemical</w:t>
      </w:r>
      <w:r w:rsidR="00E81D1D" w:rsidRPr="00BB7B07">
        <w:t xml:space="preserve"> and biological/ecosystems </w:t>
      </w:r>
      <w:r w:rsidR="00E81D1D" w:rsidRPr="002F5751">
        <w:rPr>
          <w:lang w:val="en-US"/>
        </w:rPr>
        <w:t xml:space="preserve">GCOS ECVs and GOOS </w:t>
      </w:r>
      <w:r w:rsidR="00090178" w:rsidRPr="002F5751">
        <w:rPr>
          <w:lang w:val="en-US"/>
        </w:rPr>
        <w:t>EOVs;</w:t>
      </w:r>
      <w:r w:rsidR="00E81D1D" w:rsidRPr="00BB7B07">
        <w:t xml:space="preserve"> </w:t>
      </w:r>
    </w:p>
    <w:p w14:paraId="5FFD1377" w14:textId="77777777" w:rsidR="00E81D1D" w:rsidRPr="002F5751" w:rsidRDefault="002F5751" w:rsidP="00B528F1">
      <w:pPr>
        <w:spacing w:before="240"/>
        <w:ind w:left="1134" w:hanging="567"/>
        <w:jc w:val="left"/>
        <w:rPr>
          <w:lang w:val="en-US"/>
        </w:rPr>
      </w:pPr>
      <w:r w:rsidRPr="00BB7B07">
        <w:rPr>
          <w:lang w:val="en-US"/>
        </w:rPr>
        <w:t>(</w:t>
      </w:r>
      <w:r w:rsidR="002A5F35">
        <w:rPr>
          <w:lang w:val="en-US"/>
        </w:rPr>
        <w:t>c</w:t>
      </w:r>
      <w:r w:rsidRPr="00BB7B07">
        <w:rPr>
          <w:lang w:val="en-US"/>
        </w:rPr>
        <w:t>)</w:t>
      </w:r>
      <w:r w:rsidRPr="00BB7B07">
        <w:rPr>
          <w:lang w:val="en-US"/>
        </w:rPr>
        <w:tab/>
      </w:r>
      <w:r w:rsidR="00E81D1D" w:rsidRPr="002F5751">
        <w:rPr>
          <w:lang w:val="en-US"/>
        </w:rPr>
        <w:t>Observations of pH, chlorophyll-A, suspended particles and downwelling irradiance which are fundamental to address significant scientific and societal ocean/climate-related issues.</w:t>
      </w:r>
    </w:p>
    <w:p w14:paraId="0AE09E9E" w14:textId="77777777" w:rsidR="00E81D1D" w:rsidRPr="00125727" w:rsidRDefault="002F5751" w:rsidP="00B528F1">
      <w:pPr>
        <w:pStyle w:val="WMOBodyText"/>
        <w:spacing w:before="360"/>
        <w:ind w:left="1134" w:hanging="1134"/>
        <w:rPr>
          <w:b/>
          <w:bCs/>
        </w:rPr>
      </w:pPr>
      <w:r w:rsidRPr="00125727">
        <w:rPr>
          <w:b/>
          <w:bCs/>
        </w:rPr>
        <w:t>7.</w:t>
      </w:r>
      <w:r w:rsidRPr="00125727">
        <w:rPr>
          <w:b/>
          <w:bCs/>
        </w:rPr>
        <w:tab/>
      </w:r>
      <w:r w:rsidR="00E81D1D" w:rsidRPr="00125727">
        <w:rPr>
          <w:b/>
          <w:bCs/>
        </w:rPr>
        <w:t xml:space="preserve">Space </w:t>
      </w:r>
      <w:r w:rsidR="000A57B8">
        <w:rPr>
          <w:b/>
          <w:bCs/>
        </w:rPr>
        <w:t>weather</w:t>
      </w:r>
    </w:p>
    <w:p w14:paraId="6631CA78" w14:textId="77777777" w:rsidR="00E81D1D" w:rsidRPr="007E6511" w:rsidRDefault="00E81D1D" w:rsidP="00B528F1">
      <w:pPr>
        <w:tabs>
          <w:tab w:val="clear" w:pos="1134"/>
        </w:tabs>
        <w:spacing w:before="240"/>
        <w:jc w:val="left"/>
        <w:rPr>
          <w:rFonts w:eastAsia="Verdana" w:cs="Verdana"/>
          <w:lang w:eastAsia="zh-TW"/>
        </w:rPr>
      </w:pPr>
      <w:r w:rsidRPr="00BB7B07">
        <w:rPr>
          <w:rFonts w:eastAsia="Verdana" w:cs="Verdana"/>
          <w:lang w:eastAsia="zh-TW"/>
        </w:rPr>
        <w:t>This section references space weather data necessary (</w:t>
      </w:r>
      <w:r w:rsidR="001144B5">
        <w:rPr>
          <w:rFonts w:eastAsia="Verdana" w:cs="Verdana"/>
          <w:lang w:eastAsia="zh-TW"/>
        </w:rPr>
        <w:t>core</w:t>
      </w:r>
      <w:r w:rsidRPr="00BB7B07">
        <w:rPr>
          <w:rFonts w:eastAsia="Verdana" w:cs="Verdana"/>
          <w:lang w:eastAsia="zh-TW"/>
        </w:rPr>
        <w:t>) for provision of the essential operational space</w:t>
      </w:r>
      <w:r w:rsidR="00A4578E">
        <w:rPr>
          <w:rFonts w:eastAsia="Verdana" w:cs="Verdana"/>
          <w:lang w:eastAsia="zh-TW"/>
        </w:rPr>
        <w:t xml:space="preserve"> </w:t>
      </w:r>
      <w:r w:rsidRPr="00BB7B07">
        <w:rPr>
          <w:rFonts w:eastAsia="Verdana" w:cs="Verdana"/>
          <w:lang w:eastAsia="zh-TW"/>
        </w:rPr>
        <w:t xml:space="preserve">weather services. It should be noted that space weather is currently going through the process of being fully integrated into </w:t>
      </w:r>
      <w:r w:rsidR="006B581A">
        <w:rPr>
          <w:rFonts w:eastAsia="Verdana" w:cs="Verdana"/>
          <w:lang w:eastAsia="zh-TW"/>
        </w:rPr>
        <w:t>WMO Integrated Global Observing System (</w:t>
      </w:r>
      <w:r w:rsidRPr="00BB7B07">
        <w:rPr>
          <w:rFonts w:eastAsia="Verdana" w:cs="Verdana"/>
          <w:lang w:eastAsia="zh-TW"/>
        </w:rPr>
        <w:t>WIGOS</w:t>
      </w:r>
      <w:r w:rsidR="006B581A">
        <w:rPr>
          <w:rFonts w:eastAsia="Verdana" w:cs="Verdana"/>
          <w:lang w:eastAsia="zh-TW"/>
        </w:rPr>
        <w:t>)</w:t>
      </w:r>
      <w:r w:rsidRPr="00BB7B07">
        <w:rPr>
          <w:rFonts w:eastAsia="Verdana" w:cs="Verdana"/>
          <w:lang w:eastAsia="zh-TW"/>
        </w:rPr>
        <w:t xml:space="preserve"> and being specified in the related WMO documents in more detail. Currently global and regional space weather services, requiring near-real</w:t>
      </w:r>
      <w:r w:rsidR="00E43179">
        <w:rPr>
          <w:rFonts w:eastAsia="Verdana" w:cs="Verdana"/>
          <w:lang w:eastAsia="zh-TW"/>
        </w:rPr>
        <w:t>-time</w:t>
      </w:r>
      <w:r w:rsidRPr="00BB7B07">
        <w:rPr>
          <w:rFonts w:eastAsia="Verdana" w:cs="Verdana"/>
          <w:lang w:eastAsia="zh-TW"/>
        </w:rPr>
        <w:t xml:space="preserve"> exchange of space</w:t>
      </w:r>
      <w:r w:rsidR="00A4578E">
        <w:rPr>
          <w:rFonts w:eastAsia="Verdana" w:cs="Verdana"/>
          <w:lang w:eastAsia="zh-TW"/>
        </w:rPr>
        <w:t xml:space="preserve"> </w:t>
      </w:r>
      <w:r w:rsidRPr="00BB7B07">
        <w:rPr>
          <w:rFonts w:eastAsia="Verdana" w:cs="Verdana"/>
          <w:lang w:eastAsia="zh-TW"/>
        </w:rPr>
        <w:t>weather surface-based and space-based observations, are operated on bi</w:t>
      </w:r>
      <w:r w:rsidR="002B40B2">
        <w:rPr>
          <w:rFonts w:eastAsia="Verdana" w:cs="Verdana"/>
          <w:lang w:eastAsia="zh-TW"/>
        </w:rPr>
        <w:t>lateral</w:t>
      </w:r>
      <w:r w:rsidRPr="00BB7B07">
        <w:rPr>
          <w:rFonts w:eastAsia="Verdana" w:cs="Verdana"/>
          <w:lang w:eastAsia="zh-TW"/>
        </w:rPr>
        <w:t xml:space="preserve"> and multi</w:t>
      </w:r>
      <w:r w:rsidR="004C68AB">
        <w:rPr>
          <w:rFonts w:eastAsia="Verdana" w:cs="Verdana"/>
          <w:lang w:eastAsia="zh-TW"/>
        </w:rPr>
        <w:t>lateral</w:t>
      </w:r>
      <w:r w:rsidRPr="00BB7B07">
        <w:rPr>
          <w:rFonts w:eastAsia="Verdana" w:cs="Verdana"/>
          <w:lang w:eastAsia="zh-TW"/>
        </w:rPr>
        <w:t xml:space="preserve"> data exchange agreements between centres. However, as the operational space</w:t>
      </w:r>
      <w:r w:rsidR="00A4578E">
        <w:rPr>
          <w:rFonts w:eastAsia="Verdana" w:cs="Verdana"/>
          <w:lang w:eastAsia="zh-TW"/>
        </w:rPr>
        <w:t xml:space="preserve"> </w:t>
      </w:r>
      <w:r w:rsidRPr="00BB7B07">
        <w:rPr>
          <w:rFonts w:eastAsia="Verdana" w:cs="Verdana"/>
          <w:lang w:eastAsia="zh-TW"/>
        </w:rPr>
        <w:t>weather services promptly evolve and are further established, the need for globally coordinated exchange of space</w:t>
      </w:r>
      <w:r w:rsidR="00A4578E">
        <w:rPr>
          <w:rFonts w:eastAsia="Verdana" w:cs="Verdana"/>
          <w:lang w:eastAsia="zh-TW"/>
        </w:rPr>
        <w:t xml:space="preserve"> </w:t>
      </w:r>
      <w:r w:rsidRPr="00BB7B07">
        <w:rPr>
          <w:rFonts w:eastAsia="Verdana" w:cs="Verdana"/>
          <w:lang w:eastAsia="zh-TW"/>
        </w:rPr>
        <w:t>weather data will increase significantly in the years to come. Three broad categories of data that need to be considered for such exchange are:</w:t>
      </w:r>
    </w:p>
    <w:p w14:paraId="1F314AD7" w14:textId="77777777" w:rsidR="00E81D1D" w:rsidRPr="00BB7B07" w:rsidRDefault="00E81D1D" w:rsidP="00B528F1">
      <w:pPr>
        <w:tabs>
          <w:tab w:val="clear" w:pos="1134"/>
        </w:tabs>
        <w:spacing w:before="240"/>
        <w:jc w:val="left"/>
        <w:rPr>
          <w:rFonts w:eastAsia="Verdana" w:cs="Verdana"/>
          <w:lang w:eastAsia="zh-TW"/>
        </w:rPr>
      </w:pPr>
      <w:r w:rsidRPr="00BB7B07">
        <w:rPr>
          <w:rFonts w:eastAsia="Verdana" w:cs="Verdana"/>
          <w:lang w:eastAsia="zh-TW"/>
        </w:rPr>
        <w:t xml:space="preserve">7.1 </w:t>
      </w:r>
      <w:r w:rsidR="00040B34">
        <w:rPr>
          <w:rFonts w:eastAsia="Verdana" w:cs="Verdana"/>
          <w:lang w:eastAsia="zh-TW"/>
        </w:rPr>
        <w:tab/>
      </w:r>
      <w:r w:rsidRPr="00BB7B07">
        <w:rPr>
          <w:rFonts w:eastAsia="Verdana" w:cs="Verdana"/>
          <w:lang w:eastAsia="zh-TW"/>
        </w:rPr>
        <w:t>Surface-based:</w:t>
      </w:r>
    </w:p>
    <w:p w14:paraId="4110ED80" w14:textId="77777777" w:rsidR="00E81D1D" w:rsidRPr="00D11B73" w:rsidRDefault="00017863" w:rsidP="00B528F1">
      <w:pPr>
        <w:tabs>
          <w:tab w:val="clear" w:pos="1134"/>
        </w:tabs>
        <w:spacing w:before="240"/>
        <w:ind w:left="1134" w:hanging="567"/>
        <w:jc w:val="left"/>
        <w:rPr>
          <w:rFonts w:eastAsia="Verdana" w:cs="Verdana"/>
          <w:lang w:eastAsia="zh-TW"/>
        </w:rPr>
      </w:pPr>
      <w:r>
        <w:rPr>
          <w:rFonts w:eastAsia="Verdana" w:cs="Verdana"/>
          <w:lang w:eastAsia="zh-TW"/>
        </w:rPr>
        <w:tab/>
      </w:r>
      <w:r w:rsidR="00E81D1D" w:rsidRPr="00BB7B07">
        <w:rPr>
          <w:rFonts w:eastAsia="Verdana" w:cs="Verdana"/>
          <w:lang w:eastAsia="zh-TW"/>
        </w:rPr>
        <w:t>All observations required by operational Space Weather Cent</w:t>
      </w:r>
      <w:r w:rsidR="00E04931">
        <w:rPr>
          <w:rFonts w:eastAsia="Verdana" w:cs="Verdana"/>
          <w:lang w:eastAsia="zh-TW"/>
        </w:rPr>
        <w:t>res</w:t>
      </w:r>
      <w:r w:rsidR="00E81D1D" w:rsidRPr="00BB7B07">
        <w:rPr>
          <w:rFonts w:eastAsia="Verdana" w:cs="Verdana"/>
          <w:lang w:eastAsia="zh-TW"/>
        </w:rPr>
        <w:t xml:space="preserve"> providing essential operational services, e.g. International Space Environment Service (ISES) Regional Warning Cent</w:t>
      </w:r>
      <w:r w:rsidR="00E04931">
        <w:rPr>
          <w:rFonts w:eastAsia="Verdana" w:cs="Verdana"/>
          <w:lang w:eastAsia="zh-TW"/>
        </w:rPr>
        <w:t>res</w:t>
      </w:r>
      <w:r w:rsidR="00E81D1D" w:rsidRPr="00BB7B07">
        <w:rPr>
          <w:rFonts w:eastAsia="Verdana" w:cs="Verdana"/>
          <w:lang w:eastAsia="zh-TW"/>
        </w:rPr>
        <w:t>, as detailed in the G</w:t>
      </w:r>
      <w:r w:rsidR="002B40B2">
        <w:rPr>
          <w:rFonts w:eastAsia="Verdana" w:cs="Verdana"/>
          <w:lang w:eastAsia="zh-TW"/>
        </w:rPr>
        <w:t>BON</w:t>
      </w:r>
      <w:r w:rsidR="00E81D1D" w:rsidRPr="00BB7B07">
        <w:rPr>
          <w:rFonts w:eastAsia="Verdana" w:cs="Verdana"/>
          <w:lang w:eastAsia="zh-TW"/>
        </w:rPr>
        <w:t>, which will be further specified in the </w:t>
      </w:r>
      <w:hyperlink r:id="rId63" w:anchor=".YGMofEBuKUl" w:history="1">
        <w:r w:rsidR="00ED4D1A" w:rsidRPr="00A82D1B">
          <w:rPr>
            <w:rStyle w:val="Hyperlink"/>
            <w:i/>
            <w:iCs/>
            <w:lang w:val="en-US"/>
          </w:rPr>
          <w:t>Manual o</w:t>
        </w:r>
        <w:r w:rsidR="00ED4D1A" w:rsidRPr="00A82D1B">
          <w:rPr>
            <w:rStyle w:val="Hyperlink"/>
            <w:i/>
          </w:rPr>
          <w:t>n</w:t>
        </w:r>
        <w:r w:rsidR="00ED4D1A" w:rsidRPr="00A82D1B">
          <w:rPr>
            <w:rStyle w:val="Hyperlink"/>
            <w:i/>
            <w:iCs/>
            <w:lang w:val="en-US"/>
          </w:rPr>
          <w:t xml:space="preserve"> the WMO Integrated Global Observing System</w:t>
        </w:r>
      </w:hyperlink>
      <w:r w:rsidR="00ED4D1A" w:rsidRPr="00BB7B07">
        <w:rPr>
          <w:lang w:val="en-US"/>
        </w:rPr>
        <w:t xml:space="preserve"> (</w:t>
      </w:r>
      <w:r w:rsidR="00ED4D1A" w:rsidRPr="002D1303">
        <w:rPr>
          <w:lang w:val="en-US"/>
        </w:rPr>
        <w:t>WMO-No. 1160</w:t>
      </w:r>
      <w:r w:rsidR="00ED4D1A" w:rsidRPr="00BB7B07">
        <w:rPr>
          <w:lang w:val="en-US"/>
        </w:rPr>
        <w:t>)</w:t>
      </w:r>
      <w:r w:rsidR="00E81D1D" w:rsidRPr="00BB7B07">
        <w:rPr>
          <w:rFonts w:eastAsia="Verdana" w:cs="Verdana"/>
          <w:lang w:eastAsia="zh-TW"/>
        </w:rPr>
        <w:t>, as well as data presented in the </w:t>
      </w:r>
      <w:r w:rsidR="00E81D1D" w:rsidRPr="00BB7B07">
        <w:rPr>
          <w:rFonts w:eastAsia="Verdana" w:cs="Verdana"/>
          <w:i/>
          <w:iCs/>
          <w:lang w:eastAsia="zh-TW"/>
        </w:rPr>
        <w:t>WMO Statement of Guidance for Space Weather</w:t>
      </w:r>
      <w:r w:rsidR="00D11B73">
        <w:rPr>
          <w:rFonts w:eastAsia="Verdana" w:cs="Verdana"/>
          <w:i/>
          <w:iCs/>
          <w:lang w:eastAsia="zh-TW"/>
        </w:rPr>
        <w:t>;</w:t>
      </w:r>
    </w:p>
    <w:p w14:paraId="417427B5" w14:textId="77777777" w:rsidR="00E81D1D" w:rsidRPr="00BB7B07" w:rsidRDefault="00E81D1D" w:rsidP="00B528F1">
      <w:pPr>
        <w:tabs>
          <w:tab w:val="clear" w:pos="1134"/>
        </w:tabs>
        <w:spacing w:before="240"/>
        <w:jc w:val="left"/>
        <w:rPr>
          <w:rFonts w:eastAsia="Verdana" w:cs="Verdana"/>
          <w:lang w:eastAsia="zh-TW"/>
        </w:rPr>
      </w:pPr>
      <w:r w:rsidRPr="00BB7B07">
        <w:rPr>
          <w:rFonts w:eastAsia="Verdana" w:cs="Verdana"/>
          <w:lang w:eastAsia="zh-TW"/>
        </w:rPr>
        <w:t xml:space="preserve">7.2 </w:t>
      </w:r>
      <w:r w:rsidR="00040B34">
        <w:rPr>
          <w:rFonts w:eastAsia="Verdana" w:cs="Verdana"/>
          <w:lang w:eastAsia="zh-TW"/>
        </w:rPr>
        <w:tab/>
      </w:r>
      <w:r w:rsidRPr="00BB7B07">
        <w:rPr>
          <w:rFonts w:eastAsia="Verdana" w:cs="Verdana"/>
          <w:lang w:eastAsia="zh-TW"/>
        </w:rPr>
        <w:t>Space-based:</w:t>
      </w:r>
    </w:p>
    <w:p w14:paraId="20242D49" w14:textId="77777777" w:rsidR="00E81D1D" w:rsidRPr="00B528F1" w:rsidRDefault="002F5751" w:rsidP="00B528F1">
      <w:pPr>
        <w:tabs>
          <w:tab w:val="clear" w:pos="1134"/>
        </w:tabs>
        <w:spacing w:before="240"/>
        <w:ind w:left="1134" w:hanging="567"/>
        <w:jc w:val="left"/>
        <w:rPr>
          <w:rFonts w:eastAsia="Verdana" w:cs="Verdana"/>
          <w:lang w:eastAsia="zh-TW"/>
        </w:rPr>
      </w:pPr>
      <w:r w:rsidRPr="00017863">
        <w:rPr>
          <w:rFonts w:eastAsia="Verdana" w:cs="Verdana"/>
          <w:lang w:eastAsia="zh-TW"/>
        </w:rPr>
        <w:tab/>
      </w:r>
      <w:r w:rsidR="00E81D1D" w:rsidRPr="00B528F1">
        <w:rPr>
          <w:rFonts w:eastAsia="Verdana" w:cs="Verdana"/>
          <w:lang w:eastAsia="zh-TW"/>
        </w:rPr>
        <w:t>All satellite data required for the performance and quality of essential operational space</w:t>
      </w:r>
      <w:r w:rsidR="00A4578E" w:rsidRPr="00B528F1">
        <w:rPr>
          <w:rFonts w:eastAsia="Verdana" w:cs="Verdana"/>
          <w:lang w:eastAsia="zh-TW"/>
        </w:rPr>
        <w:t xml:space="preserve"> </w:t>
      </w:r>
      <w:r w:rsidR="00E81D1D" w:rsidRPr="00B528F1">
        <w:rPr>
          <w:rFonts w:eastAsia="Verdana" w:cs="Verdana"/>
          <w:lang w:eastAsia="zh-TW"/>
        </w:rPr>
        <w:t xml:space="preserve">weather services as </w:t>
      </w:r>
      <w:r w:rsidR="003D714D" w:rsidRPr="003D714D">
        <w:rPr>
          <w:rFonts w:eastAsia="Verdana" w:cs="Verdana"/>
          <w:lang w:val="en-US" w:eastAsia="zh-TW"/>
        </w:rPr>
        <w:t>agreed with Members</w:t>
      </w:r>
      <w:r w:rsidR="003D714D" w:rsidRPr="003D714D">
        <w:rPr>
          <w:rFonts w:eastAsia="Verdana" w:cs="Verdana"/>
          <w:lang w:eastAsia="zh-TW"/>
        </w:rPr>
        <w:t xml:space="preserve"> operating satellites or relevant</w:t>
      </w:r>
      <w:r w:rsidR="003D714D" w:rsidRPr="003D714D">
        <w:rPr>
          <w:rFonts w:eastAsia="Verdana" w:cs="Verdana"/>
          <w:lang w:val="en-US" w:eastAsia="zh-TW"/>
        </w:rPr>
        <w:t xml:space="preserve"> satellite</w:t>
      </w:r>
      <w:r w:rsidR="003D714D" w:rsidRPr="003D714D">
        <w:rPr>
          <w:rFonts w:eastAsia="Verdana" w:cs="Verdana"/>
          <w:lang w:eastAsia="zh-TW"/>
        </w:rPr>
        <w:t xml:space="preserve"> operators and </w:t>
      </w:r>
      <w:r w:rsidR="00E81D1D" w:rsidRPr="00B528F1">
        <w:rPr>
          <w:rFonts w:eastAsia="Verdana" w:cs="Verdana"/>
          <w:lang w:eastAsia="zh-TW"/>
        </w:rPr>
        <w:t xml:space="preserve">reflected in the Coordination Group for Meteorological Satellites (CGMS) Baseline, subsequently adopted into the </w:t>
      </w:r>
      <w:hyperlink r:id="rId64" w:anchor=".YGMofEBuKUl" w:history="1">
        <w:r w:rsidR="00ED4D1A" w:rsidRPr="002F5751">
          <w:rPr>
            <w:rStyle w:val="Hyperlink"/>
            <w:i/>
            <w:iCs/>
            <w:lang w:val="en-US"/>
          </w:rPr>
          <w:t>Manual o</w:t>
        </w:r>
        <w:r w:rsidR="00ED4D1A" w:rsidRPr="002F5751">
          <w:rPr>
            <w:rStyle w:val="Hyperlink"/>
            <w:i/>
          </w:rPr>
          <w:t>n</w:t>
        </w:r>
        <w:r w:rsidR="00ED4D1A" w:rsidRPr="002F5751">
          <w:rPr>
            <w:rStyle w:val="Hyperlink"/>
            <w:i/>
            <w:iCs/>
            <w:lang w:val="en-US"/>
          </w:rPr>
          <w:t xml:space="preserve"> the WMO Integrated Global Observing System</w:t>
        </w:r>
      </w:hyperlink>
      <w:r w:rsidR="00ED4D1A" w:rsidRPr="002F5751">
        <w:rPr>
          <w:lang w:val="en-US"/>
        </w:rPr>
        <w:t xml:space="preserve"> (WMO-No. 1160)</w:t>
      </w:r>
      <w:r w:rsidR="00E81D1D" w:rsidRPr="00B528F1">
        <w:rPr>
          <w:rFonts w:eastAsia="Verdana" w:cs="Verdana"/>
          <w:lang w:eastAsia="zh-TW"/>
        </w:rPr>
        <w:t>, as well as data presented in the </w:t>
      </w:r>
      <w:r w:rsidR="00E81D1D" w:rsidRPr="00B528F1">
        <w:rPr>
          <w:rFonts w:eastAsia="Verdana" w:cs="Verdana"/>
          <w:i/>
          <w:iCs/>
          <w:lang w:eastAsia="zh-TW"/>
        </w:rPr>
        <w:t>WMO Statement of Guidance for Space Weather</w:t>
      </w:r>
      <w:r w:rsidR="00E81D1D" w:rsidRPr="00B528F1">
        <w:rPr>
          <w:rFonts w:eastAsia="Verdana" w:cs="Verdana"/>
          <w:lang w:eastAsia="zh-TW"/>
        </w:rPr>
        <w:t>.</w:t>
      </w:r>
    </w:p>
    <w:p w14:paraId="26EA1DE4" w14:textId="77777777" w:rsidR="00E81D1D" w:rsidRPr="00BB7B07" w:rsidRDefault="00E81D1D" w:rsidP="00B528F1">
      <w:pPr>
        <w:tabs>
          <w:tab w:val="clear" w:pos="1134"/>
        </w:tabs>
        <w:spacing w:before="240"/>
        <w:jc w:val="left"/>
        <w:rPr>
          <w:rFonts w:eastAsia="Verdana" w:cs="Verdana"/>
          <w:lang w:eastAsia="zh-TW"/>
        </w:rPr>
      </w:pPr>
      <w:r w:rsidRPr="00BB7B07">
        <w:rPr>
          <w:rFonts w:eastAsia="Verdana" w:cs="Verdana"/>
          <w:lang w:eastAsia="zh-TW"/>
        </w:rPr>
        <w:t xml:space="preserve">7.3 </w:t>
      </w:r>
      <w:r w:rsidR="00040B34">
        <w:rPr>
          <w:rFonts w:eastAsia="Verdana" w:cs="Verdana"/>
          <w:lang w:eastAsia="zh-TW"/>
        </w:rPr>
        <w:tab/>
      </w:r>
      <w:r w:rsidRPr="00BB7B07">
        <w:rPr>
          <w:rFonts w:eastAsia="Verdana" w:cs="Verdana"/>
          <w:lang w:eastAsia="zh-TW"/>
        </w:rPr>
        <w:t>Other data:</w:t>
      </w:r>
    </w:p>
    <w:p w14:paraId="7E897B88" w14:textId="77777777" w:rsidR="003C3550" w:rsidRPr="00B528F1" w:rsidRDefault="002F5751" w:rsidP="00B528F1">
      <w:pPr>
        <w:tabs>
          <w:tab w:val="clear" w:pos="1134"/>
        </w:tabs>
        <w:spacing w:before="240"/>
        <w:ind w:left="1134" w:hanging="567"/>
        <w:jc w:val="left"/>
        <w:rPr>
          <w:rFonts w:eastAsia="Verdana" w:cs="Verdana"/>
          <w:lang w:eastAsia="zh-TW"/>
        </w:rPr>
      </w:pPr>
      <w:r w:rsidRPr="003C3550">
        <w:rPr>
          <w:rFonts w:eastAsia="Verdana" w:cs="Verdana"/>
          <w:lang w:eastAsia="zh-TW"/>
        </w:rPr>
        <w:t>(a)</w:t>
      </w:r>
      <w:r w:rsidRPr="003C3550">
        <w:rPr>
          <w:rFonts w:eastAsia="Verdana" w:cs="Verdana"/>
          <w:lang w:eastAsia="zh-TW"/>
        </w:rPr>
        <w:tab/>
      </w:r>
      <w:r w:rsidR="00E81D1D" w:rsidRPr="00B528F1">
        <w:rPr>
          <w:rFonts w:eastAsia="Verdana" w:cs="Verdana"/>
          <w:lang w:eastAsia="zh-TW"/>
        </w:rPr>
        <w:t>Analysis and prediction fields provided by national operational space weather services</w:t>
      </w:r>
      <w:r w:rsidR="00D11B73" w:rsidRPr="00B528F1">
        <w:rPr>
          <w:rFonts w:eastAsia="Verdana" w:cs="Verdana"/>
          <w:lang w:eastAsia="zh-TW"/>
        </w:rPr>
        <w:t>;</w:t>
      </w:r>
    </w:p>
    <w:p w14:paraId="7B550A16" w14:textId="77777777" w:rsidR="00E81D1D" w:rsidRPr="00BB7B07" w:rsidRDefault="00E81D1D" w:rsidP="00B528F1">
      <w:pPr>
        <w:tabs>
          <w:tab w:val="clear" w:pos="1134"/>
        </w:tabs>
        <w:spacing w:before="240"/>
        <w:ind w:left="1134" w:hanging="567"/>
        <w:jc w:val="left"/>
        <w:rPr>
          <w:rFonts w:eastAsia="Verdana" w:cs="Verdana"/>
          <w:lang w:eastAsia="zh-TW"/>
        </w:rPr>
      </w:pPr>
      <w:r w:rsidRPr="007D3B90">
        <w:rPr>
          <w:rFonts w:eastAsia="Verdana" w:cs="Verdana"/>
          <w:lang w:eastAsia="zh-TW"/>
        </w:rPr>
        <w:t>(b)</w:t>
      </w:r>
      <w:r w:rsidRPr="007D3B90">
        <w:rPr>
          <w:rFonts w:eastAsia="Verdana" w:cs="Verdana"/>
          <w:lang w:eastAsia="zh-TW"/>
        </w:rPr>
        <w:tab/>
        <w:t xml:space="preserve">Advisories and warnings </w:t>
      </w:r>
      <w:r w:rsidR="00DE1170" w:rsidRPr="007944C4">
        <w:rPr>
          <w:rFonts w:eastAsia="Verdana" w:cs="Verdana"/>
          <w:lang w:eastAsia="zh-TW"/>
        </w:rPr>
        <w:t xml:space="preserve">for </w:t>
      </w:r>
      <w:r w:rsidR="00564558" w:rsidRPr="003C3550">
        <w:rPr>
          <w:lang w:val="en-US"/>
        </w:rPr>
        <w:t xml:space="preserve">public safety (protection of life and property) </w:t>
      </w:r>
      <w:r w:rsidRPr="007D3B90">
        <w:rPr>
          <w:rFonts w:eastAsia="Verdana" w:cs="Verdana"/>
          <w:lang w:eastAsia="zh-TW"/>
        </w:rPr>
        <w:t>provided by national operational space weather services.</w:t>
      </w:r>
    </w:p>
    <w:p w14:paraId="0870ED99" w14:textId="77777777" w:rsidR="00E81D1D" w:rsidRDefault="00E81D1D" w:rsidP="00E720A7">
      <w:pPr>
        <w:tabs>
          <w:tab w:val="clear" w:pos="1134"/>
        </w:tabs>
        <w:ind w:left="1701" w:hanging="567"/>
        <w:jc w:val="left"/>
        <w:rPr>
          <w:rFonts w:eastAsia="Verdana" w:cs="Verdana"/>
          <w:lang w:eastAsia="zh-TW"/>
        </w:rPr>
      </w:pPr>
    </w:p>
    <w:p w14:paraId="6F57C6F1" w14:textId="77777777" w:rsidR="00E81D1D" w:rsidRPr="00BB7B07" w:rsidRDefault="00234751" w:rsidP="00ED7FAF">
      <w:pPr>
        <w:pStyle w:val="WMOBodyText"/>
        <w:jc w:val="center"/>
      </w:pPr>
      <w:r>
        <w:rPr>
          <w:lang w:eastAsia="en-US"/>
        </w:rPr>
        <w:t>___________________</w:t>
      </w:r>
      <w:r w:rsidR="00E81D1D" w:rsidRPr="00BB7B07">
        <w:br w:type="page"/>
      </w:r>
    </w:p>
    <w:p w14:paraId="15780CE1" w14:textId="77777777" w:rsidR="00E81D1D" w:rsidRPr="00BB7B07" w:rsidRDefault="00E81D1D" w:rsidP="00E81D1D">
      <w:pPr>
        <w:pStyle w:val="Heading2"/>
      </w:pPr>
      <w:bookmarkStart w:id="95" w:name="Annex2"/>
      <w:bookmarkEnd w:id="95"/>
      <w:r w:rsidRPr="00BB7B07">
        <w:lastRenderedPageBreak/>
        <w:t>Annex</w:t>
      </w:r>
      <w:r w:rsidR="004C68AB">
        <w:t> 2</w:t>
      </w:r>
      <w:r w:rsidRPr="00BB7B07">
        <w:t xml:space="preserve"> to</w:t>
      </w:r>
      <w:r w:rsidR="00CF30BC" w:rsidRPr="009D7D73">
        <w:t xml:space="preserve"> </w:t>
      </w:r>
      <w:r w:rsidR="00EC6F87">
        <w:t>d</w:t>
      </w:r>
      <w:r w:rsidR="00CF30BC" w:rsidRPr="009D7D73">
        <w:t>raft Resolution ##/1 (Cg-Ext(2021))</w:t>
      </w:r>
    </w:p>
    <w:p w14:paraId="3992DAFF" w14:textId="77777777" w:rsidR="00E81D1D" w:rsidRPr="00871984" w:rsidRDefault="00D11B73" w:rsidP="001A6CF4">
      <w:pPr>
        <w:pStyle w:val="Heading3"/>
        <w:spacing w:after="480"/>
        <w:jc w:val="center"/>
      </w:pPr>
      <w:r w:rsidRPr="00871984">
        <w:t xml:space="preserve">Guidelines to </w:t>
      </w:r>
      <w:r>
        <w:t>M</w:t>
      </w:r>
      <w:r w:rsidRPr="00871984">
        <w:t xml:space="preserve">embers on the application of </w:t>
      </w:r>
      <w:r>
        <w:t>WMO</w:t>
      </w:r>
      <w:r w:rsidRPr="00871984">
        <w:t xml:space="preserve"> </w:t>
      </w:r>
      <w:r w:rsidR="005214B3">
        <w:t>D</w:t>
      </w:r>
      <w:r w:rsidRPr="00871984">
        <w:t xml:space="preserve">ata </w:t>
      </w:r>
      <w:r w:rsidR="005214B3">
        <w:t>P</w:t>
      </w:r>
      <w:r w:rsidRPr="00871984">
        <w:t>olicy</w:t>
      </w:r>
    </w:p>
    <w:p w14:paraId="51E83882" w14:textId="77777777" w:rsidR="00E81D1D" w:rsidRPr="00B528F1" w:rsidRDefault="002F5751" w:rsidP="00B528F1">
      <w:pPr>
        <w:spacing w:before="240"/>
        <w:ind w:left="1134" w:hanging="1134"/>
        <w:jc w:val="left"/>
        <w:rPr>
          <w:b/>
          <w:bCs/>
        </w:rPr>
      </w:pPr>
      <w:r w:rsidRPr="00A1382E">
        <w:rPr>
          <w:b/>
          <w:bCs/>
        </w:rPr>
        <w:t>1.</w:t>
      </w:r>
      <w:r w:rsidRPr="00A1382E">
        <w:rPr>
          <w:b/>
          <w:bCs/>
        </w:rPr>
        <w:tab/>
      </w:r>
      <w:r w:rsidR="00E81D1D" w:rsidRPr="00B528F1">
        <w:rPr>
          <w:b/>
          <w:bCs/>
        </w:rPr>
        <w:t>Purpose</w:t>
      </w:r>
    </w:p>
    <w:p w14:paraId="54CCC531" w14:textId="77777777" w:rsidR="00E81D1D" w:rsidRPr="00BB7B07" w:rsidRDefault="00E81D1D" w:rsidP="00B528F1">
      <w:pPr>
        <w:spacing w:before="240"/>
        <w:jc w:val="left"/>
      </w:pPr>
      <w:r w:rsidRPr="00BB7B07">
        <w:t>1.1</w:t>
      </w:r>
      <w:r w:rsidRPr="00BB7B07">
        <w:tab/>
        <w:t>The purpose of these guidelines is to help Members, especially through the engagement of their National Meteorological and Hydrological Services (NMHSs) with other national partners, to maximize the benefit obtained by their combined users from the free and unrestricted exchange of Earth system data, as articulated in the WMO Data Policy. While the primary remit of WMO is international collaboration on meteorological and related Earth system data, the national roles of many NMHSs are currently undergoing substantial changes, and many WMO Members have requested guidance on how their NMHSs and national partners should act with respect to their data within a larger national landscape of Earth system monitoring and prediction.</w:t>
      </w:r>
    </w:p>
    <w:p w14:paraId="4EB5CD34" w14:textId="77777777" w:rsidR="00E81D1D" w:rsidRPr="00BB7B07" w:rsidRDefault="00E81D1D" w:rsidP="00B528F1">
      <w:pPr>
        <w:spacing w:before="240"/>
        <w:jc w:val="left"/>
      </w:pPr>
      <w:r w:rsidRPr="00BB7B07">
        <w:t>1.2</w:t>
      </w:r>
      <w:r w:rsidRPr="00BB7B07">
        <w:tab/>
        <w:t xml:space="preserve">This </w:t>
      </w:r>
      <w:r w:rsidR="006B581A">
        <w:t>A</w:t>
      </w:r>
      <w:r w:rsidRPr="00BB7B07">
        <w:t xml:space="preserve">nnex draws from </w:t>
      </w:r>
      <w:r>
        <w:t xml:space="preserve">the </w:t>
      </w:r>
      <w:hyperlink r:id="rId65" w:anchor=".YGMya0BuKUl" w:history="1">
        <w:r w:rsidRPr="00763723">
          <w:rPr>
            <w:rStyle w:val="Hyperlink"/>
            <w:i/>
            <w:iCs/>
          </w:rPr>
          <w:t>Guide to the WMO Integrated Global Observing System</w:t>
        </w:r>
      </w:hyperlink>
      <w:r w:rsidRPr="00BB7B07">
        <w:rPr>
          <w:i/>
          <w:iCs/>
        </w:rPr>
        <w:t xml:space="preserve">, </w:t>
      </w:r>
      <w:r>
        <w:t>(</w:t>
      </w:r>
      <w:r w:rsidR="00763723" w:rsidRPr="00B528F1">
        <w:t>WMO-No. 1165</w:t>
      </w:r>
      <w:r w:rsidRPr="00BB7B07">
        <w:t>)</w:t>
      </w:r>
      <w:r w:rsidR="00763723" w:rsidRPr="00763723">
        <w:rPr>
          <w:i/>
          <w:iCs/>
        </w:rPr>
        <w:t xml:space="preserve"> </w:t>
      </w:r>
      <w:r w:rsidR="00763723" w:rsidRPr="00B528F1">
        <w:t>Chapter 7</w:t>
      </w:r>
      <w:r w:rsidRPr="00BB7B07">
        <w:t xml:space="preserve">, where many aspects of national collaboration on observational data in particular are discussed in more detail. Some of the key points are captured here for ease of reference, and where appropriate expanded to also include other types of Earth system data. (See </w:t>
      </w:r>
      <w:hyperlink w:anchor="Annex4" w:history="1">
        <w:r w:rsidRPr="00162995">
          <w:rPr>
            <w:rStyle w:val="Hyperlink"/>
          </w:rPr>
          <w:t>Annex</w:t>
        </w:r>
        <w:r w:rsidR="004C68AB" w:rsidRPr="00162995">
          <w:rPr>
            <w:rStyle w:val="Hyperlink"/>
          </w:rPr>
          <w:t> 4</w:t>
        </w:r>
      </w:hyperlink>
      <w:r w:rsidRPr="00BB7B07">
        <w:t xml:space="preserve"> for the definition of Earth system data.) </w:t>
      </w:r>
    </w:p>
    <w:p w14:paraId="2F8E2D04" w14:textId="77777777" w:rsidR="00E81D1D" w:rsidRPr="00A1382E" w:rsidRDefault="002F5751" w:rsidP="00B528F1">
      <w:pPr>
        <w:tabs>
          <w:tab w:val="clear" w:pos="1134"/>
        </w:tabs>
        <w:spacing w:before="240"/>
        <w:ind w:left="1134" w:hanging="1134"/>
        <w:jc w:val="left"/>
      </w:pPr>
      <w:r w:rsidRPr="00A1382E">
        <w:rPr>
          <w:b/>
          <w:bCs/>
        </w:rPr>
        <w:t>2.</w:t>
      </w:r>
      <w:r w:rsidRPr="00A1382E">
        <w:rPr>
          <w:b/>
          <w:bCs/>
        </w:rPr>
        <w:tab/>
      </w:r>
      <w:r w:rsidR="00E81D1D" w:rsidRPr="00B528F1">
        <w:rPr>
          <w:b/>
          <w:bCs/>
        </w:rPr>
        <w:t>Current context</w:t>
      </w:r>
    </w:p>
    <w:p w14:paraId="7C61C638" w14:textId="77777777" w:rsidR="00E81D1D" w:rsidRPr="00BB7B07" w:rsidRDefault="00E81D1D" w:rsidP="00B528F1">
      <w:pPr>
        <w:spacing w:before="240"/>
        <w:jc w:val="left"/>
      </w:pPr>
      <w:bookmarkStart w:id="96" w:name="_Hlk61519226"/>
      <w:r w:rsidRPr="00BB7B07">
        <w:t>2.1</w:t>
      </w:r>
      <w:r w:rsidRPr="00BB7B07">
        <w:tab/>
        <w:t xml:space="preserve">Historically, WMO policy documents and regulatory material have not consistently distinguished between WMO Members, which per the WMO Convention are States and territories, and their NMHSs. In the early years of WMO’s existence, such a distinction would have been unnecessary, since in most countries the NMHS would be not only the sole national provider of both meteorological data and services, but therefore also the primary national user of meteorological data. </w:t>
      </w:r>
      <w:bookmarkStart w:id="97" w:name="_Hlk61519251"/>
    </w:p>
    <w:p w14:paraId="4DFE5565" w14:textId="77777777" w:rsidR="00E81D1D" w:rsidRPr="00BB7B07" w:rsidRDefault="00E81D1D" w:rsidP="00B528F1">
      <w:pPr>
        <w:spacing w:before="240"/>
        <w:jc w:val="left"/>
      </w:pPr>
      <w:bookmarkStart w:id="98" w:name="_Hlk61519007"/>
      <w:bookmarkEnd w:id="96"/>
      <w:bookmarkEnd w:id="97"/>
      <w:r w:rsidRPr="00BB7B07">
        <w:t>2.2</w:t>
      </w:r>
      <w:r w:rsidRPr="00BB7B07">
        <w:tab/>
        <w:t xml:space="preserve">Today, the issue of the national role and responsibilities of the NMHS has become much more complex within many WMO Members. </w:t>
      </w:r>
      <w:bookmarkEnd w:id="98"/>
      <w:r w:rsidRPr="00BB7B07">
        <w:t xml:space="preserve">A typical NMHS is now not only responsible for observing and predicting the weather, but also for a growing number of other, closely related services and application areas. At the same time, the NMHS is also often no longer alone within its national territory in undertaking weather observation and prediction activities, and the same may be true for many of its other activity areas. </w:t>
      </w:r>
    </w:p>
    <w:p w14:paraId="311ED1B1" w14:textId="77777777" w:rsidR="00E81D1D" w:rsidRPr="00BB7B07" w:rsidRDefault="00E81D1D">
      <w:pPr>
        <w:pStyle w:val="WMOBodyText"/>
      </w:pPr>
      <w:r w:rsidRPr="00BB7B07">
        <w:t>2.3</w:t>
      </w:r>
      <w:r w:rsidRPr="00BB7B07">
        <w:tab/>
        <w:t xml:space="preserve">It is in the interest of NMHSs to partner with these other operators, which may include different </w:t>
      </w:r>
      <w:r w:rsidR="006B581A">
        <w:t>g</w:t>
      </w:r>
      <w:r w:rsidRPr="00BB7B07">
        <w:t>overnment agencies operating under various ministries, private companies, non-profit organizations, or even private citizens, in order to be able to base their services on the most comprehensive observational data</w:t>
      </w:r>
      <w:r w:rsidR="004C68AB">
        <w:t xml:space="preserve"> set</w:t>
      </w:r>
      <w:r w:rsidRPr="00BB7B07">
        <w:t xml:space="preserve"> possible. This requires technical issues related to data quality, data formats, communication lines and data repositories to be resolved and agreements regarding data policy to be concluded. It is also clearly in the interest of potential collaboration partners to gain free and unrestricted access to Earth system monitoring and prediction data generated by the NMHSs, and in the interest of the Member to minimi</w:t>
      </w:r>
      <w:r w:rsidR="004C68AB">
        <w:t>z</w:t>
      </w:r>
      <w:r w:rsidRPr="00BB7B07">
        <w:t>e duplication and maximi</w:t>
      </w:r>
      <w:r w:rsidR="004C68AB">
        <w:t>z</w:t>
      </w:r>
      <w:r w:rsidRPr="00BB7B07">
        <w:t>e efficiency in the operation of national infrastructure.</w:t>
      </w:r>
    </w:p>
    <w:p w14:paraId="065F5084" w14:textId="77777777" w:rsidR="00E81D1D" w:rsidRPr="00BB7B07" w:rsidRDefault="00E81D1D" w:rsidP="00B528F1">
      <w:pPr>
        <w:pStyle w:val="ListParagraph"/>
        <w:spacing w:before="240"/>
        <w:ind w:left="0"/>
        <w:jc w:val="left"/>
      </w:pPr>
      <w:r w:rsidRPr="00BB7B07">
        <w:t>2.4</w:t>
      </w:r>
      <w:r w:rsidRPr="00BB7B07">
        <w:tab/>
        <w:t>The potential of using national data partnerships as leverage to improve efficiency and effectiveness is well</w:t>
      </w:r>
      <w:r w:rsidR="00A4578E">
        <w:t xml:space="preserve"> </w:t>
      </w:r>
      <w:r w:rsidRPr="00BB7B07">
        <w:t xml:space="preserve">recognized in the context of WIGOS. For example, the </w:t>
      </w:r>
      <w:hyperlink r:id="rId66" w:anchor=".YGMym0BuKUl" w:history="1">
        <w:r w:rsidRPr="003B4A4F">
          <w:rPr>
            <w:rStyle w:val="Hyperlink"/>
            <w:i/>
            <w:iCs/>
          </w:rPr>
          <w:t>Vision for the WMO Integrated Global Observing System in 2040</w:t>
        </w:r>
      </w:hyperlink>
      <w:r w:rsidRPr="00BB7B07">
        <w:t xml:space="preserve"> (</w:t>
      </w:r>
      <w:r w:rsidR="003B4A4F" w:rsidRPr="00B528F1">
        <w:t>WMO-No. 1243</w:t>
      </w:r>
      <w:r w:rsidRPr="00BB7B07">
        <w:t xml:space="preserve">) strongly promotes the integration of Members’ observations, whether they come from the NMHS or partner institutions. </w:t>
      </w:r>
    </w:p>
    <w:p w14:paraId="11A089EF" w14:textId="77777777" w:rsidR="000E5678" w:rsidRDefault="000E5678">
      <w:pPr>
        <w:tabs>
          <w:tab w:val="clear" w:pos="1134"/>
        </w:tabs>
        <w:jc w:val="left"/>
        <w:rPr>
          <w:u w:val="single"/>
        </w:rPr>
      </w:pPr>
      <w:r>
        <w:rPr>
          <w:u w:val="single"/>
        </w:rPr>
        <w:br w:type="page"/>
      </w:r>
    </w:p>
    <w:p w14:paraId="56D84F38" w14:textId="77777777" w:rsidR="00E81D1D" w:rsidRPr="00BB7B07" w:rsidRDefault="00E81D1D" w:rsidP="00E81D1D">
      <w:pPr>
        <w:jc w:val="left"/>
        <w:rPr>
          <w:u w:val="single"/>
        </w:rPr>
      </w:pPr>
    </w:p>
    <w:p w14:paraId="4363F66E" w14:textId="77777777" w:rsidR="00E81D1D" w:rsidRPr="00A1382E" w:rsidRDefault="002F5751" w:rsidP="00B528F1">
      <w:pPr>
        <w:tabs>
          <w:tab w:val="clear" w:pos="1134"/>
        </w:tabs>
        <w:spacing w:after="160" w:line="259" w:lineRule="auto"/>
        <w:ind w:left="1134" w:hanging="1134"/>
        <w:jc w:val="left"/>
      </w:pPr>
      <w:r w:rsidRPr="00A1382E">
        <w:rPr>
          <w:b/>
          <w:bCs/>
        </w:rPr>
        <w:t>3.</w:t>
      </w:r>
      <w:r w:rsidRPr="00A1382E">
        <w:rPr>
          <w:b/>
          <w:bCs/>
        </w:rPr>
        <w:tab/>
      </w:r>
      <w:r w:rsidR="00E81D1D" w:rsidRPr="00B528F1">
        <w:rPr>
          <w:b/>
          <w:bCs/>
        </w:rPr>
        <w:t>Guiding principles and recommendations for national collaboration on Earth system data</w:t>
      </w:r>
    </w:p>
    <w:p w14:paraId="6CF1A0B1" w14:textId="77777777" w:rsidR="00E81D1D" w:rsidRPr="00A1382E" w:rsidRDefault="00E81D1D" w:rsidP="00E81D1D">
      <w:pPr>
        <w:pStyle w:val="ListParagraph"/>
        <w:ind w:left="0"/>
        <w:jc w:val="left"/>
      </w:pPr>
    </w:p>
    <w:p w14:paraId="0CAE9220" w14:textId="77777777" w:rsidR="00E81D1D" w:rsidRPr="00BB7B07" w:rsidRDefault="00E81D1D" w:rsidP="00E81D1D">
      <w:pPr>
        <w:pStyle w:val="ListParagraph"/>
        <w:ind w:left="0"/>
        <w:jc w:val="left"/>
        <w:rPr>
          <w:i/>
          <w:iCs/>
        </w:rPr>
      </w:pPr>
      <w:r w:rsidRPr="00BB7B07">
        <w:t>3.1</w:t>
      </w:r>
      <w:r w:rsidRPr="00BB7B07">
        <w:tab/>
        <w:t>The drive for increased national collaboration on Earth</w:t>
      </w:r>
      <w:r w:rsidR="00A4578E">
        <w:t xml:space="preserve"> </w:t>
      </w:r>
      <w:r w:rsidRPr="00BB7B07">
        <w:t xml:space="preserve">system data is similar in nature to the driver for international exchange of data, and it can be articulated simply as follows: </w:t>
      </w:r>
      <w:r w:rsidRPr="00BB7B07">
        <w:rPr>
          <w:i/>
          <w:iCs/>
        </w:rPr>
        <w:t>“Data sharing creates mutual benefits for all stakeholders”.</w:t>
      </w:r>
    </w:p>
    <w:p w14:paraId="202897CA" w14:textId="77777777" w:rsidR="00E81D1D" w:rsidRPr="00BB7B07" w:rsidRDefault="00E81D1D" w:rsidP="00E81D1D">
      <w:pPr>
        <w:pStyle w:val="ListParagraph"/>
        <w:ind w:left="0"/>
        <w:jc w:val="left"/>
        <w:rPr>
          <w:i/>
          <w:iCs/>
        </w:rPr>
      </w:pPr>
    </w:p>
    <w:p w14:paraId="5053E2C5" w14:textId="77777777" w:rsidR="00E81D1D" w:rsidRPr="00BB7B07" w:rsidRDefault="00E81D1D" w:rsidP="00E81D1D">
      <w:pPr>
        <w:pStyle w:val="ListParagraph"/>
        <w:ind w:left="0"/>
        <w:jc w:val="left"/>
      </w:pPr>
      <w:r w:rsidRPr="00BB7B07">
        <w:t>3.2</w:t>
      </w:r>
      <w:r w:rsidRPr="00BB7B07">
        <w:tab/>
        <w:t xml:space="preserve">Over the last two or three decades, Earth system data have become uniformly recognized as potentially being very valuable economically. More recently, various national and international economic analyses have demonstrated that the highest economic impact of Earth system data is obtained with free and open data policies, with the benefits of sharing all available Earth system data found to far outweigh the costs. These costs are represented by the loss of prospective revenue from selling the data to users willing and able to pay for them.  </w:t>
      </w:r>
    </w:p>
    <w:p w14:paraId="3D2F76DC" w14:textId="77777777" w:rsidR="00E81D1D" w:rsidRPr="00BB7B07" w:rsidRDefault="00E81D1D" w:rsidP="00E81D1D">
      <w:pPr>
        <w:pStyle w:val="ListParagraph"/>
        <w:ind w:left="0"/>
        <w:jc w:val="left"/>
      </w:pPr>
    </w:p>
    <w:p w14:paraId="60EFA0D9" w14:textId="77777777" w:rsidR="00E81D1D" w:rsidRPr="00BB7B07" w:rsidRDefault="00E81D1D" w:rsidP="00E81D1D">
      <w:pPr>
        <w:pStyle w:val="ListParagraph"/>
        <w:ind w:left="0"/>
        <w:jc w:val="left"/>
      </w:pPr>
      <w:r w:rsidRPr="00BB7B07">
        <w:t xml:space="preserve">3.3 </w:t>
      </w:r>
      <w:r w:rsidRPr="00BB7B07">
        <w:tab/>
        <w:t xml:space="preserve">The sustainability of the basic infrastructure for data collection, processing and dissemination should be considered the responsibility of the Member as a whole, and not just of its NMHS; and compliance of all national entities with the data policy established via this </w:t>
      </w:r>
      <w:r w:rsidR="005214B3">
        <w:t>r</w:t>
      </w:r>
      <w:r w:rsidRPr="00BB7B07">
        <w:t>esolution should be seen as essential for maximizing the socio</w:t>
      </w:r>
      <w:r w:rsidR="00A4578E">
        <w:t>economic</w:t>
      </w:r>
      <w:r w:rsidRPr="00BB7B07">
        <w:t xml:space="preserve"> benefits of Earth system data.</w:t>
      </w:r>
    </w:p>
    <w:p w14:paraId="63FA973F" w14:textId="77777777" w:rsidR="00E81D1D" w:rsidRPr="00BB7B07" w:rsidRDefault="00E81D1D" w:rsidP="00E81D1D">
      <w:pPr>
        <w:pStyle w:val="ListParagraph"/>
        <w:ind w:left="0"/>
        <w:jc w:val="left"/>
      </w:pPr>
    </w:p>
    <w:p w14:paraId="1F8933BD" w14:textId="77777777" w:rsidR="00E81D1D" w:rsidRPr="00B528F1" w:rsidRDefault="00E81D1D" w:rsidP="00E81D1D">
      <w:pPr>
        <w:pStyle w:val="ListParagraph"/>
        <w:ind w:left="0"/>
        <w:jc w:val="left"/>
      </w:pPr>
      <w:r w:rsidRPr="00BB7B07">
        <w:t>3.4</w:t>
      </w:r>
      <w:r w:rsidRPr="00BB7B07">
        <w:tab/>
        <w:t xml:space="preserve">The </w:t>
      </w:r>
      <w:r w:rsidR="006B581A">
        <w:t>R</w:t>
      </w:r>
      <w:r w:rsidRPr="00BB7B07">
        <w:t xml:space="preserve">ecommendation to Members is therefore to adopt the following national practice regarding the exchange of Earth system data </w:t>
      </w:r>
      <w:r w:rsidRPr="00BB7B07">
        <w:rPr>
          <w:i/>
          <w:iCs/>
        </w:rPr>
        <w:t>(</w:t>
      </w:r>
      <w:r w:rsidRPr="00B528F1">
        <w:t xml:space="preserve">see also </w:t>
      </w:r>
      <w:hyperlink w:anchor="Annex3" w:history="1">
        <w:r w:rsidRPr="00B528F1">
          <w:rPr>
            <w:rStyle w:val="Hyperlink"/>
          </w:rPr>
          <w:t>Annex</w:t>
        </w:r>
        <w:r w:rsidR="004C68AB" w:rsidRPr="00B528F1">
          <w:rPr>
            <w:rStyle w:val="Hyperlink"/>
          </w:rPr>
          <w:t> 3</w:t>
        </w:r>
      </w:hyperlink>
      <w:r w:rsidRPr="00B528F1">
        <w:t>, regarding Public</w:t>
      </w:r>
      <w:r w:rsidR="00A4578E" w:rsidRPr="00B528F1">
        <w:t>-</w:t>
      </w:r>
      <w:r w:rsidRPr="00B528F1">
        <w:t>Private Sector engagement):</w:t>
      </w:r>
    </w:p>
    <w:p w14:paraId="6D92AA0E" w14:textId="77777777" w:rsidR="00E81D1D" w:rsidRPr="00234751" w:rsidRDefault="00E81D1D" w:rsidP="00E81D1D">
      <w:pPr>
        <w:pStyle w:val="ListParagraph"/>
        <w:ind w:left="0"/>
        <w:jc w:val="left"/>
      </w:pPr>
    </w:p>
    <w:p w14:paraId="2E92D778" w14:textId="77777777" w:rsidR="00E81D1D" w:rsidRPr="00BB7B07" w:rsidRDefault="002F5751" w:rsidP="00B528F1">
      <w:pPr>
        <w:tabs>
          <w:tab w:val="clear" w:pos="1134"/>
        </w:tabs>
        <w:spacing w:after="160"/>
        <w:ind w:left="1134" w:hanging="567"/>
        <w:jc w:val="left"/>
      </w:pPr>
      <w:r w:rsidRPr="00BB7B07">
        <w:t>(a)</w:t>
      </w:r>
      <w:r w:rsidRPr="00BB7B07">
        <w:tab/>
      </w:r>
      <w:r w:rsidR="00E81D1D" w:rsidRPr="00BB7B07">
        <w:t xml:space="preserve">NMHSs should strive to act as integrators for Earth system data at the national level, both by strengthening their own observing systems according to the guidance provided by the WIGOS framework, and by building national partnerships and providing national leaderships based on their experience in the acquisition, processing, and dissemination of observational data for environmental monitoring and prediction </w:t>
      </w:r>
      <w:r w:rsidR="00090178">
        <w:t>purposes;</w:t>
      </w:r>
    </w:p>
    <w:p w14:paraId="5260DE26" w14:textId="77777777" w:rsidR="00E81D1D" w:rsidRPr="00BB7B07" w:rsidRDefault="002F5751" w:rsidP="00B528F1">
      <w:pPr>
        <w:tabs>
          <w:tab w:val="clear" w:pos="1134"/>
        </w:tabs>
        <w:spacing w:after="160"/>
        <w:ind w:left="1134" w:hanging="567"/>
        <w:jc w:val="left"/>
      </w:pPr>
      <w:r w:rsidRPr="00BB7B07">
        <w:t>(b)</w:t>
      </w:r>
      <w:r w:rsidRPr="00BB7B07">
        <w:tab/>
      </w:r>
      <w:r w:rsidR="00E81D1D" w:rsidRPr="00BB7B07">
        <w:t xml:space="preserve">Data practices should be aligned with the WMO </w:t>
      </w:r>
      <w:r w:rsidR="006B581A">
        <w:t>D</w:t>
      </w:r>
      <w:r w:rsidR="00E81D1D" w:rsidRPr="00BB7B07">
        <w:t xml:space="preserve">ata </w:t>
      </w:r>
      <w:r w:rsidR="006B581A">
        <w:t>P</w:t>
      </w:r>
      <w:r w:rsidR="00E81D1D" w:rsidRPr="00BB7B07">
        <w:t xml:space="preserve">olicy to ensure that users from all sectors – public, private and academic – are granted free and unrestricted access, without charge and with no conditions on use, at a minimum to the </w:t>
      </w:r>
      <w:r w:rsidR="00066134">
        <w:t>core</w:t>
      </w:r>
      <w:r w:rsidR="001144B5">
        <w:t xml:space="preserve"> </w:t>
      </w:r>
      <w:r w:rsidR="00E81D1D" w:rsidRPr="00BB7B07">
        <w:t>data as described in Annex</w:t>
      </w:r>
      <w:r w:rsidR="004C68AB">
        <w:t> 1</w:t>
      </w:r>
      <w:r w:rsidR="00E81D1D" w:rsidRPr="00BB7B07">
        <w:t xml:space="preserve"> acquired by the </w:t>
      </w:r>
      <w:r w:rsidR="00090178">
        <w:t>NMHS;</w:t>
      </w:r>
      <w:r w:rsidR="00E81D1D" w:rsidRPr="00BB7B07">
        <w:t xml:space="preserve"> </w:t>
      </w:r>
    </w:p>
    <w:p w14:paraId="6937438D" w14:textId="77777777" w:rsidR="00E81D1D" w:rsidRPr="00BB7B07" w:rsidRDefault="002F5751" w:rsidP="00B528F1">
      <w:pPr>
        <w:tabs>
          <w:tab w:val="clear" w:pos="1134"/>
        </w:tabs>
        <w:spacing w:after="160"/>
        <w:ind w:left="1134" w:hanging="567"/>
        <w:jc w:val="left"/>
      </w:pPr>
      <w:r w:rsidRPr="00BB7B07">
        <w:t>(c)</w:t>
      </w:r>
      <w:r w:rsidRPr="00BB7B07">
        <w:tab/>
      </w:r>
      <w:r w:rsidR="00E81D1D" w:rsidRPr="00BB7B07">
        <w:t xml:space="preserve">The technological solutions for access to the internationally exchanged </w:t>
      </w:r>
      <w:r w:rsidR="00066134">
        <w:t xml:space="preserve">core </w:t>
      </w:r>
      <w:r w:rsidR="001144B5">
        <w:t xml:space="preserve"> </w:t>
      </w:r>
      <w:r w:rsidR="00E81D1D" w:rsidRPr="00BB7B07">
        <w:t xml:space="preserve">data should be fully compliant with the free and unrestricted principle to facilitate access and minimize any charges for the data retrieval and </w:t>
      </w:r>
      <w:r w:rsidR="00090178">
        <w:t>delivery;</w:t>
      </w:r>
    </w:p>
    <w:p w14:paraId="082759B5" w14:textId="77777777" w:rsidR="00E81D1D" w:rsidRPr="00BB7B07" w:rsidRDefault="002F5751" w:rsidP="00B528F1">
      <w:pPr>
        <w:tabs>
          <w:tab w:val="clear" w:pos="1134"/>
        </w:tabs>
        <w:spacing w:after="160"/>
        <w:ind w:left="1134" w:hanging="567"/>
        <w:jc w:val="left"/>
      </w:pPr>
      <w:r w:rsidRPr="00BB7B07">
        <w:t>(d)</w:t>
      </w:r>
      <w:r w:rsidRPr="00BB7B07">
        <w:tab/>
      </w:r>
      <w:r w:rsidR="00E81D1D" w:rsidRPr="00BB7B07">
        <w:t>The provision of observational data by entities outside the NMHS should be welcomed and facilitated, i.e</w:t>
      </w:r>
      <w:r w:rsidR="00712B26" w:rsidRPr="00BB7B07">
        <w:t>.</w:t>
      </w:r>
      <w:r w:rsidR="00712B26">
        <w:t> </w:t>
      </w:r>
      <w:r w:rsidR="00E81D1D" w:rsidRPr="00BB7B07">
        <w:t xml:space="preserve">by opening access to WMO systems such as </w:t>
      </w:r>
      <w:r w:rsidR="006B581A">
        <w:t>WMO Information System (</w:t>
      </w:r>
      <w:r w:rsidR="00E81D1D" w:rsidRPr="00BB7B07">
        <w:t>WIS</w:t>
      </w:r>
      <w:r w:rsidR="006B581A">
        <w:t>)</w:t>
      </w:r>
      <w:r w:rsidR="00E81D1D" w:rsidRPr="00BB7B07">
        <w:t xml:space="preserve"> and WIGOS and their technical tools as broadly as </w:t>
      </w:r>
      <w:r w:rsidR="00090178">
        <w:t>possible;</w:t>
      </w:r>
    </w:p>
    <w:p w14:paraId="68A9344A" w14:textId="77777777" w:rsidR="00E81D1D" w:rsidRPr="00BB7B07" w:rsidRDefault="002F5751" w:rsidP="00B528F1">
      <w:pPr>
        <w:tabs>
          <w:tab w:val="clear" w:pos="1134"/>
        </w:tabs>
        <w:spacing w:after="160"/>
        <w:ind w:left="1134" w:hanging="567"/>
        <w:jc w:val="left"/>
      </w:pPr>
      <w:r w:rsidRPr="00BB7B07">
        <w:t>(e)</w:t>
      </w:r>
      <w:r w:rsidRPr="00BB7B07">
        <w:tab/>
      </w:r>
      <w:r w:rsidR="00E81D1D" w:rsidRPr="00BB7B07">
        <w:t xml:space="preserve">Members are encouraged to broaden the provision of their data with a minimum of conditions beyond the minimum set of data listed in </w:t>
      </w:r>
      <w:hyperlink w:anchor="Annex1" w:history="1">
        <w:r w:rsidR="00E81D1D" w:rsidRPr="00DE7BE6">
          <w:rPr>
            <w:rStyle w:val="Hyperlink"/>
          </w:rPr>
          <w:t>Annex</w:t>
        </w:r>
        <w:r w:rsidR="004C68AB" w:rsidRPr="00DE7BE6">
          <w:rPr>
            <w:rStyle w:val="Hyperlink"/>
          </w:rPr>
          <w:t> 1</w:t>
        </w:r>
      </w:hyperlink>
      <w:r w:rsidR="00E81D1D" w:rsidRPr="00BB7B07">
        <w:t xml:space="preserve">. </w:t>
      </w:r>
    </w:p>
    <w:p w14:paraId="3E47FC49" w14:textId="77777777" w:rsidR="00E81D1D" w:rsidRPr="00BB7B07" w:rsidRDefault="00E81D1D" w:rsidP="00E81D1D">
      <w:pPr>
        <w:pStyle w:val="ListParagraph"/>
        <w:tabs>
          <w:tab w:val="clear" w:pos="1134"/>
        </w:tabs>
        <w:ind w:left="0"/>
        <w:jc w:val="left"/>
      </w:pPr>
      <w:r w:rsidRPr="00BB7B07">
        <w:t xml:space="preserve">3.5 </w:t>
      </w:r>
      <w:r>
        <w:tab/>
      </w:r>
      <w:r w:rsidRPr="00BB7B07">
        <w:t>In cases where Members choose to apply conditions on the exchange of recommended</w:t>
      </w:r>
      <w:r>
        <w:t xml:space="preserve"> </w:t>
      </w:r>
      <w:r w:rsidRPr="00BB7B07">
        <w:t>data, they may wish to consider using forms of license that m</w:t>
      </w:r>
      <w:r w:rsidRPr="00AA693D">
        <w:rPr>
          <w:lang w:val="en-US"/>
        </w:rPr>
        <w:t>ay</w:t>
      </w:r>
      <w:r w:rsidRPr="00BB7B07">
        <w:t xml:space="preserve"> be indicated in WMO guidance materials.</w:t>
      </w:r>
    </w:p>
    <w:p w14:paraId="6AA64A98" w14:textId="77777777" w:rsidR="00E81D1D" w:rsidRPr="00BB7B07" w:rsidRDefault="00E81D1D" w:rsidP="00E81D1D">
      <w:pPr>
        <w:jc w:val="left"/>
      </w:pPr>
    </w:p>
    <w:p w14:paraId="08888D67" w14:textId="77777777" w:rsidR="000E5678" w:rsidRDefault="000E5678">
      <w:pPr>
        <w:tabs>
          <w:tab w:val="clear" w:pos="1134"/>
        </w:tabs>
        <w:jc w:val="left"/>
        <w:rPr>
          <w:b/>
          <w:bCs/>
        </w:rPr>
      </w:pPr>
      <w:r>
        <w:rPr>
          <w:b/>
          <w:bCs/>
        </w:rPr>
        <w:br w:type="page"/>
      </w:r>
    </w:p>
    <w:p w14:paraId="79A55645" w14:textId="77777777" w:rsidR="00E81D1D" w:rsidRPr="00D11B73" w:rsidRDefault="002F5751" w:rsidP="00B528F1">
      <w:pPr>
        <w:tabs>
          <w:tab w:val="clear" w:pos="1134"/>
        </w:tabs>
        <w:spacing w:before="240"/>
        <w:ind w:left="1134" w:hanging="1134"/>
        <w:jc w:val="left"/>
      </w:pPr>
      <w:r w:rsidRPr="00D11B73">
        <w:rPr>
          <w:b/>
          <w:bCs/>
        </w:rPr>
        <w:lastRenderedPageBreak/>
        <w:t>4.</w:t>
      </w:r>
      <w:r w:rsidRPr="00D11B73">
        <w:rPr>
          <w:b/>
          <w:bCs/>
        </w:rPr>
        <w:tab/>
      </w:r>
      <w:r w:rsidR="00E81D1D" w:rsidRPr="00B528F1">
        <w:rPr>
          <w:b/>
          <w:bCs/>
        </w:rPr>
        <w:t>Guiding principles and recommendations for national collaboration with the research sector</w:t>
      </w:r>
    </w:p>
    <w:p w14:paraId="56EB9B90" w14:textId="77777777" w:rsidR="00E81D1D" w:rsidRPr="00BB7B07" w:rsidRDefault="00E81D1D" w:rsidP="00B528F1">
      <w:pPr>
        <w:spacing w:before="240"/>
        <w:jc w:val="left"/>
      </w:pPr>
      <w:r w:rsidRPr="00BB7B07">
        <w:t>4.1</w:t>
      </w:r>
      <w:r w:rsidRPr="00BB7B07">
        <w:tab/>
        <w:t xml:space="preserve">Research data is collected by universities, research institutes and many others, in some cases over a limited time period. These data cover multiple domains of the Earth System (atmosphere, ocean, cryosphere, hydrology, environmental science, space science, etc.). The diversity of this data reflects the wide range of Earth science disciplines, research interests and research methods. </w:t>
      </w:r>
    </w:p>
    <w:p w14:paraId="27BBBEF4" w14:textId="77777777" w:rsidR="00E81D1D" w:rsidRPr="00CE407C" w:rsidRDefault="00E81D1D" w:rsidP="00B528F1">
      <w:pPr>
        <w:spacing w:before="240"/>
        <w:jc w:val="left"/>
      </w:pPr>
      <w:r w:rsidRPr="00BB7B07">
        <w:t>4.2</w:t>
      </w:r>
      <w:r w:rsidRPr="00BB7B07">
        <w:tab/>
        <w:t xml:space="preserve">Open data policies are well recognized to facilitate science and maximize the value of data, efficiency, and expanded capabilities as well </w:t>
      </w:r>
      <w:r w:rsidRPr="003E43A8">
        <w:t>as equity</w:t>
      </w:r>
      <w:r w:rsidRPr="003E43A8">
        <w:rPr>
          <w:rStyle w:val="FootnoteReference"/>
        </w:rPr>
        <w:footnoteReference w:id="11"/>
      </w:r>
      <w:r w:rsidRPr="003E43A8">
        <w:t>. Most</w:t>
      </w:r>
      <w:r w:rsidRPr="00BB7B07">
        <w:t xml:space="preserve"> data providers from the research community are of a non-commercial nature, and they generally cannot and will not charge a fee for access to the data. However, they may request attribution of the source of the data, not only when used as a basis for scientific publications, but also if they are integrated into operational products and services.</w:t>
      </w:r>
    </w:p>
    <w:p w14:paraId="68994FBC" w14:textId="77777777" w:rsidR="00E81D1D" w:rsidRPr="00BB7B07" w:rsidRDefault="00E81D1D" w:rsidP="00B528F1">
      <w:pPr>
        <w:spacing w:before="240"/>
        <w:jc w:val="left"/>
      </w:pPr>
      <w:r w:rsidRPr="00BB7B07">
        <w:t>4.3</w:t>
      </w:r>
      <w:r w:rsidRPr="00BB7B07">
        <w:tab/>
        <w:t xml:space="preserve">Given the importance of research as a key enabler of successful weather prediction, and its continued contribution to all WMO application areas, collaboration on data with the research sector is particularly important for WMO, the NMHSs and other related national agencies of the Members of the organization. Regarding the use of Earth system data, there are two main aspects of this collaboration, namely (a) provision of research data for operational use, and (b) access to NMHS-acquired and other </w:t>
      </w:r>
      <w:r w:rsidR="006B581A">
        <w:t>g</w:t>
      </w:r>
      <w:r w:rsidRPr="00BB7B07">
        <w:t>overnment data for the research sector.</w:t>
      </w:r>
    </w:p>
    <w:p w14:paraId="5C94C8DF" w14:textId="77777777" w:rsidR="00E81D1D" w:rsidRPr="00BB7B07" w:rsidRDefault="002F5751" w:rsidP="00B528F1">
      <w:pPr>
        <w:tabs>
          <w:tab w:val="clear" w:pos="1134"/>
          <w:tab w:val="left" w:pos="567"/>
        </w:tabs>
        <w:spacing w:before="240"/>
        <w:ind w:left="1134" w:hanging="567"/>
        <w:jc w:val="left"/>
      </w:pPr>
      <w:r w:rsidRPr="00BB7B07">
        <w:t>(a)</w:t>
      </w:r>
      <w:r w:rsidRPr="00BB7B07">
        <w:tab/>
      </w:r>
      <w:r w:rsidR="00E81D1D" w:rsidRPr="002F5751">
        <w:rPr>
          <w:i/>
          <w:iCs/>
        </w:rPr>
        <w:t>Provision of research data for operational use.</w:t>
      </w:r>
      <w:r w:rsidR="00E81D1D" w:rsidRPr="00BB7B07">
        <w:t xml:space="preserve"> The WMO community has a long history of using research data as an essential part of the input used to evolve and underpin operational services. For instance, in operational weather prediction, many critical satellite data are provided by research or technology demonstration missions that were not originally designed or deployed for operational purposes. Likewise, within certain domains and for certain application areas, most notably oceanography, cryosphere services and applications related to atmospheric composition, the vast majority of the observational data are provided by research entities</w:t>
      </w:r>
      <w:r w:rsidR="00D11B73" w:rsidRPr="002F5751">
        <w:t>;</w:t>
      </w:r>
      <w:r w:rsidR="00E81D1D" w:rsidRPr="00BB7B07">
        <w:t xml:space="preserve"> </w:t>
      </w:r>
    </w:p>
    <w:p w14:paraId="52EAEA3A" w14:textId="77777777" w:rsidR="00E81D1D" w:rsidRPr="002F5751" w:rsidRDefault="002F5751" w:rsidP="00B528F1">
      <w:pPr>
        <w:tabs>
          <w:tab w:val="left" w:pos="567"/>
        </w:tabs>
        <w:spacing w:before="240"/>
        <w:ind w:left="1134" w:hanging="567"/>
        <w:jc w:val="left"/>
        <w:rPr>
          <w:rFonts w:cs="Segoe UI"/>
          <w:lang w:val="en-US"/>
        </w:rPr>
      </w:pPr>
      <w:r w:rsidRPr="00BB7B07">
        <w:rPr>
          <w:rFonts w:cs="Segoe UI"/>
          <w:lang w:val="en-US"/>
        </w:rPr>
        <w:t>(b)</w:t>
      </w:r>
      <w:r w:rsidRPr="00BB7B07">
        <w:rPr>
          <w:rFonts w:cs="Segoe UI"/>
          <w:lang w:val="en-US"/>
        </w:rPr>
        <w:tab/>
      </w:r>
      <w:r w:rsidR="00E81D1D" w:rsidRPr="002F5751">
        <w:rPr>
          <w:i/>
          <w:iCs/>
        </w:rPr>
        <w:t xml:space="preserve">Access to NMHS and other </w:t>
      </w:r>
      <w:r w:rsidR="006B581A" w:rsidRPr="002F5751">
        <w:rPr>
          <w:i/>
          <w:iCs/>
        </w:rPr>
        <w:t>g</w:t>
      </w:r>
      <w:r w:rsidR="00E81D1D" w:rsidRPr="002F5751">
        <w:rPr>
          <w:i/>
          <w:iCs/>
        </w:rPr>
        <w:t>overnment data for the research sector.</w:t>
      </w:r>
      <w:r w:rsidR="00E81D1D" w:rsidRPr="00BB7B07">
        <w:t xml:space="preserve"> </w:t>
      </w:r>
      <w:r w:rsidR="00E81D1D" w:rsidRPr="002F5751">
        <w:rPr>
          <w:rFonts w:cs="Segoe UI"/>
        </w:rPr>
        <w:t xml:space="preserve">It is necessary to improve data exchange between the operational WMO community and the research community. </w:t>
      </w:r>
      <w:r w:rsidR="00E81D1D" w:rsidRPr="00BB7B07">
        <w:t xml:space="preserve">Research projects are often dependent on external environmental data and services (including weather forecasts), so there is an inherent co-dependency. </w:t>
      </w:r>
      <w:r w:rsidR="00E81D1D" w:rsidRPr="002F5751">
        <w:rPr>
          <w:rFonts w:cs="Segoe UI"/>
        </w:rPr>
        <w:t>Harmoni</w:t>
      </w:r>
      <w:r w:rsidR="004C68AB" w:rsidRPr="002F5751">
        <w:rPr>
          <w:rFonts w:cs="Segoe UI"/>
        </w:rPr>
        <w:t>z</w:t>
      </w:r>
      <w:r w:rsidR="00E81D1D" w:rsidRPr="002F5751">
        <w:rPr>
          <w:rFonts w:cs="Segoe UI"/>
        </w:rPr>
        <w:t xml:space="preserve">ing data formats and </w:t>
      </w:r>
      <w:r w:rsidR="00E81D1D" w:rsidRPr="002F5751">
        <w:rPr>
          <w:rFonts w:cs="Segoe UI"/>
          <w:lang w:val="en-US"/>
        </w:rPr>
        <w:t>data</w:t>
      </w:r>
      <w:r w:rsidR="008F5DD8" w:rsidRPr="002F5751">
        <w:rPr>
          <w:rFonts w:cs="Segoe UI"/>
        </w:rPr>
        <w:t xml:space="preserve"> </w:t>
      </w:r>
      <w:r w:rsidR="00E81D1D" w:rsidRPr="002F5751">
        <w:rPr>
          <w:rFonts w:cs="Segoe UI"/>
          <w:lang w:val="en-US"/>
        </w:rPr>
        <w:t>sharing protocols</w:t>
      </w:r>
      <w:r w:rsidR="00E81D1D" w:rsidRPr="002F5751">
        <w:rPr>
          <w:rFonts w:cs="Segoe UI"/>
        </w:rPr>
        <w:t xml:space="preserve"> will facilitate much-needed data interoperability, interpretation, and advances in high-quality science.</w:t>
      </w:r>
      <w:r w:rsidR="00E81D1D" w:rsidRPr="002F5751">
        <w:rPr>
          <w:rFonts w:cs="Segoe UI"/>
          <w:lang w:val="en-US"/>
        </w:rPr>
        <w:t xml:space="preserve"> </w:t>
      </w:r>
      <w:r w:rsidR="00E81D1D" w:rsidRPr="00BB7B07">
        <w:t>The breadth and scope of the scientific challenge facing the development of an integrated Earth system monitoring and prediction approach is such that even the most well-resourced NMHSs of the most affluent WMO Members cannot take on this effort alone. It is therefore in the interest of all WMO Members to enlist as broadly as possible the scientific community to help in this endeavour. Providing free and unrestricted access wherever possible to all NMHSs data and, where possible, to the data from national partner organizations dealing with Earth system data should be considered a key incentive for such cooperation.</w:t>
      </w:r>
    </w:p>
    <w:p w14:paraId="19289D65" w14:textId="77777777" w:rsidR="00E81D1D" w:rsidRPr="00C86068" w:rsidRDefault="00E81D1D" w:rsidP="00B528F1">
      <w:pPr>
        <w:spacing w:before="240"/>
        <w:jc w:val="left"/>
      </w:pPr>
      <w:r w:rsidRPr="00C86068">
        <w:t>4.4</w:t>
      </w:r>
      <w:r w:rsidRPr="00C86068">
        <w:tab/>
        <w:t xml:space="preserve">This policy therefore calls upon NMHSs </w:t>
      </w:r>
      <w:r w:rsidR="00C86068" w:rsidRPr="00C86068">
        <w:t>and other relevant government data providers</w:t>
      </w:r>
      <w:r w:rsidR="00C86068" w:rsidRPr="00C86068">
        <w:rPr>
          <w:lang w:val="en-US"/>
        </w:rPr>
        <w:t xml:space="preserve"> </w:t>
      </w:r>
      <w:r w:rsidRPr="00BB7B07">
        <w:t>to adopt the following practices in their engagement with the research sector:</w:t>
      </w:r>
    </w:p>
    <w:p w14:paraId="462AFBDD" w14:textId="77777777" w:rsidR="00E81D1D" w:rsidRPr="00BB7B07" w:rsidRDefault="002F5751" w:rsidP="00B528F1">
      <w:pPr>
        <w:tabs>
          <w:tab w:val="clear" w:pos="1134"/>
        </w:tabs>
        <w:spacing w:before="240"/>
        <w:ind w:left="1134" w:hanging="567"/>
        <w:jc w:val="left"/>
      </w:pPr>
      <w:r w:rsidRPr="00BB7B07">
        <w:t>(a)</w:t>
      </w:r>
      <w:r w:rsidRPr="00BB7B07">
        <w:tab/>
      </w:r>
      <w:r w:rsidR="00107518">
        <w:t>Provide</w:t>
      </w:r>
      <w:r w:rsidR="00E81D1D" w:rsidRPr="00BB7B07">
        <w:t xml:space="preserve"> free and unrestricted access, without charge and with no conditions on use, to all </w:t>
      </w:r>
      <w:r w:rsidR="00E6515B">
        <w:t xml:space="preserve">core </w:t>
      </w:r>
      <w:r w:rsidR="001144B5">
        <w:t xml:space="preserve"> </w:t>
      </w:r>
      <w:del w:id="99" w:author="Alida Catcheside" w:date="2021-04-15T17:08:00Z">
        <w:r w:rsidR="00E81D1D" w:rsidRPr="00BB7B07" w:rsidDel="00C1536A">
          <w:delText xml:space="preserve">and recommended </w:delText>
        </w:r>
      </w:del>
      <w:r w:rsidR="00E81D1D" w:rsidRPr="00BB7B07">
        <w:t xml:space="preserve">observational data (as described in </w:t>
      </w:r>
      <w:hyperlink w:anchor="Annex1" w:history="1">
        <w:r w:rsidR="00E81D1D" w:rsidRPr="00BB79B2">
          <w:rPr>
            <w:rStyle w:val="Hyperlink"/>
          </w:rPr>
          <w:t>Annex</w:t>
        </w:r>
        <w:r w:rsidR="004C68AB" w:rsidRPr="00BB79B2">
          <w:rPr>
            <w:rStyle w:val="Hyperlink"/>
          </w:rPr>
          <w:t> 1</w:t>
        </w:r>
      </w:hyperlink>
      <w:r w:rsidR="00E81D1D" w:rsidRPr="00BB7B07">
        <w:t>) acquired by or owned by the</w:t>
      </w:r>
      <w:r w:rsidR="00C86068">
        <w:t>m</w:t>
      </w:r>
      <w:r w:rsidR="00E81D1D" w:rsidRPr="00BB7B07">
        <w:t xml:space="preserve"> for all publicly funded </w:t>
      </w:r>
      <w:r w:rsidR="00090178">
        <w:t>research;</w:t>
      </w:r>
      <w:r w:rsidR="00E81D1D" w:rsidRPr="00BB7B07">
        <w:t xml:space="preserve"> </w:t>
      </w:r>
    </w:p>
    <w:p w14:paraId="7A0D34C2" w14:textId="03D6F2E8" w:rsidR="00D24F8A" w:rsidRDefault="002F5751" w:rsidP="00B528F1">
      <w:pPr>
        <w:tabs>
          <w:tab w:val="clear" w:pos="1134"/>
        </w:tabs>
        <w:spacing w:before="240"/>
        <w:ind w:left="1134" w:hanging="567"/>
        <w:jc w:val="left"/>
        <w:rPr>
          <w:ins w:id="100" w:author="Alida Catcheside" w:date="2021-04-15T17:09:00Z"/>
        </w:rPr>
      </w:pPr>
      <w:r w:rsidRPr="00BB7B07">
        <w:lastRenderedPageBreak/>
        <w:t>(b)</w:t>
      </w:r>
      <w:r w:rsidRPr="00BB7B07">
        <w:tab/>
      </w:r>
      <w:ins w:id="101" w:author="Nathalie Gentet" w:date="2021-04-16T11:51:00Z">
        <w:r w:rsidR="00143054" w:rsidRPr="00143054">
          <w:rPr>
            <w:rFonts w:cs="Calibri"/>
            <w:color w:val="201F1E"/>
            <w:shd w:val="clear" w:color="auto" w:fill="FFFFFF"/>
            <w:rPrChange w:id="102" w:author="Nathalie Gentet" w:date="2021-04-16T11:51:00Z">
              <w:rPr>
                <w:rFonts w:ascii="Calibri" w:hAnsi="Calibri" w:cs="Calibri"/>
                <w:color w:val="201F1E"/>
                <w:sz w:val="22"/>
                <w:szCs w:val="22"/>
                <w:shd w:val="clear" w:color="auto" w:fill="FFFFFF"/>
              </w:rPr>
            </w:rPrChange>
          </w:rPr>
          <w:t xml:space="preserve">Provide </w:t>
        </w:r>
        <w:r w:rsidR="00143054" w:rsidRPr="009D780C">
          <w:rPr>
            <w:rFonts w:cs="Calibri"/>
            <w:i/>
            <w:iCs/>
            <w:color w:val="201F1E"/>
            <w:shd w:val="clear" w:color="auto" w:fill="FFFFFF"/>
            <w:rPrChange w:id="103" w:author="Alida Catcheside" w:date="2021-04-16T12:58:00Z">
              <w:rPr>
                <w:rFonts w:ascii="Calibri" w:hAnsi="Calibri" w:cs="Calibri"/>
                <w:color w:val="201F1E"/>
                <w:sz w:val="22"/>
                <w:szCs w:val="22"/>
                <w:shd w:val="clear" w:color="auto" w:fill="FFFFFF"/>
              </w:rPr>
            </w:rPrChange>
          </w:rPr>
          <w:t xml:space="preserve">free </w:t>
        </w:r>
        <w:bookmarkStart w:id="104" w:name="_GoBack"/>
        <w:bookmarkEnd w:id="104"/>
        <w:del w:id="105" w:author="Alida Catcheside" w:date="2021-04-16T14:21:00Z">
          <w:r w:rsidR="00143054" w:rsidRPr="009D780C" w:rsidDel="0089143D">
            <w:rPr>
              <w:rFonts w:cs="Calibri"/>
              <w:i/>
              <w:iCs/>
              <w:color w:val="201F1E"/>
              <w:shd w:val="clear" w:color="auto" w:fill="FFFFFF"/>
              <w:rPrChange w:id="106" w:author="Alida Catcheside" w:date="2021-04-16T12:58:00Z">
                <w:rPr>
                  <w:rFonts w:ascii="Calibri" w:hAnsi="Calibri" w:cs="Calibri"/>
                  <w:color w:val="201F1E"/>
                  <w:sz w:val="22"/>
                  <w:szCs w:val="22"/>
                  <w:shd w:val="clear" w:color="auto" w:fill="FFFFFF"/>
                </w:rPr>
              </w:rPrChange>
            </w:rPr>
            <w:delText>and unrestricted</w:delText>
          </w:r>
          <w:r w:rsidR="00143054" w:rsidRPr="00143054" w:rsidDel="0089143D">
            <w:rPr>
              <w:rFonts w:cs="Calibri"/>
              <w:color w:val="201F1E"/>
              <w:shd w:val="clear" w:color="auto" w:fill="FFFFFF"/>
              <w:rPrChange w:id="107" w:author="Nathalie Gentet" w:date="2021-04-16T11:51:00Z">
                <w:rPr>
                  <w:rFonts w:ascii="Calibri" w:hAnsi="Calibri" w:cs="Calibri"/>
                  <w:color w:val="201F1E"/>
                  <w:sz w:val="22"/>
                  <w:szCs w:val="22"/>
                  <w:shd w:val="clear" w:color="auto" w:fill="FFFFFF"/>
                </w:rPr>
              </w:rPrChange>
            </w:rPr>
            <w:delText xml:space="preserve"> </w:delText>
          </w:r>
        </w:del>
        <w:r w:rsidR="00143054" w:rsidRPr="00143054">
          <w:rPr>
            <w:rFonts w:cs="Calibri"/>
            <w:color w:val="201F1E"/>
            <w:shd w:val="clear" w:color="auto" w:fill="FFFFFF"/>
            <w:rPrChange w:id="108" w:author="Nathalie Gentet" w:date="2021-04-16T11:51:00Z">
              <w:rPr>
                <w:rFonts w:ascii="Calibri" w:hAnsi="Calibri" w:cs="Calibri"/>
                <w:color w:val="201F1E"/>
                <w:sz w:val="22"/>
                <w:szCs w:val="22"/>
                <w:shd w:val="clear" w:color="auto" w:fill="FFFFFF"/>
              </w:rPr>
            </w:rPrChange>
          </w:rPr>
          <w:t>access, without charge, to all recommended observational data (as described in Annex 1) acquired by or owned by them for all publicly funded research</w:t>
        </w:r>
      </w:ins>
      <w:ins w:id="109" w:author="Nathalie Gentet" w:date="2021-04-16T11:54:00Z">
        <w:r w:rsidR="00D76E82">
          <w:rPr>
            <w:rFonts w:cs="Calibri"/>
            <w:color w:val="201F1E"/>
            <w:shd w:val="clear" w:color="auto" w:fill="FFFFFF"/>
          </w:rPr>
          <w:t xml:space="preserve"> </w:t>
        </w:r>
      </w:ins>
      <w:ins w:id="110" w:author="Nathalie Gentet" w:date="2021-04-16T11:51:00Z">
        <w:r w:rsidR="00143054" w:rsidRPr="004359C1">
          <w:rPr>
            <w:rFonts w:cs="Calibri"/>
            <w:color w:val="201F1E"/>
            <w:bdr w:val="none" w:sz="0" w:space="0" w:color="auto" w:frame="1"/>
            <w:shd w:val="clear" w:color="auto" w:fill="FFFFFF"/>
            <w:lang w:val="en-US"/>
            <w:rPrChange w:id="111" w:author="Nathalie Gentet" w:date="2021-04-16T11:58:00Z">
              <w:rPr>
                <w:rFonts w:ascii="Calibri" w:hAnsi="Calibri" w:cs="Calibri"/>
                <w:color w:val="201F1E"/>
                <w:sz w:val="22"/>
                <w:szCs w:val="22"/>
                <w:bdr w:val="none" w:sz="0" w:space="0" w:color="auto" w:frame="1"/>
                <w:shd w:val="clear" w:color="auto" w:fill="FFFFFF"/>
                <w:lang w:val="en-US"/>
              </w:rPr>
            </w:rPrChange>
          </w:rPr>
          <w:t>and education communities</w:t>
        </w:r>
      </w:ins>
      <w:ins w:id="112" w:author="Nathalie Gentet" w:date="2021-04-16T11:54:00Z">
        <w:r w:rsidR="00D76E82" w:rsidRPr="004359C1">
          <w:rPr>
            <w:rFonts w:cs="Calibri"/>
            <w:color w:val="201F1E"/>
            <w:bdr w:val="none" w:sz="0" w:space="0" w:color="auto" w:frame="1"/>
            <w:shd w:val="clear" w:color="auto" w:fill="FFFFFF"/>
            <w:lang w:val="en-US"/>
            <w:rPrChange w:id="113" w:author="Nathalie Gentet" w:date="2021-04-16T11:58:00Z">
              <w:rPr>
                <w:rFonts w:cs="Calibri"/>
                <w:color w:val="201F1E"/>
                <w:highlight w:val="yellow"/>
                <w:bdr w:val="none" w:sz="0" w:space="0" w:color="auto" w:frame="1"/>
                <w:shd w:val="clear" w:color="auto" w:fill="FFFFFF"/>
                <w:lang w:val="en-US"/>
              </w:rPr>
            </w:rPrChange>
          </w:rPr>
          <w:t xml:space="preserve"> </w:t>
        </w:r>
      </w:ins>
      <w:ins w:id="114" w:author="Nathalie Gentet" w:date="2021-04-16T11:51:00Z">
        <w:r w:rsidR="00143054" w:rsidRPr="004359C1">
          <w:rPr>
            <w:rFonts w:cs="Calibri"/>
            <w:color w:val="201F1E"/>
            <w:shd w:val="clear" w:color="auto" w:fill="FFFFFF"/>
            <w:rPrChange w:id="115" w:author="Nathalie Gentet" w:date="2021-04-16T11:58:00Z">
              <w:rPr>
                <w:rFonts w:ascii="Calibri" w:hAnsi="Calibri" w:cs="Calibri"/>
                <w:color w:val="201F1E"/>
                <w:sz w:val="22"/>
                <w:szCs w:val="22"/>
                <w:shd w:val="clear" w:color="auto" w:fill="FFFFFF"/>
              </w:rPr>
            </w:rPrChange>
          </w:rPr>
          <w:t>for</w:t>
        </w:r>
      </w:ins>
      <w:ins w:id="116" w:author="Nathalie Gentet" w:date="2021-04-16T11:54:00Z">
        <w:r w:rsidR="00D76E82" w:rsidRPr="004359C1">
          <w:rPr>
            <w:rFonts w:cs="Calibri"/>
            <w:color w:val="201F1E"/>
            <w:shd w:val="clear" w:color="auto" w:fill="FFFFFF"/>
            <w:rPrChange w:id="117" w:author="Nathalie Gentet" w:date="2021-04-16T11:58:00Z">
              <w:rPr>
                <w:rFonts w:cs="Calibri"/>
                <w:color w:val="201F1E"/>
                <w:highlight w:val="yellow"/>
                <w:shd w:val="clear" w:color="auto" w:fill="FFFFFF"/>
              </w:rPr>
            </w:rPrChange>
          </w:rPr>
          <w:t xml:space="preserve"> </w:t>
        </w:r>
      </w:ins>
      <w:ins w:id="118" w:author="Nathalie Gentet" w:date="2021-04-16T11:51:00Z">
        <w:r w:rsidR="00143054" w:rsidRPr="004359C1">
          <w:rPr>
            <w:rFonts w:cs="Calibri"/>
            <w:color w:val="201F1E"/>
            <w:bdr w:val="none" w:sz="0" w:space="0" w:color="auto" w:frame="1"/>
            <w:shd w:val="clear" w:color="auto" w:fill="FFFFFF"/>
            <w:lang w:val="en-US"/>
            <w:rPrChange w:id="119" w:author="Nathalie Gentet" w:date="2021-04-16T11:58:00Z">
              <w:rPr>
                <w:rFonts w:ascii="Calibri" w:hAnsi="Calibri" w:cs="Calibri"/>
                <w:color w:val="201F1E"/>
                <w:sz w:val="22"/>
                <w:szCs w:val="22"/>
                <w:bdr w:val="none" w:sz="0" w:space="0" w:color="auto" w:frame="1"/>
                <w:shd w:val="clear" w:color="auto" w:fill="FFFFFF"/>
                <w:lang w:val="en-US"/>
              </w:rPr>
            </w:rPrChange>
          </w:rPr>
          <w:t>use in their</w:t>
        </w:r>
      </w:ins>
      <w:ins w:id="120" w:author="Nathalie Gentet" w:date="2021-04-16T11:54:00Z">
        <w:r w:rsidR="00D76E82" w:rsidRPr="004359C1">
          <w:rPr>
            <w:rFonts w:cs="Calibri"/>
            <w:color w:val="201F1E"/>
            <w:bdr w:val="none" w:sz="0" w:space="0" w:color="auto" w:frame="1"/>
            <w:shd w:val="clear" w:color="auto" w:fill="FFFFFF"/>
            <w:lang w:val="en-US"/>
            <w:rPrChange w:id="121" w:author="Nathalie Gentet" w:date="2021-04-16T11:58:00Z">
              <w:rPr>
                <w:rFonts w:cs="Calibri"/>
                <w:color w:val="201F1E"/>
                <w:highlight w:val="yellow"/>
                <w:bdr w:val="none" w:sz="0" w:space="0" w:color="auto" w:frame="1"/>
                <w:shd w:val="clear" w:color="auto" w:fill="FFFFFF"/>
                <w:lang w:val="en-US"/>
              </w:rPr>
            </w:rPrChange>
          </w:rPr>
          <w:t xml:space="preserve"> </w:t>
        </w:r>
      </w:ins>
      <w:ins w:id="122" w:author="Nathalie Gentet" w:date="2021-04-16T11:51:00Z">
        <w:r w:rsidR="00143054" w:rsidRPr="004359C1">
          <w:rPr>
            <w:rFonts w:cs="Calibri"/>
            <w:color w:val="201F1E"/>
            <w:shd w:val="clear" w:color="auto" w:fill="FFFFFF"/>
            <w:rPrChange w:id="123" w:author="Nathalie Gentet" w:date="2021-04-16T11:58:00Z">
              <w:rPr>
                <w:rFonts w:ascii="Calibri" w:hAnsi="Calibri" w:cs="Calibri"/>
                <w:color w:val="201F1E"/>
                <w:sz w:val="22"/>
                <w:szCs w:val="22"/>
                <w:shd w:val="clear" w:color="auto" w:fill="FFFFFF"/>
              </w:rPr>
            </w:rPrChange>
          </w:rPr>
          <w:t>non-commercial activities</w:t>
        </w:r>
        <w:r w:rsidR="00143054" w:rsidRPr="00143054">
          <w:rPr>
            <w:rFonts w:cs="Calibri"/>
            <w:color w:val="201F1E"/>
            <w:shd w:val="clear" w:color="auto" w:fill="FFFFFF"/>
            <w:rPrChange w:id="124" w:author="Nathalie Gentet" w:date="2021-04-16T11:51:00Z">
              <w:rPr>
                <w:rFonts w:ascii="Calibri" w:hAnsi="Calibri" w:cs="Calibri"/>
                <w:color w:val="201F1E"/>
                <w:sz w:val="22"/>
                <w:szCs w:val="22"/>
                <w:shd w:val="clear" w:color="auto" w:fill="FFFFFF"/>
              </w:rPr>
            </w:rPrChange>
          </w:rPr>
          <w:t>;</w:t>
        </w:r>
      </w:ins>
      <w:r w:rsidR="00143054" w:rsidRPr="00143054">
        <w:t xml:space="preserve"> </w:t>
      </w:r>
      <w:ins w:id="125" w:author="Alida Catcheside" w:date="2021-04-15T18:54:00Z">
        <w:r w:rsidR="00C25AA7">
          <w:t>[Hong Kong, China]</w:t>
        </w:r>
      </w:ins>
    </w:p>
    <w:p w14:paraId="67ADF0C2" w14:textId="77777777" w:rsidR="00E81D1D" w:rsidRPr="00BB7B07" w:rsidRDefault="002C7703" w:rsidP="00B528F1">
      <w:pPr>
        <w:tabs>
          <w:tab w:val="clear" w:pos="1134"/>
        </w:tabs>
        <w:spacing w:before="240"/>
        <w:ind w:left="1134" w:hanging="567"/>
        <w:jc w:val="left"/>
      </w:pPr>
      <w:ins w:id="126" w:author="Alida Catcheside" w:date="2021-04-15T17:10:00Z">
        <w:r w:rsidRPr="002C7703">
          <w:t>(c)</w:t>
        </w:r>
      </w:ins>
      <w:ins w:id="127" w:author="Alida Catcheside" w:date="2021-04-15T17:09:00Z">
        <w:r>
          <w:tab/>
        </w:r>
      </w:ins>
      <w:r w:rsidR="00E81D1D" w:rsidRPr="00BB7B07">
        <w:t xml:space="preserve">Provide free and unrestricted access to all model and analysis data and other products for all publicly funded </w:t>
      </w:r>
      <w:r w:rsidR="00090178">
        <w:t>research;</w:t>
      </w:r>
    </w:p>
    <w:p w14:paraId="16FA2D1A" w14:textId="77777777" w:rsidR="00234751" w:rsidRDefault="002F5751" w:rsidP="00234751">
      <w:pPr>
        <w:tabs>
          <w:tab w:val="clear" w:pos="1134"/>
        </w:tabs>
        <w:spacing w:before="240"/>
        <w:ind w:left="1134" w:hanging="567"/>
        <w:jc w:val="left"/>
      </w:pPr>
      <w:del w:id="128" w:author="Alida Catcheside" w:date="2021-04-15T17:09:00Z">
        <w:r w:rsidRPr="00726782" w:rsidDel="002C7703">
          <w:rPr>
            <w:rFonts w:eastAsia="Verdana" w:cs="Verdana"/>
            <w:lang w:eastAsia="zh-TW"/>
          </w:rPr>
          <w:delText>(c</w:delText>
        </w:r>
      </w:del>
      <w:ins w:id="129" w:author="Alida Catcheside" w:date="2021-04-15T17:10:00Z">
        <w:r w:rsidR="002C7703">
          <w:rPr>
            <w:rFonts w:eastAsia="Verdana" w:cs="Verdana"/>
            <w:lang w:eastAsia="zh-TW"/>
          </w:rPr>
          <w:t>d</w:t>
        </w:r>
      </w:ins>
      <w:del w:id="130" w:author="Alida Catcheside" w:date="2021-04-15T17:09:00Z">
        <w:r w:rsidRPr="00726782" w:rsidDel="002C7703">
          <w:rPr>
            <w:rFonts w:eastAsia="Verdana" w:cs="Verdana"/>
            <w:lang w:eastAsia="zh-TW"/>
          </w:rPr>
          <w:delText>)</w:delText>
        </w:r>
      </w:del>
      <w:r w:rsidRPr="00726782">
        <w:rPr>
          <w:rFonts w:eastAsia="Verdana" w:cs="Verdana"/>
          <w:lang w:eastAsia="zh-TW"/>
        </w:rPr>
        <w:tab/>
      </w:r>
      <w:r w:rsidR="00726782" w:rsidRPr="00BB7B07">
        <w:t>Honour</w:t>
      </w:r>
      <w:r w:rsidR="00E81D1D" w:rsidRPr="00BB7B07">
        <w:t xml:space="preserve"> requests for attribution of data used for operational purposes that are provided by research entities.</w:t>
      </w:r>
    </w:p>
    <w:p w14:paraId="16A10422" w14:textId="77777777" w:rsidR="00234751" w:rsidDel="002C7703" w:rsidRDefault="00234751" w:rsidP="00234751">
      <w:pPr>
        <w:pStyle w:val="WMOBodyText"/>
        <w:rPr>
          <w:del w:id="131" w:author="Alida Catcheside" w:date="2021-04-15T17:10:00Z"/>
          <w:lang w:eastAsia="en-US"/>
        </w:rPr>
      </w:pPr>
    </w:p>
    <w:p w14:paraId="3A283CFB" w14:textId="77777777" w:rsidR="00234751" w:rsidRPr="00FC03C2" w:rsidRDefault="00234751" w:rsidP="00B528F1">
      <w:pPr>
        <w:pStyle w:val="WMOBodyText"/>
        <w:jc w:val="center"/>
      </w:pPr>
      <w:r>
        <w:rPr>
          <w:lang w:eastAsia="en-US"/>
        </w:rPr>
        <w:t>___________________</w:t>
      </w:r>
    </w:p>
    <w:p w14:paraId="34B83E9A" w14:textId="77777777" w:rsidR="00234751" w:rsidRDefault="00234751" w:rsidP="00234751">
      <w:pPr>
        <w:tabs>
          <w:tab w:val="clear" w:pos="1134"/>
        </w:tabs>
        <w:spacing w:before="240"/>
        <w:ind w:left="1134" w:hanging="567"/>
        <w:jc w:val="left"/>
      </w:pPr>
    </w:p>
    <w:p w14:paraId="1B46767C" w14:textId="77777777" w:rsidR="00E81D1D" w:rsidRPr="002F5751" w:rsidRDefault="00E81D1D" w:rsidP="00B528F1">
      <w:pPr>
        <w:tabs>
          <w:tab w:val="clear" w:pos="1134"/>
        </w:tabs>
        <w:spacing w:before="240"/>
        <w:ind w:left="1134" w:hanging="567"/>
        <w:jc w:val="left"/>
        <w:rPr>
          <w:rFonts w:eastAsia="Verdana" w:cs="Verdana"/>
          <w:lang w:eastAsia="zh-TW"/>
        </w:rPr>
      </w:pPr>
      <w:r w:rsidRPr="003C38F7">
        <w:br w:type="page"/>
      </w:r>
    </w:p>
    <w:p w14:paraId="793C3308" w14:textId="77777777" w:rsidR="00E81D1D" w:rsidRPr="00BB7B07" w:rsidRDefault="00E81D1D" w:rsidP="00E452BE">
      <w:pPr>
        <w:pStyle w:val="Heading2"/>
        <w:spacing w:before="240" w:after="0"/>
      </w:pPr>
      <w:bookmarkStart w:id="132" w:name="Annex3"/>
      <w:bookmarkEnd w:id="132"/>
      <w:r w:rsidRPr="00BB7B07">
        <w:lastRenderedPageBreak/>
        <w:t>Annex</w:t>
      </w:r>
      <w:r w:rsidR="004C68AB">
        <w:t> 3</w:t>
      </w:r>
      <w:r w:rsidRPr="00BB7B07">
        <w:t xml:space="preserve"> to </w:t>
      </w:r>
      <w:r w:rsidR="00EC6F87">
        <w:t>d</w:t>
      </w:r>
      <w:r w:rsidR="00CF30BC" w:rsidRPr="009D7D73">
        <w:t>raft Resolution ##/1 (Cg-Ext(2021))</w:t>
      </w:r>
    </w:p>
    <w:p w14:paraId="157EBEC2" w14:textId="77777777" w:rsidR="00E81D1D" w:rsidRPr="00BB7B07" w:rsidRDefault="00D11B73" w:rsidP="00E452BE">
      <w:pPr>
        <w:pStyle w:val="WMOBodyText"/>
        <w:spacing w:before="360"/>
        <w:jc w:val="center"/>
        <w:outlineLvl w:val="2"/>
        <w:rPr>
          <w:b/>
          <w:bCs/>
        </w:rPr>
      </w:pPr>
      <w:r w:rsidRPr="00BB7B07">
        <w:rPr>
          <w:b/>
          <w:bCs/>
        </w:rPr>
        <w:t>Guidelines on the application of data policy in public-private engagement</w:t>
      </w:r>
    </w:p>
    <w:p w14:paraId="3A68CDE7" w14:textId="77777777" w:rsidR="00E81D1D" w:rsidRPr="00B528F1" w:rsidRDefault="002F5751" w:rsidP="00B528F1">
      <w:pPr>
        <w:tabs>
          <w:tab w:val="clear" w:pos="1134"/>
        </w:tabs>
        <w:spacing w:before="360"/>
        <w:ind w:left="1134" w:hanging="1134"/>
        <w:jc w:val="left"/>
        <w:rPr>
          <w:b/>
          <w:bCs/>
        </w:rPr>
      </w:pPr>
      <w:r w:rsidRPr="00D11B73">
        <w:rPr>
          <w:b/>
          <w:bCs/>
        </w:rPr>
        <w:t>1.</w:t>
      </w:r>
      <w:r w:rsidRPr="00D11B73">
        <w:rPr>
          <w:b/>
          <w:bCs/>
        </w:rPr>
        <w:tab/>
      </w:r>
      <w:r w:rsidR="00E81D1D" w:rsidRPr="00B528F1">
        <w:rPr>
          <w:b/>
          <w:bCs/>
        </w:rPr>
        <w:t>Purpose</w:t>
      </w:r>
    </w:p>
    <w:p w14:paraId="61AFDDF3" w14:textId="77777777" w:rsidR="00E81D1D" w:rsidRPr="00BB7B07" w:rsidRDefault="00E81D1D" w:rsidP="00E452BE">
      <w:pPr>
        <w:pStyle w:val="WMOBodyText"/>
      </w:pPr>
      <w:r w:rsidRPr="00BB7B07">
        <w:t>1.1</w:t>
      </w:r>
      <w:r w:rsidRPr="00BB7B07">
        <w:tab/>
        <w:t>The purpose of these guidelines is to promote the implementation of the policy of broadening and enhancing the free and unrestricted</w:t>
      </w:r>
      <w:r>
        <w:rPr>
          <w:rStyle w:val="FootnoteReference"/>
        </w:rPr>
        <w:footnoteReference w:id="12"/>
      </w:r>
      <w:r w:rsidRPr="00BB7B07">
        <w:t xml:space="preserve"> international exchange of Earth system data through better sharing of data between the public and private sectors. The guidelines are based on the understanding that the application of the free and unrestricted principle depends greatly upon sound, fair, transparent and stable relations between these two sectors.</w:t>
      </w:r>
    </w:p>
    <w:p w14:paraId="32E2949C" w14:textId="77777777" w:rsidR="00E81D1D" w:rsidRPr="00B43E39" w:rsidRDefault="002F5751" w:rsidP="00B528F1">
      <w:pPr>
        <w:pStyle w:val="WMOBodyText"/>
      </w:pPr>
      <w:r w:rsidRPr="00BB7B07">
        <w:t>1.2</w:t>
      </w:r>
      <w:r w:rsidRPr="00BB7B07">
        <w:tab/>
      </w:r>
      <w:r w:rsidR="00E81D1D" w:rsidRPr="00BB7B07">
        <w:t xml:space="preserve">Most of the interactions between public and private sector, including sharing of or access to data and information, happen at the national level. However, private companies operating at an international level interact with the NMHSs and other public entities of different countries. NMHSs and international organizations, such as </w:t>
      </w:r>
      <w:r w:rsidR="002B40B2">
        <w:t>European Centre for Medium-Range Weather Forecasts (</w:t>
      </w:r>
      <w:r w:rsidR="00E81D1D" w:rsidRPr="00BB7B07">
        <w:t>ECMWF</w:t>
      </w:r>
      <w:r w:rsidR="002B40B2">
        <w:t>)</w:t>
      </w:r>
      <w:r w:rsidR="00E81D1D" w:rsidRPr="00BB7B07">
        <w:t xml:space="preserve"> and EUMETSAT, also act as international data users and providers. Any public-private interaction related to data exchange and sharing must respect </w:t>
      </w:r>
      <w:r w:rsidR="00E81D1D" w:rsidRPr="00BB7B07">
        <w:rPr>
          <w:i/>
          <w:iCs/>
        </w:rPr>
        <w:t xml:space="preserve">the sovereign right of Members in deciding how weather, climate and water services are organized and provided, specifically the application of national and regional legislation and policies for making data and products available on a free and unrestricted principle, as well as </w:t>
      </w:r>
      <w:r w:rsidR="00E81D1D" w:rsidRPr="00B43E39">
        <w:rPr>
          <w:i/>
          <w:iCs/>
        </w:rPr>
        <w:t>the assignment of key national responsibilities related to public safety (</w:t>
      </w:r>
      <w:hyperlink r:id="rId67" w:anchor=".YFjLQkBFw1v" w:history="1">
        <w:r w:rsidR="00E81D1D" w:rsidRPr="00B43E39">
          <w:rPr>
            <w:rStyle w:val="Hyperlink"/>
            <w:i/>
            <w:iCs/>
          </w:rPr>
          <w:t>Geneva Declaration-2019</w:t>
        </w:r>
      </w:hyperlink>
      <w:r w:rsidR="00E81D1D" w:rsidRPr="00B43E39">
        <w:rPr>
          <w:i/>
          <w:iCs/>
        </w:rPr>
        <w:t>)</w:t>
      </w:r>
      <w:r w:rsidR="00E81D1D" w:rsidRPr="00B43E39">
        <w:t>.</w:t>
      </w:r>
    </w:p>
    <w:p w14:paraId="396BFCA3" w14:textId="77777777" w:rsidR="00E81D1D" w:rsidRPr="00B528F1" w:rsidRDefault="002F5751" w:rsidP="00B528F1">
      <w:pPr>
        <w:tabs>
          <w:tab w:val="clear" w:pos="1134"/>
        </w:tabs>
        <w:spacing w:before="360"/>
        <w:ind w:left="1134" w:hanging="1134"/>
        <w:jc w:val="left"/>
        <w:rPr>
          <w:b/>
          <w:bCs/>
        </w:rPr>
      </w:pPr>
      <w:r w:rsidRPr="00B43E39">
        <w:rPr>
          <w:b/>
          <w:bCs/>
        </w:rPr>
        <w:t>2.</w:t>
      </w:r>
      <w:r w:rsidRPr="00B43E39">
        <w:rPr>
          <w:b/>
          <w:bCs/>
        </w:rPr>
        <w:tab/>
      </w:r>
      <w:r w:rsidR="00E81D1D" w:rsidRPr="00B528F1">
        <w:rPr>
          <w:b/>
          <w:bCs/>
        </w:rPr>
        <w:t>General guidelines stemming from the WMO high-level policy on Public-Private Engagement</w:t>
      </w:r>
    </w:p>
    <w:p w14:paraId="7EC7DC7E" w14:textId="77777777" w:rsidR="00E81D1D" w:rsidRPr="00BB7B07" w:rsidRDefault="00E81D1D" w:rsidP="00E452BE">
      <w:pPr>
        <w:pStyle w:val="WMOBodyText"/>
      </w:pPr>
      <w:r w:rsidRPr="00B43E39">
        <w:t>2.1</w:t>
      </w:r>
      <w:r w:rsidRPr="00B43E39">
        <w:tab/>
      </w:r>
      <w:r w:rsidRPr="00B43E39">
        <w:rPr>
          <w:i/>
          <w:iCs/>
        </w:rPr>
        <w:t xml:space="preserve">The </w:t>
      </w:r>
      <w:hyperlink r:id="rId68" w:anchor=".YFjLQkBFw1v" w:history="1">
        <w:r w:rsidRPr="00B43E39">
          <w:rPr>
            <w:rStyle w:val="Hyperlink"/>
            <w:i/>
            <w:iCs/>
          </w:rPr>
          <w:t>Geneva Declaration – 2019</w:t>
        </w:r>
      </w:hyperlink>
      <w:r w:rsidRPr="00B43E39">
        <w:rPr>
          <w:i/>
          <w:iCs/>
        </w:rPr>
        <w:t>: Building Community for Wea</w:t>
      </w:r>
      <w:r w:rsidRPr="00BB7B07">
        <w:rPr>
          <w:i/>
          <w:iCs/>
        </w:rPr>
        <w:t>ther, Climate and Water Actions,</w:t>
      </w:r>
      <w:r w:rsidRPr="00BB7B07">
        <w:t xml:space="preserve"> presents the WMO high-level policy on public-private engagement (PPE). It reflects the new paradigm of cooperation and partnership between stakeholders from all sectors of the weather, climate and water enterprise needed for a concerted response to global societal risks related to extreme weather, climate change, water scarcity and other environmental hazards. The Declaration covers </w:t>
      </w:r>
      <w:r w:rsidRPr="002B40B2">
        <w:rPr>
          <w:iCs/>
        </w:rPr>
        <w:t>inter alia</w:t>
      </w:r>
      <w:r w:rsidRPr="00BB7B07">
        <w:t xml:space="preserve"> several aspects of the data sharing and exchange between the public and private sectors.  The high-level PPE policy supplements the data policy in the current Resolution with the following general guidelines to Members and stakeholders from all sectors: </w:t>
      </w:r>
    </w:p>
    <w:p w14:paraId="5462C176" w14:textId="77777777" w:rsidR="00E81D1D" w:rsidRPr="00BB7B07" w:rsidRDefault="002F5751" w:rsidP="00B528F1">
      <w:pPr>
        <w:pStyle w:val="WMOBodyText"/>
        <w:ind w:left="1134" w:hanging="567"/>
      </w:pPr>
      <w:r w:rsidRPr="00BB7B07">
        <w:t>(a)</w:t>
      </w:r>
      <w:r w:rsidRPr="00BB7B07">
        <w:tab/>
      </w:r>
      <w:r w:rsidR="00E81D1D" w:rsidRPr="00BB7B07">
        <w:t xml:space="preserve">The expansion and broadening of the free and unrestricted international data sharing should be promoted at all levels with due consideration of national circumstances, and with intellectual property rights duly </w:t>
      </w:r>
      <w:r w:rsidR="00090178">
        <w:t>respected;</w:t>
      </w:r>
      <w:r w:rsidR="00E81D1D" w:rsidRPr="00BB7B07">
        <w:t xml:space="preserve"> </w:t>
      </w:r>
    </w:p>
    <w:p w14:paraId="6BA4B716" w14:textId="77777777" w:rsidR="00E81D1D" w:rsidRPr="00BB7B07" w:rsidRDefault="002F5751" w:rsidP="00B528F1">
      <w:pPr>
        <w:pStyle w:val="WMOBodyText"/>
        <w:ind w:left="1134" w:hanging="567"/>
      </w:pPr>
      <w:r w:rsidRPr="00BB7B07">
        <w:t>(b)</w:t>
      </w:r>
      <w:r w:rsidRPr="00BB7B07">
        <w:tab/>
      </w:r>
      <w:r w:rsidR="00E81D1D" w:rsidRPr="00BB7B07">
        <w:t>All stakeholders should foster and apply fair and transparent data</w:t>
      </w:r>
      <w:r w:rsidR="008F5DD8">
        <w:t xml:space="preserve"> </w:t>
      </w:r>
      <w:r w:rsidR="00E81D1D" w:rsidRPr="00BB7B07">
        <w:t xml:space="preserve">sharing arrangements and adhere to quality and service standards, in order to advance collectively the delivery of the public </w:t>
      </w:r>
      <w:r w:rsidR="00090178">
        <w:t>good;</w:t>
      </w:r>
    </w:p>
    <w:p w14:paraId="2910C46D" w14:textId="77777777" w:rsidR="00E81D1D" w:rsidRPr="00BB7B07" w:rsidRDefault="002F5751" w:rsidP="00B528F1">
      <w:pPr>
        <w:pStyle w:val="WMOBodyText"/>
        <w:ind w:left="1134" w:hanging="567"/>
      </w:pPr>
      <w:r w:rsidRPr="00BB7B07">
        <w:t>(c)</w:t>
      </w:r>
      <w:r w:rsidRPr="00BB7B07">
        <w:tab/>
      </w:r>
      <w:r w:rsidR="00E81D1D" w:rsidRPr="00BB7B07">
        <w:t xml:space="preserve">To establish and maintain a level playing field, all stakeholders should ensure that access to commercial data with use restrictions is treated equally by and between public and private sector </w:t>
      </w:r>
      <w:r w:rsidR="00090178">
        <w:t>entities;</w:t>
      </w:r>
      <w:r w:rsidR="00E81D1D" w:rsidRPr="00BB7B07">
        <w:t xml:space="preserve"> </w:t>
      </w:r>
      <w:r w:rsidR="00E81D1D">
        <w:rPr>
          <w:rStyle w:val="FootnoteReference"/>
        </w:rPr>
        <w:footnoteReference w:id="13"/>
      </w:r>
    </w:p>
    <w:p w14:paraId="034C3FC6" w14:textId="77777777" w:rsidR="00E81D1D" w:rsidRPr="00BB7B07" w:rsidRDefault="002F5751" w:rsidP="00B528F1">
      <w:pPr>
        <w:pStyle w:val="WMOBodyText"/>
        <w:ind w:left="1134" w:hanging="567"/>
      </w:pPr>
      <w:r w:rsidRPr="00BB7B07">
        <w:t>(d)</w:t>
      </w:r>
      <w:r w:rsidRPr="00BB7B07">
        <w:tab/>
      </w:r>
      <w:r w:rsidR="00E81D1D" w:rsidRPr="00BB7B07">
        <w:t xml:space="preserve">All stakeholders should commit to comply with relevant national and international legislation and policies with respect to both data provision and avoidance of anti-competitive </w:t>
      </w:r>
      <w:r w:rsidR="00D11B73">
        <w:t>behaviour</w:t>
      </w:r>
      <w:r w:rsidR="00090178">
        <w:t>;</w:t>
      </w:r>
    </w:p>
    <w:p w14:paraId="1F374EEC" w14:textId="77777777" w:rsidR="00E81D1D" w:rsidRPr="00BB7B07" w:rsidRDefault="002F5751" w:rsidP="00B528F1">
      <w:pPr>
        <w:pStyle w:val="WMOBodyText"/>
        <w:ind w:left="1134" w:hanging="567"/>
      </w:pPr>
      <w:r w:rsidRPr="00BB7B07">
        <w:lastRenderedPageBreak/>
        <w:t>(e)</w:t>
      </w:r>
      <w:r w:rsidRPr="00BB7B07">
        <w:tab/>
      </w:r>
      <w:r w:rsidR="00E81D1D" w:rsidRPr="00BB7B07">
        <w:t xml:space="preserve">Recognizing their mutual interdependence, all stakeholders should seek opportunities to enhance the sustainability of the global infrastructure through multisector engagements that improve efficiency and better serve </w:t>
      </w:r>
      <w:r w:rsidR="00090178">
        <w:t>society;</w:t>
      </w:r>
    </w:p>
    <w:p w14:paraId="27DB6BDC" w14:textId="77777777" w:rsidR="00E81D1D" w:rsidRPr="00BB7B07" w:rsidRDefault="002F5751" w:rsidP="00B528F1">
      <w:pPr>
        <w:pStyle w:val="WMOBodyText"/>
        <w:ind w:left="1134" w:hanging="567"/>
        <w:rPr>
          <w:u w:val="single"/>
        </w:rPr>
      </w:pPr>
      <w:r w:rsidRPr="00BB7B07">
        <w:t>(f)</w:t>
      </w:r>
      <w:r w:rsidRPr="00BB7B07">
        <w:tab/>
      </w:r>
      <w:r w:rsidR="00E81D1D" w:rsidRPr="00BB7B07">
        <w:t>Development of innovative data</w:t>
      </w:r>
      <w:r w:rsidR="008F5DD8">
        <w:t xml:space="preserve"> </w:t>
      </w:r>
      <w:r w:rsidR="00E81D1D" w:rsidRPr="00BB7B07">
        <w:t>exchange mechanisms and incentives should be encouraged to increase data availability, resolve existing data gaps, promote greater data sharing, and avoid fragmentation.</w:t>
      </w:r>
    </w:p>
    <w:p w14:paraId="27C5A347" w14:textId="77777777" w:rsidR="00E81D1D" w:rsidRPr="00D11B73" w:rsidRDefault="002F5751" w:rsidP="00B528F1">
      <w:pPr>
        <w:tabs>
          <w:tab w:val="clear" w:pos="1134"/>
        </w:tabs>
        <w:spacing w:before="360"/>
        <w:ind w:left="1134" w:hanging="1134"/>
        <w:jc w:val="left"/>
      </w:pPr>
      <w:r w:rsidRPr="00D11B73">
        <w:rPr>
          <w:b/>
          <w:bCs/>
        </w:rPr>
        <w:t>3.</w:t>
      </w:r>
      <w:r w:rsidRPr="00D11B73">
        <w:rPr>
          <w:b/>
          <w:bCs/>
        </w:rPr>
        <w:tab/>
      </w:r>
      <w:r w:rsidR="00E81D1D" w:rsidRPr="00B528F1">
        <w:rPr>
          <w:b/>
          <w:bCs/>
        </w:rPr>
        <w:t>Guiding principles for data exchange between public and private sectors</w:t>
      </w:r>
    </w:p>
    <w:p w14:paraId="641591CA" w14:textId="77777777" w:rsidR="00E81D1D" w:rsidRPr="00BB7B07" w:rsidRDefault="002F5751" w:rsidP="00B528F1">
      <w:pPr>
        <w:pStyle w:val="WMOBodyText"/>
        <w:rPr>
          <w:i/>
          <w:iCs/>
        </w:rPr>
      </w:pPr>
      <w:r w:rsidRPr="00BB7B07">
        <w:rPr>
          <w:i/>
          <w:iCs/>
        </w:rPr>
        <w:t>3.1</w:t>
      </w:r>
      <w:r w:rsidRPr="00BB7B07">
        <w:rPr>
          <w:i/>
          <w:iCs/>
        </w:rPr>
        <w:tab/>
      </w:r>
      <w:r w:rsidR="00E81D1D" w:rsidRPr="00BB7B07">
        <w:rPr>
          <w:i/>
          <w:iCs/>
        </w:rPr>
        <w:t xml:space="preserve">Provision and exchange of </w:t>
      </w:r>
      <w:r w:rsidR="00FB653D">
        <w:rPr>
          <w:i/>
          <w:iCs/>
        </w:rPr>
        <w:t>core</w:t>
      </w:r>
      <w:r w:rsidR="0037350B">
        <w:rPr>
          <w:i/>
          <w:iCs/>
        </w:rPr>
        <w:t xml:space="preserve"> </w:t>
      </w:r>
      <w:r w:rsidR="00E81D1D" w:rsidRPr="00BB7B07">
        <w:rPr>
          <w:i/>
          <w:iCs/>
        </w:rPr>
        <w:t>data</w:t>
      </w:r>
    </w:p>
    <w:p w14:paraId="2A86D8A9" w14:textId="77777777" w:rsidR="00E81D1D" w:rsidRPr="00BB7B07" w:rsidRDefault="00884C56" w:rsidP="00E452BE">
      <w:pPr>
        <w:pStyle w:val="WMOBodyText"/>
      </w:pPr>
      <w:r w:rsidRPr="00B528F1">
        <w:t>The draft r</w:t>
      </w:r>
      <w:r w:rsidR="00E81D1D" w:rsidRPr="002262A2">
        <w:t>esolution r</w:t>
      </w:r>
      <w:r w:rsidR="00E81D1D" w:rsidRPr="00BB7B07">
        <w:t xml:space="preserve">einstates the policy of ‘free and unrestricted’ international exchange of </w:t>
      </w:r>
      <w:r w:rsidR="00FB653D">
        <w:t xml:space="preserve">core </w:t>
      </w:r>
      <w:r w:rsidR="0037350B">
        <w:t xml:space="preserve"> </w:t>
      </w:r>
      <w:r w:rsidR="00E81D1D" w:rsidRPr="00BB7B07">
        <w:t xml:space="preserve">data (see </w:t>
      </w:r>
      <w:hyperlink w:anchor="Annex1" w:history="1">
        <w:r w:rsidR="00E81D1D" w:rsidRPr="0081035F">
          <w:rPr>
            <w:rStyle w:val="Hyperlink"/>
          </w:rPr>
          <w:t>Annex</w:t>
        </w:r>
        <w:r w:rsidR="004C68AB" w:rsidRPr="0081035F">
          <w:rPr>
            <w:rStyle w:val="Hyperlink"/>
          </w:rPr>
          <w:t> 1</w:t>
        </w:r>
      </w:hyperlink>
      <w:r w:rsidR="00E81D1D" w:rsidRPr="00BB7B07">
        <w:t xml:space="preserve"> for the detailed description of </w:t>
      </w:r>
      <w:r w:rsidR="001144B5">
        <w:t>core</w:t>
      </w:r>
      <w:r w:rsidR="00E81D1D" w:rsidRPr="00BB7B07">
        <w:t xml:space="preserve"> data). Furthermore, the new definition of ‘free and unrestricted’ makes it clear that these data shall be freely available</w:t>
      </w:r>
      <w:r w:rsidR="00363EC5">
        <w:t xml:space="preserve"> </w:t>
      </w:r>
      <w:r w:rsidR="00E81D1D" w:rsidRPr="00BB7B07">
        <w:t xml:space="preserve">, with no conditions on use. In applying this policy for the exchange of </w:t>
      </w:r>
      <w:r w:rsidR="001144B5">
        <w:t>core</w:t>
      </w:r>
      <w:r w:rsidR="00E81D1D" w:rsidRPr="00BB7B07">
        <w:t xml:space="preserve"> data:</w:t>
      </w:r>
    </w:p>
    <w:p w14:paraId="1232A2EA" w14:textId="77777777" w:rsidR="00E81D1D" w:rsidRPr="00BB7B07" w:rsidRDefault="002F5751" w:rsidP="00B528F1">
      <w:pPr>
        <w:pStyle w:val="WMOBodyText"/>
        <w:ind w:left="1134" w:hanging="567"/>
      </w:pPr>
      <w:r w:rsidRPr="00BB7B07">
        <w:t>(a)</w:t>
      </w:r>
      <w:r w:rsidRPr="00BB7B07">
        <w:tab/>
      </w:r>
      <w:r w:rsidR="00E81D1D" w:rsidRPr="00BB7B07">
        <w:t xml:space="preserve">Members should ensure that users from all sectors – public, private and academic – are granted free and unrestricted access, without charge and with no conditions on use, to the declared </w:t>
      </w:r>
      <w:r w:rsidR="001144B5">
        <w:t>core</w:t>
      </w:r>
      <w:r w:rsidR="00E81D1D" w:rsidRPr="00BB7B07">
        <w:t xml:space="preserve"> data described in </w:t>
      </w:r>
      <w:hyperlink w:anchor="Annex1" w:history="1">
        <w:r w:rsidR="00E81D1D" w:rsidRPr="0081035F">
          <w:rPr>
            <w:rStyle w:val="Hyperlink"/>
          </w:rPr>
          <w:t>Annex</w:t>
        </w:r>
        <w:r w:rsidR="004C68AB" w:rsidRPr="0081035F">
          <w:rPr>
            <w:rStyle w:val="Hyperlink"/>
          </w:rPr>
          <w:t> </w:t>
        </w:r>
        <w:r w:rsidR="00090178" w:rsidRPr="0081035F">
          <w:rPr>
            <w:rStyle w:val="Hyperlink"/>
          </w:rPr>
          <w:t>1</w:t>
        </w:r>
      </w:hyperlink>
      <w:r w:rsidR="00090178">
        <w:t>;</w:t>
      </w:r>
    </w:p>
    <w:p w14:paraId="3BA0A47A" w14:textId="77777777" w:rsidR="00E81D1D" w:rsidRPr="00BB7B07" w:rsidRDefault="002F5751" w:rsidP="00B528F1">
      <w:pPr>
        <w:pStyle w:val="WMOBodyText"/>
        <w:ind w:left="1134" w:hanging="567"/>
      </w:pPr>
      <w:r w:rsidRPr="00BB7B07">
        <w:t>(b)</w:t>
      </w:r>
      <w:r w:rsidRPr="00BB7B07">
        <w:tab/>
      </w:r>
      <w:r w:rsidR="00E81D1D" w:rsidRPr="00BB7B07">
        <w:t xml:space="preserve">Members should ensure that, in case of </w:t>
      </w:r>
      <w:r w:rsidR="001144B5">
        <w:t>core</w:t>
      </w:r>
      <w:r w:rsidR="00E81D1D" w:rsidRPr="00BB7B07">
        <w:t xml:space="preserve"> data purchased from private sector data providers, such data sets are appropriately licensed for free and unrestricted international </w:t>
      </w:r>
      <w:r w:rsidR="00090178">
        <w:t>exchange;</w:t>
      </w:r>
    </w:p>
    <w:p w14:paraId="1CD2C260" w14:textId="77777777" w:rsidR="00E81D1D" w:rsidRPr="00BB7B07" w:rsidRDefault="002F5751" w:rsidP="00B528F1">
      <w:pPr>
        <w:pStyle w:val="WMOBodyText"/>
        <w:ind w:left="1134" w:hanging="567"/>
      </w:pPr>
      <w:r w:rsidRPr="00BB7B07">
        <w:t>(c)</w:t>
      </w:r>
      <w:r w:rsidRPr="00BB7B07">
        <w:tab/>
      </w:r>
      <w:r w:rsidR="00E81D1D" w:rsidRPr="00BB7B07">
        <w:t xml:space="preserve">The technological solutions for access to the internationally exchanged </w:t>
      </w:r>
      <w:r w:rsidR="001144B5">
        <w:t>core</w:t>
      </w:r>
      <w:r w:rsidR="00E81D1D" w:rsidRPr="00BB7B07">
        <w:t xml:space="preserve"> data should be fully compliant with the ‘free and unrestricted’ principle</w:t>
      </w:r>
      <w:r w:rsidR="00E81D1D" w:rsidRPr="00BB7B07">
        <w:rPr>
          <w:vertAlign w:val="superscript"/>
        </w:rPr>
        <w:footnoteReference w:id="14"/>
      </w:r>
      <w:r w:rsidR="00090178">
        <w:t>;</w:t>
      </w:r>
    </w:p>
    <w:p w14:paraId="5C779F7C" w14:textId="77777777" w:rsidR="00E81D1D" w:rsidRPr="00BB7B07" w:rsidRDefault="002F5751" w:rsidP="00B528F1">
      <w:pPr>
        <w:pStyle w:val="WMOBodyText"/>
        <w:ind w:left="1134" w:hanging="567"/>
      </w:pPr>
      <w:r w:rsidRPr="00BB7B07">
        <w:t>(d)</w:t>
      </w:r>
      <w:r w:rsidRPr="00BB7B07">
        <w:tab/>
      </w:r>
      <w:r w:rsidR="00E81D1D" w:rsidRPr="00BB7B07">
        <w:t xml:space="preserve">Permanent representatives (PRs) of Members, who are responsible for authorizing users </w:t>
      </w:r>
      <w:r w:rsidR="00E81D1D" w:rsidRPr="00A45FCC">
        <w:t>of WIS</w:t>
      </w:r>
      <w:r w:rsidR="002D34F8" w:rsidRPr="00A45FCC">
        <w:t xml:space="preserve"> </w:t>
      </w:r>
      <w:r w:rsidR="00E81D1D" w:rsidRPr="00A45FCC">
        <w:t>(see</w:t>
      </w:r>
      <w:r w:rsidR="00F503DD" w:rsidRPr="00A45FCC">
        <w:t xml:space="preserve"> </w:t>
      </w:r>
      <w:r w:rsidR="00E81D1D" w:rsidRPr="00A45FCC">
        <w:t>the</w:t>
      </w:r>
      <w:hyperlink r:id="rId69" w:anchor=".YGMa0UBuKUl" w:history="1">
        <w:r w:rsidR="00E81D1D" w:rsidRPr="00A45FCC">
          <w:rPr>
            <w:rStyle w:val="Hyperlink"/>
            <w:i/>
            <w:iCs/>
          </w:rPr>
          <w:t xml:space="preserve"> Manual on the WMO Information System</w:t>
        </w:r>
      </w:hyperlink>
      <w:r w:rsidR="00E81D1D" w:rsidRPr="002E4943">
        <w:t xml:space="preserve"> </w:t>
      </w:r>
      <w:r w:rsidR="00E81D1D">
        <w:t>(</w:t>
      </w:r>
      <w:r w:rsidR="00E81D1D" w:rsidRPr="002D34F8">
        <w:t>WMO</w:t>
      </w:r>
      <w:r w:rsidR="002D34F8" w:rsidRPr="002D34F8">
        <w:noBreakHyphen/>
      </w:r>
      <w:r w:rsidR="00E81D1D" w:rsidRPr="002D34F8">
        <w:t>No.</w:t>
      </w:r>
      <w:r w:rsidR="00A4578E" w:rsidRPr="002D34F8">
        <w:t> 1</w:t>
      </w:r>
      <w:r w:rsidR="00E81D1D" w:rsidRPr="002D34F8">
        <w:t>060</w:t>
      </w:r>
      <w:r w:rsidR="00E81D1D">
        <w:t>)</w:t>
      </w:r>
      <w:r w:rsidR="00E81D1D" w:rsidRPr="00BB7B07">
        <w:t xml:space="preserve">), should authorize access to </w:t>
      </w:r>
      <w:r w:rsidR="001144B5">
        <w:t>core</w:t>
      </w:r>
      <w:r w:rsidR="00E81D1D" w:rsidRPr="00BB7B07">
        <w:t xml:space="preserve"> data with no </w:t>
      </w:r>
      <w:r w:rsidR="00090178">
        <w:t>obstructions;</w:t>
      </w:r>
    </w:p>
    <w:p w14:paraId="742E443E" w14:textId="77777777" w:rsidR="00E81D1D" w:rsidRPr="00BB7B07" w:rsidRDefault="002F5751" w:rsidP="00B528F1">
      <w:pPr>
        <w:pStyle w:val="WMOBodyText"/>
        <w:ind w:left="1134" w:hanging="567"/>
      </w:pPr>
      <w:r w:rsidRPr="00BB7B07">
        <w:t>(e)</w:t>
      </w:r>
      <w:r w:rsidRPr="00BB7B07">
        <w:tab/>
      </w:r>
      <w:r w:rsidR="00E81D1D" w:rsidRPr="00BB7B07">
        <w:t>Recognizing that the development of Numerical Earth system Weather-to-climate Prediction (NEWP)</w:t>
      </w:r>
      <w:r w:rsidR="00E81D1D" w:rsidRPr="00BB7B07">
        <w:rPr>
          <w:vertAlign w:val="superscript"/>
        </w:rPr>
        <w:footnoteReference w:id="15"/>
      </w:r>
      <w:r w:rsidR="00E81D1D" w:rsidRPr="00BB7B07">
        <w:t xml:space="preserve"> systems and the improvement of the quality of products and services depends on the availability of more Earth system data; Members are encouraged to broaden the provision of their data under the free and unrestricted principle. Moreover, the open and free access to </w:t>
      </w:r>
      <w:r w:rsidR="00E81D1D" w:rsidRPr="00BB7B07">
        <w:rPr>
          <w:u w:val="single"/>
        </w:rPr>
        <w:t>all</w:t>
      </w:r>
      <w:r w:rsidR="00E81D1D" w:rsidRPr="00BB7B07">
        <w:t xml:space="preserve"> public data adopted by many Members and international organizations, extends significantly the availability of free and unrestricted high-quality data to all other Members.</w:t>
      </w:r>
    </w:p>
    <w:p w14:paraId="2DFCE374" w14:textId="77777777" w:rsidR="00E81D1D" w:rsidRPr="00BB7B07" w:rsidRDefault="002F5751" w:rsidP="00B528F1">
      <w:pPr>
        <w:pStyle w:val="WMOBodyText"/>
        <w:ind w:left="1080" w:hanging="1080"/>
        <w:rPr>
          <w:i/>
          <w:iCs/>
        </w:rPr>
      </w:pPr>
      <w:r w:rsidRPr="00BB7B07">
        <w:rPr>
          <w:i/>
          <w:iCs/>
        </w:rPr>
        <w:t>3.2</w:t>
      </w:r>
      <w:r w:rsidRPr="00BB7B07">
        <w:rPr>
          <w:i/>
          <w:iCs/>
        </w:rPr>
        <w:tab/>
      </w:r>
      <w:r w:rsidR="00E81D1D" w:rsidRPr="00BB7B07">
        <w:rPr>
          <w:i/>
          <w:iCs/>
        </w:rPr>
        <w:t>Provision and exchange of recommended data</w:t>
      </w:r>
    </w:p>
    <w:p w14:paraId="59AEA664" w14:textId="77777777" w:rsidR="00E81D1D" w:rsidRPr="00BB7B07" w:rsidRDefault="00E81D1D" w:rsidP="00E452BE">
      <w:pPr>
        <w:pStyle w:val="WMOBodyText"/>
      </w:pPr>
      <w:r w:rsidRPr="00BB7B07">
        <w:t>While Members are encouraged to apply the principle of free and unrestricted international exchange to the recommended data they provide, such data sets may have conditions on their use, e.g</w:t>
      </w:r>
      <w:r w:rsidR="00A81E6A" w:rsidRPr="00BB7B07">
        <w:t>.</w:t>
      </w:r>
      <w:r w:rsidR="00A81E6A">
        <w:t xml:space="preserve"> </w:t>
      </w:r>
      <w:r w:rsidRPr="00BB7B07">
        <w:t>for commercial purposes. The originators of such conditions should follow the following general principles:</w:t>
      </w:r>
    </w:p>
    <w:p w14:paraId="1C322E96" w14:textId="77777777" w:rsidR="00E81D1D" w:rsidRPr="00BB7B07" w:rsidRDefault="002F5751" w:rsidP="00B528F1">
      <w:pPr>
        <w:pStyle w:val="WMOBodyText"/>
        <w:ind w:left="1134" w:hanging="567"/>
      </w:pPr>
      <w:r w:rsidRPr="00BB7B07">
        <w:t>(a)</w:t>
      </w:r>
      <w:r w:rsidRPr="00BB7B07">
        <w:tab/>
      </w:r>
      <w:r w:rsidR="00E81D1D" w:rsidRPr="00BB7B07">
        <w:t xml:space="preserve">Fair and transparent setting of the conditions on </w:t>
      </w:r>
      <w:r w:rsidR="00090178">
        <w:t>use;</w:t>
      </w:r>
      <w:r w:rsidR="00E81D1D">
        <w:rPr>
          <w:rStyle w:val="FootnoteReference"/>
        </w:rPr>
        <w:footnoteReference w:id="16"/>
      </w:r>
    </w:p>
    <w:p w14:paraId="4C31E551" w14:textId="77777777" w:rsidR="00E81D1D" w:rsidRPr="00BB7B07" w:rsidRDefault="002F5751" w:rsidP="00B528F1">
      <w:pPr>
        <w:pStyle w:val="WMOBodyText"/>
        <w:ind w:left="1134" w:hanging="567"/>
      </w:pPr>
      <w:r w:rsidRPr="00BB7B07">
        <w:lastRenderedPageBreak/>
        <w:t>(b)</w:t>
      </w:r>
      <w:r w:rsidRPr="00BB7B07">
        <w:tab/>
      </w:r>
      <w:r w:rsidR="00E81D1D" w:rsidRPr="00BB7B07">
        <w:t xml:space="preserve">Level playing field – same rules to apply to public and private entities using the data sets for commercial </w:t>
      </w:r>
      <w:r w:rsidR="00090178">
        <w:t>purposes;</w:t>
      </w:r>
      <w:r w:rsidR="00E81D1D">
        <w:rPr>
          <w:rStyle w:val="FootnoteReference"/>
        </w:rPr>
        <w:footnoteReference w:id="17"/>
      </w:r>
    </w:p>
    <w:p w14:paraId="31373070" w14:textId="77777777" w:rsidR="00E81D1D" w:rsidRPr="00BB7B07" w:rsidRDefault="002F5751" w:rsidP="00B528F1">
      <w:pPr>
        <w:pStyle w:val="WMOBodyText"/>
        <w:ind w:left="1134" w:hanging="567"/>
      </w:pPr>
      <w:r w:rsidRPr="00BB7B07">
        <w:t>(c)</w:t>
      </w:r>
      <w:r w:rsidRPr="00BB7B07">
        <w:tab/>
      </w:r>
      <w:r w:rsidR="00E81D1D" w:rsidRPr="00BB7B07">
        <w:t xml:space="preserve">Avoidance of anti-competitive </w:t>
      </w:r>
      <w:r w:rsidR="00D11B73" w:rsidRPr="00BB7B07">
        <w:t>behaviour</w:t>
      </w:r>
      <w:r w:rsidR="00E81D1D" w:rsidRPr="00BB7B07">
        <w:t xml:space="preserve"> (e.g</w:t>
      </w:r>
      <w:r w:rsidR="00A81E6A" w:rsidRPr="00BB7B07">
        <w:t>.</w:t>
      </w:r>
      <w:r w:rsidR="00A81E6A">
        <w:t> </w:t>
      </w:r>
      <w:r w:rsidR="00E81D1D" w:rsidRPr="00BB7B07">
        <w:t>blocking access to public data with a view of creating competitive advantage for the commercial activities of the public sector entities or their spin-offs) should be regarded as a non-compliance with the high-level policy (Geneva Declaration</w:t>
      </w:r>
      <w:r w:rsidR="00090178">
        <w:t>);</w:t>
      </w:r>
    </w:p>
    <w:p w14:paraId="2D4A14A0" w14:textId="77777777" w:rsidR="00314685" w:rsidRPr="00BB7B07" w:rsidRDefault="002F5751" w:rsidP="00B528F1">
      <w:pPr>
        <w:pStyle w:val="WMOBodyText"/>
        <w:ind w:left="1134" w:hanging="567"/>
      </w:pPr>
      <w:r w:rsidRPr="00BB7B07">
        <w:t>(d)</w:t>
      </w:r>
      <w:r w:rsidRPr="00BB7B07">
        <w:tab/>
      </w:r>
      <w:r w:rsidR="00E81D1D" w:rsidRPr="00BB7B07">
        <w:t xml:space="preserve">Members should make available a catalogue of recommended data to facilitate their use under the established conditions of use. The experience of ECOMET in Europe presents a good practice for such cataloguing as well as for harmonization of the conditions of use imposed by different countries in the same geographic </w:t>
      </w:r>
      <w:r w:rsidR="00090178">
        <w:t>region;</w:t>
      </w:r>
      <w:r w:rsidR="00E81D1D" w:rsidRPr="00BB7B07">
        <w:t xml:space="preserve"> </w:t>
      </w:r>
    </w:p>
    <w:p w14:paraId="0E061319" w14:textId="77777777" w:rsidR="001A7CC2" w:rsidRDefault="002F5751" w:rsidP="00B528F1">
      <w:pPr>
        <w:pStyle w:val="WMOBodyText"/>
        <w:ind w:left="1134" w:hanging="567"/>
      </w:pPr>
      <w:r>
        <w:t>(e)</w:t>
      </w:r>
      <w:r>
        <w:tab/>
      </w:r>
      <w:r w:rsidR="00E81D1D" w:rsidRPr="00BB7B07">
        <w:t xml:space="preserve">In exchanging data with conditions on use, the conditions which have been posed by the originator of the data should be made known to initial and subsequent recipients. </w:t>
      </w:r>
    </w:p>
    <w:p w14:paraId="1A1758D0" w14:textId="77777777" w:rsidR="00E81D1D" w:rsidRPr="00BB7B07" w:rsidRDefault="00E81D1D" w:rsidP="00E452BE">
      <w:pPr>
        <w:pStyle w:val="WMOBodyText"/>
      </w:pPr>
      <w:r w:rsidRPr="00BB7B07">
        <w:t xml:space="preserve">3.3 </w:t>
      </w:r>
      <w:r w:rsidRPr="00BB7B07">
        <w:tab/>
        <w:t>Regional (e.g</w:t>
      </w:r>
      <w:r w:rsidR="00A81E6A" w:rsidRPr="00BB7B07">
        <w:t>.</w:t>
      </w:r>
      <w:r w:rsidR="00A81E6A">
        <w:t> </w:t>
      </w:r>
      <w:r w:rsidRPr="00BB7B07">
        <w:t xml:space="preserve">the European Union) or national open data policies for access to public data requires public agencies, including NMHSs, to provide free and open access to all their data; in addition, there may be a requirement for facilitation of the free access, with the possibility to recover the marginal costs incurred for the reproduction, provision and dissemination. Such data policy acts in </w:t>
      </w:r>
      <w:r w:rsidR="00EC6F87" w:rsidRPr="00BB7B07">
        <w:t>favour</w:t>
      </w:r>
      <w:r w:rsidRPr="00BB7B07">
        <w:t xml:space="preserve"> of the private sector and stimulates business opportunities. Thus, private sector stakeholders should consider reciprocal approaches to data sharing, where economically justified, in particular for data needed for critical services related to saving lives and protection of property. This comes with the understanding that all sectors of the enterprise commit to their social responsibility and contribute to delivery of the public good.</w:t>
      </w:r>
    </w:p>
    <w:p w14:paraId="0CB6D5EB" w14:textId="77777777" w:rsidR="00E81D1D" w:rsidRPr="00B528F1" w:rsidRDefault="002F5751" w:rsidP="00B528F1">
      <w:pPr>
        <w:tabs>
          <w:tab w:val="clear" w:pos="1134"/>
        </w:tabs>
        <w:spacing w:before="360"/>
        <w:ind w:left="1134" w:hanging="1134"/>
        <w:jc w:val="left"/>
        <w:rPr>
          <w:b/>
          <w:bCs/>
        </w:rPr>
      </w:pPr>
      <w:r w:rsidRPr="00D11B73">
        <w:rPr>
          <w:b/>
          <w:bCs/>
        </w:rPr>
        <w:t>4.</w:t>
      </w:r>
      <w:r w:rsidRPr="00D11B73">
        <w:rPr>
          <w:b/>
          <w:bCs/>
        </w:rPr>
        <w:tab/>
      </w:r>
      <w:r w:rsidR="00E81D1D" w:rsidRPr="00B528F1">
        <w:rPr>
          <w:b/>
          <w:bCs/>
        </w:rPr>
        <w:t>Access to private sector data</w:t>
      </w:r>
    </w:p>
    <w:p w14:paraId="5D394E3E" w14:textId="77777777" w:rsidR="00E81D1D" w:rsidRPr="00BB7B07" w:rsidRDefault="002F5751" w:rsidP="00B528F1">
      <w:pPr>
        <w:pStyle w:val="WMOBodyText"/>
        <w:tabs>
          <w:tab w:val="left" w:pos="1170"/>
        </w:tabs>
      </w:pPr>
      <w:r w:rsidRPr="00BB7B07">
        <w:t>4.1</w:t>
      </w:r>
      <w:r w:rsidRPr="00BB7B07">
        <w:tab/>
      </w:r>
      <w:r w:rsidR="00E81D1D" w:rsidRPr="00BB7B07">
        <w:t xml:space="preserve">The rapid growth of the data produced by the private sector has been recognized in many WMO documents (see for example, </w:t>
      </w:r>
      <w:hyperlink r:id="rId70" w:anchor=".YFjLQkBFw1v" w:history="1">
        <w:r w:rsidR="00E81D1D" w:rsidRPr="00F70B87">
          <w:rPr>
            <w:rStyle w:val="Hyperlink"/>
            <w:i/>
            <w:iCs/>
          </w:rPr>
          <w:t xml:space="preserve">Geneva Declaration </w:t>
        </w:r>
        <w:r w:rsidR="004C68AB" w:rsidRPr="00F70B87">
          <w:rPr>
            <w:rStyle w:val="Hyperlink"/>
            <w:i/>
            <w:iCs/>
          </w:rPr>
          <w:t>–</w:t>
        </w:r>
        <w:r w:rsidR="00E81D1D" w:rsidRPr="00F70B87">
          <w:rPr>
            <w:rStyle w:val="Hyperlink"/>
            <w:i/>
            <w:iCs/>
          </w:rPr>
          <w:t xml:space="preserve"> 2019</w:t>
        </w:r>
      </w:hyperlink>
      <w:r w:rsidR="00E81D1D" w:rsidRPr="00BB7B07">
        <w:t xml:space="preserve">, </w:t>
      </w:r>
      <w:hyperlink r:id="rId71" w:anchor=".YFi-kkBFw1t" w:history="1">
        <w:r w:rsidR="00E81D1D" w:rsidRPr="00D438DF">
          <w:rPr>
            <w:rStyle w:val="Hyperlink"/>
          </w:rPr>
          <w:t>Guidance on PPE</w:t>
        </w:r>
      </w:hyperlink>
      <w:r w:rsidR="00E81D1D" w:rsidRPr="00BB7B07">
        <w:t xml:space="preserve">, </w:t>
      </w:r>
      <w:hyperlink r:id="rId72" w:history="1">
        <w:r w:rsidR="00E81D1D" w:rsidRPr="002F05E1">
          <w:rPr>
            <w:rStyle w:val="Hyperlink"/>
            <w:i/>
            <w:iCs/>
          </w:rPr>
          <w:t>WMO Strategic Plan 2020</w:t>
        </w:r>
        <w:r w:rsidR="004C68AB" w:rsidRPr="002F05E1">
          <w:rPr>
            <w:rStyle w:val="Hyperlink"/>
            <w:i/>
            <w:iCs/>
          </w:rPr>
          <w:t>–2</w:t>
        </w:r>
        <w:r w:rsidR="00E81D1D" w:rsidRPr="002F05E1">
          <w:rPr>
            <w:rStyle w:val="Hyperlink"/>
            <w:i/>
            <w:iCs/>
          </w:rPr>
          <w:t>023</w:t>
        </w:r>
      </w:hyperlink>
      <w:r w:rsidR="00E81D1D" w:rsidRPr="00BB7B07">
        <w:t xml:space="preserve">, </w:t>
      </w:r>
      <w:hyperlink r:id="rId73" w:anchor=".YFi8-69KguU" w:history="1">
        <w:r w:rsidR="00E81D1D" w:rsidRPr="00F8251A">
          <w:rPr>
            <w:rStyle w:val="Hyperlink"/>
            <w:i/>
            <w:iCs/>
          </w:rPr>
          <w:t>WMO Guidelines on Emerging Data Issues</w:t>
        </w:r>
      </w:hyperlink>
      <w:r w:rsidR="00E81D1D" w:rsidRPr="00BB7B07">
        <w:t xml:space="preserve">, </w:t>
      </w:r>
      <w:hyperlink r:id="rId74" w:anchor=".YFi9H69KguU" w:history="1">
        <w:r w:rsidR="00E81D1D" w:rsidRPr="00442E84">
          <w:rPr>
            <w:rStyle w:val="Hyperlink"/>
            <w:i/>
            <w:iCs/>
          </w:rPr>
          <w:t>WIGOS Vision 2040</w:t>
        </w:r>
      </w:hyperlink>
      <w:r w:rsidR="00E81D1D" w:rsidRPr="00BB7B07">
        <w:t xml:space="preserve">). The main difference of these data from policy and business model perspective is that they are produced through private investments and thus they have a specific private sector owner. </w:t>
      </w:r>
      <w:r w:rsidR="00DB3E6A">
        <w:t>The p</w:t>
      </w:r>
      <w:r w:rsidR="00E81D1D" w:rsidRPr="00BB7B07">
        <w:t xml:space="preserve">rivate sector needs to generate a return on investment; thus the business model is clearly ‘for-profit’; nevertheless, the general provisions of the </w:t>
      </w:r>
      <w:hyperlink r:id="rId75" w:history="1">
        <w:r w:rsidR="00E81D1D" w:rsidRPr="00213B07">
          <w:rPr>
            <w:rStyle w:val="Hyperlink"/>
            <w:i/>
            <w:iCs/>
          </w:rPr>
          <w:t>Geneva Declaration – 2019</w:t>
        </w:r>
      </w:hyperlink>
      <w:r w:rsidR="00E81D1D" w:rsidRPr="00BB7B07">
        <w:t>, which have been developed in close consultation with the private sector, encourage data sharing with stakeholders from other sectors under mutually-beneficial, fair and transparent arrangements.</w:t>
      </w:r>
    </w:p>
    <w:p w14:paraId="7A7B915D" w14:textId="77777777" w:rsidR="00E81D1D" w:rsidRPr="00BB7B07" w:rsidRDefault="002F5751" w:rsidP="00B528F1">
      <w:pPr>
        <w:pStyle w:val="WMOBodyText"/>
      </w:pPr>
      <w:r w:rsidRPr="00BB7B07">
        <w:t>4.2</w:t>
      </w:r>
      <w:r w:rsidRPr="00BB7B07">
        <w:tab/>
      </w:r>
      <w:r w:rsidR="00E81D1D" w:rsidRPr="00BB7B07">
        <w:t>The WIS and WIGOS concepts both acknowledge and enable the uptake of private sector data into the WMO systems at national and international levels, and such approach is expected to bring efficiency, innovation and support sustainability. The demand for accurate and reliable user-specific services and for a new generation of weather and climate intelligence products (e.g</w:t>
      </w:r>
      <w:r w:rsidR="00A81E6A" w:rsidRPr="00BB7B07">
        <w:t>.</w:t>
      </w:r>
      <w:r w:rsidR="00A81E6A">
        <w:t> </w:t>
      </w:r>
      <w:r w:rsidR="00E81D1D" w:rsidRPr="00BB7B07">
        <w:t>for urban areas and megacities) will inevitably require more integration of private sector data into the data assimilation for the high-resolution</w:t>
      </w:r>
      <w:r w:rsidR="004C68AB">
        <w:t> N</w:t>
      </w:r>
      <w:r w:rsidR="00E81D1D" w:rsidRPr="00BB7B07">
        <w:t xml:space="preserve">EWP. </w:t>
      </w:r>
    </w:p>
    <w:p w14:paraId="71848BC0" w14:textId="77777777" w:rsidR="00E81D1D" w:rsidRPr="00BB7B07" w:rsidRDefault="002F5751" w:rsidP="00B528F1">
      <w:pPr>
        <w:pStyle w:val="WMOBodyText"/>
        <w:tabs>
          <w:tab w:val="left" w:pos="1170"/>
        </w:tabs>
      </w:pPr>
      <w:r w:rsidRPr="00BB7B07">
        <w:t>4.3</w:t>
      </w:r>
      <w:r w:rsidRPr="00BB7B07">
        <w:tab/>
      </w:r>
      <w:r w:rsidR="00E81D1D" w:rsidRPr="00BB7B07">
        <w:t>Members are strongly encouraged to facilitate a dialogue between the public sector and private companies active in the country, and to consider the use of private sector data to fill the gaps and optimize the national integrated observing networks. In doing this, the following considerations are recommended:</w:t>
      </w:r>
    </w:p>
    <w:p w14:paraId="04F24568" w14:textId="77777777" w:rsidR="00E81D1D" w:rsidRPr="00BB7B07" w:rsidRDefault="002F5751" w:rsidP="00B528F1">
      <w:pPr>
        <w:pStyle w:val="WMOBodyText"/>
        <w:ind w:left="1134" w:hanging="567"/>
      </w:pPr>
      <w:r w:rsidRPr="00BB7B07">
        <w:t>(a)</w:t>
      </w:r>
      <w:r w:rsidRPr="00BB7B07">
        <w:tab/>
      </w:r>
      <w:r w:rsidR="00E81D1D" w:rsidRPr="00BB7B07">
        <w:t xml:space="preserve">Applying a common approach to quality control and </w:t>
      </w:r>
      <w:r w:rsidR="00090178">
        <w:t>maintenance;</w:t>
      </w:r>
    </w:p>
    <w:p w14:paraId="5D5D559C" w14:textId="77777777" w:rsidR="00E81D1D" w:rsidRPr="00BB7B07" w:rsidRDefault="002F5751" w:rsidP="00B528F1">
      <w:pPr>
        <w:pStyle w:val="WMOBodyText"/>
        <w:ind w:left="1134" w:hanging="567"/>
      </w:pPr>
      <w:r w:rsidRPr="00BB7B07">
        <w:lastRenderedPageBreak/>
        <w:t>(b)</w:t>
      </w:r>
      <w:r w:rsidRPr="00BB7B07">
        <w:tab/>
      </w:r>
      <w:r w:rsidR="00E81D1D" w:rsidRPr="00BB7B07">
        <w:t>Applying the same standard and recommended practices and procedures, e.g</w:t>
      </w:r>
      <w:r w:rsidR="003F37F8" w:rsidRPr="00BB7B07">
        <w:t>.</w:t>
      </w:r>
      <w:r w:rsidR="003F37F8">
        <w:t> </w:t>
      </w:r>
      <w:r w:rsidR="00E81D1D" w:rsidRPr="00BB7B07">
        <w:t xml:space="preserve">those established by WMO or other relevant organizations, to ensure </w:t>
      </w:r>
      <w:r w:rsidR="00090178">
        <w:t>interoperability;</w:t>
      </w:r>
    </w:p>
    <w:p w14:paraId="60AA2FAA" w14:textId="77777777" w:rsidR="00E81D1D" w:rsidRPr="00BB7B07" w:rsidRDefault="002F5751" w:rsidP="00B528F1">
      <w:pPr>
        <w:pStyle w:val="WMOBodyText"/>
        <w:ind w:left="1134" w:hanging="567"/>
      </w:pPr>
      <w:r w:rsidRPr="00BB7B07">
        <w:t>(c)</w:t>
      </w:r>
      <w:r w:rsidRPr="00BB7B07">
        <w:tab/>
      </w:r>
      <w:r w:rsidR="00E81D1D" w:rsidRPr="00BB7B07">
        <w:t xml:space="preserve">Building collective capacity and innovation </w:t>
      </w:r>
      <w:r w:rsidR="00090178">
        <w:t>approaches;</w:t>
      </w:r>
      <w:r w:rsidR="00E81D1D">
        <w:rPr>
          <w:rStyle w:val="FootnoteReference"/>
        </w:rPr>
        <w:footnoteReference w:id="18"/>
      </w:r>
    </w:p>
    <w:p w14:paraId="7BF37F78" w14:textId="77777777" w:rsidR="00E81D1D" w:rsidRPr="00BB7B07" w:rsidRDefault="002F5751" w:rsidP="00B528F1">
      <w:pPr>
        <w:pStyle w:val="WMOBodyText"/>
        <w:ind w:left="1134" w:hanging="567"/>
      </w:pPr>
      <w:r w:rsidRPr="00BB7B07">
        <w:t>(d)</w:t>
      </w:r>
      <w:r w:rsidRPr="00BB7B07">
        <w:tab/>
      </w:r>
      <w:r w:rsidR="00E452BE">
        <w:t>A</w:t>
      </w:r>
      <w:r w:rsidR="00E81D1D" w:rsidRPr="00BB7B07">
        <w:t>pplying adequate regulatory frameworks, including licensing and certification mechanisms, enabling such collaboration with respective independent oversight.</w:t>
      </w:r>
    </w:p>
    <w:p w14:paraId="476E2251" w14:textId="77777777" w:rsidR="00E81D1D" w:rsidRPr="00BB7B07" w:rsidRDefault="002F5751" w:rsidP="00B528F1">
      <w:pPr>
        <w:pStyle w:val="WMOBodyText"/>
      </w:pPr>
      <w:r w:rsidRPr="00BB7B07">
        <w:t>4.4</w:t>
      </w:r>
      <w:r w:rsidRPr="00BB7B07">
        <w:tab/>
      </w:r>
      <w:r w:rsidR="00E81D1D" w:rsidRPr="00BB7B07">
        <w:rPr>
          <w:i/>
          <w:iCs/>
        </w:rPr>
        <w:t>Exchange of data purchased by public sector from the private sector.</w:t>
      </w:r>
    </w:p>
    <w:p w14:paraId="672763DA" w14:textId="77777777" w:rsidR="00E81D1D" w:rsidRPr="00BB7B07" w:rsidRDefault="00E81D1D" w:rsidP="00E452BE">
      <w:pPr>
        <w:pStyle w:val="WMOBodyText"/>
      </w:pPr>
      <w:r w:rsidRPr="00BB7B07">
        <w:t>With the growing activities of the private sector in providing observational data, or in global NWP, in some countries global or regional data sets will be purchased by public sector entities, such as NMHSs, from private companies. The conditions for the re</w:t>
      </w:r>
      <w:r w:rsidR="00A4578E">
        <w:t>distribution</w:t>
      </w:r>
      <w:r w:rsidRPr="00BB7B07">
        <w:t xml:space="preserve"> of such data sets to other Members may vary depending on license agreements. Members are encouraged to consult with other Members on the need and added value of the purchased private data sets for their operations, in particular with those Members operating global or regional NWP. Purchasing of commercial data sets with a license for international redistribution (as </w:t>
      </w:r>
      <w:r w:rsidR="001144B5">
        <w:t>core</w:t>
      </w:r>
      <w:r w:rsidRPr="00BB7B07">
        <w:t xml:space="preserve"> or recommended data) and possible adequate cost sharing models with other Members may be considered by Members, based on economic analysis, and bearing in mind the benefits for all parties, as well as the commitment, via the “shall” language in </w:t>
      </w:r>
      <w:r w:rsidR="005F1C6D">
        <w:t>the draft resolution</w:t>
      </w:r>
      <w:r w:rsidRPr="00BB7B07">
        <w:t xml:space="preserve">, to exchange all declared </w:t>
      </w:r>
      <w:r w:rsidR="001144B5">
        <w:t>core</w:t>
      </w:r>
      <w:r w:rsidRPr="00BB7B07">
        <w:t xml:space="preserve"> data on a free and unrestricted basis.</w:t>
      </w:r>
    </w:p>
    <w:p w14:paraId="6D2E87A5" w14:textId="77777777" w:rsidR="00E81D1D" w:rsidRPr="00B528F1" w:rsidRDefault="002F5751" w:rsidP="00B528F1">
      <w:pPr>
        <w:tabs>
          <w:tab w:val="clear" w:pos="1134"/>
        </w:tabs>
        <w:spacing w:before="360"/>
        <w:ind w:left="1134" w:hanging="1134"/>
        <w:jc w:val="left"/>
        <w:rPr>
          <w:b/>
          <w:bCs/>
        </w:rPr>
      </w:pPr>
      <w:r w:rsidRPr="00D11B73">
        <w:rPr>
          <w:b/>
          <w:bCs/>
        </w:rPr>
        <w:t>5.</w:t>
      </w:r>
      <w:r w:rsidRPr="00D11B73">
        <w:rPr>
          <w:b/>
          <w:bCs/>
        </w:rPr>
        <w:tab/>
      </w:r>
      <w:r w:rsidR="00E81D1D" w:rsidRPr="00B528F1">
        <w:rPr>
          <w:b/>
          <w:bCs/>
        </w:rPr>
        <w:t>General guidelines on the use and exchange of non-NMHS data and non-conventional data</w:t>
      </w:r>
    </w:p>
    <w:p w14:paraId="2D16C2E6" w14:textId="77777777" w:rsidR="00E81D1D" w:rsidRPr="00BB7B07" w:rsidRDefault="002F5751" w:rsidP="00B528F1">
      <w:pPr>
        <w:pStyle w:val="WMOBodyText"/>
      </w:pPr>
      <w:r w:rsidRPr="00BB7B07">
        <w:t>5.1</w:t>
      </w:r>
      <w:r w:rsidRPr="00BB7B07">
        <w:tab/>
      </w:r>
      <w:r w:rsidR="00E81D1D" w:rsidRPr="00BB7B07">
        <w:t>Non-NMHS data include a growing volume of conventional third-party data, new sensor data or non-conventional data from ‘Internet of Things’ (often produced as by-products of smart systems not intended for meteorological or related purposes). NMHSs are encouraged to study in detail the national data landscape and strive to lead the integration of such data based on the WIGOS principles. Many of the new data come from the private sector and offer opportunities for innovative services. At the same time, NMHSs’ main responsibility remains in maintaining the reference data set of proven quality, compliant with the WMO requirements for quality and traceability. In most countries these are the data forming the long-term data series need</w:t>
      </w:r>
      <w:ins w:id="134" w:author="Alida Catcheside" w:date="2021-04-15T15:23:00Z">
        <w:r w:rsidR="001D7768">
          <w:t>ed</w:t>
        </w:r>
      </w:ins>
      <w:r w:rsidR="00E81D1D" w:rsidRPr="00BB7B07">
        <w:t xml:space="preserve"> for climate change studies and assessments.</w:t>
      </w:r>
    </w:p>
    <w:p w14:paraId="5D3FB211" w14:textId="77777777" w:rsidR="00E81D1D" w:rsidRPr="00BB7B07" w:rsidRDefault="002F5751" w:rsidP="00B528F1">
      <w:pPr>
        <w:pStyle w:val="WMOBodyText"/>
      </w:pPr>
      <w:r w:rsidRPr="00BB7B07">
        <w:t>5.2</w:t>
      </w:r>
      <w:r w:rsidRPr="00BB7B07">
        <w:tab/>
      </w:r>
      <w:r w:rsidR="00E81D1D" w:rsidRPr="00BB7B07">
        <w:t>When organizing such data exchange at the national level, the national regulator (if specifically designated, otherwise by default the NMHS) need to establish procedures for common quality control across the sectors and disciplines, to ensure compliance with international requirements set by WMO and other relevant organizations. In addition, when operationalizing such data in the provision of requisite services (e.g</w:t>
      </w:r>
      <w:r w:rsidR="00A81E6A" w:rsidRPr="00BB7B07">
        <w:t>.</w:t>
      </w:r>
      <w:r w:rsidR="00A81E6A">
        <w:t> </w:t>
      </w:r>
      <w:r w:rsidR="00E81D1D" w:rsidRPr="00BB7B07">
        <w:t xml:space="preserve">those for disaster risk reduction), the continuity of data provision must be considered to avoid disruptions. </w:t>
      </w:r>
    </w:p>
    <w:p w14:paraId="6F9F1F13" w14:textId="77777777" w:rsidR="00E81D1D" w:rsidRDefault="00E81D1D" w:rsidP="00E452BE">
      <w:pPr>
        <w:pStyle w:val="WMOBodyText"/>
      </w:pPr>
      <w:r w:rsidRPr="00BB7B07">
        <w:t xml:space="preserve">5.3 </w:t>
      </w:r>
      <w:r w:rsidRPr="00BB7B07">
        <w:tab/>
        <w:t xml:space="preserve">The WMO </w:t>
      </w:r>
      <w:r w:rsidR="006B581A">
        <w:t>D</w:t>
      </w:r>
      <w:r w:rsidRPr="00BB7B07">
        <w:t xml:space="preserve">ata </w:t>
      </w:r>
      <w:r w:rsidR="006B581A">
        <w:t>P</w:t>
      </w:r>
      <w:r w:rsidRPr="00BB7B07">
        <w:t xml:space="preserve">olicy does not address specifically the international exchange of non-conventional data. Nevertheless, their importance for the services provided across the WMO business areas are recognized to grow in the coming years. Thus, WMO has provided general </w:t>
      </w:r>
      <w:hyperlink r:id="rId76" w:anchor=".YGM6iUBuKUl" w:history="1">
        <w:r w:rsidR="00173956" w:rsidRPr="00B528F1">
          <w:rPr>
            <w:rStyle w:val="Hyperlink"/>
            <w:i/>
            <w:iCs/>
          </w:rPr>
          <w:t>WMO Guidelines on Emerging Data Issues</w:t>
        </w:r>
      </w:hyperlink>
      <w:r w:rsidRPr="00BB7B07">
        <w:t xml:space="preserve"> (</w:t>
      </w:r>
      <w:r w:rsidR="00173956" w:rsidRPr="00B528F1">
        <w:t>WMO-No. 1239</w:t>
      </w:r>
      <w:r w:rsidRPr="00BB7B07">
        <w:t xml:space="preserve">). As an integral aspect of implementing </w:t>
      </w:r>
      <w:r w:rsidR="00FD56F4">
        <w:t>the draft resolution</w:t>
      </w:r>
      <w:r w:rsidRPr="00BB7B07">
        <w:t xml:space="preserve">, the WMO INFCOM will monitor these issues and will consider the need for further guidance or amendments to practice </w:t>
      </w:r>
      <w:r>
        <w:t>as needed</w:t>
      </w:r>
      <w:r w:rsidRPr="00BB7B07">
        <w:t>.</w:t>
      </w:r>
    </w:p>
    <w:p w14:paraId="46780121" w14:textId="77777777" w:rsidR="00902338" w:rsidRDefault="00902338" w:rsidP="00E452BE">
      <w:pPr>
        <w:pStyle w:val="WMOBodyText"/>
      </w:pPr>
    </w:p>
    <w:p w14:paraId="04D0381E" w14:textId="77777777" w:rsidR="00234751" w:rsidRPr="002D1303" w:rsidRDefault="00234751" w:rsidP="00234751">
      <w:pPr>
        <w:pStyle w:val="WMOBodyText"/>
        <w:jc w:val="center"/>
        <w:rPr>
          <w:lang w:eastAsia="en-US"/>
        </w:rPr>
      </w:pPr>
      <w:r>
        <w:rPr>
          <w:lang w:eastAsia="en-US"/>
        </w:rPr>
        <w:t>___________________</w:t>
      </w:r>
    </w:p>
    <w:p w14:paraId="4305844E" w14:textId="77777777" w:rsidR="00234751" w:rsidRPr="00BB7B07" w:rsidRDefault="00234751" w:rsidP="00E452BE">
      <w:pPr>
        <w:pStyle w:val="WMOBodyText"/>
      </w:pPr>
    </w:p>
    <w:p w14:paraId="45B18106" w14:textId="77777777" w:rsidR="00E81D1D" w:rsidRPr="00BB7B07" w:rsidRDefault="00E81D1D" w:rsidP="00E81D1D">
      <w:pPr>
        <w:pStyle w:val="Heading2"/>
        <w:jc w:val="both"/>
        <w:sectPr w:rsidR="00E81D1D" w:rsidRPr="00BB7B07" w:rsidSect="00726782">
          <w:headerReference w:type="even" r:id="rId77"/>
          <w:headerReference w:type="default" r:id="rId78"/>
          <w:headerReference w:type="first" r:id="rId79"/>
          <w:pgSz w:w="11907" w:h="16840" w:code="9"/>
          <w:pgMar w:top="1134" w:right="1134" w:bottom="709" w:left="1134" w:header="1134" w:footer="1134" w:gutter="0"/>
          <w:cols w:space="720"/>
          <w:titlePg/>
          <w:docGrid w:linePitch="299"/>
        </w:sectPr>
      </w:pPr>
    </w:p>
    <w:p w14:paraId="45AF911B" w14:textId="77777777" w:rsidR="00E81D1D" w:rsidRPr="00BB7B07" w:rsidRDefault="00E81D1D" w:rsidP="00E81D1D">
      <w:pPr>
        <w:pStyle w:val="Heading2"/>
      </w:pPr>
      <w:bookmarkStart w:id="137" w:name="Annex4"/>
      <w:bookmarkEnd w:id="137"/>
      <w:r w:rsidRPr="00BB7B07">
        <w:lastRenderedPageBreak/>
        <w:t>Annex</w:t>
      </w:r>
      <w:r w:rsidR="004C68AB">
        <w:t> 4</w:t>
      </w:r>
      <w:r w:rsidRPr="00BB7B07">
        <w:t xml:space="preserve"> to </w:t>
      </w:r>
      <w:r w:rsidR="00EC6F87">
        <w:t>d</w:t>
      </w:r>
      <w:r w:rsidR="00CF30BC" w:rsidRPr="009D7D73">
        <w:t>raft Resolution ##/1 (Cg-Ext(2021))</w:t>
      </w:r>
    </w:p>
    <w:p w14:paraId="7B5E8F0C" w14:textId="77777777" w:rsidR="00E81D1D" w:rsidRPr="00E452BE" w:rsidRDefault="005B58C9" w:rsidP="00E452BE">
      <w:pPr>
        <w:pStyle w:val="WMOBodyText"/>
        <w:spacing w:after="240"/>
        <w:jc w:val="center"/>
        <w:outlineLvl w:val="2"/>
      </w:pPr>
      <w:r>
        <w:rPr>
          <w:b/>
          <w:bCs/>
        </w:rPr>
        <w:t xml:space="preserve">Terms </w:t>
      </w:r>
      <w:r w:rsidR="00870781" w:rsidRPr="00CE407C">
        <w:rPr>
          <w:b/>
          <w:bCs/>
        </w:rPr>
        <w:t>and definitions</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73"/>
        <w:gridCol w:w="7456"/>
      </w:tblGrid>
      <w:tr w:rsidR="00E81D1D" w:rsidRPr="00BB7B07" w14:paraId="2A207EED" w14:textId="77777777" w:rsidTr="00B528F1">
        <w:trPr>
          <w:tblHeader/>
        </w:trPr>
        <w:tc>
          <w:tcPr>
            <w:tcW w:w="2173" w:type="dxa"/>
            <w:shd w:val="clear" w:color="auto" w:fill="EEECE1" w:themeFill="background2"/>
            <w:vAlign w:val="center"/>
          </w:tcPr>
          <w:p w14:paraId="75A2C22E" w14:textId="77777777" w:rsidR="00E81D1D" w:rsidRPr="00BB7B07" w:rsidRDefault="00E81D1D" w:rsidP="00E452BE">
            <w:pPr>
              <w:spacing w:before="100" w:after="100"/>
              <w:jc w:val="center"/>
              <w:rPr>
                <w:b/>
              </w:rPr>
            </w:pPr>
            <w:r w:rsidRPr="00BB7B07">
              <w:rPr>
                <w:b/>
              </w:rPr>
              <w:t>Word or Phrase</w:t>
            </w:r>
          </w:p>
        </w:tc>
        <w:tc>
          <w:tcPr>
            <w:tcW w:w="7456" w:type="dxa"/>
            <w:shd w:val="clear" w:color="auto" w:fill="EEECE1" w:themeFill="background2"/>
            <w:vAlign w:val="center"/>
          </w:tcPr>
          <w:p w14:paraId="0000649D" w14:textId="77777777" w:rsidR="00E81D1D" w:rsidRPr="00BB7B07" w:rsidRDefault="00E81D1D" w:rsidP="00E452BE">
            <w:pPr>
              <w:spacing w:before="100" w:after="100"/>
              <w:jc w:val="center"/>
              <w:rPr>
                <w:b/>
              </w:rPr>
            </w:pPr>
            <w:r w:rsidRPr="00BB7B07">
              <w:rPr>
                <w:b/>
              </w:rPr>
              <w:t>Definition</w:t>
            </w:r>
          </w:p>
        </w:tc>
      </w:tr>
      <w:tr w:rsidR="00E81D1D" w:rsidRPr="00BB7B07" w14:paraId="062F1A31" w14:textId="77777777" w:rsidTr="00B528F1">
        <w:tc>
          <w:tcPr>
            <w:tcW w:w="2173" w:type="dxa"/>
          </w:tcPr>
          <w:p w14:paraId="3BB2242A" w14:textId="77777777" w:rsidR="00E81D1D" w:rsidRPr="00BB7B07" w:rsidRDefault="00E81D1D" w:rsidP="00E452BE">
            <w:pPr>
              <w:spacing w:before="100" w:after="100"/>
              <w:jc w:val="left"/>
            </w:pPr>
            <w:r w:rsidRPr="00BB7B07">
              <w:t>Data</w:t>
            </w:r>
          </w:p>
        </w:tc>
        <w:tc>
          <w:tcPr>
            <w:tcW w:w="7456" w:type="dxa"/>
          </w:tcPr>
          <w:p w14:paraId="3C222D42" w14:textId="77777777" w:rsidR="00E81D1D" w:rsidRPr="00BB7B07" w:rsidRDefault="00E81D1D" w:rsidP="00E452BE">
            <w:pPr>
              <w:spacing w:before="100" w:after="100"/>
              <w:jc w:val="left"/>
            </w:pPr>
            <w:r w:rsidRPr="00BB7B07">
              <w:t>Data refers to Observations, Analyses and Predictions, and Derived Products as defined below. In the context of this resolution</w:t>
            </w:r>
            <w:r w:rsidR="0045265F">
              <w:t>,</w:t>
            </w:r>
            <w:r w:rsidRPr="00BB7B07">
              <w:t xml:space="preserve"> the term ‘data’ is taken to be inclusive of such terms as datasets, information and products. </w:t>
            </w:r>
          </w:p>
        </w:tc>
      </w:tr>
      <w:tr w:rsidR="00E81D1D" w:rsidRPr="00BB7B07" w14:paraId="6D990ECE" w14:textId="77777777" w:rsidTr="00B528F1">
        <w:tc>
          <w:tcPr>
            <w:tcW w:w="2173" w:type="dxa"/>
          </w:tcPr>
          <w:p w14:paraId="580C7BC7" w14:textId="77777777" w:rsidR="00E81D1D" w:rsidRPr="00BB7B07" w:rsidRDefault="00E81D1D" w:rsidP="00E452BE">
            <w:pPr>
              <w:spacing w:before="100" w:after="100"/>
              <w:jc w:val="left"/>
            </w:pPr>
            <w:r w:rsidRPr="00BB7B07">
              <w:t>Observations</w:t>
            </w:r>
          </w:p>
        </w:tc>
        <w:tc>
          <w:tcPr>
            <w:tcW w:w="7456" w:type="dxa"/>
          </w:tcPr>
          <w:p w14:paraId="71F5610C" w14:textId="77777777" w:rsidR="00E81D1D" w:rsidRPr="00BB7B07" w:rsidRDefault="00E81D1D" w:rsidP="00E452BE">
            <w:pPr>
              <w:spacing w:before="100" w:after="100"/>
              <w:jc w:val="left"/>
            </w:pPr>
            <w:r w:rsidRPr="00BB7B07">
              <w:t>Observations refer to direct or indirect measurements made by any surface-based or space-based instrument of any physical or chemical quantity of the Earth system, as defined below. These may be direct or indirect measurements, and the term may include quantities inferred by a human observer. The term may also be taken to include statistical or derived quantities such as temporal or spatial averages, accumulated values, and temporal maximum or minimum values.</w:t>
            </w:r>
          </w:p>
        </w:tc>
      </w:tr>
      <w:tr w:rsidR="00E81D1D" w:rsidRPr="00BB7B07" w14:paraId="68ABAB2E" w14:textId="77777777" w:rsidTr="00B528F1">
        <w:tc>
          <w:tcPr>
            <w:tcW w:w="2173" w:type="dxa"/>
          </w:tcPr>
          <w:p w14:paraId="23D9E202" w14:textId="77777777" w:rsidR="00E81D1D" w:rsidRPr="00BB7B07" w:rsidRDefault="00E81D1D" w:rsidP="00E452BE">
            <w:pPr>
              <w:spacing w:before="100" w:after="100"/>
              <w:jc w:val="left"/>
            </w:pPr>
            <w:r w:rsidRPr="00BB7B07">
              <w:t>Analyses and Predictions</w:t>
            </w:r>
          </w:p>
        </w:tc>
        <w:tc>
          <w:tcPr>
            <w:tcW w:w="7456" w:type="dxa"/>
          </w:tcPr>
          <w:p w14:paraId="78C0333A" w14:textId="77777777" w:rsidR="00E81D1D" w:rsidRPr="00BB7B07" w:rsidRDefault="00E81D1D" w:rsidP="00E452BE">
            <w:pPr>
              <w:spacing w:before="100" w:after="100"/>
              <w:jc w:val="left"/>
            </w:pPr>
            <w:r w:rsidRPr="00BB7B07">
              <w:t xml:space="preserve">Analyses and Predictions refer to datasets produced by quantitative algorithms, such as numerical or statistical prediction models, applied to observations, describing the past, present and future states of the Earth System as defined below. </w:t>
            </w:r>
          </w:p>
          <w:p w14:paraId="007A235F" w14:textId="1C306D63" w:rsidR="00E81D1D" w:rsidRPr="00BB7B07" w:rsidRDefault="00E81D1D" w:rsidP="00E452BE">
            <w:pPr>
              <w:spacing w:before="100" w:after="100"/>
              <w:jc w:val="left"/>
            </w:pPr>
            <w:r w:rsidRPr="00BB7B07">
              <w:t xml:space="preserve">Such datasets include, but are not </w:t>
            </w:r>
            <w:del w:id="138" w:author="Nathalie Gentet" w:date="2021-04-16T12:07:00Z">
              <w:r w:rsidRPr="00BB7B07" w:rsidDel="00985E62">
                <w:delText xml:space="preserve">be </w:delText>
              </w:r>
            </w:del>
            <w:r w:rsidRPr="00BB7B07">
              <w:t>limited to, global and limited area numerical weather prediction and climate reanalysis fields encompassed within the scope of the G</w:t>
            </w:r>
            <w:r w:rsidR="002B40B2">
              <w:t>DPFS</w:t>
            </w:r>
            <w:r w:rsidRPr="00BB7B07">
              <w:t>.</w:t>
            </w:r>
          </w:p>
        </w:tc>
      </w:tr>
      <w:tr w:rsidR="00E81D1D" w:rsidRPr="00BB7B07" w14:paraId="34ED7E1C" w14:textId="77777777" w:rsidTr="00B528F1">
        <w:trPr>
          <w:trHeight w:val="1792"/>
        </w:trPr>
        <w:tc>
          <w:tcPr>
            <w:tcW w:w="2173" w:type="dxa"/>
          </w:tcPr>
          <w:p w14:paraId="1CD30258" w14:textId="77777777" w:rsidR="00E81D1D" w:rsidRPr="00BB7B07" w:rsidRDefault="00E81D1D" w:rsidP="00E452BE">
            <w:pPr>
              <w:spacing w:before="100" w:after="100"/>
              <w:jc w:val="left"/>
            </w:pPr>
            <w:r w:rsidRPr="00BB7B07">
              <w:t>Derived Products</w:t>
            </w:r>
          </w:p>
        </w:tc>
        <w:tc>
          <w:tcPr>
            <w:tcW w:w="7456" w:type="dxa"/>
          </w:tcPr>
          <w:p w14:paraId="660DA7DC" w14:textId="77777777" w:rsidR="00E81D1D" w:rsidRPr="00BB7B07" w:rsidRDefault="00E81D1D" w:rsidP="00E452BE">
            <w:pPr>
              <w:spacing w:before="100" w:after="100"/>
              <w:jc w:val="left"/>
            </w:pPr>
            <w:r w:rsidRPr="00BB7B07">
              <w:t>Derived Products refer to data generated from one or more of the basic data types listed above (Observations, Analyses and Predictions), typically through application of a quantitative algorithm.  In the context of this resolution, the term is understood to include certain watches, warnings, advisories and alerts regarding adverse weather, hydrological or other environmental phenomena exchanged among WMO Members.</w:t>
            </w:r>
          </w:p>
        </w:tc>
      </w:tr>
      <w:tr w:rsidR="00E81D1D" w:rsidRPr="00BB7B07" w14:paraId="1C98C38B" w14:textId="77777777" w:rsidTr="00B528F1">
        <w:tc>
          <w:tcPr>
            <w:tcW w:w="2173" w:type="dxa"/>
          </w:tcPr>
          <w:p w14:paraId="160BD430" w14:textId="77777777" w:rsidR="00E81D1D" w:rsidRPr="00BB7B07" w:rsidRDefault="00E81D1D" w:rsidP="00E452BE">
            <w:pPr>
              <w:spacing w:before="100" w:after="100"/>
              <w:jc w:val="left"/>
            </w:pPr>
            <w:r w:rsidRPr="00BB7B07">
              <w:rPr>
                <w:bCs/>
                <w:lang w:val="en-US"/>
              </w:rPr>
              <w:t>Earth System, Earth System Data</w:t>
            </w:r>
          </w:p>
        </w:tc>
        <w:tc>
          <w:tcPr>
            <w:tcW w:w="7456" w:type="dxa"/>
          </w:tcPr>
          <w:p w14:paraId="5ED7EB02" w14:textId="77777777" w:rsidR="00E81D1D" w:rsidRPr="00BB7B07" w:rsidRDefault="00E81D1D" w:rsidP="00E452BE">
            <w:pPr>
              <w:spacing w:before="100" w:after="100"/>
              <w:jc w:val="left"/>
              <w:rPr>
                <w:lang w:val="en-US"/>
              </w:rPr>
            </w:pPr>
            <w:r w:rsidRPr="00BB7B07">
              <w:rPr>
                <w:lang w:val="en-US"/>
              </w:rPr>
              <w:t>Earth System refers to the various interacting components, or “spheres”, of the overall geosphere and (often also to) the physical, chemical, biological and human-related processes through which these spheres interact. In the context of this resolution, the primary emphasis is on the Earth’s land surface, cryosphere, hydrosphere, atmosphere and exosphere and the physical and chemical processes taking place within these spheres and those through which they interact.</w:t>
            </w:r>
          </w:p>
          <w:p w14:paraId="1C5FA710" w14:textId="77777777" w:rsidR="00E81D1D" w:rsidRPr="00BB7B07" w:rsidRDefault="00E81D1D" w:rsidP="00E452BE">
            <w:pPr>
              <w:spacing w:before="100" w:after="100"/>
              <w:jc w:val="left"/>
            </w:pPr>
            <w:r w:rsidRPr="00BB7B07">
              <w:rPr>
                <w:lang w:val="en-US"/>
              </w:rPr>
              <w:t>Earth System data is thus to be understood as data (defined above) describing past, current or future states of the Earth’s land surface, cryosphere, hydrosphere, atmosphere and exosphere.</w:t>
            </w:r>
          </w:p>
        </w:tc>
      </w:tr>
      <w:tr w:rsidR="00E81D1D" w:rsidRPr="00BB7B07" w14:paraId="5E85BF04" w14:textId="77777777" w:rsidTr="00B528F1">
        <w:tc>
          <w:tcPr>
            <w:tcW w:w="2173" w:type="dxa"/>
          </w:tcPr>
          <w:p w14:paraId="2B925DD9" w14:textId="77777777" w:rsidR="00E81D1D" w:rsidRPr="00BB7B07" w:rsidRDefault="00E81D1D" w:rsidP="00E452BE">
            <w:pPr>
              <w:spacing w:before="100" w:after="100"/>
              <w:jc w:val="left"/>
            </w:pPr>
            <w:r w:rsidRPr="00BB7B07">
              <w:t>Data exchange</w:t>
            </w:r>
          </w:p>
        </w:tc>
        <w:tc>
          <w:tcPr>
            <w:tcW w:w="7456" w:type="dxa"/>
          </w:tcPr>
          <w:p w14:paraId="29272A12" w14:textId="77777777" w:rsidR="00E81D1D" w:rsidRPr="00BB7B07" w:rsidRDefault="00E81D1D" w:rsidP="00E452BE">
            <w:pPr>
              <w:spacing w:before="100" w:after="100"/>
              <w:jc w:val="left"/>
            </w:pPr>
            <w:r w:rsidRPr="00BB7B07">
              <w:t>Data Exchange means making data accessible and available for national and international users at the required timeliness and via agreed channels or on agreed platforms; this includes ensuring interoperability of the data, e.g. via the use of common agreed formats, provision of necessary decoding software, provision of all necessary metadata, etc. as specified in the relevant parts of the WMO Technical Regulations;</w:t>
            </w:r>
          </w:p>
        </w:tc>
      </w:tr>
      <w:tr w:rsidR="00E81D1D" w:rsidRPr="00BB7B07" w14:paraId="39DCD1EE" w14:textId="77777777" w:rsidTr="00B528F1">
        <w:tc>
          <w:tcPr>
            <w:tcW w:w="2173" w:type="dxa"/>
          </w:tcPr>
          <w:p w14:paraId="4BFDEB6C" w14:textId="77777777" w:rsidR="00E81D1D" w:rsidRPr="00BB7B07" w:rsidRDefault="00E81D1D" w:rsidP="00E452BE">
            <w:pPr>
              <w:spacing w:before="100" w:after="100"/>
              <w:jc w:val="left"/>
            </w:pPr>
            <w:r w:rsidRPr="00BB7B07">
              <w:lastRenderedPageBreak/>
              <w:t>Free and Unrestricted</w:t>
            </w:r>
          </w:p>
        </w:tc>
        <w:tc>
          <w:tcPr>
            <w:tcW w:w="7456" w:type="dxa"/>
          </w:tcPr>
          <w:p w14:paraId="673D6872" w14:textId="77777777" w:rsidR="00E81D1D" w:rsidRPr="00BB7B07" w:rsidRDefault="00E81D1D" w:rsidP="00E452BE">
            <w:pPr>
              <w:spacing w:before="100" w:after="100"/>
              <w:jc w:val="left"/>
            </w:pPr>
            <w:r w:rsidRPr="00BB7B07">
              <w:t>Free and Unrestricted means available</w:t>
            </w:r>
            <w:r w:rsidRPr="00BB7B07">
              <w:rPr>
                <w:lang w:val="en-US"/>
              </w:rPr>
              <w:t xml:space="preserve"> for   use, re</w:t>
            </w:r>
            <w:r w:rsidR="00A4578E">
              <w:rPr>
                <w:lang w:val="en-US"/>
              </w:rPr>
              <w:t>-use</w:t>
            </w:r>
            <w:r w:rsidRPr="00BB7B07">
              <w:rPr>
                <w:lang w:val="en-US"/>
              </w:rPr>
              <w:t xml:space="preserve"> and shar</w:t>
            </w:r>
            <w:r w:rsidR="00E45458">
              <w:rPr>
                <w:lang w:val="en-US"/>
              </w:rPr>
              <w:t>ing</w:t>
            </w:r>
            <w:r w:rsidR="001144B5">
              <w:t xml:space="preserve"> </w:t>
            </w:r>
            <w:r w:rsidRPr="00BB7B07">
              <w:t xml:space="preserve">without charge and with no conditions on use. </w:t>
            </w:r>
          </w:p>
        </w:tc>
      </w:tr>
      <w:tr w:rsidR="00E81D1D" w:rsidRPr="00BB7B07" w14:paraId="135A200F" w14:textId="77777777" w:rsidTr="00B528F1">
        <w:tc>
          <w:tcPr>
            <w:tcW w:w="2173" w:type="dxa"/>
          </w:tcPr>
          <w:p w14:paraId="676E5C3E" w14:textId="77777777" w:rsidR="00E81D1D" w:rsidRPr="00BB7B07" w:rsidRDefault="00E81D1D" w:rsidP="00E452BE">
            <w:pPr>
              <w:spacing w:before="100" w:after="100"/>
              <w:jc w:val="left"/>
            </w:pPr>
            <w:r w:rsidRPr="00BB7B07">
              <w:t>Without charge</w:t>
            </w:r>
          </w:p>
        </w:tc>
        <w:tc>
          <w:tcPr>
            <w:tcW w:w="7456" w:type="dxa"/>
          </w:tcPr>
          <w:p w14:paraId="0FD5ACFD" w14:textId="77777777" w:rsidR="00E81D1D" w:rsidRPr="00BB7B07" w:rsidRDefault="00E81D1D" w:rsidP="00E452BE">
            <w:pPr>
              <w:spacing w:before="100" w:after="100"/>
              <w:jc w:val="left"/>
            </w:pPr>
            <w:r w:rsidRPr="00BB7B07">
              <w:t xml:space="preserve">Without Charge, in the context of this resolution, means at no more than the cost of reproduction and delivery, without charge for the data and products themselves. </w:t>
            </w:r>
          </w:p>
        </w:tc>
      </w:tr>
      <w:tr w:rsidR="00E81D1D" w:rsidRPr="00BB7B07" w14:paraId="50E5F494" w14:textId="77777777" w:rsidTr="00B528F1">
        <w:tc>
          <w:tcPr>
            <w:tcW w:w="2173" w:type="dxa"/>
          </w:tcPr>
          <w:p w14:paraId="038C9121" w14:textId="77777777" w:rsidR="00E81D1D" w:rsidRPr="00BB7B07" w:rsidRDefault="00E81D1D" w:rsidP="00E452BE">
            <w:pPr>
              <w:spacing w:before="100" w:after="100"/>
              <w:jc w:val="left"/>
            </w:pPr>
            <w:r w:rsidRPr="00BB7B07">
              <w:t>Conditions on use</w:t>
            </w:r>
          </w:p>
        </w:tc>
        <w:tc>
          <w:tcPr>
            <w:tcW w:w="7456" w:type="dxa"/>
          </w:tcPr>
          <w:p w14:paraId="42A862E0" w14:textId="77777777" w:rsidR="00E81D1D" w:rsidRPr="00BB7B07" w:rsidRDefault="00E81D1D" w:rsidP="00E452BE">
            <w:pPr>
              <w:spacing w:before="100" w:after="100"/>
              <w:jc w:val="left"/>
              <w:rPr>
                <w:lang w:val="en-US"/>
              </w:rPr>
            </w:pPr>
            <w:r w:rsidRPr="00BB7B07">
              <w:rPr>
                <w:lang w:val="en-US"/>
              </w:rPr>
              <w:t>In the context of this resolution, conditions on use may be applied only to recommended data; such conditions may be applied using licenses</w:t>
            </w:r>
            <w:r w:rsidRPr="00BB7B07">
              <w:t>.</w:t>
            </w:r>
            <w:r w:rsidRPr="00BB7B07">
              <w:rPr>
                <w:lang w:val="en-US"/>
              </w:rPr>
              <w:t xml:space="preserve"> </w:t>
            </w:r>
            <w:r w:rsidRPr="00BB7B07">
              <w:t>Note that attribution is not considered a condition on data use and is strongly encouraged in all cases.</w:t>
            </w:r>
          </w:p>
        </w:tc>
      </w:tr>
    </w:tbl>
    <w:p w14:paraId="20E4BD5D" w14:textId="77777777" w:rsidR="00E81D1D" w:rsidRDefault="00E81D1D" w:rsidP="00E81D1D"/>
    <w:p w14:paraId="02416C56" w14:textId="77777777" w:rsidR="00E452BE" w:rsidRPr="00E452BE" w:rsidRDefault="00E452BE" w:rsidP="00E452BE">
      <w:pPr>
        <w:pStyle w:val="WMOBodyText"/>
        <w:rPr>
          <w:lang w:eastAsia="en-US"/>
        </w:rPr>
      </w:pPr>
    </w:p>
    <w:p w14:paraId="22E5C0AA" w14:textId="77777777" w:rsidR="00902338" w:rsidRPr="002D1303" w:rsidRDefault="00902338" w:rsidP="00902338">
      <w:pPr>
        <w:pStyle w:val="WMOBodyText"/>
        <w:jc w:val="center"/>
        <w:rPr>
          <w:lang w:eastAsia="en-US"/>
        </w:rPr>
      </w:pPr>
      <w:r>
        <w:rPr>
          <w:lang w:eastAsia="en-US"/>
        </w:rPr>
        <w:t>___________________</w:t>
      </w:r>
    </w:p>
    <w:p w14:paraId="631CEDAF" w14:textId="77777777" w:rsidR="00F3069C" w:rsidRPr="000E0ED2" w:rsidRDefault="00F3069C" w:rsidP="00F3069C">
      <w:pPr>
        <w:pStyle w:val="WMOBodyText"/>
        <w:jc w:val="center"/>
      </w:pPr>
    </w:p>
    <w:sectPr w:rsidR="00F3069C" w:rsidRPr="000E0ED2" w:rsidSect="0020095E">
      <w:headerReference w:type="even" r:id="rId80"/>
      <w:headerReference w:type="default" r:id="rId81"/>
      <w:headerReference w:type="first" r:id="rId82"/>
      <w:pgSz w:w="11907" w:h="16840" w:code="9"/>
      <w:pgMar w:top="1134" w:right="1134" w:bottom="1134" w:left="1134" w:header="1134" w:footer="113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AB94C1" w14:textId="77777777" w:rsidR="00F30C74" w:rsidRDefault="00F30C74">
      <w:r>
        <w:separator/>
      </w:r>
    </w:p>
    <w:p w14:paraId="56768F1F" w14:textId="77777777" w:rsidR="00F30C74" w:rsidRDefault="00F30C74"/>
    <w:p w14:paraId="1D5D7E64" w14:textId="77777777" w:rsidR="00F30C74" w:rsidRDefault="00F30C74"/>
  </w:endnote>
  <w:endnote w:type="continuationSeparator" w:id="0">
    <w:p w14:paraId="29F22B5C" w14:textId="77777777" w:rsidR="00F30C74" w:rsidRDefault="00F30C74">
      <w:r>
        <w:continuationSeparator/>
      </w:r>
    </w:p>
    <w:p w14:paraId="4A76275D" w14:textId="77777777" w:rsidR="00F30C74" w:rsidRDefault="00F30C74"/>
    <w:p w14:paraId="31D0E471" w14:textId="77777777" w:rsidR="00F30C74" w:rsidRDefault="00F30C74"/>
  </w:endnote>
  <w:endnote w:type="continuationNotice" w:id="1">
    <w:p w14:paraId="4F75661D" w14:textId="77777777" w:rsidR="00F30C74" w:rsidRDefault="00F30C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Univers">
    <w:altName w:val="Arial"/>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20B0704020202020204"/>
    <w:charset w:val="00"/>
    <w:family w:val="roman"/>
    <w:notTrueType/>
    <w:pitch w:val="default"/>
  </w:font>
  <w:font w:name="Verdana Bold">
    <w:altName w:val="Verdana"/>
    <w:panose1 w:val="020B080403050404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SansRegular">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BC0FBD" w14:textId="77777777" w:rsidR="00F30C74" w:rsidRDefault="00F30C74">
      <w:r>
        <w:separator/>
      </w:r>
    </w:p>
  </w:footnote>
  <w:footnote w:type="continuationSeparator" w:id="0">
    <w:p w14:paraId="24631726" w14:textId="77777777" w:rsidR="00F30C74" w:rsidRDefault="00F30C74">
      <w:r>
        <w:continuationSeparator/>
      </w:r>
    </w:p>
    <w:p w14:paraId="087BC036" w14:textId="77777777" w:rsidR="00F30C74" w:rsidRDefault="00F30C74"/>
    <w:p w14:paraId="0E897BF6" w14:textId="77777777" w:rsidR="00F30C74" w:rsidRDefault="00F30C74"/>
  </w:footnote>
  <w:footnote w:type="continuationNotice" w:id="1">
    <w:p w14:paraId="06DBECCF" w14:textId="77777777" w:rsidR="00F30C74" w:rsidRDefault="00F30C74"/>
  </w:footnote>
  <w:footnote w:id="2">
    <w:p w14:paraId="56ED558E" w14:textId="77777777" w:rsidR="001144B5" w:rsidRPr="0043462D" w:rsidRDefault="001144B5">
      <w:pPr>
        <w:pStyle w:val="FootnoteText"/>
      </w:pPr>
      <w:r>
        <w:rPr>
          <w:rStyle w:val="FootnoteReference"/>
        </w:rPr>
        <w:footnoteRef/>
      </w:r>
      <w:r>
        <w:t xml:space="preserve"> Environmental data here refers to data (observed and modelled variables) beyond those directly pertaining to weather, climate or hydrology, in particular atmospheric composition, properties of the marine environment, the land surface and the exosphere. </w:t>
      </w:r>
    </w:p>
  </w:footnote>
  <w:footnote w:id="3">
    <w:p w14:paraId="69F815E7" w14:textId="77777777" w:rsidR="001144B5" w:rsidRPr="0087490E" w:rsidRDefault="001144B5">
      <w:pPr>
        <w:pStyle w:val="FootnoteText"/>
      </w:pPr>
      <w:r>
        <w:rPr>
          <w:rStyle w:val="FootnoteReference"/>
        </w:rPr>
        <w:footnoteRef/>
      </w:r>
      <w:r>
        <w:t xml:space="preserve"> The term </w:t>
      </w:r>
      <w:r>
        <w:rPr>
          <w:lang w:val="en-US"/>
        </w:rPr>
        <w:t>surface</w:t>
      </w:r>
      <w:r>
        <w:t>-based observing systems</w:t>
      </w:r>
      <w:r w:rsidRPr="00E74F27">
        <w:rPr>
          <w:lang w:val="en-US"/>
        </w:rPr>
        <w:t xml:space="preserve"> is taken </w:t>
      </w:r>
      <w:r>
        <w:rPr>
          <w:lang w:val="en-US"/>
        </w:rPr>
        <w:t>to encompass</w:t>
      </w:r>
      <w:r>
        <w:t xml:space="preserve"> </w:t>
      </w:r>
      <w:r w:rsidRPr="00E74F27">
        <w:rPr>
          <w:lang w:val="en-US"/>
        </w:rPr>
        <w:t>all system</w:t>
      </w:r>
      <w:r>
        <w:rPr>
          <w:lang w:val="en-US"/>
        </w:rPr>
        <w:t>s not deployed</w:t>
      </w:r>
      <w:r>
        <w:t xml:space="preserve"> </w:t>
      </w:r>
      <w:r w:rsidRPr="00E74F27">
        <w:rPr>
          <w:lang w:val="en-US"/>
        </w:rPr>
        <w:t xml:space="preserve">in </w:t>
      </w:r>
      <w:r>
        <w:t>space.</w:t>
      </w:r>
    </w:p>
  </w:footnote>
  <w:footnote w:id="4">
    <w:p w14:paraId="6D6D3FA4" w14:textId="77777777" w:rsidR="001144B5" w:rsidRPr="00B869EE" w:rsidRDefault="001144B5">
      <w:pPr>
        <w:pStyle w:val="FootnoteText"/>
      </w:pPr>
      <w:r>
        <w:rPr>
          <w:rStyle w:val="FootnoteReference"/>
        </w:rPr>
        <w:footnoteRef/>
      </w:r>
      <w:r>
        <w:t xml:space="preserve"> Earth system data here encompass data pertaining to weather, climate, hydrology, atmospheric composition, oceans, cryosphere, and space weather. For further details on these domains and disciplines, see </w:t>
      </w:r>
      <w:hyperlink w:anchor="Annex1" w:history="1">
        <w:r w:rsidRPr="00CF30BC">
          <w:rPr>
            <w:rStyle w:val="Hyperlink"/>
          </w:rPr>
          <w:t>Annex</w:t>
        </w:r>
        <w:r>
          <w:rPr>
            <w:rStyle w:val="Hyperlink"/>
          </w:rPr>
          <w:t> 1</w:t>
        </w:r>
      </w:hyperlink>
      <w:r>
        <w:t xml:space="preserve">. For a precise definition of Earth system data, see </w:t>
      </w:r>
      <w:hyperlink w:anchor="Annex4" w:history="1">
        <w:r w:rsidRPr="00CF30BC">
          <w:rPr>
            <w:rStyle w:val="Hyperlink"/>
          </w:rPr>
          <w:t>Annex</w:t>
        </w:r>
        <w:r>
          <w:rPr>
            <w:rStyle w:val="Hyperlink"/>
          </w:rPr>
          <w:t> 4</w:t>
        </w:r>
      </w:hyperlink>
      <w:r>
        <w:t>.</w:t>
      </w:r>
    </w:p>
  </w:footnote>
  <w:footnote w:id="5">
    <w:p w14:paraId="132F7908" w14:textId="77777777" w:rsidR="001144B5" w:rsidRPr="002E2499" w:rsidRDefault="001144B5">
      <w:pPr>
        <w:pStyle w:val="FootnoteText"/>
        <w:rPr>
          <w:lang w:val="en-US"/>
        </w:rPr>
      </w:pPr>
      <w:r>
        <w:rPr>
          <w:rStyle w:val="FootnoteReference"/>
        </w:rPr>
        <w:footnoteRef/>
      </w:r>
      <w:r>
        <w:t xml:space="preserve"> </w:t>
      </w:r>
      <w:r w:rsidRPr="00F8453A">
        <w:rPr>
          <w:lang w:val="en-US"/>
        </w:rPr>
        <w:t xml:space="preserve">For guidance </w:t>
      </w:r>
      <w:r>
        <w:rPr>
          <w:lang w:val="en-US"/>
        </w:rPr>
        <w:t xml:space="preserve">to Members regarding coordination of </w:t>
      </w:r>
      <w:r w:rsidRPr="00F8453A">
        <w:rPr>
          <w:lang w:val="en-US"/>
        </w:rPr>
        <w:t xml:space="preserve">the </w:t>
      </w:r>
      <w:r>
        <w:rPr>
          <w:lang w:val="en-US"/>
        </w:rPr>
        <w:t xml:space="preserve">implementation of this resolution, see </w:t>
      </w:r>
      <w:hyperlink w:anchor="Annex2" w:history="1">
        <w:r w:rsidRPr="00CF30BC">
          <w:rPr>
            <w:rStyle w:val="Hyperlink"/>
            <w:lang w:val="en-US"/>
          </w:rPr>
          <w:t>Annex</w:t>
        </w:r>
        <w:r>
          <w:rPr>
            <w:rStyle w:val="Hyperlink"/>
            <w:lang w:val="en-US"/>
          </w:rPr>
          <w:t> 2</w:t>
        </w:r>
      </w:hyperlink>
      <w:r>
        <w:rPr>
          <w:lang w:val="en-US"/>
        </w:rPr>
        <w:t xml:space="preserve">. Guidelines for public-private sector engagement on Earth system data are provided in </w:t>
      </w:r>
      <w:hyperlink w:anchor="Annex3" w:history="1">
        <w:r w:rsidRPr="00CF30BC">
          <w:rPr>
            <w:rStyle w:val="Hyperlink"/>
            <w:lang w:val="en-US"/>
          </w:rPr>
          <w:t>Annex</w:t>
        </w:r>
        <w:r>
          <w:rPr>
            <w:rStyle w:val="Hyperlink"/>
            <w:lang w:val="en-US"/>
          </w:rPr>
          <w:t> 3</w:t>
        </w:r>
      </w:hyperlink>
      <w:r>
        <w:rPr>
          <w:lang w:val="en-US"/>
        </w:rPr>
        <w:t>.</w:t>
      </w:r>
    </w:p>
  </w:footnote>
  <w:footnote w:id="6">
    <w:p w14:paraId="1F42E487" w14:textId="77777777" w:rsidR="001144B5" w:rsidRPr="00F141C7" w:rsidRDefault="001144B5">
      <w:pPr>
        <w:pStyle w:val="FootnoteText"/>
      </w:pPr>
      <w:r>
        <w:rPr>
          <w:rStyle w:val="FootnoteReference"/>
        </w:rPr>
        <w:footnoteRef/>
      </w:r>
      <w:r>
        <w:t xml:space="preserve"> </w:t>
      </w:r>
      <w:r>
        <w:rPr>
          <w:lang w:val="en-US"/>
        </w:rPr>
        <w:t xml:space="preserve">“Free and unrestricted” </w:t>
      </w:r>
      <w:r>
        <w:t xml:space="preserve">defined in </w:t>
      </w:r>
      <w:hyperlink w:anchor="Annex4" w:history="1">
        <w:r w:rsidRPr="00067DB8">
          <w:rPr>
            <w:rStyle w:val="Hyperlink"/>
          </w:rPr>
          <w:t>Annex</w:t>
        </w:r>
        <w:r>
          <w:rPr>
            <w:rStyle w:val="Hyperlink"/>
          </w:rPr>
          <w:t> 4</w:t>
        </w:r>
      </w:hyperlink>
      <w:r>
        <w:t>.</w:t>
      </w:r>
    </w:p>
  </w:footnote>
  <w:footnote w:id="7">
    <w:p w14:paraId="6445C07E" w14:textId="77777777" w:rsidR="001144B5" w:rsidRPr="00375CFB" w:rsidRDefault="001144B5">
      <w:pPr>
        <w:pStyle w:val="FootnoteText"/>
        <w:rPr>
          <w:lang w:val="en-US"/>
        </w:rPr>
      </w:pPr>
      <w:r w:rsidRPr="003D5999">
        <w:rPr>
          <w:rStyle w:val="FootnoteReference"/>
        </w:rPr>
        <w:footnoteRef/>
      </w:r>
      <w:r w:rsidRPr="003D5999">
        <w:t xml:space="preserve"> </w:t>
      </w:r>
      <w:r w:rsidRPr="00997866">
        <w:t xml:space="preserve">The basis for the practice is that </w:t>
      </w:r>
      <w:r>
        <w:t xml:space="preserve">Earth </w:t>
      </w:r>
      <w:r w:rsidRPr="003D5999">
        <w:t xml:space="preserve">system </w:t>
      </w:r>
      <w:r w:rsidRPr="003D5999">
        <w:rPr>
          <w:bCs/>
        </w:rPr>
        <w:t xml:space="preserve">data required to fulfil Members’ commitments under the WMO Convention and WMO strategic objectives </w:t>
      </w:r>
      <w:r>
        <w:rPr>
          <w:bCs/>
        </w:rPr>
        <w:t>are</w:t>
      </w:r>
      <w:r>
        <w:t xml:space="preserve"> </w:t>
      </w:r>
      <w:r w:rsidRPr="003D5999">
        <w:rPr>
          <w:bCs/>
        </w:rPr>
        <w:t xml:space="preserve">encompassed by the combination of </w:t>
      </w:r>
      <w:r w:rsidR="001C361D">
        <w:rPr>
          <w:bCs/>
        </w:rPr>
        <w:t>core</w:t>
      </w:r>
      <w:r w:rsidR="001C361D" w:rsidRPr="003D5999">
        <w:rPr>
          <w:bCs/>
        </w:rPr>
        <w:t xml:space="preserve"> </w:t>
      </w:r>
      <w:r w:rsidRPr="003D5999">
        <w:rPr>
          <w:bCs/>
        </w:rPr>
        <w:t xml:space="preserve">and </w:t>
      </w:r>
      <w:r>
        <w:rPr>
          <w:bCs/>
        </w:rPr>
        <w:t>recommended</w:t>
      </w:r>
      <w:r w:rsidRPr="003D5999">
        <w:rPr>
          <w:bCs/>
        </w:rPr>
        <w:t xml:space="preserve"> data exchanged by Members and relevant international organizations.</w:t>
      </w:r>
    </w:p>
  </w:footnote>
  <w:footnote w:id="8">
    <w:p w14:paraId="62F69D7A" w14:textId="77777777" w:rsidR="001144B5" w:rsidRPr="003E18C2" w:rsidRDefault="001144B5">
      <w:pPr>
        <w:pStyle w:val="FootnoteText"/>
      </w:pPr>
      <w:r w:rsidRPr="00263A34">
        <w:rPr>
          <w:rStyle w:val="FootnoteReference"/>
        </w:rPr>
        <w:footnoteRef/>
      </w:r>
      <w:r w:rsidRPr="00263A34">
        <w:t xml:space="preserve"> </w:t>
      </w:r>
      <w:r w:rsidRPr="00965179">
        <w:t xml:space="preserve">“Conditions” may be applied by licensing </w:t>
      </w:r>
      <w:r w:rsidRPr="00965179">
        <w:rPr>
          <w:lang w:val="en-US"/>
        </w:rPr>
        <w:t>agreements</w:t>
      </w:r>
      <w:r w:rsidRPr="00965179">
        <w:t xml:space="preserve"> or other appropriate arrangements.</w:t>
      </w:r>
    </w:p>
  </w:footnote>
  <w:footnote w:id="9">
    <w:p w14:paraId="2A044D41" w14:textId="77777777" w:rsidR="001144B5" w:rsidRPr="0095587B" w:rsidRDefault="001144B5" w:rsidP="00E81D1D">
      <w:pPr>
        <w:pStyle w:val="FootnoteText"/>
      </w:pPr>
      <w:r>
        <w:rPr>
          <w:rStyle w:val="FootnoteReference"/>
        </w:rPr>
        <w:footnoteRef/>
      </w:r>
      <w:r>
        <w:t xml:space="preserve"> Including obligations specified in the </w:t>
      </w:r>
      <w:hyperlink r:id="rId1" w:history="1">
        <w:r w:rsidRPr="00A81704">
          <w:rPr>
            <w:rStyle w:val="Hyperlink"/>
            <w:i/>
            <w:iCs/>
          </w:rPr>
          <w:t xml:space="preserve">Paris Agreement to the United Framework Convention on Climate Change </w:t>
        </w:r>
        <w:r w:rsidRPr="00A81704">
          <w:rPr>
            <w:rStyle w:val="Hyperlink"/>
          </w:rPr>
          <w:t>(2015)</w:t>
        </w:r>
      </w:hyperlink>
      <w:r>
        <w:t xml:space="preserve"> and </w:t>
      </w:r>
      <w:hyperlink r:id="rId2" w:history="1">
        <w:r w:rsidRPr="0026786D">
          <w:rPr>
            <w:rStyle w:val="Hyperlink"/>
            <w:i/>
            <w:iCs/>
          </w:rPr>
          <w:t xml:space="preserve">The Vienna Convention for the Protection of the Ozone Layer </w:t>
        </w:r>
        <w:r w:rsidRPr="0026786D">
          <w:rPr>
            <w:rStyle w:val="Hyperlink"/>
          </w:rPr>
          <w:t>(1985)</w:t>
        </w:r>
      </w:hyperlink>
      <w:r>
        <w:t>.</w:t>
      </w:r>
    </w:p>
  </w:footnote>
  <w:footnote w:id="10">
    <w:p w14:paraId="02147ABA" w14:textId="77777777" w:rsidR="001144B5" w:rsidRPr="00B528F1" w:rsidRDefault="001144B5" w:rsidP="00B528F1">
      <w:pPr>
        <w:jc w:val="left"/>
        <w:rPr>
          <w:sz w:val="18"/>
          <w:szCs w:val="18"/>
        </w:rPr>
      </w:pPr>
      <w:r>
        <w:rPr>
          <w:rStyle w:val="FootnoteReference"/>
        </w:rPr>
        <w:footnoteRef/>
      </w:r>
      <w:r>
        <w:t xml:space="preserve"> </w:t>
      </w:r>
      <w:r w:rsidRPr="00B528F1">
        <w:rPr>
          <w:sz w:val="18"/>
          <w:szCs w:val="18"/>
        </w:rPr>
        <w:t>GOOS is co-sponsored by the Intergovernmental Oceanographic Commission of UNESCO, the World Meteorological Organization, the United Nations Environment Programme and the</w:t>
      </w:r>
    </w:p>
    <w:p w14:paraId="66B4E951" w14:textId="77777777" w:rsidR="001144B5" w:rsidRPr="002122E9" w:rsidRDefault="001144B5" w:rsidP="00B528F1">
      <w:pPr>
        <w:jc w:val="left"/>
      </w:pPr>
      <w:r w:rsidRPr="00B528F1">
        <w:rPr>
          <w:sz w:val="18"/>
          <w:szCs w:val="18"/>
        </w:rPr>
        <w:t xml:space="preserve">International Science Council. It is aligned with a Framework for Ocean Observing oriented to an Essential Ocean Variable approach as per </w:t>
      </w:r>
      <w:r w:rsidRPr="00B528F1">
        <w:rPr>
          <w:i/>
          <w:iCs/>
          <w:sz w:val="18"/>
          <w:szCs w:val="18"/>
        </w:rPr>
        <w:t>Strengthening and Streamlining GOOS</w:t>
      </w:r>
      <w:r w:rsidRPr="00B528F1">
        <w:rPr>
          <w:sz w:val="18"/>
          <w:szCs w:val="18"/>
        </w:rPr>
        <w:t xml:space="preserve"> (</w:t>
      </w:r>
      <w:hyperlink r:id="rId3" w:history="1">
        <w:r w:rsidRPr="00B528F1">
          <w:rPr>
            <w:rStyle w:val="Hyperlink"/>
            <w:sz w:val="18"/>
            <w:szCs w:val="18"/>
          </w:rPr>
          <w:t>IOC Resolution XXVI</w:t>
        </w:r>
        <w:r w:rsidRPr="00B528F1">
          <w:rPr>
            <w:rStyle w:val="Hyperlink"/>
            <w:sz w:val="18"/>
            <w:szCs w:val="18"/>
          </w:rPr>
          <w:noBreakHyphen/>
          <w:t>8</w:t>
        </w:r>
      </w:hyperlink>
      <w:r w:rsidRPr="00B528F1">
        <w:rPr>
          <w:sz w:val="18"/>
          <w:szCs w:val="18"/>
        </w:rPr>
        <w:t xml:space="preserve">). </w:t>
      </w:r>
    </w:p>
  </w:footnote>
  <w:footnote w:id="11">
    <w:p w14:paraId="4567A7A9" w14:textId="77777777" w:rsidR="001144B5" w:rsidRPr="003C38F7" w:rsidRDefault="001144B5">
      <w:pPr>
        <w:pStyle w:val="FootnoteText"/>
        <w:rPr>
          <w:lang w:val="en-AU"/>
        </w:rPr>
      </w:pPr>
      <w:r w:rsidRPr="003E43A8">
        <w:rPr>
          <w:rStyle w:val="FootnoteReference"/>
        </w:rPr>
        <w:footnoteRef/>
      </w:r>
      <w:r w:rsidRPr="003E43A8">
        <w:t xml:space="preserve"> The FAIR Data Principles (Findable, Accessible, Interoperable, Reusable) </w:t>
      </w:r>
      <w:hyperlink r:id="rId4" w:history="1">
        <w:r w:rsidRPr="00B528F1">
          <w:rPr>
            <w:color w:val="0000FF"/>
            <w:sz w:val="20"/>
            <w:szCs w:val="20"/>
          </w:rPr>
          <w:t>FAIR Principles – GO FAIR (go-fair.org)</w:t>
        </w:r>
      </w:hyperlink>
      <w:r w:rsidRPr="00902338">
        <w:rPr>
          <w:sz w:val="20"/>
          <w:szCs w:val="20"/>
        </w:rPr>
        <w:t xml:space="preserve"> </w:t>
      </w:r>
      <w:r w:rsidRPr="003E43A8">
        <w:t>are recognised as a useful framework for sharing research data in a way that will enable maximum use and re</w:t>
      </w:r>
      <w:r>
        <w:t>-use</w:t>
      </w:r>
      <w:r w:rsidRPr="003E43A8">
        <w:t>.</w:t>
      </w:r>
    </w:p>
  </w:footnote>
  <w:footnote w:id="12">
    <w:p w14:paraId="3497EA11" w14:textId="77777777" w:rsidR="001144B5" w:rsidRPr="00A858C1" w:rsidRDefault="001144B5">
      <w:pPr>
        <w:pStyle w:val="FootnoteText"/>
      </w:pPr>
      <w:r>
        <w:rPr>
          <w:rStyle w:val="FootnoteReference"/>
        </w:rPr>
        <w:footnoteRef/>
      </w:r>
      <w:r>
        <w:t xml:space="preserve"> The term “free and unrestricted” is defined in Annex 4.</w:t>
      </w:r>
    </w:p>
  </w:footnote>
  <w:footnote w:id="13">
    <w:p w14:paraId="42FB68B0" w14:textId="77777777" w:rsidR="001144B5" w:rsidRPr="00CE407C" w:rsidRDefault="001144B5" w:rsidP="00E81D1D">
      <w:pPr>
        <w:pStyle w:val="FootnoteText"/>
      </w:pPr>
      <w:r>
        <w:rPr>
          <w:rStyle w:val="FootnoteReference"/>
        </w:rPr>
        <w:footnoteRef/>
      </w:r>
      <w:r>
        <w:t xml:space="preserve"> For more information, see Zillman, John, </w:t>
      </w:r>
      <w:hyperlink r:id="rId5" w:anchor=".YGM7REBuKUl" w:history="1">
        <w:r w:rsidRPr="00E56666">
          <w:rPr>
            <w:rStyle w:val="Hyperlink"/>
            <w:i/>
            <w:iCs/>
          </w:rPr>
          <w:t>Origin, Impact and Aftermath of WMO Resolution 40</w:t>
        </w:r>
      </w:hyperlink>
      <w:r>
        <w:rPr>
          <w:i/>
          <w:iCs/>
        </w:rPr>
        <w:t xml:space="preserve"> </w:t>
      </w:r>
      <w:r>
        <w:t>(</w:t>
      </w:r>
      <w:r w:rsidRPr="00B528F1">
        <w:t>WMO</w:t>
      </w:r>
      <w:r>
        <w:noBreakHyphen/>
      </w:r>
      <w:r w:rsidRPr="00B528F1">
        <w:t>No.</w:t>
      </w:r>
      <w:r>
        <w:t> </w:t>
      </w:r>
      <w:r w:rsidRPr="00B528F1">
        <w:t>1244</w:t>
      </w:r>
      <w:r>
        <w:t>).</w:t>
      </w:r>
    </w:p>
  </w:footnote>
  <w:footnote w:id="14">
    <w:p w14:paraId="41EC11F6" w14:textId="77777777" w:rsidR="001144B5" w:rsidRPr="003F37F8" w:rsidRDefault="001144B5" w:rsidP="00E81D1D">
      <w:pPr>
        <w:pStyle w:val="FootnoteText"/>
      </w:pPr>
      <w:r>
        <w:rPr>
          <w:rStyle w:val="FootnoteReference"/>
        </w:rPr>
        <w:footnoteRef/>
      </w:r>
      <w:r>
        <w:t xml:space="preserve"> </w:t>
      </w:r>
      <w:r w:rsidRPr="003F37F8">
        <w:t>At the time of adoption o</w:t>
      </w:r>
      <w:r w:rsidRPr="001E31A3">
        <w:t xml:space="preserve">f </w:t>
      </w:r>
      <w:r w:rsidRPr="00B528F1">
        <w:t>the draft resolution</w:t>
      </w:r>
      <w:r w:rsidRPr="001E31A3">
        <w:t>, th</w:t>
      </w:r>
      <w:r w:rsidRPr="003F37F8">
        <w:t xml:space="preserve">e main access to </w:t>
      </w:r>
      <w:r w:rsidR="0084588D">
        <w:t>core</w:t>
      </w:r>
      <w:r w:rsidR="0084588D" w:rsidRPr="003F37F8">
        <w:t xml:space="preserve"> </w:t>
      </w:r>
      <w:r w:rsidRPr="003F37F8">
        <w:t>data provided by Members is through the WMO Information System (WIS); other access options may also be available (ftp servers or similar).</w:t>
      </w:r>
    </w:p>
  </w:footnote>
  <w:footnote w:id="15">
    <w:p w14:paraId="1879E508" w14:textId="77777777" w:rsidR="001144B5" w:rsidRPr="003F37F8" w:rsidRDefault="001144B5" w:rsidP="00E81D1D">
      <w:pPr>
        <w:pStyle w:val="FootnoteText"/>
      </w:pPr>
      <w:r w:rsidRPr="003F37F8">
        <w:rPr>
          <w:rStyle w:val="FootnoteReference"/>
        </w:rPr>
        <w:footnoteRef/>
      </w:r>
      <w:r w:rsidRPr="003F37F8">
        <w:t xml:space="preserve"> ‘NEWP’ is an extension to the ‘NWP’ acronym reflecting the new approach</w:t>
      </w:r>
      <w:del w:id="133" w:author="Alida Catcheside" w:date="2021-04-15T15:22:00Z">
        <w:r w:rsidRPr="003F37F8" w:rsidDel="00E96D2F">
          <w:delText>ed</w:delText>
        </w:r>
      </w:del>
      <w:r w:rsidRPr="003F37F8">
        <w:t xml:space="preserve"> to the numerical modelling and prediction, as recommended by the WMO Scientific Advisory Panel.</w:t>
      </w:r>
    </w:p>
  </w:footnote>
  <w:footnote w:id="16">
    <w:p w14:paraId="17543582" w14:textId="77777777" w:rsidR="001144B5" w:rsidRPr="009B6460" w:rsidRDefault="001144B5">
      <w:pPr>
        <w:pStyle w:val="FootnoteText"/>
      </w:pPr>
      <w:r>
        <w:rPr>
          <w:rStyle w:val="FootnoteReference"/>
        </w:rPr>
        <w:footnoteRef/>
      </w:r>
      <w:r>
        <w:t xml:space="preserve"> More detail available in </w:t>
      </w:r>
      <w:hyperlink r:id="rId6" w:anchor=".YGMbZkBuKUl" w:history="1">
        <w:r w:rsidRPr="001415B8">
          <w:rPr>
            <w:rStyle w:val="Hyperlink"/>
            <w:i/>
            <w:iCs/>
          </w:rPr>
          <w:t>Guidelines for Public-Private Engagement</w:t>
        </w:r>
        <w:r w:rsidRPr="001415B8">
          <w:rPr>
            <w:rStyle w:val="Hyperlink"/>
          </w:rPr>
          <w:t xml:space="preserve"> </w:t>
        </w:r>
      </w:hyperlink>
      <w:r>
        <w:t>(</w:t>
      </w:r>
      <w:r w:rsidRPr="001415B8">
        <w:t>WMO-No.</w:t>
      </w:r>
      <w:r>
        <w:t> 1</w:t>
      </w:r>
      <w:r w:rsidRPr="001415B8">
        <w:t>258</w:t>
      </w:r>
      <w:r>
        <w:t>).</w:t>
      </w:r>
    </w:p>
  </w:footnote>
  <w:footnote w:id="17">
    <w:p w14:paraId="1495684A" w14:textId="77777777" w:rsidR="001144B5" w:rsidRPr="00EA0F80" w:rsidRDefault="001144B5">
      <w:pPr>
        <w:pStyle w:val="FootnoteText"/>
      </w:pPr>
      <w:r>
        <w:rPr>
          <w:rStyle w:val="FootnoteReference"/>
        </w:rPr>
        <w:footnoteRef/>
      </w:r>
      <w:r>
        <w:t xml:space="preserve"> More detail available in </w:t>
      </w:r>
      <w:hyperlink r:id="rId7" w:anchor=".YGM6YEBuKUl" w:history="1">
        <w:r w:rsidRPr="002D603D">
          <w:rPr>
            <w:rStyle w:val="Hyperlink"/>
            <w:i/>
            <w:iCs/>
          </w:rPr>
          <w:t>Guidelines for Public-Private Engagement</w:t>
        </w:r>
      </w:hyperlink>
      <w:r>
        <w:t xml:space="preserve"> (</w:t>
      </w:r>
      <w:r w:rsidRPr="00B528F1">
        <w:t>WMO-No.</w:t>
      </w:r>
      <w:r>
        <w:t> 1</w:t>
      </w:r>
      <w:r w:rsidRPr="00B528F1">
        <w:t>258</w:t>
      </w:r>
      <w:r>
        <w:t>).</w:t>
      </w:r>
    </w:p>
  </w:footnote>
  <w:footnote w:id="18">
    <w:p w14:paraId="42CE8ADE" w14:textId="77777777" w:rsidR="001144B5" w:rsidRPr="00B97314" w:rsidRDefault="001144B5">
      <w:pPr>
        <w:pStyle w:val="FootnoteText"/>
        <w:rPr>
          <w:i/>
          <w:iCs/>
        </w:rPr>
      </w:pPr>
      <w:r>
        <w:rPr>
          <w:rStyle w:val="FootnoteReference"/>
        </w:rPr>
        <w:footnoteRef/>
      </w:r>
      <w:r>
        <w:t xml:space="preserve"> For more information, see the </w:t>
      </w:r>
      <w:hyperlink r:id="rId8" w:anchor=".YGM6iUBuKUl" w:history="1">
        <w:r w:rsidRPr="004B75B5">
          <w:rPr>
            <w:rStyle w:val="Hyperlink"/>
            <w:i/>
            <w:iCs/>
          </w:rPr>
          <w:t>WMO Guidelines on Emerging Data Issues</w:t>
        </w:r>
        <w:r w:rsidRPr="004B75B5">
          <w:rPr>
            <w:rStyle w:val="Hyperlink"/>
          </w:rPr>
          <w:t xml:space="preserve"> </w:t>
        </w:r>
      </w:hyperlink>
      <w:r>
        <w:t>(</w:t>
      </w:r>
      <w:r w:rsidRPr="00B528F1">
        <w:t>WMO-No. 1239</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7021A8" w14:textId="77777777" w:rsidR="00B2633E" w:rsidRDefault="00F30C74">
    <w:pPr>
      <w:pStyle w:val="Header"/>
    </w:pPr>
    <w:r>
      <w:rPr>
        <w:noProof/>
      </w:rPr>
      <w:pict w14:anchorId="7D38F0DE">
        <v:shapetype id="_x0000_m2298"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Pr>
        <w:noProof/>
      </w:rPr>
      <w:pict w14:anchorId="0C7D6CFD">
        <v:shape id="_x0000_s2256" type="#_x0000_m2298" style="position:absolute;left:0;text-align:left;margin-left:0;margin-top:0;width:595.3pt;height:550pt;z-index:-251645952;mso-position-horizontal:left;mso-position-horizontal-relative:page;mso-position-vertical:top;mso-position-vertical-relative:page" o:spt="75" o:preferrelative="t" o:allowincell="f" path="m@4@5l@4@11@9@11@9@5xe" filled="f" stroked="f">
          <v:stroke joinstyle="miter"/>
          <v:imagedata r:id="rId1" o:title="docx4j-logo"/>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w10:wrap anchorx="page" anchory="page"/>
        </v:shape>
      </w:pict>
    </w:r>
  </w:p>
  <w:p w14:paraId="41C7E5AD" w14:textId="77777777" w:rsidR="00050BC4" w:rsidRDefault="00050BC4"/>
  <w:p w14:paraId="2CC2E7CE" w14:textId="77777777" w:rsidR="00B2633E" w:rsidRDefault="00F30C74">
    <w:pPr>
      <w:pStyle w:val="Header"/>
    </w:pPr>
    <w:r>
      <w:rPr>
        <w:noProof/>
      </w:rPr>
      <w:pict w14:anchorId="42CACE99">
        <v:shapetype id="_x0000_m2297"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Pr>
        <w:noProof/>
      </w:rPr>
      <w:pict w14:anchorId="79648F42">
        <v:shape id="_x0000_s2258" type="#_x0000_m2297" style="position:absolute;left:0;text-align:left;margin-left:0;margin-top:0;width:595.3pt;height:550pt;z-index:-251646976;mso-position-horizontal:left;mso-position-horizontal-relative:page;mso-position-vertical:top;mso-position-vertical-relative:page" o:spt="75" o:preferrelative="t" o:allowincell="f" path="m@4@5l@4@11@9@11@9@5xe" filled="f" stroked="f">
          <v:stroke joinstyle="miter"/>
          <v:imagedata r:id="rId1" o:title="docx4j-logo"/>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w10:wrap anchorx="page" anchory="page"/>
        </v:shape>
      </w:pict>
    </w:r>
  </w:p>
  <w:p w14:paraId="4C438807" w14:textId="77777777" w:rsidR="00050BC4" w:rsidRDefault="00050BC4"/>
  <w:p w14:paraId="55C6453D" w14:textId="77777777" w:rsidR="00B2633E" w:rsidRDefault="00F30C74">
    <w:pPr>
      <w:pStyle w:val="Header"/>
    </w:pPr>
    <w:r>
      <w:rPr>
        <w:noProof/>
      </w:rPr>
      <w:pict w14:anchorId="21D8C25A">
        <v:shapetype id="_x0000_m2296"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Pr>
        <w:noProof/>
      </w:rPr>
      <w:pict w14:anchorId="13A4B56A">
        <v:shape id="_x0000_s2260" type="#_x0000_m2296" style="position:absolute;left:0;text-align:left;margin-left:0;margin-top:0;width:595.3pt;height:550pt;z-index:-251648000;mso-position-horizontal:left;mso-position-horizontal-relative:page;mso-position-vertical:top;mso-position-vertical-relative:page" o:spt="75" o:preferrelative="t" o:allowincell="f" path="m@4@5l@4@11@9@11@9@5xe" filled="f" stroked="f">
          <v:stroke joinstyle="miter"/>
          <v:imagedata r:id="rId1" o:title="docx4j-logo"/>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w10:wrap anchorx="page" anchory="page"/>
        </v:shape>
      </w:pict>
    </w:r>
  </w:p>
  <w:p w14:paraId="325B270D" w14:textId="77777777" w:rsidR="00050BC4" w:rsidRDefault="00050BC4"/>
  <w:p w14:paraId="6DF5FB28" w14:textId="77777777" w:rsidR="00471A3A" w:rsidRDefault="00F30C74">
    <w:pPr>
      <w:pStyle w:val="Header"/>
    </w:pPr>
    <w:r>
      <w:rPr>
        <w:noProof/>
      </w:rPr>
      <w:pict w14:anchorId="30D05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75" type="#_x0000_t75" style="position:absolute;left:0;text-align:left;margin-left:0;margin-top:0;width:50pt;height:50pt;z-index:251625472;visibility:hidden">
          <v:path gradientshapeok="f"/>
          <o:lock v:ext="edit" selection="t"/>
        </v:shape>
      </w:pict>
    </w:r>
    <w:r>
      <w:pict w14:anchorId="43D6B105">
        <v:shapetype id="_x0000_m229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pict w14:anchorId="1E51ECE0">
        <v:shape id="WordPictureWatermark835936646" o:spid="_x0000_s2050" type="#_x0000_m2295" style="position:absolute;left:0;text-align:left;margin-left:0;margin-top:0;width:595.3pt;height:550pt;z-index:-251649024;mso-position-horizontal:left;mso-position-horizontal-relative:page;mso-position-vertical:top;mso-position-vertical-relative:page" o:spt="75" o:preferrelative="t" o:allowincell="f" path="m@4@5l@4@11@9@11@9@5xe" filled="f" stroked="f">
          <v:stroke joinstyle="miter"/>
          <v:imagedata r:id="rId1" o:title="docx4j-logo"/>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w10:wrap anchorx="page" anchory="page"/>
        </v:shape>
      </w:pict>
    </w:r>
  </w:p>
  <w:p w14:paraId="10B11AC8" w14:textId="77777777" w:rsidR="007E3D24" w:rsidRDefault="007E3D24"/>
  <w:p w14:paraId="755D17D6" w14:textId="77777777" w:rsidR="00471A3A" w:rsidRDefault="00F30C74">
    <w:pPr>
      <w:pStyle w:val="Header"/>
    </w:pPr>
    <w:r>
      <w:rPr>
        <w:noProof/>
      </w:rPr>
      <w:pict w14:anchorId="47F921F8">
        <v:shape id="_x0000_s2273" type="#_x0000_t75" style="position:absolute;left:0;text-align:left;margin-left:0;margin-top:0;width:50pt;height:50pt;z-index:251626496;visibility:hidden">
          <v:path gradientshapeok="f"/>
          <o:lock v:ext="edit" selection="t"/>
        </v:shape>
      </w:pict>
    </w:r>
  </w:p>
  <w:p w14:paraId="0F685AE4" w14:textId="77777777" w:rsidR="007E3D24" w:rsidRDefault="007E3D24"/>
  <w:p w14:paraId="317390E8" w14:textId="77777777" w:rsidR="00471A3A" w:rsidRDefault="00F30C74">
    <w:pPr>
      <w:pStyle w:val="Header"/>
    </w:pPr>
    <w:r>
      <w:rPr>
        <w:noProof/>
      </w:rPr>
      <w:pict w14:anchorId="3B9903B5">
        <v:shape id="_x0000_s2272" type="#_x0000_t75" style="position:absolute;left:0;text-align:left;margin-left:0;margin-top:0;width:50pt;height:50pt;z-index:251627520;visibility:hidden">
          <v:path gradientshapeok="f"/>
          <o:lock v:ext="edit" selection="t"/>
        </v:shape>
      </w:pict>
    </w:r>
  </w:p>
  <w:p w14:paraId="398AD0F9" w14:textId="77777777" w:rsidR="007E3D24" w:rsidRDefault="007E3D24"/>
  <w:p w14:paraId="1D7FBF3E" w14:textId="77777777" w:rsidR="001144B5" w:rsidRDefault="00F30C74">
    <w:pPr>
      <w:pStyle w:val="Header"/>
    </w:pPr>
    <w:r>
      <w:rPr>
        <w:noProof/>
      </w:rPr>
      <w:pict w14:anchorId="782FFDB5">
        <v:shape id="_x0000_s2221" type="#_x0000_t75" style="position:absolute;left:0;text-align:left;margin-left:0;margin-top:0;width:50pt;height:50pt;z-index:251641856;visibility:hidden">
          <v:path gradientshapeok="f"/>
          <o:lock v:ext="edit" selection="t"/>
        </v:shape>
      </w:pict>
    </w:r>
    <w:r>
      <w:pict w14:anchorId="6425097B">
        <v:shape id="_x0000_s2271" type="#_x0000_t75" style="position:absolute;left:0;text-align:left;margin-left:0;margin-top:0;width:50pt;height:50pt;z-index:251628544;visibility:hidden">
          <v:path gradientshapeok="f"/>
          <o:lock v:ext="edit" selection="t"/>
        </v:shape>
      </w:pict>
    </w:r>
  </w:p>
  <w:p w14:paraId="48D87EBF" w14:textId="77777777" w:rsidR="001144B5" w:rsidRDefault="001144B5"/>
  <w:p w14:paraId="34833B55" w14:textId="77777777" w:rsidR="001144B5" w:rsidRDefault="00F30C74">
    <w:pPr>
      <w:pStyle w:val="Header"/>
    </w:pPr>
    <w:r>
      <w:rPr>
        <w:noProof/>
      </w:rPr>
      <w:pict w14:anchorId="7BE98FEB">
        <v:shape id="_x0000_s2219" type="#_x0000_t75" style="position:absolute;left:0;text-align:left;margin-left:0;margin-top:0;width:50pt;height:50pt;z-index:251642880;visibility:hidden">
          <v:path gradientshapeok="f"/>
          <o:lock v:ext="edit" selection="t"/>
        </v:shape>
      </w:pict>
    </w:r>
  </w:p>
  <w:p w14:paraId="2987EC78" w14:textId="77777777" w:rsidR="001144B5" w:rsidRDefault="001144B5"/>
  <w:p w14:paraId="5E878119" w14:textId="77777777" w:rsidR="001144B5" w:rsidRDefault="00F30C74">
    <w:pPr>
      <w:pStyle w:val="Header"/>
    </w:pPr>
    <w:r>
      <w:rPr>
        <w:noProof/>
      </w:rPr>
      <w:pict w14:anchorId="4A431B36">
        <v:shape id="_x0000_s2218" type="#_x0000_t75" style="position:absolute;left:0;text-align:left;margin-left:0;margin-top:0;width:50pt;height:50pt;z-index:251643904;visibility:hidden">
          <v:path gradientshapeok="f"/>
          <o:lock v:ext="edit" selection="t"/>
        </v:shape>
      </w:pict>
    </w:r>
  </w:p>
  <w:p w14:paraId="0F707D31" w14:textId="77777777" w:rsidR="001144B5" w:rsidRDefault="001144B5"/>
  <w:p w14:paraId="697F83DC" w14:textId="77777777" w:rsidR="001144B5" w:rsidRDefault="00F30C74">
    <w:pPr>
      <w:pStyle w:val="Header"/>
    </w:pPr>
    <w:r>
      <w:rPr>
        <w:noProof/>
      </w:rPr>
      <w:pict w14:anchorId="0B77D5BD">
        <v:shape id="_x0000_s2167" type="#_x0000_t75" style="position:absolute;left:0;text-align:left;margin-left:0;margin-top:0;width:50pt;height:50pt;z-index:251658240;visibility:hidden">
          <v:path gradientshapeok="f"/>
          <o:lock v:ext="edit" selection="t"/>
        </v:shape>
      </w:pict>
    </w:r>
    <w:r>
      <w:pict w14:anchorId="0F4F7573">
        <v:shape id="_x0000_s2217" type="#_x0000_t75" style="position:absolute;left:0;text-align:left;margin-left:0;margin-top:0;width:50pt;height:50pt;z-index:251644928;visibility:hidden">
          <v:path gradientshapeok="f"/>
          <o:lock v:ext="edit" selection="t"/>
        </v:shape>
      </w:pict>
    </w:r>
  </w:p>
  <w:p w14:paraId="5BF27E90" w14:textId="77777777" w:rsidR="001144B5" w:rsidRDefault="001144B5"/>
  <w:p w14:paraId="00EE4CE2" w14:textId="77777777" w:rsidR="001144B5" w:rsidRDefault="00F30C74">
    <w:pPr>
      <w:pStyle w:val="Header"/>
    </w:pPr>
    <w:r>
      <w:rPr>
        <w:noProof/>
      </w:rPr>
      <w:pict w14:anchorId="765982AF">
        <v:shape id="_x0000_s2122" type="#_x0000_t75" style="position:absolute;left:0;text-align:left;margin-left:0;margin-top:0;width:50pt;height:50pt;z-index:251678720;visibility:hidden">
          <v:path gradientshapeok="f"/>
          <o:lock v:ext="edit" selection="t"/>
        </v:shape>
      </w:pict>
    </w:r>
    <w:r>
      <w:pict w14:anchorId="62F75F78">
        <v:shape id="_x0000_s2165" type="#_x0000_t75" style="position:absolute;left:0;text-align:left;margin-left:0;margin-top:0;width:50pt;height:50pt;z-index:251659264;visibility:hidden">
          <v:path gradientshapeok="f"/>
          <o:lock v:ext="edit" selection="t"/>
        </v:shape>
      </w:pict>
    </w:r>
  </w:p>
  <w:p w14:paraId="51082329" w14:textId="77777777" w:rsidR="001144B5" w:rsidRDefault="001144B5"/>
  <w:p w14:paraId="4039CA6A" w14:textId="77777777" w:rsidR="001144B5" w:rsidRDefault="00F30C74">
    <w:pPr>
      <w:pStyle w:val="Header"/>
    </w:pPr>
    <w:r>
      <w:rPr>
        <w:noProof/>
      </w:rPr>
      <w:pict w14:anchorId="47166E03">
        <v:shape id="_x0000_s2080" type="#_x0000_t75" alt="" style="position:absolute;left:0;text-align:left;margin-left:0;margin-top:0;width:50pt;height:50pt;z-index:251698176;visibility:hidden;mso-wrap-edited:f;mso-width-percent:0;mso-height-percent:0;mso-width-percent:0;mso-height-percent:0">
          <v:path gradientshapeok="f"/>
          <o:lock v:ext="edit" selection="t"/>
        </v:shape>
      </w:pict>
    </w:r>
    <w:r>
      <w:pict w14:anchorId="428746C0">
        <v:shapetype id="_x0000_m2294"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p>
  <w:p w14:paraId="041726BE" w14:textId="77777777" w:rsidR="001144B5" w:rsidRDefault="001144B5"/>
  <w:p w14:paraId="0735FF86" w14:textId="77777777" w:rsidR="001144B5" w:rsidRDefault="00F30C74">
    <w:pPr>
      <w:pStyle w:val="Header"/>
    </w:pPr>
    <w:r>
      <w:rPr>
        <w:noProof/>
      </w:rPr>
      <w:pict w14:anchorId="5AB20F89">
        <v:shape id="_x0000_s2078" type="#_x0000_m2294" alt="" style="position:absolute;left:0;text-align:left;margin-left:0;margin-top:0;width:50pt;height:50pt;z-index:251688960;visibility:hidden;mso-width-percent:0;mso-height-percent:0;mso-width-percent:0;mso-height-percent: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selection="t"/>
        </v:shape>
      </w:pict>
    </w:r>
    <w:r>
      <w:pict w14:anchorId="7C0AE829">
        <v:shape id="_x0000_s2077" type="#_x0000_m2294" alt="" style="position:absolute;left:0;text-align:left;margin-left:0;margin-top:0;width:50pt;height:50pt;z-index:251689984;visibility:hidden;mso-width-percent:0;mso-height-percent:0;mso-width-percent:0;mso-height-percent: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selection="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4720D" w14:textId="17DD2BB6" w:rsidR="001144B5" w:rsidRPr="000361A9" w:rsidRDefault="001144B5" w:rsidP="00E81D1D">
    <w:pPr>
      <w:pStyle w:val="Header"/>
      <w:rPr>
        <w:lang w:val="en-US"/>
      </w:rPr>
    </w:pPr>
    <w:r w:rsidRPr="000D6600">
      <w:rPr>
        <w:lang w:val="de-CH"/>
      </w:rPr>
      <w:t>INFCOM-1(III)/Doc. 5.1.</w:t>
    </w:r>
    <w:r>
      <w:rPr>
        <w:lang w:val="de-CH"/>
      </w:rPr>
      <w:t>5</w:t>
    </w:r>
    <w:r w:rsidRPr="000D6600">
      <w:rPr>
        <w:lang w:val="de-CH"/>
      </w:rPr>
      <w:t xml:space="preserve">, </w:t>
    </w:r>
    <w:del w:id="135" w:author="Alida Catcheside" w:date="2021-04-15T15:10:00Z">
      <w:r w:rsidDel="00360F40">
        <w:rPr>
          <w:lang w:val="de-CH"/>
        </w:rPr>
        <w:delText>DRAFT 2</w:delText>
      </w:r>
    </w:del>
    <w:ins w:id="136" w:author="Alida Catcheside" w:date="2021-04-15T15:10:00Z">
      <w:r w:rsidR="00360F40">
        <w:rPr>
          <w:lang w:val="de-CH"/>
        </w:rPr>
        <w:t>APPROVED</w:t>
      </w:r>
    </w:ins>
    <w:r w:rsidRPr="000D6600">
      <w:rPr>
        <w:lang w:val="de-CH"/>
      </w:rPr>
      <w:t xml:space="preserve">, p. </w:t>
    </w:r>
    <w:r w:rsidRPr="00A77ACC">
      <w:rPr>
        <w:lang w:val="en-US"/>
      </w:rPr>
      <w:fldChar w:fldCharType="begin"/>
    </w:r>
    <w:r w:rsidRPr="003C3550">
      <w:rPr>
        <w:lang w:val="de-CH"/>
      </w:rPr>
      <w:instrText xml:space="preserve"> PAGE   \* MERGEFORMAT </w:instrText>
    </w:r>
    <w:r w:rsidRPr="00A77ACC">
      <w:rPr>
        <w:lang w:val="en-US"/>
      </w:rPr>
      <w:fldChar w:fldCharType="separate"/>
    </w:r>
    <w:r w:rsidRPr="003C3550">
      <w:rPr>
        <w:noProof/>
        <w:lang w:val="de-CH"/>
      </w:rPr>
      <w:t>1</w:t>
    </w:r>
    <w:r>
      <w:rPr>
        <w:noProof/>
        <w:lang w:val="en-US"/>
      </w:rPr>
      <w:t>7</w:t>
    </w:r>
    <w:r w:rsidRPr="00A77ACC">
      <w:rPr>
        <w:noProof/>
        <w:lang w:val="en-US"/>
      </w:rPr>
      <w:fldChar w:fldCharType="end"/>
    </w:r>
    <w:r w:rsidR="00F30C74">
      <w:pict w14:anchorId="497974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5" type="#_x0000_t75" alt="" style="position:absolute;left:0;text-align:left;margin-left:0;margin-top:0;width:50pt;height:50pt;z-index:251691008;visibility:hidden;mso-wrap-edited:f;mso-width-percent:0;mso-height-percent:0;mso-position-horizontal-relative:text;mso-position-vertical-relative:text;mso-width-percent:0;mso-height-percent:0">
          <v:path gradientshapeok="f"/>
          <o:lock v:ext="edit" selection="t"/>
        </v:shape>
      </w:pict>
    </w:r>
    <w:r w:rsidR="00F30C74">
      <w:pict w14:anchorId="537A9CE5">
        <v:shape id="_x0000_s2074" type="#_x0000_t75" alt="" style="position:absolute;left:0;text-align:left;margin-left:0;margin-top:0;width:50pt;height:50pt;z-index:251692032;visibility:hidden;mso-wrap-edited:f;mso-width-percent:0;mso-height-percent:0;mso-position-horizontal-relative:text;mso-position-vertical-relative:text;mso-width-percent:0;mso-height-percent:0">
          <v:path gradientshapeok="f"/>
          <o:lock v:ext="edit" selection="t"/>
        </v:shape>
      </w:pict>
    </w:r>
    <w:r w:rsidR="00F30C74">
      <w:pict w14:anchorId="21E1E771">
        <v:shape id="_x0000_s2073" type="#_x0000_t75" alt="" style="position:absolute;left:0;text-align:left;margin-left:0;margin-top:0;width:50pt;height:50pt;z-index:251693056;visibility:hidden;mso-wrap-edited:f;mso-width-percent:0;mso-height-percent:0;mso-position-horizontal-relative:text;mso-position-vertical-relative:text;mso-width-percent:0;mso-height-percent:0">
          <v:path gradientshapeok="f"/>
          <o:lock v:ext="edit" selection="t"/>
        </v:shape>
      </w:pict>
    </w:r>
    <w:r w:rsidR="00F30C74">
      <w:pict w14:anchorId="7278A341">
        <v:shape id="_x0000_s2071" type="#_x0000_t75" alt="" style="position:absolute;left:0;text-align:left;margin-left:0;margin-top:0;width:50pt;height:50pt;z-index:251694080;visibility:hidden;mso-wrap-edited:f;mso-width-percent:0;mso-height-percent:0;mso-position-horizontal-relative:text;mso-position-vertical-relative:text;mso-width-percent:0;mso-height-percent:0">
          <v:path gradientshapeok="f"/>
          <o:lock v:ext="edit" selection="t"/>
        </v:shape>
      </w:pict>
    </w:r>
    <w:r w:rsidR="00F30C74">
      <w:pict w14:anchorId="191BE037">
        <v:shape id="_x0000_s2119" type="#_x0000_t75" style="position:absolute;left:0;text-align:left;margin-left:0;margin-top:0;width:50pt;height:50pt;z-index:251679744;visibility:hidden;mso-position-horizontal-relative:text;mso-position-vertical-relative:text">
          <v:path gradientshapeok="f"/>
          <o:lock v:ext="edit" selection="t"/>
        </v:shape>
      </w:pict>
    </w:r>
    <w:r w:rsidR="00F30C74">
      <w:pict w14:anchorId="5D754B29">
        <v:shape id="_x0000_s2118" type="#_x0000_t75" style="position:absolute;left:0;text-align:left;margin-left:0;margin-top:0;width:50pt;height:50pt;z-index:251680768;visibility:hidden;mso-position-horizontal-relative:text;mso-position-vertical-relative:text">
          <v:path gradientshapeok="f"/>
          <o:lock v:ext="edit" selection="t"/>
        </v:shape>
      </w:pict>
    </w:r>
    <w:r w:rsidR="00F30C74">
      <w:pict w14:anchorId="77D15209">
        <v:shape id="_x0000_s2163" type="#_x0000_t75" style="position:absolute;left:0;text-align:left;margin-left:0;margin-top:0;width:50pt;height:50pt;z-index:251660288;visibility:hidden;mso-position-horizontal-relative:text;mso-position-vertical-relative:text">
          <v:path gradientshapeok="f"/>
          <o:lock v:ext="edit" selection="t"/>
        </v:shape>
      </w:pict>
    </w:r>
    <w:r w:rsidR="00F30C74">
      <w:pict w14:anchorId="344523EC">
        <v:shape id="_x0000_s2162" type="#_x0000_t75" style="position:absolute;left:0;text-align:left;margin-left:0;margin-top:0;width:50pt;height:50pt;z-index:251661312;visibility:hidden;mso-position-horizontal-relative:text;mso-position-vertical-relative:text">
          <v:path gradientshapeok="f"/>
          <o:lock v:ext="edit" selection="t"/>
        </v:shape>
      </w:pict>
    </w:r>
    <w:r w:rsidR="00F30C74">
      <w:pict w14:anchorId="5B7FE9ED">
        <v:shape id="_x0000_s2180" type="#_x0000_t75" style="position:absolute;left:0;text-align:left;margin-left:0;margin-top:0;width:50pt;height:50pt;z-index:251650048;visibility:hidden;mso-position-horizontal-relative:text;mso-position-vertical-relative:text">
          <v:path gradientshapeok="f"/>
          <o:lock v:ext="edit" selection="t"/>
        </v:shape>
      </w:pict>
    </w:r>
    <w:r w:rsidR="00F30C74">
      <w:pict w14:anchorId="553E1717">
        <v:shape id="_x0000_s2179" type="#_x0000_t75" style="position:absolute;left:0;text-align:left;margin-left:0;margin-top:0;width:50pt;height:50pt;z-index:251651072;visibility:hidden;mso-position-horizontal-relative:text;mso-position-vertical-relative:text">
          <v:path gradientshapeok="f"/>
          <o:lock v:ext="edit" selection="t"/>
        </v:shape>
      </w:pict>
    </w:r>
    <w:r w:rsidR="00F30C74">
      <w:pict w14:anchorId="4A08C012">
        <v:shape id="_x0000_s2234" type="#_x0000_t75" style="position:absolute;left:0;text-align:left;margin-left:0;margin-top:0;width:50pt;height:50pt;z-index:251633664;visibility:hidden;mso-position-horizontal-relative:text;mso-position-vertical-relative:text">
          <v:path gradientshapeok="f"/>
          <o:lock v:ext="edit" selection="t"/>
        </v:shape>
      </w:pict>
    </w:r>
    <w:r w:rsidR="00F30C74">
      <w:pict w14:anchorId="4CBD4FE6">
        <v:shape id="_x0000_s2233" type="#_x0000_t75" style="position:absolute;left:0;text-align:left;margin-left:0;margin-top:0;width:50pt;height:50pt;z-index:251634688;visibility:hidden;mso-position-horizontal-relative:text;mso-position-vertical-relative:text">
          <v:path gradientshapeok="f"/>
          <o:lock v:ext="edit" selection="t"/>
        </v:shape>
      </w:pict>
    </w:r>
    <w:r w:rsidR="00F30C74">
      <w:pict w14:anchorId="15AF10D6">
        <v:shape id="_x0000_s2288" type="#_x0000_t75" style="position:absolute;left:0;text-align:left;margin-left:0;margin-top:0;width:50pt;height:50pt;z-index:251617280;visibility:hidden;mso-position-horizontal-relative:text;mso-position-vertical-relative:text">
          <v:path gradientshapeok="f"/>
          <o:lock v:ext="edit" selection="t"/>
        </v:shape>
      </w:pict>
    </w:r>
    <w:r w:rsidR="00F30C74">
      <w:pict w14:anchorId="54813B06">
        <v:shape id="_x0000_s2287" type="#_x0000_t75" style="position:absolute;left:0;text-align:left;margin-left:0;margin-top:0;width:50pt;height:50pt;z-index:251618304;visibility:hidden;mso-position-horizontal-relative:text;mso-position-vertical-relative:text">
          <v:path gradientshapeok="f"/>
          <o:lock v:ext="edit" selection="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47AEED" w14:textId="7F943A3C" w:rsidR="001144B5" w:rsidRDefault="00F30C74" w:rsidP="00E452BE">
    <w:pPr>
      <w:pStyle w:val="Header"/>
      <w:spacing w:after="0"/>
    </w:pPr>
    <w:r>
      <w:rPr>
        <w:noProof/>
      </w:rPr>
      <w:pict w14:anchorId="426A0F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9" type="#_x0000_t75" alt="" style="position:absolute;left:0;text-align:left;margin-left:0;margin-top:0;width:50pt;height:50pt;z-index:251695104;visibility:hidden;mso-wrap-edited:f;mso-width-percent:0;mso-height-percent:0;mso-width-percent:0;mso-height-percent:0">
          <v:path gradientshapeok="f"/>
          <o:lock v:ext="edit" selection="t"/>
        </v:shape>
      </w:pict>
    </w:r>
    <w:r>
      <w:pict w14:anchorId="79D8FF04">
        <v:shape id="_x0000_s2068" type="#_x0000_t75" alt="" style="position:absolute;left:0;text-align:left;margin-left:0;margin-top:0;width:50pt;height:50pt;z-index:251696128;visibility:hidden;mso-wrap-edited:f;mso-width-percent:0;mso-height-percent:0;mso-width-percent:0;mso-height-percent:0">
          <v:path gradientshapeok="f"/>
          <o:lock v:ext="edit" selection="t"/>
        </v:shape>
      </w:pict>
    </w:r>
    <w:r>
      <w:pict w14:anchorId="14BC2FB2">
        <v:shape id="_x0000_s2066" type="#_x0000_t75" alt="" style="position:absolute;left:0;text-align:left;margin-left:0;margin-top:0;width:50pt;height:50pt;z-index:251697152;visibility:hidden;mso-wrap-edited:f;mso-width-percent:0;mso-height-percent:0;mso-width-percent:0;mso-height-percent:0">
          <v:path gradientshapeok="f"/>
          <o:lock v:ext="edit" selection="t"/>
        </v:shape>
      </w:pict>
    </w:r>
    <w:r>
      <w:pict w14:anchorId="127E813B">
        <v:shape id="_x0000_s2113" type="#_x0000_t75" style="position:absolute;left:0;text-align:left;margin-left:0;margin-top:0;width:50pt;height:50pt;z-index:251681792;visibility:hidden">
          <v:path gradientshapeok="f"/>
          <o:lock v:ext="edit" selection="t"/>
        </v:shape>
      </w:pict>
    </w:r>
    <w:r>
      <w:pict w14:anchorId="1A306570">
        <v:shape id="_x0000_s2112" type="#_x0000_t75" style="position:absolute;left:0;text-align:left;margin-left:0;margin-top:0;width:50pt;height:50pt;z-index:251682816;visibility:hidden">
          <v:path gradientshapeok="f"/>
          <o:lock v:ext="edit" selection="t"/>
        </v:shape>
      </w:pict>
    </w:r>
    <w:r>
      <w:pict w14:anchorId="4DB04B95">
        <v:shape id="_x0000_s2157" type="#_x0000_t75" style="position:absolute;left:0;text-align:left;margin-left:0;margin-top:0;width:50pt;height:50pt;z-index:251662336;visibility:hidden">
          <v:path gradientshapeok="f"/>
          <o:lock v:ext="edit" selection="t"/>
        </v:shape>
      </w:pict>
    </w:r>
    <w:r>
      <w:pict w14:anchorId="7F50816B">
        <v:shape id="_x0000_s2156" type="#_x0000_t75" style="position:absolute;left:0;text-align:left;margin-left:0;margin-top:0;width:50pt;height:50pt;z-index:251663360;visibility:hidden">
          <v:path gradientshapeok="f"/>
          <o:lock v:ext="edit" selection="t"/>
        </v:shape>
      </w:pict>
    </w:r>
    <w:r>
      <w:pict w14:anchorId="4E81F476">
        <v:shape id="_x0000_s2178" type="#_x0000_t75" style="position:absolute;left:0;text-align:left;margin-left:0;margin-top:0;width:50pt;height:50pt;z-index:251652096;visibility:hidden">
          <v:path gradientshapeok="f"/>
          <o:lock v:ext="edit" selection="t"/>
        </v:shape>
      </w:pict>
    </w:r>
    <w:r>
      <w:pict w14:anchorId="6A8C1FD1">
        <v:shape id="_x0000_s2177" type="#_x0000_t75" style="position:absolute;left:0;text-align:left;margin-left:0;margin-top:0;width:50pt;height:50pt;z-index:251653120;visibility:hidden">
          <v:path gradientshapeok="f"/>
          <o:lock v:ext="edit" selection="t"/>
        </v:shape>
      </w:pict>
    </w:r>
    <w:r>
      <w:pict w14:anchorId="1CAD83AC">
        <v:shape id="_x0000_s2232" type="#_x0000_t75" style="position:absolute;left:0;text-align:left;margin-left:0;margin-top:0;width:50pt;height:50pt;z-index:251635712;visibility:hidden">
          <v:path gradientshapeok="f"/>
          <o:lock v:ext="edit" selection="t"/>
        </v:shape>
      </w:pict>
    </w:r>
    <w:r>
      <w:pict w14:anchorId="47A122CB">
        <v:shape id="_x0000_s2231" type="#_x0000_t75" style="position:absolute;left:0;text-align:left;margin-left:0;margin-top:0;width:50pt;height:50pt;z-index:251636736;visibility:hidden">
          <v:path gradientshapeok="f"/>
          <o:lock v:ext="edit" selection="t"/>
        </v:shape>
      </w:pict>
    </w:r>
    <w:r>
      <w:pict w14:anchorId="0BC0A043">
        <v:shape id="_x0000_s2286" type="#_x0000_t75" style="position:absolute;left:0;text-align:left;margin-left:0;margin-top:0;width:50pt;height:50pt;z-index:251619328;visibility:hidden">
          <v:path gradientshapeok="f"/>
          <o:lock v:ext="edit" selection="t"/>
        </v:shape>
      </w:pict>
    </w:r>
    <w:r>
      <w:pict w14:anchorId="254750AA">
        <v:shape id="_x0000_s2285" type="#_x0000_t75" style="position:absolute;left:0;text-align:left;margin-left:0;margin-top:0;width:50pt;height:50pt;z-index:251620352;visibility:hidden">
          <v:path gradientshapeok="f"/>
          <o:lock v:ext="edit" selection="t"/>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9488D7" w14:textId="77777777" w:rsidR="00B2633E" w:rsidRDefault="00F30C74">
    <w:pPr>
      <w:pStyle w:val="Header"/>
    </w:pPr>
    <w:r>
      <w:rPr>
        <w:noProof/>
      </w:rPr>
      <w:pict w14:anchorId="42394439">
        <v:shapetype id="_x0000_m2293"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Pr>
        <w:noProof/>
      </w:rPr>
      <w:pict w14:anchorId="29FB08D0">
        <v:shape id="_x0000_s2235" type="#_x0000_m2293" style="position:absolute;left:0;text-align:left;margin-left:0;margin-top:0;width:595.3pt;height:550pt;z-index:-251640832;mso-position-horizontal:left;mso-position-horizontal-relative:page;mso-position-vertical:top;mso-position-vertical-relative:page" o:spt="75" o:preferrelative="t" o:allowincell="f" path="m@4@5l@4@11@9@11@9@5xe" filled="f" stroked="f">
          <v:stroke joinstyle="miter"/>
          <v:imagedata r:id="rId1" o:title="docx4j-logo"/>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w10:wrap anchorx="page" anchory="page"/>
        </v:shape>
      </w:pict>
    </w:r>
  </w:p>
  <w:p w14:paraId="5B524F89" w14:textId="77777777" w:rsidR="00050BC4" w:rsidRDefault="00050BC4"/>
  <w:p w14:paraId="7FC213C8" w14:textId="77777777" w:rsidR="00B2633E" w:rsidRDefault="00F30C74">
    <w:pPr>
      <w:pStyle w:val="Header"/>
    </w:pPr>
    <w:r>
      <w:rPr>
        <w:noProof/>
      </w:rPr>
      <w:pict w14:anchorId="1E8DDFB1">
        <v:shapetype id="_x0000_m2292"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Pr>
        <w:noProof/>
      </w:rPr>
      <w:pict w14:anchorId="43CB51C2">
        <v:shape id="_x0000_s2237" type="#_x0000_m2292" style="position:absolute;left:0;text-align:left;margin-left:0;margin-top:0;width:595.3pt;height:550pt;z-index:-251641856;mso-position-horizontal:left;mso-position-horizontal-relative:page;mso-position-vertical:top;mso-position-vertical-relative:page" o:spt="75" o:preferrelative="t" o:allowincell="f" path="m@4@5l@4@11@9@11@9@5xe" filled="f" stroked="f">
          <v:stroke joinstyle="miter"/>
          <v:imagedata r:id="rId1" o:title="docx4j-logo"/>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w10:wrap anchorx="page" anchory="page"/>
        </v:shape>
      </w:pict>
    </w:r>
  </w:p>
  <w:p w14:paraId="537DD7C4" w14:textId="77777777" w:rsidR="00050BC4" w:rsidRDefault="00050BC4"/>
  <w:p w14:paraId="1DCB5AA3" w14:textId="77777777" w:rsidR="00B2633E" w:rsidRDefault="00F30C74">
    <w:pPr>
      <w:pStyle w:val="Header"/>
    </w:pPr>
    <w:r>
      <w:rPr>
        <w:noProof/>
      </w:rPr>
      <w:pict w14:anchorId="6A0C4BC0">
        <v:shapetype id="_x0000_m2291"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Pr>
        <w:noProof/>
      </w:rPr>
      <w:pict w14:anchorId="74C30181">
        <v:shape id="_x0000_s2239" type="#_x0000_m2291" style="position:absolute;left:0;text-align:left;margin-left:0;margin-top:0;width:595.3pt;height:550pt;z-index:-251642880;mso-position-horizontal:left;mso-position-horizontal-relative:page;mso-position-vertical:top;mso-position-vertical-relative:page" o:spt="75" o:preferrelative="t" o:allowincell="f" path="m@4@5l@4@11@9@11@9@5xe" filled="f" stroked="f">
          <v:stroke joinstyle="miter"/>
          <v:imagedata r:id="rId1" o:title="docx4j-logo"/>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w10:wrap anchorx="page" anchory="page"/>
        </v:shape>
      </w:pict>
    </w:r>
  </w:p>
  <w:p w14:paraId="1D60F04A" w14:textId="77777777" w:rsidR="00050BC4" w:rsidRDefault="00050BC4"/>
  <w:p w14:paraId="2AEF0EE4" w14:textId="77777777" w:rsidR="00471A3A" w:rsidRDefault="00F30C74">
    <w:pPr>
      <w:pStyle w:val="Header"/>
    </w:pPr>
    <w:r>
      <w:rPr>
        <w:noProof/>
      </w:rPr>
      <w:pict w14:anchorId="781D9C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55" type="#_x0000_t75" style="position:absolute;left:0;text-align:left;margin-left:0;margin-top:0;width:50pt;height:50pt;z-index:251629568;visibility:hidden">
          <v:path gradientshapeok="f"/>
          <o:lock v:ext="edit" selection="t"/>
        </v:shape>
      </w:pict>
    </w:r>
    <w:r>
      <w:pict w14:anchorId="23008D7C">
        <v:shapetype id="_x0000_m2290"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pict w14:anchorId="67408B1D">
        <v:shape id="_x0000_s2253" type="#_x0000_m2290" style="position:absolute;left:0;text-align:left;margin-left:0;margin-top:0;width:595.3pt;height:550pt;z-index:-251644928;mso-position-horizontal:left;mso-position-horizontal-relative:page;mso-position-vertical:top;mso-position-vertical-relative:page" o:spt="75" o:preferrelative="t" o:allowincell="f" path="m@4@5l@4@11@9@11@9@5xe" filled="f" stroked="f">
          <v:stroke joinstyle="miter"/>
          <v:imagedata r:id="rId1" o:title="docx4j-logo"/>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w10:wrap anchorx="page" anchory="page"/>
        </v:shape>
      </w:pict>
    </w:r>
  </w:p>
  <w:p w14:paraId="301B09A9" w14:textId="77777777" w:rsidR="007E3D24" w:rsidRDefault="007E3D24"/>
  <w:p w14:paraId="184E6127" w14:textId="77777777" w:rsidR="00471A3A" w:rsidRDefault="00F30C74">
    <w:pPr>
      <w:pStyle w:val="Header"/>
    </w:pPr>
    <w:r>
      <w:rPr>
        <w:noProof/>
      </w:rPr>
      <w:pict w14:anchorId="3225B2CD">
        <v:shape id="_x0000_s2252" type="#_x0000_t75" style="position:absolute;left:0;text-align:left;margin-left:0;margin-top:0;width:50pt;height:50pt;z-index:251630592;visibility:hidden">
          <v:path gradientshapeok="f"/>
          <o:lock v:ext="edit" selection="t"/>
        </v:shape>
      </w:pict>
    </w:r>
  </w:p>
  <w:p w14:paraId="11F1D6F5" w14:textId="77777777" w:rsidR="007E3D24" w:rsidRDefault="007E3D24"/>
  <w:p w14:paraId="05D03AEA" w14:textId="77777777" w:rsidR="00471A3A" w:rsidRDefault="00F30C74">
    <w:pPr>
      <w:pStyle w:val="Header"/>
    </w:pPr>
    <w:r>
      <w:rPr>
        <w:noProof/>
      </w:rPr>
      <w:pict w14:anchorId="6B491F16">
        <v:shape id="_x0000_s2251" type="#_x0000_t75" style="position:absolute;left:0;text-align:left;margin-left:0;margin-top:0;width:50pt;height:50pt;z-index:251631616;visibility:hidden">
          <v:path gradientshapeok="f"/>
          <o:lock v:ext="edit" selection="t"/>
        </v:shape>
      </w:pict>
    </w:r>
  </w:p>
  <w:p w14:paraId="2070E88B" w14:textId="77777777" w:rsidR="007E3D24" w:rsidRDefault="007E3D24"/>
  <w:p w14:paraId="2695E58E" w14:textId="77777777" w:rsidR="001144B5" w:rsidRDefault="00F30C74">
    <w:pPr>
      <w:pStyle w:val="Header"/>
    </w:pPr>
    <w:r>
      <w:rPr>
        <w:noProof/>
      </w:rPr>
      <w:pict w14:anchorId="6F3A8D2B">
        <v:shape id="_x0000_s2201" type="#_x0000_t75" style="position:absolute;left:0;text-align:left;margin-left:0;margin-top:0;width:50pt;height:50pt;z-index:251645952;visibility:hidden">
          <v:path gradientshapeok="f"/>
          <o:lock v:ext="edit" selection="t"/>
        </v:shape>
      </w:pict>
    </w:r>
    <w:r>
      <w:pict w14:anchorId="3446A654">
        <v:shape id="_x0000_s2250" type="#_x0000_t75" style="position:absolute;left:0;text-align:left;margin-left:0;margin-top:0;width:50pt;height:50pt;z-index:251632640;visibility:hidden">
          <v:path gradientshapeok="f"/>
          <o:lock v:ext="edit" selection="t"/>
        </v:shape>
      </w:pict>
    </w:r>
  </w:p>
  <w:p w14:paraId="5F942FE2" w14:textId="77777777" w:rsidR="001144B5" w:rsidRDefault="001144B5"/>
  <w:p w14:paraId="52FDCCE3" w14:textId="77777777" w:rsidR="001144B5" w:rsidRDefault="00F30C74">
    <w:pPr>
      <w:pStyle w:val="Header"/>
    </w:pPr>
    <w:r>
      <w:rPr>
        <w:noProof/>
      </w:rPr>
      <w:pict w14:anchorId="1567BA29">
        <v:shape id="_x0000_s2198" type="#_x0000_t75" style="position:absolute;left:0;text-align:left;margin-left:0;margin-top:0;width:50pt;height:50pt;z-index:251646976;visibility:hidden">
          <v:path gradientshapeok="f"/>
          <o:lock v:ext="edit" selection="t"/>
        </v:shape>
      </w:pict>
    </w:r>
  </w:p>
  <w:p w14:paraId="6DAA0DDC" w14:textId="77777777" w:rsidR="001144B5" w:rsidRDefault="001144B5"/>
  <w:p w14:paraId="2FE29241" w14:textId="77777777" w:rsidR="001144B5" w:rsidRDefault="00F30C74">
    <w:pPr>
      <w:pStyle w:val="Header"/>
    </w:pPr>
    <w:r>
      <w:rPr>
        <w:noProof/>
      </w:rPr>
      <w:pict w14:anchorId="475D81F9">
        <v:shape id="_x0000_s2197" type="#_x0000_t75" style="position:absolute;left:0;text-align:left;margin-left:0;margin-top:0;width:50pt;height:50pt;z-index:251648000;visibility:hidden">
          <v:path gradientshapeok="f"/>
          <o:lock v:ext="edit" selection="t"/>
        </v:shape>
      </w:pict>
    </w:r>
  </w:p>
  <w:p w14:paraId="22119FA8" w14:textId="77777777" w:rsidR="001144B5" w:rsidRDefault="001144B5"/>
  <w:p w14:paraId="1926B3EB" w14:textId="77777777" w:rsidR="001144B5" w:rsidRDefault="00F30C74">
    <w:pPr>
      <w:pStyle w:val="Header"/>
    </w:pPr>
    <w:r>
      <w:rPr>
        <w:noProof/>
      </w:rPr>
      <w:pict w14:anchorId="69500772">
        <v:shape id="_x0000_s2145" type="#_x0000_t75" style="position:absolute;left:0;text-align:left;margin-left:0;margin-top:0;width:50pt;height:50pt;z-index:251664384;visibility:hidden">
          <v:path gradientshapeok="f"/>
          <o:lock v:ext="edit" selection="t"/>
        </v:shape>
      </w:pict>
    </w:r>
    <w:r>
      <w:pict w14:anchorId="3E3A8006">
        <v:shape id="_x0000_s2196" type="#_x0000_t75" style="position:absolute;left:0;text-align:left;margin-left:0;margin-top:0;width:50pt;height:50pt;z-index:251649024;visibility:hidden">
          <v:path gradientshapeok="f"/>
          <o:lock v:ext="edit" selection="t"/>
        </v:shape>
      </w:pict>
    </w:r>
  </w:p>
  <w:p w14:paraId="7CD10793" w14:textId="77777777" w:rsidR="001144B5" w:rsidRDefault="001144B5"/>
  <w:p w14:paraId="7A1C7DFF" w14:textId="77777777" w:rsidR="001144B5" w:rsidRDefault="00F30C74">
    <w:pPr>
      <w:pStyle w:val="Header"/>
    </w:pPr>
    <w:r>
      <w:rPr>
        <w:noProof/>
      </w:rPr>
      <w:pict w14:anchorId="654E3753">
        <v:shape id="_x0000_s2105" type="#_x0000_t75" style="position:absolute;left:0;text-align:left;margin-left:0;margin-top:0;width:50pt;height:50pt;z-index:251683840;visibility:hidden">
          <v:path gradientshapeok="f"/>
          <o:lock v:ext="edit" selection="t"/>
        </v:shape>
      </w:pict>
    </w:r>
    <w:r>
      <w:pict w14:anchorId="04AD607E">
        <v:shape id="_x0000_s2142" type="#_x0000_t75" style="position:absolute;left:0;text-align:left;margin-left:0;margin-top:0;width:50pt;height:50pt;z-index:251665408;visibility:hidden">
          <v:path gradientshapeok="f"/>
          <o:lock v:ext="edit" selection="t"/>
        </v:shape>
      </w:pict>
    </w:r>
  </w:p>
  <w:p w14:paraId="321A998C" w14:textId="77777777" w:rsidR="001144B5" w:rsidRDefault="001144B5"/>
  <w:p w14:paraId="418157B7" w14:textId="77777777" w:rsidR="001144B5" w:rsidRDefault="00F30C74">
    <w:pPr>
      <w:pStyle w:val="Header"/>
    </w:pPr>
    <w:r>
      <w:rPr>
        <w:noProof/>
      </w:rPr>
      <w:pict w14:anchorId="0A5B867C">
        <v:shape id="_x0000_s2064" type="#_x0000_t75" alt="" style="position:absolute;left:0;text-align:left;margin-left:0;margin-top:0;width:50pt;height:50pt;z-index:251708416;visibility:hidden;mso-wrap-edited:f;mso-width-percent:0;mso-height-percent:0;mso-width-percent:0;mso-height-percent:0">
          <v:path gradientshapeok="f"/>
          <o:lock v:ext="edit" selection="t"/>
        </v:shape>
      </w:pict>
    </w:r>
    <w:r>
      <w:pict w14:anchorId="74430C2D">
        <v:shapetype id="_x0000_m2289"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p>
  <w:p w14:paraId="1A0EE8BD" w14:textId="77777777" w:rsidR="001144B5" w:rsidRDefault="001144B5"/>
  <w:p w14:paraId="49036BA8" w14:textId="77777777" w:rsidR="001144B5" w:rsidRDefault="00F30C74">
    <w:pPr>
      <w:pStyle w:val="Header"/>
    </w:pPr>
    <w:r>
      <w:rPr>
        <w:noProof/>
      </w:rPr>
      <w:pict w14:anchorId="4B36FEFA">
        <v:shape id="_x0000_s2062" type="#_x0000_m2289" alt="" style="position:absolute;left:0;text-align:left;margin-left:0;margin-top:0;width:50pt;height:50pt;z-index:251699200;visibility:hidden;mso-width-percent:0;mso-height-percent:0;mso-width-percent:0;mso-height-percent: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selection="t"/>
        </v:shape>
      </w:pict>
    </w:r>
    <w:r>
      <w:pict w14:anchorId="17E09490">
        <v:shape id="_x0000_s2061" type="#_x0000_m2289" alt="" style="position:absolute;left:0;text-align:left;margin-left:0;margin-top:0;width:50pt;height:50pt;z-index:251700224;visibility:hidden;mso-width-percent:0;mso-height-percent:0;mso-width-percent:0;mso-height-percent: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selection="t"/>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8B646" w14:textId="2EB674F3" w:rsidR="001144B5" w:rsidRDefault="001144B5" w:rsidP="00B72444">
    <w:pPr>
      <w:pStyle w:val="Header"/>
    </w:pPr>
    <w:r w:rsidRPr="003C3550">
      <w:rPr>
        <w:lang w:val="de-CH"/>
      </w:rPr>
      <w:t xml:space="preserve">INFCOM-1(III)/Doc. 5.1.5, </w:t>
    </w:r>
    <w:del w:id="139" w:author="Alida Catcheside" w:date="2021-04-15T15:10:00Z">
      <w:r w:rsidDel="00360F40">
        <w:rPr>
          <w:lang w:val="de-CH"/>
        </w:rPr>
        <w:delText>DRAFT 2</w:delText>
      </w:r>
    </w:del>
    <w:ins w:id="140" w:author="Alida Catcheside" w:date="2021-04-15T15:10:00Z">
      <w:r w:rsidR="00360F40">
        <w:rPr>
          <w:lang w:val="de-CH"/>
        </w:rPr>
        <w:t>APPROVED</w:t>
      </w:r>
    </w:ins>
    <w:r w:rsidRPr="003C3550">
      <w:rPr>
        <w:lang w:val="de-CH"/>
      </w:rPr>
      <w:t xml:space="preserve">, p. </w:t>
    </w:r>
    <w:r w:rsidRPr="00C2459D">
      <w:rPr>
        <w:rStyle w:val="PageNumber"/>
      </w:rPr>
      <w:fldChar w:fldCharType="begin"/>
    </w:r>
    <w:r w:rsidRPr="003C3550">
      <w:rPr>
        <w:rStyle w:val="PageNumber"/>
        <w:lang w:val="de-CH"/>
      </w:rPr>
      <w:instrText xml:space="preserve"> PAGE </w:instrText>
    </w:r>
    <w:r w:rsidRPr="00C2459D">
      <w:rPr>
        <w:rStyle w:val="PageNumber"/>
      </w:rPr>
      <w:fldChar w:fldCharType="separate"/>
    </w:r>
    <w:r>
      <w:rPr>
        <w:rStyle w:val="PageNumber"/>
        <w:noProof/>
      </w:rPr>
      <w:t>6</w:t>
    </w:r>
    <w:r w:rsidRPr="00C2459D">
      <w:rPr>
        <w:rStyle w:val="PageNumber"/>
      </w:rPr>
      <w:fldChar w:fldCharType="end"/>
    </w:r>
    <w:r w:rsidR="00F30C74">
      <w:pict w14:anchorId="1DB026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9" type="#_x0000_t75" alt="" style="position:absolute;left:0;text-align:left;margin-left:0;margin-top:0;width:50pt;height:50pt;z-index:251701248;visibility:hidden;mso-wrap-edited:f;mso-width-percent:0;mso-height-percent:0;mso-position-horizontal-relative:text;mso-position-vertical-relative:text;mso-width-percent:0;mso-height-percent:0">
          <v:path gradientshapeok="f"/>
          <o:lock v:ext="edit" selection="t"/>
        </v:shape>
      </w:pict>
    </w:r>
    <w:r w:rsidR="00F30C74">
      <w:pict w14:anchorId="09C907A1">
        <v:shape id="_x0000_s2058" type="#_x0000_t75" alt="" style="position:absolute;left:0;text-align:left;margin-left:0;margin-top:0;width:50pt;height:50pt;z-index:251702272;visibility:hidden;mso-wrap-edited:f;mso-width-percent:0;mso-height-percent:0;mso-position-horizontal-relative:text;mso-position-vertical-relative:text;mso-width-percent:0;mso-height-percent:0">
          <v:path gradientshapeok="f"/>
          <o:lock v:ext="edit" selection="t"/>
        </v:shape>
      </w:pict>
    </w:r>
    <w:r w:rsidR="00F30C74">
      <w:pict w14:anchorId="00366F3A">
        <v:shape id="_x0000_s2057" type="#_x0000_t75" alt="" style="position:absolute;left:0;text-align:left;margin-left:0;margin-top:0;width:50pt;height:50pt;z-index:251703296;visibility:hidden;mso-wrap-edited:f;mso-width-percent:0;mso-height-percent:0;mso-position-horizontal-relative:text;mso-position-vertical-relative:text;mso-width-percent:0;mso-height-percent:0">
          <v:path gradientshapeok="f"/>
          <o:lock v:ext="edit" selection="t"/>
        </v:shape>
      </w:pict>
    </w:r>
    <w:r w:rsidR="00F30C74">
      <w:pict w14:anchorId="4355BF57">
        <v:shape id="_x0000_s2055" type="#_x0000_t75" alt="" style="position:absolute;left:0;text-align:left;margin-left:0;margin-top:0;width:50pt;height:50pt;z-index:251704320;visibility:hidden;mso-wrap-edited:f;mso-width-percent:0;mso-height-percent:0;mso-position-horizontal-relative:text;mso-position-vertical-relative:text;mso-width-percent:0;mso-height-percent:0">
          <v:path gradientshapeok="f"/>
          <o:lock v:ext="edit" selection="t"/>
        </v:shape>
      </w:pict>
    </w:r>
    <w:r w:rsidR="00F30C74">
      <w:pict w14:anchorId="4B9A3A15">
        <v:shape id="_x0000_s2101" type="#_x0000_t75" style="position:absolute;left:0;text-align:left;margin-left:0;margin-top:0;width:50pt;height:50pt;z-index:251684864;visibility:hidden;mso-position-horizontal-relative:text;mso-position-vertical-relative:text">
          <v:path gradientshapeok="f"/>
          <o:lock v:ext="edit" selection="t"/>
        </v:shape>
      </w:pict>
    </w:r>
    <w:r w:rsidR="00F30C74">
      <w:pict w14:anchorId="76B318CF">
        <v:shape id="_x0000_s2100" type="#_x0000_t75" style="position:absolute;left:0;text-align:left;margin-left:0;margin-top:0;width:50pt;height:50pt;z-index:251685888;visibility:hidden;mso-position-horizontal-relative:text;mso-position-vertical-relative:text">
          <v:path gradientshapeok="f"/>
          <o:lock v:ext="edit" selection="t"/>
        </v:shape>
      </w:pict>
    </w:r>
    <w:r w:rsidR="00F30C74">
      <w:pict w14:anchorId="4FCBAD97">
        <v:shape id="_x0000_s2140" type="#_x0000_t75" style="position:absolute;left:0;text-align:left;margin-left:0;margin-top:0;width:50pt;height:50pt;z-index:251666432;visibility:hidden;mso-position-horizontal-relative:text;mso-position-vertical-relative:text">
          <v:path gradientshapeok="f"/>
          <o:lock v:ext="edit" selection="t"/>
        </v:shape>
      </w:pict>
    </w:r>
    <w:r w:rsidR="00F30C74">
      <w:pict w14:anchorId="53CF6560">
        <v:shape id="_x0000_s2139" type="#_x0000_t75" style="position:absolute;left:0;text-align:left;margin-left:0;margin-top:0;width:50pt;height:50pt;z-index:251672576;visibility:hidden;mso-position-horizontal-relative:text;mso-position-vertical-relative:text">
          <v:path gradientshapeok="f"/>
          <o:lock v:ext="edit" selection="t"/>
        </v:shape>
      </w:pict>
    </w:r>
    <w:r w:rsidR="00F30C74">
      <w:pict w14:anchorId="567106D0">
        <v:shape id="_x0000_s2171" type="#_x0000_t75" style="position:absolute;left:0;text-align:left;margin-left:0;margin-top:0;width:50pt;height:50pt;z-index:251654144;visibility:hidden;mso-position-horizontal-relative:text;mso-position-vertical-relative:text">
          <v:path gradientshapeok="f"/>
          <o:lock v:ext="edit" selection="t"/>
        </v:shape>
      </w:pict>
    </w:r>
    <w:r w:rsidR="00F30C74">
      <w:pict w14:anchorId="491F4BD4">
        <v:shape id="_x0000_s2170" type="#_x0000_t75" style="position:absolute;left:0;text-align:left;margin-left:0;margin-top:0;width:50pt;height:50pt;z-index:251655168;visibility:hidden;mso-position-horizontal-relative:text;mso-position-vertical-relative:text">
          <v:path gradientshapeok="f"/>
          <o:lock v:ext="edit" selection="t"/>
        </v:shape>
      </w:pict>
    </w:r>
    <w:r w:rsidR="00F30C74">
      <w:pict w14:anchorId="50ACDDEE">
        <v:shape id="_x0000_s2225" type="#_x0000_t75" style="position:absolute;left:0;text-align:left;margin-left:0;margin-top:0;width:50pt;height:50pt;z-index:251637760;visibility:hidden;mso-position-horizontal-relative:text;mso-position-vertical-relative:text">
          <v:path gradientshapeok="f"/>
          <o:lock v:ext="edit" selection="t"/>
        </v:shape>
      </w:pict>
    </w:r>
    <w:r w:rsidR="00F30C74">
      <w:pict w14:anchorId="12CACC1B">
        <v:shape id="_x0000_s2224" type="#_x0000_t75" style="position:absolute;left:0;text-align:left;margin-left:0;margin-top:0;width:50pt;height:50pt;z-index:251638784;visibility:hidden;mso-position-horizontal-relative:text;mso-position-vertical-relative:text">
          <v:path gradientshapeok="f"/>
          <o:lock v:ext="edit" selection="t"/>
        </v:shape>
      </w:pict>
    </w:r>
    <w:r w:rsidR="00F30C74">
      <w:pict w14:anchorId="0904D6B8">
        <v:shape id="_x0000_s2279" type="#_x0000_t75" style="position:absolute;left:0;text-align:left;margin-left:0;margin-top:0;width:50pt;height:50pt;z-index:251621376;visibility:hidden;mso-position-horizontal-relative:text;mso-position-vertical-relative:text">
          <v:path gradientshapeok="f"/>
          <o:lock v:ext="edit" selection="t"/>
        </v:shape>
      </w:pict>
    </w:r>
    <w:r w:rsidR="00F30C74">
      <w:pict w14:anchorId="423962DC">
        <v:shape id="_x0000_s2278" type="#_x0000_t75" style="position:absolute;left:0;text-align:left;margin-left:0;margin-top:0;width:50pt;height:50pt;z-index:251622400;visibility:hidden;mso-position-horizontal-relative:text;mso-position-vertical-relative:text">
          <v:path gradientshapeok="f"/>
          <o:lock v:ext="edit" selection="t"/>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E2A5A8" w14:textId="01EDD1EE" w:rsidR="001144B5" w:rsidRDefault="001144B5">
    <w:pPr>
      <w:pStyle w:val="Header"/>
    </w:pPr>
    <w:r w:rsidRPr="00870781">
      <w:rPr>
        <w:lang w:val="de-CH"/>
      </w:rPr>
      <w:t xml:space="preserve">INFCOM-1(III)/Doc. 5.1.5, </w:t>
    </w:r>
    <w:del w:id="141" w:author="Alida Catcheside" w:date="2021-04-15T15:10:00Z">
      <w:r w:rsidDel="00360F40">
        <w:rPr>
          <w:lang w:val="de-CH"/>
        </w:rPr>
        <w:delText>DRAFT 2</w:delText>
      </w:r>
    </w:del>
    <w:ins w:id="142" w:author="Alida Catcheside" w:date="2021-04-15T15:10:00Z">
      <w:r w:rsidR="00360F40">
        <w:rPr>
          <w:lang w:val="de-CH"/>
        </w:rPr>
        <w:t>APPROVED</w:t>
      </w:r>
    </w:ins>
    <w:r w:rsidRPr="00870781">
      <w:rPr>
        <w:lang w:val="de-CH"/>
      </w:rPr>
      <w:t xml:space="preserve">, p. </w:t>
    </w:r>
    <w:r w:rsidRPr="00870781">
      <w:rPr>
        <w:lang w:val="en-US"/>
      </w:rPr>
      <w:fldChar w:fldCharType="begin"/>
    </w:r>
    <w:r w:rsidRPr="00870781">
      <w:rPr>
        <w:lang w:val="de-CH"/>
      </w:rPr>
      <w:instrText xml:space="preserve"> PAGE   \* MERGEFORMAT </w:instrText>
    </w:r>
    <w:r w:rsidRPr="00870781">
      <w:rPr>
        <w:lang w:val="en-US"/>
      </w:rPr>
      <w:fldChar w:fldCharType="separate"/>
    </w:r>
    <w:r w:rsidRPr="009210AF">
      <w:rPr>
        <w:lang w:val="de-CH"/>
      </w:rPr>
      <w:t>2</w:t>
    </w:r>
    <w:r w:rsidRPr="00870781">
      <w:rPr>
        <w:lang w:val="en-US"/>
      </w:rPr>
      <w:t>3</w:t>
    </w:r>
    <w:r w:rsidRPr="00870781">
      <w:fldChar w:fldCharType="end"/>
    </w:r>
    <w:r w:rsidR="00F30C74">
      <w:rPr>
        <w:noProof/>
      </w:rPr>
      <w:pict w14:anchorId="42D262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alt="" style="position:absolute;left:0;text-align:left;margin-left:0;margin-top:0;width:50pt;height:50pt;z-index:251705344;visibility:hidden;mso-wrap-edited:f;mso-width-percent:0;mso-height-percent:0;mso-position-horizontal-relative:text;mso-position-vertical-relative:text;mso-width-percent:0;mso-height-percent:0">
          <v:path gradientshapeok="f"/>
          <o:lock v:ext="edit" selection="t"/>
        </v:shape>
      </w:pict>
    </w:r>
    <w:r w:rsidR="00F30C74">
      <w:pict w14:anchorId="1C24A24C">
        <v:shape id="_x0000_s2052" type="#_x0000_t75" alt="" style="position:absolute;left:0;text-align:left;margin-left:0;margin-top:0;width:50pt;height:50pt;z-index:251706368;visibility:hidden;mso-wrap-edited:f;mso-width-percent:0;mso-height-percent:0;mso-position-horizontal-relative:text;mso-position-vertical-relative:text;mso-width-percent:0;mso-height-percent:0">
          <v:path gradientshapeok="f"/>
          <o:lock v:ext="edit" selection="t"/>
        </v:shape>
      </w:pict>
    </w:r>
    <w:r w:rsidR="00F30C74">
      <w:pict w14:anchorId="4472F8F4">
        <v:shape id="_x0000_s2087" type="#_x0000_t75" alt="" style="position:absolute;left:0;text-align:left;margin-left:0;margin-top:0;width:50pt;height:50pt;z-index:251707392;visibility:hidden;mso-wrap-edited:f;mso-width-percent:0;mso-height-percent:0;mso-position-horizontal-relative:text;mso-position-vertical-relative:text;mso-width-percent:0;mso-height-percent:0">
          <v:path gradientshapeok="f"/>
          <o:lock v:ext="edit" selection="t"/>
        </v:shape>
      </w:pict>
    </w:r>
    <w:r w:rsidR="00F30C74">
      <w:pict w14:anchorId="09C57D17">
        <v:shape id="_x0000_s2095" type="#_x0000_t75" style="position:absolute;left:0;text-align:left;margin-left:0;margin-top:0;width:50pt;height:50pt;z-index:251686912;visibility:hidden;mso-position-horizontal-relative:text;mso-position-vertical-relative:text">
          <v:path gradientshapeok="f"/>
          <o:lock v:ext="edit" selection="t"/>
        </v:shape>
      </w:pict>
    </w:r>
    <w:r w:rsidR="00F30C74">
      <w:pict w14:anchorId="785C83AA">
        <v:shape id="_x0000_s2094" type="#_x0000_t75" style="position:absolute;left:0;text-align:left;margin-left:0;margin-top:0;width:50pt;height:50pt;z-index:251687936;visibility:hidden;mso-position-horizontal-relative:text;mso-position-vertical-relative:text">
          <v:path gradientshapeok="f"/>
          <o:lock v:ext="edit" selection="t"/>
        </v:shape>
      </w:pict>
    </w:r>
    <w:r w:rsidR="00F30C74">
      <w:pict w14:anchorId="10340653">
        <v:shape id="_x0000_s2134" type="#_x0000_t75" style="position:absolute;left:0;text-align:left;margin-left:0;margin-top:0;width:50pt;height:50pt;z-index:251676672;visibility:hidden;mso-position-horizontal-relative:text;mso-position-vertical-relative:text">
          <v:path gradientshapeok="f"/>
          <o:lock v:ext="edit" selection="t"/>
        </v:shape>
      </w:pict>
    </w:r>
    <w:r w:rsidR="00F30C74">
      <w:pict w14:anchorId="36E3517B">
        <v:shape id="_x0000_s2133" type="#_x0000_t75" style="position:absolute;left:0;text-align:left;margin-left:0;margin-top:0;width:50pt;height:50pt;z-index:251677696;visibility:hidden;mso-position-horizontal-relative:text;mso-position-vertical-relative:text">
          <v:path gradientshapeok="f"/>
          <o:lock v:ext="edit" selection="t"/>
        </v:shape>
      </w:pict>
    </w:r>
    <w:r w:rsidR="00F30C74">
      <w:pict w14:anchorId="49B99F6B">
        <v:shape id="_x0000_s2169" type="#_x0000_t75" style="position:absolute;left:0;text-align:left;margin-left:0;margin-top:0;width:50pt;height:50pt;z-index:251656192;visibility:hidden;mso-position-horizontal-relative:text;mso-position-vertical-relative:text">
          <v:path gradientshapeok="f"/>
          <o:lock v:ext="edit" selection="t"/>
        </v:shape>
      </w:pict>
    </w:r>
    <w:r w:rsidR="00F30C74">
      <w:pict w14:anchorId="7125AD80">
        <v:shape id="_x0000_s2168" type="#_x0000_t75" style="position:absolute;left:0;text-align:left;margin-left:0;margin-top:0;width:50pt;height:50pt;z-index:251657216;visibility:hidden;mso-position-horizontal-relative:text;mso-position-vertical-relative:text">
          <v:path gradientshapeok="f"/>
          <o:lock v:ext="edit" selection="t"/>
        </v:shape>
      </w:pict>
    </w:r>
    <w:r w:rsidR="00F30C74">
      <w:pict w14:anchorId="4D7DFB57">
        <v:shape id="_x0000_s2223" type="#_x0000_t75" style="position:absolute;left:0;text-align:left;margin-left:0;margin-top:0;width:50pt;height:50pt;z-index:251639808;visibility:hidden;mso-position-horizontal-relative:text;mso-position-vertical-relative:text">
          <v:path gradientshapeok="f"/>
          <o:lock v:ext="edit" selection="t"/>
        </v:shape>
      </w:pict>
    </w:r>
    <w:r w:rsidR="00F30C74">
      <w:pict w14:anchorId="75200B8C">
        <v:shape id="_x0000_s2222" type="#_x0000_t75" style="position:absolute;left:0;text-align:left;margin-left:0;margin-top:0;width:50pt;height:50pt;z-index:251640832;visibility:hidden;mso-position-horizontal-relative:text;mso-position-vertical-relative:text">
          <v:path gradientshapeok="f"/>
          <o:lock v:ext="edit" selection="t"/>
        </v:shape>
      </w:pict>
    </w:r>
    <w:r w:rsidR="00F30C74">
      <w:pict w14:anchorId="6967FCFB">
        <v:shape id="_x0000_s2277" type="#_x0000_t75" style="position:absolute;left:0;text-align:left;margin-left:0;margin-top:0;width:50pt;height:50pt;z-index:251623424;visibility:hidden;mso-position-horizontal-relative:text;mso-position-vertical-relative:text">
          <v:path gradientshapeok="f"/>
          <o:lock v:ext="edit" selection="t"/>
        </v:shape>
      </w:pict>
    </w:r>
    <w:r w:rsidR="00F30C74">
      <w:pict w14:anchorId="0AC594EB">
        <v:shape id="_x0000_s2276" type="#_x0000_t75" style="position:absolute;left:0;text-align:left;margin-left:0;margin-top:0;width:50pt;height:50pt;z-index:251624448;visibility:hidden;mso-position-horizontal-relative:text;mso-position-vertical-relative:text">
          <v:path gradientshapeok="f"/>
          <o:lock v:ext="edit" selection="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21CBD"/>
    <w:multiLevelType w:val="multilevel"/>
    <w:tmpl w:val="7194A178"/>
    <w:lvl w:ilvl="0">
      <w:start w:val="6"/>
      <w:numFmt w:val="decimal"/>
      <w:lvlText w:val="%1"/>
      <w:lvlJc w:val="left"/>
      <w:pPr>
        <w:ind w:left="284" w:hanging="360"/>
      </w:pPr>
      <w:rPr>
        <w:rFonts w:hint="default"/>
      </w:rPr>
    </w:lvl>
    <w:lvl w:ilvl="1">
      <w:start w:val="1"/>
      <w:numFmt w:val="decimal"/>
      <w:lvlText w:val="%1.%2"/>
      <w:lvlJc w:val="left"/>
      <w:pPr>
        <w:ind w:left="719" w:hanging="720"/>
      </w:pPr>
      <w:rPr>
        <w:rFonts w:hint="default"/>
      </w:rPr>
    </w:lvl>
    <w:lvl w:ilvl="2">
      <w:start w:val="1"/>
      <w:numFmt w:val="decimal"/>
      <w:lvlText w:val="%1.%2.%3"/>
      <w:lvlJc w:val="left"/>
      <w:pPr>
        <w:ind w:left="794" w:hanging="720"/>
      </w:pPr>
      <w:rPr>
        <w:rFonts w:hint="default"/>
      </w:rPr>
    </w:lvl>
    <w:lvl w:ilvl="3">
      <w:start w:val="1"/>
      <w:numFmt w:val="decimal"/>
      <w:lvlText w:val="%1.%2.%3.%4"/>
      <w:lvlJc w:val="left"/>
      <w:pPr>
        <w:ind w:left="1229" w:hanging="1080"/>
      </w:pPr>
      <w:rPr>
        <w:rFonts w:hint="default"/>
      </w:rPr>
    </w:lvl>
    <w:lvl w:ilvl="4">
      <w:start w:val="1"/>
      <w:numFmt w:val="decimal"/>
      <w:lvlText w:val="%1.%2.%3.%4.%5"/>
      <w:lvlJc w:val="left"/>
      <w:pPr>
        <w:ind w:left="1664" w:hanging="1440"/>
      </w:pPr>
      <w:rPr>
        <w:rFonts w:hint="default"/>
      </w:rPr>
    </w:lvl>
    <w:lvl w:ilvl="5">
      <w:start w:val="1"/>
      <w:numFmt w:val="decimal"/>
      <w:lvlText w:val="%1.%2.%3.%4.%5.%6"/>
      <w:lvlJc w:val="left"/>
      <w:pPr>
        <w:ind w:left="1739" w:hanging="1440"/>
      </w:pPr>
      <w:rPr>
        <w:rFonts w:hint="default"/>
      </w:rPr>
    </w:lvl>
    <w:lvl w:ilvl="6">
      <w:start w:val="1"/>
      <w:numFmt w:val="decimal"/>
      <w:lvlText w:val="%1.%2.%3.%4.%5.%6.%7"/>
      <w:lvlJc w:val="left"/>
      <w:pPr>
        <w:ind w:left="2174" w:hanging="1800"/>
      </w:pPr>
      <w:rPr>
        <w:rFonts w:hint="default"/>
      </w:rPr>
    </w:lvl>
    <w:lvl w:ilvl="7">
      <w:start w:val="1"/>
      <w:numFmt w:val="decimal"/>
      <w:lvlText w:val="%1.%2.%3.%4.%5.%6.%7.%8"/>
      <w:lvlJc w:val="left"/>
      <w:pPr>
        <w:ind w:left="2609" w:hanging="2160"/>
      </w:pPr>
      <w:rPr>
        <w:rFonts w:hint="default"/>
      </w:rPr>
    </w:lvl>
    <w:lvl w:ilvl="8">
      <w:start w:val="1"/>
      <w:numFmt w:val="decimal"/>
      <w:lvlText w:val="%1.%2.%3.%4.%5.%6.%7.%8.%9"/>
      <w:lvlJc w:val="left"/>
      <w:pPr>
        <w:ind w:left="2684" w:hanging="2160"/>
      </w:pPr>
      <w:rPr>
        <w:rFonts w:hint="default"/>
      </w:rPr>
    </w:lvl>
  </w:abstractNum>
  <w:abstractNum w:abstractNumId="1" w15:restartNumberingAfterBreak="0">
    <w:nsid w:val="015A1567"/>
    <w:multiLevelType w:val="hybridMultilevel"/>
    <w:tmpl w:val="34AE4948"/>
    <w:lvl w:ilvl="0" w:tplc="C3CE2F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695B16"/>
    <w:multiLevelType w:val="hybridMultilevel"/>
    <w:tmpl w:val="163EC5B6"/>
    <w:lvl w:ilvl="0" w:tplc="641611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BC71287"/>
    <w:multiLevelType w:val="hybridMultilevel"/>
    <w:tmpl w:val="19A2DC22"/>
    <w:lvl w:ilvl="0" w:tplc="8D9614B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E370852"/>
    <w:multiLevelType w:val="hybridMultilevel"/>
    <w:tmpl w:val="7EE6A21A"/>
    <w:lvl w:ilvl="0" w:tplc="6416114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29C2BA5"/>
    <w:multiLevelType w:val="hybridMultilevel"/>
    <w:tmpl w:val="46DE4044"/>
    <w:lvl w:ilvl="0" w:tplc="6416114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CC59D7"/>
    <w:multiLevelType w:val="hybridMultilevel"/>
    <w:tmpl w:val="A1D01AFA"/>
    <w:lvl w:ilvl="0" w:tplc="64161140">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BC3648"/>
    <w:multiLevelType w:val="hybridMultilevel"/>
    <w:tmpl w:val="9B382614"/>
    <w:lvl w:ilvl="0" w:tplc="3D5C5BAE">
      <w:start w:val="1"/>
      <w:numFmt w:val="lowerLetter"/>
      <w:lvlText w:val="(%1)"/>
      <w:lvlJc w:val="left"/>
      <w:pPr>
        <w:ind w:left="714" w:hanging="444"/>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15:restartNumberingAfterBreak="0">
    <w:nsid w:val="18B171CE"/>
    <w:multiLevelType w:val="hybridMultilevel"/>
    <w:tmpl w:val="5C4E6F3E"/>
    <w:lvl w:ilvl="0" w:tplc="E2684924">
      <w:start w:val="1"/>
      <w:numFmt w:val="decimal"/>
      <w:lvlText w:val="(%1)"/>
      <w:lvlJc w:val="left"/>
      <w:pPr>
        <w:ind w:left="360" w:hanging="360"/>
      </w:pPr>
      <w:rPr>
        <w:rFonts w:hint="default"/>
      </w:rPr>
    </w:lvl>
    <w:lvl w:ilvl="1" w:tplc="20000019">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9" w15:restartNumberingAfterBreak="0">
    <w:nsid w:val="1A672113"/>
    <w:multiLevelType w:val="hybridMultilevel"/>
    <w:tmpl w:val="3C9EF00A"/>
    <w:lvl w:ilvl="0" w:tplc="73F025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4D3398"/>
    <w:multiLevelType w:val="hybridMultilevel"/>
    <w:tmpl w:val="18CEF46E"/>
    <w:lvl w:ilvl="0" w:tplc="F5845916">
      <w:start w:val="1"/>
      <w:numFmt w:val="decimal"/>
      <w:lvlText w:val="(%1)"/>
      <w:lvlJc w:val="left"/>
      <w:pPr>
        <w:ind w:left="720" w:hanging="360"/>
      </w:pPr>
      <w:rPr>
        <w:rFonts w:ascii="Verdana" w:eastAsia="Arial" w:hAnsi="Verdana"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941DA3"/>
    <w:multiLevelType w:val="hybridMultilevel"/>
    <w:tmpl w:val="39E47310"/>
    <w:lvl w:ilvl="0" w:tplc="6416114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489659E"/>
    <w:multiLevelType w:val="hybridMultilevel"/>
    <w:tmpl w:val="81E48368"/>
    <w:lvl w:ilvl="0" w:tplc="64161140">
      <w:start w:val="1"/>
      <w:numFmt w:val="lowerLetter"/>
      <w:lvlText w:val="(%1)"/>
      <w:lvlJc w:val="left"/>
      <w:pPr>
        <w:ind w:left="720" w:hanging="360"/>
      </w:pPr>
      <w:rPr>
        <w:rFonts w:hint="default"/>
      </w:r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3" w15:restartNumberingAfterBreak="0">
    <w:nsid w:val="2713377C"/>
    <w:multiLevelType w:val="hybridMultilevel"/>
    <w:tmpl w:val="A1D01AFA"/>
    <w:lvl w:ilvl="0" w:tplc="64161140">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CA91CAD"/>
    <w:multiLevelType w:val="hybridMultilevel"/>
    <w:tmpl w:val="5F768E7C"/>
    <w:lvl w:ilvl="0" w:tplc="BA90AE74">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B07FCC"/>
    <w:multiLevelType w:val="hybridMultilevel"/>
    <w:tmpl w:val="33BC087A"/>
    <w:lvl w:ilvl="0" w:tplc="FAC8637E">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34AF4EDD"/>
    <w:multiLevelType w:val="hybridMultilevel"/>
    <w:tmpl w:val="D6D4162A"/>
    <w:lvl w:ilvl="0" w:tplc="6416114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84D2C2E"/>
    <w:multiLevelType w:val="hybridMultilevel"/>
    <w:tmpl w:val="17B4D154"/>
    <w:lvl w:ilvl="0" w:tplc="64161140">
      <w:start w:val="1"/>
      <w:numFmt w:val="lowerLetter"/>
      <w:lvlText w:val="(%1)"/>
      <w:lvlJc w:val="left"/>
      <w:pPr>
        <w:ind w:left="720" w:hanging="360"/>
      </w:pPr>
      <w:rPr>
        <w:rFonts w:hint="default"/>
      </w:r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8" w15:restartNumberingAfterBreak="0">
    <w:nsid w:val="387409E8"/>
    <w:multiLevelType w:val="hybridMultilevel"/>
    <w:tmpl w:val="B854F7A0"/>
    <w:lvl w:ilvl="0" w:tplc="EBD2858C">
      <w:start w:val="1"/>
      <w:numFmt w:val="lowerLetter"/>
      <w:lvlText w:val="(%1)"/>
      <w:lvlJc w:val="left"/>
      <w:pPr>
        <w:ind w:left="630" w:hanging="360"/>
      </w:pPr>
      <w:rPr>
        <w:rFonts w:hint="default"/>
      </w:rPr>
    </w:lvl>
    <w:lvl w:ilvl="1" w:tplc="20000019" w:tentative="1">
      <w:start w:val="1"/>
      <w:numFmt w:val="lowerLetter"/>
      <w:lvlText w:val="%2."/>
      <w:lvlJc w:val="left"/>
      <w:pPr>
        <w:ind w:left="1350" w:hanging="360"/>
      </w:pPr>
    </w:lvl>
    <w:lvl w:ilvl="2" w:tplc="2000001B" w:tentative="1">
      <w:start w:val="1"/>
      <w:numFmt w:val="lowerRoman"/>
      <w:lvlText w:val="%3."/>
      <w:lvlJc w:val="right"/>
      <w:pPr>
        <w:ind w:left="2070" w:hanging="180"/>
      </w:pPr>
    </w:lvl>
    <w:lvl w:ilvl="3" w:tplc="2000000F" w:tentative="1">
      <w:start w:val="1"/>
      <w:numFmt w:val="decimal"/>
      <w:lvlText w:val="%4."/>
      <w:lvlJc w:val="left"/>
      <w:pPr>
        <w:ind w:left="2790" w:hanging="360"/>
      </w:pPr>
    </w:lvl>
    <w:lvl w:ilvl="4" w:tplc="20000019" w:tentative="1">
      <w:start w:val="1"/>
      <w:numFmt w:val="lowerLetter"/>
      <w:lvlText w:val="%5."/>
      <w:lvlJc w:val="left"/>
      <w:pPr>
        <w:ind w:left="3510" w:hanging="360"/>
      </w:pPr>
    </w:lvl>
    <w:lvl w:ilvl="5" w:tplc="2000001B" w:tentative="1">
      <w:start w:val="1"/>
      <w:numFmt w:val="lowerRoman"/>
      <w:lvlText w:val="%6."/>
      <w:lvlJc w:val="right"/>
      <w:pPr>
        <w:ind w:left="4230" w:hanging="180"/>
      </w:pPr>
    </w:lvl>
    <w:lvl w:ilvl="6" w:tplc="2000000F" w:tentative="1">
      <w:start w:val="1"/>
      <w:numFmt w:val="decimal"/>
      <w:lvlText w:val="%7."/>
      <w:lvlJc w:val="left"/>
      <w:pPr>
        <w:ind w:left="4950" w:hanging="360"/>
      </w:pPr>
    </w:lvl>
    <w:lvl w:ilvl="7" w:tplc="20000019" w:tentative="1">
      <w:start w:val="1"/>
      <w:numFmt w:val="lowerLetter"/>
      <w:lvlText w:val="%8."/>
      <w:lvlJc w:val="left"/>
      <w:pPr>
        <w:ind w:left="5670" w:hanging="360"/>
      </w:pPr>
    </w:lvl>
    <w:lvl w:ilvl="8" w:tplc="2000001B" w:tentative="1">
      <w:start w:val="1"/>
      <w:numFmt w:val="lowerRoman"/>
      <w:lvlText w:val="%9."/>
      <w:lvlJc w:val="right"/>
      <w:pPr>
        <w:ind w:left="6390" w:hanging="180"/>
      </w:pPr>
    </w:lvl>
  </w:abstractNum>
  <w:abstractNum w:abstractNumId="19" w15:restartNumberingAfterBreak="0">
    <w:nsid w:val="3AC72208"/>
    <w:multiLevelType w:val="hybridMultilevel"/>
    <w:tmpl w:val="BC2A19EA"/>
    <w:lvl w:ilvl="0" w:tplc="73F025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982D1E"/>
    <w:multiLevelType w:val="hybridMultilevel"/>
    <w:tmpl w:val="81E48368"/>
    <w:lvl w:ilvl="0" w:tplc="64161140">
      <w:start w:val="1"/>
      <w:numFmt w:val="lowerLetter"/>
      <w:lvlText w:val="(%1)"/>
      <w:lvlJc w:val="left"/>
      <w:pPr>
        <w:ind w:left="720" w:hanging="360"/>
      </w:pPr>
      <w:rPr>
        <w:rFonts w:hint="default"/>
      </w:r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1" w15:restartNumberingAfterBreak="0">
    <w:nsid w:val="43027305"/>
    <w:multiLevelType w:val="hybridMultilevel"/>
    <w:tmpl w:val="9ED8433A"/>
    <w:lvl w:ilvl="0" w:tplc="43FA6008">
      <w:start w:val="1"/>
      <w:numFmt w:val="lowerLetter"/>
      <w:lvlText w:val="(%1)"/>
      <w:lvlJc w:val="left"/>
      <w:pPr>
        <w:ind w:left="990" w:hanging="720"/>
      </w:pPr>
      <w:rPr>
        <w:rFonts w:hint="default"/>
        <w:b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2" w15:restartNumberingAfterBreak="0">
    <w:nsid w:val="43485A39"/>
    <w:multiLevelType w:val="hybridMultilevel"/>
    <w:tmpl w:val="33BC087A"/>
    <w:lvl w:ilvl="0" w:tplc="FAC8637E">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3" w15:restartNumberingAfterBreak="0">
    <w:nsid w:val="4D724546"/>
    <w:multiLevelType w:val="multilevel"/>
    <w:tmpl w:val="E12E356A"/>
    <w:lvl w:ilvl="0">
      <w:start w:val="1"/>
      <w:numFmt w:val="decimal"/>
      <w:lvlText w:val="%1."/>
      <w:lvlJc w:val="left"/>
      <w:pPr>
        <w:ind w:left="720" w:hanging="360"/>
      </w:pPr>
      <w:rPr>
        <w:rFonts w:hint="default"/>
        <w:b/>
        <w:bCs/>
        <w:i w:val="0"/>
        <w:iCs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51D77213"/>
    <w:multiLevelType w:val="hybridMultilevel"/>
    <w:tmpl w:val="6B3C440C"/>
    <w:lvl w:ilvl="0" w:tplc="200241C4">
      <w:start w:val="1"/>
      <w:numFmt w:val="lowerLetter"/>
      <w:lvlText w:val="(%1)"/>
      <w:lvlJc w:val="left"/>
      <w:pPr>
        <w:ind w:left="723" w:hanging="453"/>
      </w:pPr>
      <w:rPr>
        <w:rFonts w:hint="default"/>
      </w:rPr>
    </w:lvl>
    <w:lvl w:ilvl="1" w:tplc="20000019" w:tentative="1">
      <w:start w:val="1"/>
      <w:numFmt w:val="lowerLetter"/>
      <w:lvlText w:val="%2."/>
      <w:lvlJc w:val="left"/>
      <w:pPr>
        <w:ind w:left="1350" w:hanging="360"/>
      </w:pPr>
    </w:lvl>
    <w:lvl w:ilvl="2" w:tplc="2000001B" w:tentative="1">
      <w:start w:val="1"/>
      <w:numFmt w:val="lowerRoman"/>
      <w:lvlText w:val="%3."/>
      <w:lvlJc w:val="right"/>
      <w:pPr>
        <w:ind w:left="2070" w:hanging="180"/>
      </w:pPr>
    </w:lvl>
    <w:lvl w:ilvl="3" w:tplc="2000000F" w:tentative="1">
      <w:start w:val="1"/>
      <w:numFmt w:val="decimal"/>
      <w:lvlText w:val="%4."/>
      <w:lvlJc w:val="left"/>
      <w:pPr>
        <w:ind w:left="2790" w:hanging="360"/>
      </w:pPr>
    </w:lvl>
    <w:lvl w:ilvl="4" w:tplc="20000019" w:tentative="1">
      <w:start w:val="1"/>
      <w:numFmt w:val="lowerLetter"/>
      <w:lvlText w:val="%5."/>
      <w:lvlJc w:val="left"/>
      <w:pPr>
        <w:ind w:left="3510" w:hanging="360"/>
      </w:pPr>
    </w:lvl>
    <w:lvl w:ilvl="5" w:tplc="2000001B" w:tentative="1">
      <w:start w:val="1"/>
      <w:numFmt w:val="lowerRoman"/>
      <w:lvlText w:val="%6."/>
      <w:lvlJc w:val="right"/>
      <w:pPr>
        <w:ind w:left="4230" w:hanging="180"/>
      </w:pPr>
    </w:lvl>
    <w:lvl w:ilvl="6" w:tplc="2000000F" w:tentative="1">
      <w:start w:val="1"/>
      <w:numFmt w:val="decimal"/>
      <w:lvlText w:val="%7."/>
      <w:lvlJc w:val="left"/>
      <w:pPr>
        <w:ind w:left="4950" w:hanging="360"/>
      </w:pPr>
    </w:lvl>
    <w:lvl w:ilvl="7" w:tplc="20000019" w:tentative="1">
      <w:start w:val="1"/>
      <w:numFmt w:val="lowerLetter"/>
      <w:lvlText w:val="%8."/>
      <w:lvlJc w:val="left"/>
      <w:pPr>
        <w:ind w:left="5670" w:hanging="360"/>
      </w:pPr>
    </w:lvl>
    <w:lvl w:ilvl="8" w:tplc="2000001B" w:tentative="1">
      <w:start w:val="1"/>
      <w:numFmt w:val="lowerRoman"/>
      <w:lvlText w:val="%9."/>
      <w:lvlJc w:val="right"/>
      <w:pPr>
        <w:ind w:left="6390" w:hanging="180"/>
      </w:pPr>
    </w:lvl>
  </w:abstractNum>
  <w:abstractNum w:abstractNumId="25" w15:restartNumberingAfterBreak="0">
    <w:nsid w:val="521127DE"/>
    <w:multiLevelType w:val="hybridMultilevel"/>
    <w:tmpl w:val="B9629D64"/>
    <w:lvl w:ilvl="0" w:tplc="8C506310">
      <w:start w:val="1"/>
      <w:numFmt w:val="decimal"/>
      <w:lvlText w:val="(%1)"/>
      <w:lvlJc w:val="left"/>
      <w:pPr>
        <w:ind w:left="720" w:hanging="360"/>
      </w:pPr>
      <w:rPr>
        <w:rFonts w:hint="default"/>
        <w:i w:val="0"/>
        <w:i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29E4294"/>
    <w:multiLevelType w:val="hybridMultilevel"/>
    <w:tmpl w:val="167299F8"/>
    <w:lvl w:ilvl="0" w:tplc="C2607788">
      <w:start w:val="1"/>
      <w:numFmt w:val="lowerLetter"/>
      <w:lvlText w:val="(%1)"/>
      <w:lvlJc w:val="left"/>
      <w:pPr>
        <w:ind w:left="990" w:hanging="360"/>
      </w:pPr>
      <w:rPr>
        <w:rFonts w:hint="default"/>
      </w:rPr>
    </w:lvl>
    <w:lvl w:ilvl="1" w:tplc="20000019" w:tentative="1">
      <w:start w:val="1"/>
      <w:numFmt w:val="lowerLetter"/>
      <w:lvlText w:val="%2."/>
      <w:lvlJc w:val="left"/>
      <w:pPr>
        <w:ind w:left="1710" w:hanging="360"/>
      </w:pPr>
    </w:lvl>
    <w:lvl w:ilvl="2" w:tplc="2000001B" w:tentative="1">
      <w:start w:val="1"/>
      <w:numFmt w:val="lowerRoman"/>
      <w:lvlText w:val="%3."/>
      <w:lvlJc w:val="right"/>
      <w:pPr>
        <w:ind w:left="2430" w:hanging="180"/>
      </w:pPr>
    </w:lvl>
    <w:lvl w:ilvl="3" w:tplc="2000000F" w:tentative="1">
      <w:start w:val="1"/>
      <w:numFmt w:val="decimal"/>
      <w:lvlText w:val="%4."/>
      <w:lvlJc w:val="left"/>
      <w:pPr>
        <w:ind w:left="3150" w:hanging="360"/>
      </w:pPr>
    </w:lvl>
    <w:lvl w:ilvl="4" w:tplc="20000019" w:tentative="1">
      <w:start w:val="1"/>
      <w:numFmt w:val="lowerLetter"/>
      <w:lvlText w:val="%5."/>
      <w:lvlJc w:val="left"/>
      <w:pPr>
        <w:ind w:left="3870" w:hanging="360"/>
      </w:pPr>
    </w:lvl>
    <w:lvl w:ilvl="5" w:tplc="2000001B" w:tentative="1">
      <w:start w:val="1"/>
      <w:numFmt w:val="lowerRoman"/>
      <w:lvlText w:val="%6."/>
      <w:lvlJc w:val="right"/>
      <w:pPr>
        <w:ind w:left="4590" w:hanging="180"/>
      </w:pPr>
    </w:lvl>
    <w:lvl w:ilvl="6" w:tplc="2000000F" w:tentative="1">
      <w:start w:val="1"/>
      <w:numFmt w:val="decimal"/>
      <w:lvlText w:val="%7."/>
      <w:lvlJc w:val="left"/>
      <w:pPr>
        <w:ind w:left="5310" w:hanging="360"/>
      </w:pPr>
    </w:lvl>
    <w:lvl w:ilvl="7" w:tplc="20000019" w:tentative="1">
      <w:start w:val="1"/>
      <w:numFmt w:val="lowerLetter"/>
      <w:lvlText w:val="%8."/>
      <w:lvlJc w:val="left"/>
      <w:pPr>
        <w:ind w:left="6030" w:hanging="360"/>
      </w:pPr>
    </w:lvl>
    <w:lvl w:ilvl="8" w:tplc="2000001B" w:tentative="1">
      <w:start w:val="1"/>
      <w:numFmt w:val="lowerRoman"/>
      <w:lvlText w:val="%9."/>
      <w:lvlJc w:val="right"/>
      <w:pPr>
        <w:ind w:left="6750" w:hanging="180"/>
      </w:pPr>
    </w:lvl>
  </w:abstractNum>
  <w:abstractNum w:abstractNumId="27" w15:restartNumberingAfterBreak="0">
    <w:nsid w:val="534C62B8"/>
    <w:multiLevelType w:val="hybridMultilevel"/>
    <w:tmpl w:val="17AC70FC"/>
    <w:lvl w:ilvl="0" w:tplc="CAA0052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50265EE"/>
    <w:multiLevelType w:val="multilevel"/>
    <w:tmpl w:val="A93E2C70"/>
    <w:lvl w:ilvl="0">
      <w:start w:val="1"/>
      <w:numFmt w:val="decimal"/>
      <w:lvlText w:val="%1"/>
      <w:lvlJc w:val="left"/>
      <w:pPr>
        <w:ind w:left="510" w:hanging="51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570B0AED"/>
    <w:multiLevelType w:val="hybridMultilevel"/>
    <w:tmpl w:val="21E4AA52"/>
    <w:lvl w:ilvl="0" w:tplc="6436FD6E">
      <w:start w:val="1"/>
      <w:numFmt w:val="lowerLetter"/>
      <w:lvlText w:val="(%1)"/>
      <w:lvlJc w:val="left"/>
      <w:pPr>
        <w:ind w:left="720" w:hanging="360"/>
      </w:pPr>
      <w:rPr>
        <w:rFonts w:hint="default"/>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15:restartNumberingAfterBreak="0">
    <w:nsid w:val="57680C09"/>
    <w:multiLevelType w:val="multilevel"/>
    <w:tmpl w:val="6672A37C"/>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2880" w:hanging="2160"/>
      </w:pPr>
      <w:rPr>
        <w:rFonts w:hint="default"/>
      </w:rPr>
    </w:lvl>
  </w:abstractNum>
  <w:abstractNum w:abstractNumId="31" w15:restartNumberingAfterBreak="0">
    <w:nsid w:val="5C016526"/>
    <w:multiLevelType w:val="hybridMultilevel"/>
    <w:tmpl w:val="7C0079C6"/>
    <w:lvl w:ilvl="0" w:tplc="64161140">
      <w:start w:val="1"/>
      <w:numFmt w:val="lowerLetter"/>
      <w:lvlText w:val="(%1)"/>
      <w:lvlJc w:val="left"/>
      <w:pPr>
        <w:ind w:left="1440" w:hanging="360"/>
      </w:pPr>
      <w:rPr>
        <w:rFonts w:hint="default"/>
      </w:rPr>
    </w:lvl>
    <w:lvl w:ilvl="1" w:tplc="10000003" w:tentative="1">
      <w:start w:val="1"/>
      <w:numFmt w:val="bullet"/>
      <w:lvlText w:val="o"/>
      <w:lvlJc w:val="left"/>
      <w:pPr>
        <w:ind w:left="2160" w:hanging="360"/>
      </w:pPr>
      <w:rPr>
        <w:rFonts w:ascii="Courier New" w:hAnsi="Courier New" w:cs="Courier New" w:hint="default"/>
      </w:rPr>
    </w:lvl>
    <w:lvl w:ilvl="2" w:tplc="10000005" w:tentative="1">
      <w:start w:val="1"/>
      <w:numFmt w:val="bullet"/>
      <w:lvlText w:val=""/>
      <w:lvlJc w:val="left"/>
      <w:pPr>
        <w:ind w:left="2880" w:hanging="360"/>
      </w:pPr>
      <w:rPr>
        <w:rFonts w:ascii="Wingdings" w:hAnsi="Wingdings" w:hint="default"/>
      </w:rPr>
    </w:lvl>
    <w:lvl w:ilvl="3" w:tplc="10000001" w:tentative="1">
      <w:start w:val="1"/>
      <w:numFmt w:val="bullet"/>
      <w:lvlText w:val=""/>
      <w:lvlJc w:val="left"/>
      <w:pPr>
        <w:ind w:left="3600" w:hanging="360"/>
      </w:pPr>
      <w:rPr>
        <w:rFonts w:ascii="Symbol" w:hAnsi="Symbol" w:hint="default"/>
      </w:rPr>
    </w:lvl>
    <w:lvl w:ilvl="4" w:tplc="10000003" w:tentative="1">
      <w:start w:val="1"/>
      <w:numFmt w:val="bullet"/>
      <w:lvlText w:val="o"/>
      <w:lvlJc w:val="left"/>
      <w:pPr>
        <w:ind w:left="4320" w:hanging="360"/>
      </w:pPr>
      <w:rPr>
        <w:rFonts w:ascii="Courier New" w:hAnsi="Courier New" w:cs="Courier New" w:hint="default"/>
      </w:rPr>
    </w:lvl>
    <w:lvl w:ilvl="5" w:tplc="10000005" w:tentative="1">
      <w:start w:val="1"/>
      <w:numFmt w:val="bullet"/>
      <w:lvlText w:val=""/>
      <w:lvlJc w:val="left"/>
      <w:pPr>
        <w:ind w:left="5040" w:hanging="360"/>
      </w:pPr>
      <w:rPr>
        <w:rFonts w:ascii="Wingdings" w:hAnsi="Wingdings" w:hint="default"/>
      </w:rPr>
    </w:lvl>
    <w:lvl w:ilvl="6" w:tplc="10000001" w:tentative="1">
      <w:start w:val="1"/>
      <w:numFmt w:val="bullet"/>
      <w:lvlText w:val=""/>
      <w:lvlJc w:val="left"/>
      <w:pPr>
        <w:ind w:left="5760" w:hanging="360"/>
      </w:pPr>
      <w:rPr>
        <w:rFonts w:ascii="Symbol" w:hAnsi="Symbol" w:hint="default"/>
      </w:rPr>
    </w:lvl>
    <w:lvl w:ilvl="7" w:tplc="10000003" w:tentative="1">
      <w:start w:val="1"/>
      <w:numFmt w:val="bullet"/>
      <w:lvlText w:val="o"/>
      <w:lvlJc w:val="left"/>
      <w:pPr>
        <w:ind w:left="6480" w:hanging="360"/>
      </w:pPr>
      <w:rPr>
        <w:rFonts w:ascii="Courier New" w:hAnsi="Courier New" w:cs="Courier New" w:hint="default"/>
      </w:rPr>
    </w:lvl>
    <w:lvl w:ilvl="8" w:tplc="10000005" w:tentative="1">
      <w:start w:val="1"/>
      <w:numFmt w:val="bullet"/>
      <w:lvlText w:val=""/>
      <w:lvlJc w:val="left"/>
      <w:pPr>
        <w:ind w:left="7200" w:hanging="360"/>
      </w:pPr>
      <w:rPr>
        <w:rFonts w:ascii="Wingdings" w:hAnsi="Wingdings" w:hint="default"/>
      </w:rPr>
    </w:lvl>
  </w:abstractNum>
  <w:abstractNum w:abstractNumId="32" w15:restartNumberingAfterBreak="0">
    <w:nsid w:val="5D1F2586"/>
    <w:multiLevelType w:val="hybridMultilevel"/>
    <w:tmpl w:val="3004589E"/>
    <w:lvl w:ilvl="0" w:tplc="024693B4">
      <w:start w:val="1"/>
      <w:numFmt w:val="lowerLetter"/>
      <w:lvlText w:val="(%1)"/>
      <w:lvlJc w:val="left"/>
      <w:pPr>
        <w:ind w:left="720" w:hanging="360"/>
      </w:pPr>
      <w:rPr>
        <w:rFonts w:ascii="Verdana" w:eastAsia="Arial" w:hAnsi="Verdana" w:cs="Arial"/>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3" w15:restartNumberingAfterBreak="0">
    <w:nsid w:val="5D2069A7"/>
    <w:multiLevelType w:val="multilevel"/>
    <w:tmpl w:val="9CA4E6DE"/>
    <w:lvl w:ilvl="0">
      <w:start w:val="1"/>
      <w:numFmt w:val="decimal"/>
      <w:lvlText w:val="%1."/>
      <w:lvlJc w:val="left"/>
      <w:pPr>
        <w:ind w:left="720" w:hanging="360"/>
      </w:pPr>
      <w:rPr>
        <w:b/>
        <w:bCs/>
        <w:i w:val="0"/>
        <w:iCs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5E4D6D79"/>
    <w:multiLevelType w:val="hybridMultilevel"/>
    <w:tmpl w:val="869A3724"/>
    <w:lvl w:ilvl="0" w:tplc="73F025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00F5C10"/>
    <w:multiLevelType w:val="hybridMultilevel"/>
    <w:tmpl w:val="46663D0C"/>
    <w:lvl w:ilvl="0" w:tplc="64161140">
      <w:start w:val="1"/>
      <w:numFmt w:val="lowerLetter"/>
      <w:lvlText w:val="(%1)"/>
      <w:lvlJc w:val="left"/>
      <w:pPr>
        <w:ind w:left="720" w:hanging="360"/>
      </w:pPr>
      <w:rPr>
        <w:rFont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6" w15:restartNumberingAfterBreak="0">
    <w:nsid w:val="667C75E5"/>
    <w:multiLevelType w:val="multilevel"/>
    <w:tmpl w:val="CFD82422"/>
    <w:lvl w:ilvl="0">
      <w:start w:val="1"/>
      <w:numFmt w:val="lowerLetter"/>
      <w:lvlText w:val="(%1)"/>
      <w:lvlJc w:val="left"/>
      <w:pPr>
        <w:tabs>
          <w:tab w:val="num" w:pos="720"/>
        </w:tabs>
        <w:ind w:left="720" w:hanging="360"/>
      </w:pPr>
      <w:rPr>
        <w:rFonts w:hint="default"/>
        <w:i w:val="0"/>
        <w:iCs w:val="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86362A7"/>
    <w:multiLevelType w:val="multilevel"/>
    <w:tmpl w:val="6292F5B2"/>
    <w:lvl w:ilvl="0">
      <w:start w:val="1"/>
      <w:numFmt w:val="decimal"/>
      <w:lvlText w:val="%1."/>
      <w:lvlJc w:val="left"/>
      <w:pPr>
        <w:ind w:left="1854" w:hanging="360"/>
      </w:pPr>
      <w:rPr>
        <w:b/>
        <w:bCs/>
        <w:i w:val="0"/>
        <w:iCs w:val="0"/>
      </w:rPr>
    </w:lvl>
    <w:lvl w:ilvl="1">
      <w:start w:val="1"/>
      <w:numFmt w:val="decimal"/>
      <w:isLgl/>
      <w:lvlText w:val="%1.%2"/>
      <w:lvlJc w:val="left"/>
      <w:pPr>
        <w:ind w:left="2214" w:hanging="720"/>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2214"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2934" w:hanging="1440"/>
      </w:pPr>
      <w:rPr>
        <w:rFonts w:hint="default"/>
      </w:rPr>
    </w:lvl>
  </w:abstractNum>
  <w:abstractNum w:abstractNumId="38" w15:restartNumberingAfterBreak="0">
    <w:nsid w:val="6A38408E"/>
    <w:multiLevelType w:val="hybridMultilevel"/>
    <w:tmpl w:val="B34035D2"/>
    <w:lvl w:ilvl="0" w:tplc="64161140">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A7733E2"/>
    <w:multiLevelType w:val="hybridMultilevel"/>
    <w:tmpl w:val="41B4080C"/>
    <w:lvl w:ilvl="0" w:tplc="6416114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AE64895"/>
    <w:multiLevelType w:val="hybridMultilevel"/>
    <w:tmpl w:val="640821AA"/>
    <w:lvl w:ilvl="0" w:tplc="64161140">
      <w:start w:val="1"/>
      <w:numFmt w:val="lowerLetter"/>
      <w:lvlText w:val="(%1)"/>
      <w:lvlJc w:val="left"/>
      <w:pPr>
        <w:ind w:left="720" w:hanging="360"/>
      </w:pPr>
      <w:rPr>
        <w:rFont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1" w15:restartNumberingAfterBreak="0">
    <w:nsid w:val="6FF54FAF"/>
    <w:multiLevelType w:val="multilevel"/>
    <w:tmpl w:val="CFD82422"/>
    <w:lvl w:ilvl="0">
      <w:start w:val="1"/>
      <w:numFmt w:val="lowerLetter"/>
      <w:lvlText w:val="(%1)"/>
      <w:lvlJc w:val="left"/>
      <w:pPr>
        <w:tabs>
          <w:tab w:val="num" w:pos="720"/>
        </w:tabs>
        <w:ind w:left="720" w:hanging="360"/>
      </w:pPr>
      <w:rPr>
        <w:rFonts w:hint="default"/>
        <w:i w:val="0"/>
        <w:iCs w:val="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8743B64"/>
    <w:multiLevelType w:val="hybridMultilevel"/>
    <w:tmpl w:val="6D445AA0"/>
    <w:lvl w:ilvl="0" w:tplc="64161140">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EB40491"/>
    <w:multiLevelType w:val="hybridMultilevel"/>
    <w:tmpl w:val="7D1AF080"/>
    <w:lvl w:ilvl="0" w:tplc="3258D294">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num w:numId="1">
    <w:abstractNumId w:val="8"/>
  </w:num>
  <w:num w:numId="2">
    <w:abstractNumId w:val="3"/>
  </w:num>
  <w:num w:numId="3">
    <w:abstractNumId w:val="1"/>
  </w:num>
  <w:num w:numId="4">
    <w:abstractNumId w:val="14"/>
  </w:num>
  <w:num w:numId="5">
    <w:abstractNumId w:val="9"/>
  </w:num>
  <w:num w:numId="6">
    <w:abstractNumId w:val="30"/>
  </w:num>
  <w:num w:numId="7">
    <w:abstractNumId w:val="23"/>
  </w:num>
  <w:num w:numId="8">
    <w:abstractNumId w:val="43"/>
  </w:num>
  <w:num w:numId="9">
    <w:abstractNumId w:val="19"/>
  </w:num>
  <w:num w:numId="10">
    <w:abstractNumId w:val="34"/>
  </w:num>
  <w:num w:numId="11">
    <w:abstractNumId w:val="25"/>
  </w:num>
  <w:num w:numId="12">
    <w:abstractNumId w:val="13"/>
  </w:num>
  <w:num w:numId="13">
    <w:abstractNumId w:val="42"/>
  </w:num>
  <w:num w:numId="14">
    <w:abstractNumId w:val="35"/>
  </w:num>
  <w:num w:numId="15">
    <w:abstractNumId w:val="21"/>
  </w:num>
  <w:num w:numId="16">
    <w:abstractNumId w:val="7"/>
  </w:num>
  <w:num w:numId="17">
    <w:abstractNumId w:val="0"/>
  </w:num>
  <w:num w:numId="18">
    <w:abstractNumId w:val="29"/>
  </w:num>
  <w:num w:numId="19">
    <w:abstractNumId w:val="27"/>
  </w:num>
  <w:num w:numId="20">
    <w:abstractNumId w:val="28"/>
  </w:num>
  <w:num w:numId="21">
    <w:abstractNumId w:val="6"/>
  </w:num>
  <w:num w:numId="22">
    <w:abstractNumId w:val="37"/>
  </w:num>
  <w:num w:numId="23">
    <w:abstractNumId w:val="20"/>
  </w:num>
  <w:num w:numId="24">
    <w:abstractNumId w:val="17"/>
  </w:num>
  <w:num w:numId="25">
    <w:abstractNumId w:val="31"/>
  </w:num>
  <w:num w:numId="26">
    <w:abstractNumId w:val="40"/>
  </w:num>
  <w:num w:numId="27">
    <w:abstractNumId w:val="33"/>
  </w:num>
  <w:num w:numId="28">
    <w:abstractNumId w:val="12"/>
  </w:num>
  <w:num w:numId="29">
    <w:abstractNumId w:val="15"/>
  </w:num>
  <w:num w:numId="30">
    <w:abstractNumId w:val="22"/>
  </w:num>
  <w:num w:numId="31">
    <w:abstractNumId w:val="4"/>
  </w:num>
  <w:num w:numId="32">
    <w:abstractNumId w:val="2"/>
  </w:num>
  <w:num w:numId="33">
    <w:abstractNumId w:val="16"/>
  </w:num>
  <w:num w:numId="34">
    <w:abstractNumId w:val="39"/>
  </w:num>
  <w:num w:numId="35">
    <w:abstractNumId w:val="5"/>
  </w:num>
  <w:num w:numId="36">
    <w:abstractNumId w:val="11"/>
  </w:num>
  <w:num w:numId="37">
    <w:abstractNumId w:val="38"/>
  </w:num>
  <w:num w:numId="38">
    <w:abstractNumId w:val="32"/>
  </w:num>
  <w:num w:numId="39">
    <w:abstractNumId w:val="26"/>
  </w:num>
  <w:num w:numId="40">
    <w:abstractNumId w:val="41"/>
  </w:num>
  <w:num w:numId="41">
    <w:abstractNumId w:val="10"/>
  </w:num>
  <w:num w:numId="42">
    <w:abstractNumId w:val="36"/>
  </w:num>
  <w:num w:numId="43">
    <w:abstractNumId w:val="24"/>
  </w:num>
  <w:num w:numId="44">
    <w:abstractNumId w:val="18"/>
  </w:num>
  <w:numIdMacAtCleanup w:val="4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ida Catcheside">
    <w15:presenceInfo w15:providerId="AD" w15:userId="S::ACatcheside@wmo.int::7728fd98-b5c3-43ca-a56c-3257379118e1"/>
  </w15:person>
  <w15:person w15:author="Nathalie Gentet">
    <w15:presenceInfo w15:providerId="AD" w15:userId="S::NGentet@wmo.int::1d46b4d0-6d2c-4c34-b9d1-44246670145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1134"/>
  <w:hyphenationZone w:val="425"/>
  <w:drawingGridHorizontalSpacing w:val="110"/>
  <w:displayHorizontalDrawingGridEvery w:val="2"/>
  <w:displayVerticalDrawingGridEvery w:val="2"/>
  <w:characterSpacingControl w:val="doNotCompress"/>
  <w:hdrShapeDefaults>
    <o:shapedefaults v:ext="edit" spidmax="2299"/>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391"/>
    <w:rsid w:val="0000768A"/>
    <w:rsid w:val="000133EE"/>
    <w:rsid w:val="00017863"/>
    <w:rsid w:val="000206A8"/>
    <w:rsid w:val="0002714D"/>
    <w:rsid w:val="0003137A"/>
    <w:rsid w:val="00031E18"/>
    <w:rsid w:val="00036163"/>
    <w:rsid w:val="00040B34"/>
    <w:rsid w:val="00041171"/>
    <w:rsid w:val="00041727"/>
    <w:rsid w:val="0004226F"/>
    <w:rsid w:val="0004345E"/>
    <w:rsid w:val="00044A81"/>
    <w:rsid w:val="00050BC4"/>
    <w:rsid w:val="00050E21"/>
    <w:rsid w:val="00050F8E"/>
    <w:rsid w:val="000518BB"/>
    <w:rsid w:val="000573AD"/>
    <w:rsid w:val="0006123B"/>
    <w:rsid w:val="00064F6B"/>
    <w:rsid w:val="00065FE8"/>
    <w:rsid w:val="00065FEC"/>
    <w:rsid w:val="00066134"/>
    <w:rsid w:val="00067DB8"/>
    <w:rsid w:val="00072F17"/>
    <w:rsid w:val="0007306C"/>
    <w:rsid w:val="00073CE5"/>
    <w:rsid w:val="00080695"/>
    <w:rsid w:val="000806D8"/>
    <w:rsid w:val="00082C80"/>
    <w:rsid w:val="00083547"/>
    <w:rsid w:val="00083847"/>
    <w:rsid w:val="00083C36"/>
    <w:rsid w:val="00090178"/>
    <w:rsid w:val="00092CAE"/>
    <w:rsid w:val="00092D9B"/>
    <w:rsid w:val="00095E48"/>
    <w:rsid w:val="00097271"/>
    <w:rsid w:val="000A1096"/>
    <w:rsid w:val="000A4F1C"/>
    <w:rsid w:val="000A57B8"/>
    <w:rsid w:val="000A69BF"/>
    <w:rsid w:val="000B2209"/>
    <w:rsid w:val="000C1430"/>
    <w:rsid w:val="000C225A"/>
    <w:rsid w:val="000C272A"/>
    <w:rsid w:val="000C5756"/>
    <w:rsid w:val="000C6781"/>
    <w:rsid w:val="000D0753"/>
    <w:rsid w:val="000E0ED2"/>
    <w:rsid w:val="000E5678"/>
    <w:rsid w:val="000E60F1"/>
    <w:rsid w:val="000F3DA4"/>
    <w:rsid w:val="000F4D83"/>
    <w:rsid w:val="000F4FC0"/>
    <w:rsid w:val="000F50AE"/>
    <w:rsid w:val="000F5E49"/>
    <w:rsid w:val="000F7A87"/>
    <w:rsid w:val="000F7C4D"/>
    <w:rsid w:val="00100FA1"/>
    <w:rsid w:val="001015D1"/>
    <w:rsid w:val="00102EAE"/>
    <w:rsid w:val="001047DC"/>
    <w:rsid w:val="00105D2E"/>
    <w:rsid w:val="00107518"/>
    <w:rsid w:val="00107CB8"/>
    <w:rsid w:val="00111BFD"/>
    <w:rsid w:val="00113839"/>
    <w:rsid w:val="001144B5"/>
    <w:rsid w:val="0011498B"/>
    <w:rsid w:val="00120147"/>
    <w:rsid w:val="00120406"/>
    <w:rsid w:val="00123140"/>
    <w:rsid w:val="00123D94"/>
    <w:rsid w:val="00125727"/>
    <w:rsid w:val="00140985"/>
    <w:rsid w:val="001415B8"/>
    <w:rsid w:val="00143054"/>
    <w:rsid w:val="00147993"/>
    <w:rsid w:val="00147D02"/>
    <w:rsid w:val="00156F9B"/>
    <w:rsid w:val="00162995"/>
    <w:rsid w:val="00163BA3"/>
    <w:rsid w:val="00166B31"/>
    <w:rsid w:val="00167D54"/>
    <w:rsid w:val="00173956"/>
    <w:rsid w:val="001752C3"/>
    <w:rsid w:val="00175959"/>
    <w:rsid w:val="0017693B"/>
    <w:rsid w:val="00180771"/>
    <w:rsid w:val="00190854"/>
    <w:rsid w:val="001930A3"/>
    <w:rsid w:val="00196EB8"/>
    <w:rsid w:val="001A25F0"/>
    <w:rsid w:val="001A341E"/>
    <w:rsid w:val="001A4007"/>
    <w:rsid w:val="001A6CF4"/>
    <w:rsid w:val="001A702C"/>
    <w:rsid w:val="001A77E4"/>
    <w:rsid w:val="001A7CC2"/>
    <w:rsid w:val="001B0EA6"/>
    <w:rsid w:val="001B1CDF"/>
    <w:rsid w:val="001B211F"/>
    <w:rsid w:val="001B56F4"/>
    <w:rsid w:val="001C1B7D"/>
    <w:rsid w:val="001C361D"/>
    <w:rsid w:val="001C5462"/>
    <w:rsid w:val="001C7CEA"/>
    <w:rsid w:val="001D114A"/>
    <w:rsid w:val="001D265C"/>
    <w:rsid w:val="001D3062"/>
    <w:rsid w:val="001D3CFB"/>
    <w:rsid w:val="001D559B"/>
    <w:rsid w:val="001D6302"/>
    <w:rsid w:val="001D7768"/>
    <w:rsid w:val="001E1BAB"/>
    <w:rsid w:val="001E2C22"/>
    <w:rsid w:val="001E31A3"/>
    <w:rsid w:val="001E740C"/>
    <w:rsid w:val="001E7DD0"/>
    <w:rsid w:val="001F1BDA"/>
    <w:rsid w:val="001F356D"/>
    <w:rsid w:val="001F3881"/>
    <w:rsid w:val="0020095E"/>
    <w:rsid w:val="002025F8"/>
    <w:rsid w:val="002062DD"/>
    <w:rsid w:val="00210BFE"/>
    <w:rsid w:val="00210D30"/>
    <w:rsid w:val="00213B07"/>
    <w:rsid w:val="00214C44"/>
    <w:rsid w:val="002204FD"/>
    <w:rsid w:val="00221020"/>
    <w:rsid w:val="002262A2"/>
    <w:rsid w:val="00226F56"/>
    <w:rsid w:val="002308B5"/>
    <w:rsid w:val="00233C0B"/>
    <w:rsid w:val="00234751"/>
    <w:rsid w:val="00234A34"/>
    <w:rsid w:val="0025255D"/>
    <w:rsid w:val="002530B1"/>
    <w:rsid w:val="00255EE3"/>
    <w:rsid w:val="00256B3D"/>
    <w:rsid w:val="0026743C"/>
    <w:rsid w:val="0026786D"/>
    <w:rsid w:val="00270480"/>
    <w:rsid w:val="00275A8E"/>
    <w:rsid w:val="002779AF"/>
    <w:rsid w:val="002823D8"/>
    <w:rsid w:val="0028531A"/>
    <w:rsid w:val="00285446"/>
    <w:rsid w:val="00286F58"/>
    <w:rsid w:val="00295593"/>
    <w:rsid w:val="00295A36"/>
    <w:rsid w:val="002A354F"/>
    <w:rsid w:val="002A386C"/>
    <w:rsid w:val="002A5F35"/>
    <w:rsid w:val="002B40B2"/>
    <w:rsid w:val="002B540D"/>
    <w:rsid w:val="002B7A7E"/>
    <w:rsid w:val="002C30BC"/>
    <w:rsid w:val="002C3383"/>
    <w:rsid w:val="002C3CA8"/>
    <w:rsid w:val="002C5965"/>
    <w:rsid w:val="002C7703"/>
    <w:rsid w:val="002C7A88"/>
    <w:rsid w:val="002C7AB9"/>
    <w:rsid w:val="002D0C71"/>
    <w:rsid w:val="002D232B"/>
    <w:rsid w:val="002D2759"/>
    <w:rsid w:val="002D34F8"/>
    <w:rsid w:val="002D5E00"/>
    <w:rsid w:val="002D603D"/>
    <w:rsid w:val="002D6DAC"/>
    <w:rsid w:val="002D7541"/>
    <w:rsid w:val="002E261D"/>
    <w:rsid w:val="002E3FAD"/>
    <w:rsid w:val="002E4E16"/>
    <w:rsid w:val="002E6812"/>
    <w:rsid w:val="002F05E1"/>
    <w:rsid w:val="002F09F8"/>
    <w:rsid w:val="002F1FCD"/>
    <w:rsid w:val="002F426E"/>
    <w:rsid w:val="002F5751"/>
    <w:rsid w:val="002F6DAC"/>
    <w:rsid w:val="00301E8C"/>
    <w:rsid w:val="00303D68"/>
    <w:rsid w:val="0031360E"/>
    <w:rsid w:val="003143C9"/>
    <w:rsid w:val="00314685"/>
    <w:rsid w:val="003146E9"/>
    <w:rsid w:val="00314758"/>
    <w:rsid w:val="00314D5D"/>
    <w:rsid w:val="00317B35"/>
    <w:rsid w:val="00320009"/>
    <w:rsid w:val="00323617"/>
    <w:rsid w:val="0032424A"/>
    <w:rsid w:val="003245D3"/>
    <w:rsid w:val="00330AA3"/>
    <w:rsid w:val="00331584"/>
    <w:rsid w:val="00331964"/>
    <w:rsid w:val="0033481A"/>
    <w:rsid w:val="00334987"/>
    <w:rsid w:val="00340C69"/>
    <w:rsid w:val="00342381"/>
    <w:rsid w:val="00342E34"/>
    <w:rsid w:val="00342E77"/>
    <w:rsid w:val="00360F40"/>
    <w:rsid w:val="00363EC5"/>
    <w:rsid w:val="00366023"/>
    <w:rsid w:val="00370E20"/>
    <w:rsid w:val="00371BB4"/>
    <w:rsid w:val="00371CF1"/>
    <w:rsid w:val="00373128"/>
    <w:rsid w:val="0037350B"/>
    <w:rsid w:val="00373B8D"/>
    <w:rsid w:val="003750C1"/>
    <w:rsid w:val="0038051E"/>
    <w:rsid w:val="00380AF7"/>
    <w:rsid w:val="00382FB9"/>
    <w:rsid w:val="00394A05"/>
    <w:rsid w:val="00397770"/>
    <w:rsid w:val="00397880"/>
    <w:rsid w:val="003A6D1E"/>
    <w:rsid w:val="003A7016"/>
    <w:rsid w:val="003B04CE"/>
    <w:rsid w:val="003B0C08"/>
    <w:rsid w:val="003B4A4F"/>
    <w:rsid w:val="003B61F7"/>
    <w:rsid w:val="003C17A5"/>
    <w:rsid w:val="003C1843"/>
    <w:rsid w:val="003C3550"/>
    <w:rsid w:val="003D1552"/>
    <w:rsid w:val="003D3A9B"/>
    <w:rsid w:val="003D6085"/>
    <w:rsid w:val="003D714D"/>
    <w:rsid w:val="003E056B"/>
    <w:rsid w:val="003E381F"/>
    <w:rsid w:val="003E4046"/>
    <w:rsid w:val="003E43A8"/>
    <w:rsid w:val="003E55F6"/>
    <w:rsid w:val="003F003A"/>
    <w:rsid w:val="003F125B"/>
    <w:rsid w:val="003F37F8"/>
    <w:rsid w:val="003F7B3F"/>
    <w:rsid w:val="004058AD"/>
    <w:rsid w:val="00406D29"/>
    <w:rsid w:val="0041078D"/>
    <w:rsid w:val="00416F97"/>
    <w:rsid w:val="00422BBE"/>
    <w:rsid w:val="0043039B"/>
    <w:rsid w:val="004359C1"/>
    <w:rsid w:val="00436197"/>
    <w:rsid w:val="00436897"/>
    <w:rsid w:val="00436E3E"/>
    <w:rsid w:val="004419B1"/>
    <w:rsid w:val="004423FE"/>
    <w:rsid w:val="00442E84"/>
    <w:rsid w:val="00445C35"/>
    <w:rsid w:val="0045265F"/>
    <w:rsid w:val="00454B41"/>
    <w:rsid w:val="004555B0"/>
    <w:rsid w:val="0045663A"/>
    <w:rsid w:val="0045736A"/>
    <w:rsid w:val="0046344E"/>
    <w:rsid w:val="0046481A"/>
    <w:rsid w:val="00465C22"/>
    <w:rsid w:val="004667E7"/>
    <w:rsid w:val="004672CF"/>
    <w:rsid w:val="00471A3A"/>
    <w:rsid w:val="00473521"/>
    <w:rsid w:val="00475797"/>
    <w:rsid w:val="00475B35"/>
    <w:rsid w:val="00476D0A"/>
    <w:rsid w:val="00491A1E"/>
    <w:rsid w:val="0049253B"/>
    <w:rsid w:val="00497165"/>
    <w:rsid w:val="004A140B"/>
    <w:rsid w:val="004A4B47"/>
    <w:rsid w:val="004B0890"/>
    <w:rsid w:val="004B0EC9"/>
    <w:rsid w:val="004B39C6"/>
    <w:rsid w:val="004B5DE3"/>
    <w:rsid w:val="004B75B5"/>
    <w:rsid w:val="004B7BAA"/>
    <w:rsid w:val="004C02CF"/>
    <w:rsid w:val="004C2DF7"/>
    <w:rsid w:val="004C4CDD"/>
    <w:rsid w:val="004C4E0B"/>
    <w:rsid w:val="004C68AB"/>
    <w:rsid w:val="004D3838"/>
    <w:rsid w:val="004D497E"/>
    <w:rsid w:val="004E4809"/>
    <w:rsid w:val="004E4CC3"/>
    <w:rsid w:val="004E5681"/>
    <w:rsid w:val="004E5985"/>
    <w:rsid w:val="004E6352"/>
    <w:rsid w:val="004E6460"/>
    <w:rsid w:val="004F12E9"/>
    <w:rsid w:val="004F6B46"/>
    <w:rsid w:val="005008DB"/>
    <w:rsid w:val="00502269"/>
    <w:rsid w:val="0050425E"/>
    <w:rsid w:val="00504618"/>
    <w:rsid w:val="00511999"/>
    <w:rsid w:val="0051233D"/>
    <w:rsid w:val="00513D90"/>
    <w:rsid w:val="005145D6"/>
    <w:rsid w:val="005214B3"/>
    <w:rsid w:val="00521EA5"/>
    <w:rsid w:val="00525B80"/>
    <w:rsid w:val="0053098F"/>
    <w:rsid w:val="00534CE9"/>
    <w:rsid w:val="00535347"/>
    <w:rsid w:val="00535A78"/>
    <w:rsid w:val="00536B2E"/>
    <w:rsid w:val="00540C54"/>
    <w:rsid w:val="005430D2"/>
    <w:rsid w:val="00546D8E"/>
    <w:rsid w:val="00552164"/>
    <w:rsid w:val="00553738"/>
    <w:rsid w:val="00560696"/>
    <w:rsid w:val="00564558"/>
    <w:rsid w:val="0056646F"/>
    <w:rsid w:val="00571795"/>
    <w:rsid w:val="00571AE1"/>
    <w:rsid w:val="0057336A"/>
    <w:rsid w:val="00574F77"/>
    <w:rsid w:val="00581B28"/>
    <w:rsid w:val="00591982"/>
    <w:rsid w:val="00592267"/>
    <w:rsid w:val="0059421F"/>
    <w:rsid w:val="005A136D"/>
    <w:rsid w:val="005A4332"/>
    <w:rsid w:val="005A46B6"/>
    <w:rsid w:val="005A6101"/>
    <w:rsid w:val="005B0AE2"/>
    <w:rsid w:val="005B1F2C"/>
    <w:rsid w:val="005B410F"/>
    <w:rsid w:val="005B58C9"/>
    <w:rsid w:val="005B5F3C"/>
    <w:rsid w:val="005B623E"/>
    <w:rsid w:val="005C41F2"/>
    <w:rsid w:val="005C5AEE"/>
    <w:rsid w:val="005C6833"/>
    <w:rsid w:val="005D03D9"/>
    <w:rsid w:val="005D1EE8"/>
    <w:rsid w:val="005D56AE"/>
    <w:rsid w:val="005D666D"/>
    <w:rsid w:val="005D7094"/>
    <w:rsid w:val="005D767C"/>
    <w:rsid w:val="005E3A59"/>
    <w:rsid w:val="005F1C6D"/>
    <w:rsid w:val="005F1F42"/>
    <w:rsid w:val="005F4963"/>
    <w:rsid w:val="00604802"/>
    <w:rsid w:val="006119FC"/>
    <w:rsid w:val="006139A8"/>
    <w:rsid w:val="00615AB0"/>
    <w:rsid w:val="00616247"/>
    <w:rsid w:val="0061778C"/>
    <w:rsid w:val="00623154"/>
    <w:rsid w:val="00627757"/>
    <w:rsid w:val="00632F4D"/>
    <w:rsid w:val="00636B90"/>
    <w:rsid w:val="00642C33"/>
    <w:rsid w:val="00646414"/>
    <w:rsid w:val="0064738B"/>
    <w:rsid w:val="006508EA"/>
    <w:rsid w:val="00653203"/>
    <w:rsid w:val="006638B2"/>
    <w:rsid w:val="00667E86"/>
    <w:rsid w:val="00672E04"/>
    <w:rsid w:val="00674288"/>
    <w:rsid w:val="00677903"/>
    <w:rsid w:val="006812D9"/>
    <w:rsid w:val="006819AD"/>
    <w:rsid w:val="0068392D"/>
    <w:rsid w:val="00686AAA"/>
    <w:rsid w:val="006870F3"/>
    <w:rsid w:val="00692117"/>
    <w:rsid w:val="00692A38"/>
    <w:rsid w:val="00697DB5"/>
    <w:rsid w:val="006A0A92"/>
    <w:rsid w:val="006A146B"/>
    <w:rsid w:val="006A1B33"/>
    <w:rsid w:val="006A20FC"/>
    <w:rsid w:val="006A492A"/>
    <w:rsid w:val="006B1230"/>
    <w:rsid w:val="006B19CC"/>
    <w:rsid w:val="006B581A"/>
    <w:rsid w:val="006B5C72"/>
    <w:rsid w:val="006C289D"/>
    <w:rsid w:val="006C37BA"/>
    <w:rsid w:val="006C5892"/>
    <w:rsid w:val="006C5B2D"/>
    <w:rsid w:val="006C661C"/>
    <w:rsid w:val="006C759B"/>
    <w:rsid w:val="006D0310"/>
    <w:rsid w:val="006D2009"/>
    <w:rsid w:val="006D5576"/>
    <w:rsid w:val="006D6B11"/>
    <w:rsid w:val="006E766D"/>
    <w:rsid w:val="006F2C09"/>
    <w:rsid w:val="006F3BEC"/>
    <w:rsid w:val="006F4B29"/>
    <w:rsid w:val="006F4B4C"/>
    <w:rsid w:val="006F6CE9"/>
    <w:rsid w:val="0070171E"/>
    <w:rsid w:val="0070517C"/>
    <w:rsid w:val="00705C9F"/>
    <w:rsid w:val="00707633"/>
    <w:rsid w:val="00712371"/>
    <w:rsid w:val="00712B26"/>
    <w:rsid w:val="00716951"/>
    <w:rsid w:val="00720F6B"/>
    <w:rsid w:val="00723E06"/>
    <w:rsid w:val="00726782"/>
    <w:rsid w:val="00727C52"/>
    <w:rsid w:val="00730ADA"/>
    <w:rsid w:val="00732C37"/>
    <w:rsid w:val="00735D9E"/>
    <w:rsid w:val="00737219"/>
    <w:rsid w:val="00745A09"/>
    <w:rsid w:val="00751EAF"/>
    <w:rsid w:val="00754CF7"/>
    <w:rsid w:val="00755413"/>
    <w:rsid w:val="007568B6"/>
    <w:rsid w:val="00757B0D"/>
    <w:rsid w:val="00761320"/>
    <w:rsid w:val="00762832"/>
    <w:rsid w:val="00763723"/>
    <w:rsid w:val="007651B1"/>
    <w:rsid w:val="007651C5"/>
    <w:rsid w:val="00767CE1"/>
    <w:rsid w:val="00771A68"/>
    <w:rsid w:val="00772815"/>
    <w:rsid w:val="007744D2"/>
    <w:rsid w:val="007778FA"/>
    <w:rsid w:val="00780DAB"/>
    <w:rsid w:val="00786136"/>
    <w:rsid w:val="007914D4"/>
    <w:rsid w:val="007944C4"/>
    <w:rsid w:val="007B05CF"/>
    <w:rsid w:val="007B1CA1"/>
    <w:rsid w:val="007B3882"/>
    <w:rsid w:val="007C212A"/>
    <w:rsid w:val="007C21B7"/>
    <w:rsid w:val="007D3B90"/>
    <w:rsid w:val="007D7130"/>
    <w:rsid w:val="007E3D24"/>
    <w:rsid w:val="007E7D21"/>
    <w:rsid w:val="007E7DBD"/>
    <w:rsid w:val="007F2A38"/>
    <w:rsid w:val="007F318D"/>
    <w:rsid w:val="007F482F"/>
    <w:rsid w:val="007F6807"/>
    <w:rsid w:val="007F7C94"/>
    <w:rsid w:val="0080229B"/>
    <w:rsid w:val="0080398D"/>
    <w:rsid w:val="00805174"/>
    <w:rsid w:val="00806385"/>
    <w:rsid w:val="0080718F"/>
    <w:rsid w:val="00807CC5"/>
    <w:rsid w:val="00807ED7"/>
    <w:rsid w:val="0081035F"/>
    <w:rsid w:val="008133EE"/>
    <w:rsid w:val="008134CB"/>
    <w:rsid w:val="008141FA"/>
    <w:rsid w:val="00814CC6"/>
    <w:rsid w:val="00817880"/>
    <w:rsid w:val="00826D53"/>
    <w:rsid w:val="00827670"/>
    <w:rsid w:val="00831751"/>
    <w:rsid w:val="00833369"/>
    <w:rsid w:val="00835B42"/>
    <w:rsid w:val="00842A4E"/>
    <w:rsid w:val="0084588D"/>
    <w:rsid w:val="00847CFD"/>
    <w:rsid w:val="00847D99"/>
    <w:rsid w:val="0085038E"/>
    <w:rsid w:val="0085230A"/>
    <w:rsid w:val="0085417C"/>
    <w:rsid w:val="0086271D"/>
    <w:rsid w:val="0086420B"/>
    <w:rsid w:val="00864DBF"/>
    <w:rsid w:val="00865AE2"/>
    <w:rsid w:val="008663C8"/>
    <w:rsid w:val="00870781"/>
    <w:rsid w:val="00871984"/>
    <w:rsid w:val="0088163A"/>
    <w:rsid w:val="00884C56"/>
    <w:rsid w:val="00885672"/>
    <w:rsid w:val="0089143D"/>
    <w:rsid w:val="00891E3B"/>
    <w:rsid w:val="0089601F"/>
    <w:rsid w:val="008970B8"/>
    <w:rsid w:val="008A318E"/>
    <w:rsid w:val="008A3AED"/>
    <w:rsid w:val="008A7313"/>
    <w:rsid w:val="008A7D91"/>
    <w:rsid w:val="008B049B"/>
    <w:rsid w:val="008B7FC7"/>
    <w:rsid w:val="008C0EC4"/>
    <w:rsid w:val="008C227F"/>
    <w:rsid w:val="008C4337"/>
    <w:rsid w:val="008C4F06"/>
    <w:rsid w:val="008D1B70"/>
    <w:rsid w:val="008D22CA"/>
    <w:rsid w:val="008D4518"/>
    <w:rsid w:val="008D7EFB"/>
    <w:rsid w:val="008E1E4A"/>
    <w:rsid w:val="008F0615"/>
    <w:rsid w:val="008F103E"/>
    <w:rsid w:val="008F1FDB"/>
    <w:rsid w:val="008F36FB"/>
    <w:rsid w:val="008F5DD8"/>
    <w:rsid w:val="00902338"/>
    <w:rsid w:val="00902EA9"/>
    <w:rsid w:val="0090427F"/>
    <w:rsid w:val="00920506"/>
    <w:rsid w:val="009210AF"/>
    <w:rsid w:val="00922F0D"/>
    <w:rsid w:val="00925DCF"/>
    <w:rsid w:val="00931DEB"/>
    <w:rsid w:val="00932AA6"/>
    <w:rsid w:val="00933957"/>
    <w:rsid w:val="00934C23"/>
    <w:rsid w:val="009356FA"/>
    <w:rsid w:val="009504A1"/>
    <w:rsid w:val="00950605"/>
    <w:rsid w:val="00951BA3"/>
    <w:rsid w:val="00952233"/>
    <w:rsid w:val="00954D66"/>
    <w:rsid w:val="009569EC"/>
    <w:rsid w:val="00960E4D"/>
    <w:rsid w:val="00963F8F"/>
    <w:rsid w:val="00964629"/>
    <w:rsid w:val="00964D5E"/>
    <w:rsid w:val="00973C62"/>
    <w:rsid w:val="00975D76"/>
    <w:rsid w:val="00982C25"/>
    <w:rsid w:val="00982E51"/>
    <w:rsid w:val="00985E62"/>
    <w:rsid w:val="009874B9"/>
    <w:rsid w:val="009909C5"/>
    <w:rsid w:val="00991DFC"/>
    <w:rsid w:val="00993581"/>
    <w:rsid w:val="00995391"/>
    <w:rsid w:val="0099740A"/>
    <w:rsid w:val="009A0922"/>
    <w:rsid w:val="009A288C"/>
    <w:rsid w:val="009A3F1B"/>
    <w:rsid w:val="009A64C1"/>
    <w:rsid w:val="009B6697"/>
    <w:rsid w:val="009C2B43"/>
    <w:rsid w:val="009C2EA4"/>
    <w:rsid w:val="009C4C04"/>
    <w:rsid w:val="009C5432"/>
    <w:rsid w:val="009C7DFC"/>
    <w:rsid w:val="009D013A"/>
    <w:rsid w:val="009D2317"/>
    <w:rsid w:val="009D5213"/>
    <w:rsid w:val="009D780C"/>
    <w:rsid w:val="009D7D73"/>
    <w:rsid w:val="009E1C95"/>
    <w:rsid w:val="009E618E"/>
    <w:rsid w:val="009E7D27"/>
    <w:rsid w:val="009F196A"/>
    <w:rsid w:val="009F4362"/>
    <w:rsid w:val="009F53A8"/>
    <w:rsid w:val="009F5C45"/>
    <w:rsid w:val="009F669B"/>
    <w:rsid w:val="009F7566"/>
    <w:rsid w:val="009F7F18"/>
    <w:rsid w:val="00A01B09"/>
    <w:rsid w:val="00A0251C"/>
    <w:rsid w:val="00A02A72"/>
    <w:rsid w:val="00A06BFE"/>
    <w:rsid w:val="00A07B49"/>
    <w:rsid w:val="00A10F5D"/>
    <w:rsid w:val="00A11522"/>
    <w:rsid w:val="00A1243C"/>
    <w:rsid w:val="00A135AE"/>
    <w:rsid w:val="00A1382E"/>
    <w:rsid w:val="00A14AF1"/>
    <w:rsid w:val="00A16891"/>
    <w:rsid w:val="00A176E7"/>
    <w:rsid w:val="00A2542B"/>
    <w:rsid w:val="00A268CE"/>
    <w:rsid w:val="00A332E8"/>
    <w:rsid w:val="00A34B15"/>
    <w:rsid w:val="00A35AF5"/>
    <w:rsid w:val="00A35DDF"/>
    <w:rsid w:val="00A36CBA"/>
    <w:rsid w:val="00A45741"/>
    <w:rsid w:val="00A4578E"/>
    <w:rsid w:val="00A45FCC"/>
    <w:rsid w:val="00A50291"/>
    <w:rsid w:val="00A5266E"/>
    <w:rsid w:val="00A530E4"/>
    <w:rsid w:val="00A604CD"/>
    <w:rsid w:val="00A60FE6"/>
    <w:rsid w:val="00A618EF"/>
    <w:rsid w:val="00A622F5"/>
    <w:rsid w:val="00A654BE"/>
    <w:rsid w:val="00A66DD6"/>
    <w:rsid w:val="00A67695"/>
    <w:rsid w:val="00A771FD"/>
    <w:rsid w:val="00A80767"/>
    <w:rsid w:val="00A81704"/>
    <w:rsid w:val="00A81E6A"/>
    <w:rsid w:val="00A82D1B"/>
    <w:rsid w:val="00A8320A"/>
    <w:rsid w:val="00A874EF"/>
    <w:rsid w:val="00A95415"/>
    <w:rsid w:val="00AA3C89"/>
    <w:rsid w:val="00AB32BD"/>
    <w:rsid w:val="00AB4723"/>
    <w:rsid w:val="00AB48B9"/>
    <w:rsid w:val="00AB50A5"/>
    <w:rsid w:val="00AB5473"/>
    <w:rsid w:val="00AB62DC"/>
    <w:rsid w:val="00AC2F93"/>
    <w:rsid w:val="00AC4CDB"/>
    <w:rsid w:val="00AC51E9"/>
    <w:rsid w:val="00AC6B3C"/>
    <w:rsid w:val="00AC70FE"/>
    <w:rsid w:val="00AD01A8"/>
    <w:rsid w:val="00AD3AA3"/>
    <w:rsid w:val="00AD4358"/>
    <w:rsid w:val="00AD6AFC"/>
    <w:rsid w:val="00AD7653"/>
    <w:rsid w:val="00AE25F8"/>
    <w:rsid w:val="00AF61E1"/>
    <w:rsid w:val="00AF638A"/>
    <w:rsid w:val="00B00141"/>
    <w:rsid w:val="00B009AA"/>
    <w:rsid w:val="00B00ECE"/>
    <w:rsid w:val="00B022F7"/>
    <w:rsid w:val="00B030C8"/>
    <w:rsid w:val="00B039C0"/>
    <w:rsid w:val="00B056E7"/>
    <w:rsid w:val="00B05B71"/>
    <w:rsid w:val="00B10035"/>
    <w:rsid w:val="00B14375"/>
    <w:rsid w:val="00B15C76"/>
    <w:rsid w:val="00B165E6"/>
    <w:rsid w:val="00B16726"/>
    <w:rsid w:val="00B17DA4"/>
    <w:rsid w:val="00B216D3"/>
    <w:rsid w:val="00B235DB"/>
    <w:rsid w:val="00B23AA0"/>
    <w:rsid w:val="00B26091"/>
    <w:rsid w:val="00B2633E"/>
    <w:rsid w:val="00B41AD0"/>
    <w:rsid w:val="00B42823"/>
    <w:rsid w:val="00B43E39"/>
    <w:rsid w:val="00B447C0"/>
    <w:rsid w:val="00B528F1"/>
    <w:rsid w:val="00B52B8C"/>
    <w:rsid w:val="00B53E53"/>
    <w:rsid w:val="00B548A2"/>
    <w:rsid w:val="00B56934"/>
    <w:rsid w:val="00B60CE7"/>
    <w:rsid w:val="00B61D40"/>
    <w:rsid w:val="00B62D60"/>
    <w:rsid w:val="00B62F03"/>
    <w:rsid w:val="00B66E83"/>
    <w:rsid w:val="00B709D2"/>
    <w:rsid w:val="00B72444"/>
    <w:rsid w:val="00B86FC9"/>
    <w:rsid w:val="00B93B62"/>
    <w:rsid w:val="00B9404A"/>
    <w:rsid w:val="00B953D1"/>
    <w:rsid w:val="00B96D93"/>
    <w:rsid w:val="00BA30D0"/>
    <w:rsid w:val="00BA5A59"/>
    <w:rsid w:val="00BA6138"/>
    <w:rsid w:val="00BA7F30"/>
    <w:rsid w:val="00BB0279"/>
    <w:rsid w:val="00BB0D32"/>
    <w:rsid w:val="00BB23F6"/>
    <w:rsid w:val="00BB79B2"/>
    <w:rsid w:val="00BC562A"/>
    <w:rsid w:val="00BC6EDA"/>
    <w:rsid w:val="00BC76B5"/>
    <w:rsid w:val="00BD5420"/>
    <w:rsid w:val="00BD68A0"/>
    <w:rsid w:val="00BF066D"/>
    <w:rsid w:val="00C03308"/>
    <w:rsid w:val="00C04BD2"/>
    <w:rsid w:val="00C1182A"/>
    <w:rsid w:val="00C13EEC"/>
    <w:rsid w:val="00C14689"/>
    <w:rsid w:val="00C1536A"/>
    <w:rsid w:val="00C156A4"/>
    <w:rsid w:val="00C20FAA"/>
    <w:rsid w:val="00C23509"/>
    <w:rsid w:val="00C2459D"/>
    <w:rsid w:val="00C25AA7"/>
    <w:rsid w:val="00C262C3"/>
    <w:rsid w:val="00C2755A"/>
    <w:rsid w:val="00C316F1"/>
    <w:rsid w:val="00C323B2"/>
    <w:rsid w:val="00C33493"/>
    <w:rsid w:val="00C40FB3"/>
    <w:rsid w:val="00C42C95"/>
    <w:rsid w:val="00C4470F"/>
    <w:rsid w:val="00C5006B"/>
    <w:rsid w:val="00C50727"/>
    <w:rsid w:val="00C542E7"/>
    <w:rsid w:val="00C55E5B"/>
    <w:rsid w:val="00C62739"/>
    <w:rsid w:val="00C720A4"/>
    <w:rsid w:val="00C7611C"/>
    <w:rsid w:val="00C839A9"/>
    <w:rsid w:val="00C84BA8"/>
    <w:rsid w:val="00C86068"/>
    <w:rsid w:val="00C86A6F"/>
    <w:rsid w:val="00C93A51"/>
    <w:rsid w:val="00C94097"/>
    <w:rsid w:val="00CA4269"/>
    <w:rsid w:val="00CA48CA"/>
    <w:rsid w:val="00CA7330"/>
    <w:rsid w:val="00CA7E96"/>
    <w:rsid w:val="00CB1AB8"/>
    <w:rsid w:val="00CB1C84"/>
    <w:rsid w:val="00CB2B5D"/>
    <w:rsid w:val="00CB5363"/>
    <w:rsid w:val="00CB576D"/>
    <w:rsid w:val="00CB64F0"/>
    <w:rsid w:val="00CC2909"/>
    <w:rsid w:val="00CC3A1E"/>
    <w:rsid w:val="00CC5736"/>
    <w:rsid w:val="00CD0549"/>
    <w:rsid w:val="00CD1A01"/>
    <w:rsid w:val="00CD561E"/>
    <w:rsid w:val="00CD6A01"/>
    <w:rsid w:val="00CE111E"/>
    <w:rsid w:val="00CE2D9A"/>
    <w:rsid w:val="00CE6B3C"/>
    <w:rsid w:val="00CF0385"/>
    <w:rsid w:val="00CF30BC"/>
    <w:rsid w:val="00CF50D7"/>
    <w:rsid w:val="00CF6E25"/>
    <w:rsid w:val="00CF752C"/>
    <w:rsid w:val="00CF7F16"/>
    <w:rsid w:val="00D05E6F"/>
    <w:rsid w:val="00D10EB0"/>
    <w:rsid w:val="00D11B73"/>
    <w:rsid w:val="00D1523F"/>
    <w:rsid w:val="00D16B77"/>
    <w:rsid w:val="00D175C6"/>
    <w:rsid w:val="00D20296"/>
    <w:rsid w:val="00D2231A"/>
    <w:rsid w:val="00D24F8A"/>
    <w:rsid w:val="00D27929"/>
    <w:rsid w:val="00D33442"/>
    <w:rsid w:val="00D3448F"/>
    <w:rsid w:val="00D419C6"/>
    <w:rsid w:val="00D438DF"/>
    <w:rsid w:val="00D4414E"/>
    <w:rsid w:val="00D44BAD"/>
    <w:rsid w:val="00D44C35"/>
    <w:rsid w:val="00D45B55"/>
    <w:rsid w:val="00D61834"/>
    <w:rsid w:val="00D664D7"/>
    <w:rsid w:val="00D704F3"/>
    <w:rsid w:val="00D7097B"/>
    <w:rsid w:val="00D72BC4"/>
    <w:rsid w:val="00D76E82"/>
    <w:rsid w:val="00D815FC"/>
    <w:rsid w:val="00D83DA7"/>
    <w:rsid w:val="00D8517B"/>
    <w:rsid w:val="00D91DFA"/>
    <w:rsid w:val="00DA159A"/>
    <w:rsid w:val="00DA43B6"/>
    <w:rsid w:val="00DA784C"/>
    <w:rsid w:val="00DB04C7"/>
    <w:rsid w:val="00DB1AB2"/>
    <w:rsid w:val="00DB3E6A"/>
    <w:rsid w:val="00DC17C2"/>
    <w:rsid w:val="00DC4FDF"/>
    <w:rsid w:val="00DC66F0"/>
    <w:rsid w:val="00DD3A65"/>
    <w:rsid w:val="00DD62C6"/>
    <w:rsid w:val="00DE1170"/>
    <w:rsid w:val="00DE3245"/>
    <w:rsid w:val="00DE3B92"/>
    <w:rsid w:val="00DE48B4"/>
    <w:rsid w:val="00DE7137"/>
    <w:rsid w:val="00DE7BE6"/>
    <w:rsid w:val="00DF18E4"/>
    <w:rsid w:val="00E00498"/>
    <w:rsid w:val="00E019CF"/>
    <w:rsid w:val="00E03D7C"/>
    <w:rsid w:val="00E04931"/>
    <w:rsid w:val="00E1464C"/>
    <w:rsid w:val="00E14ADB"/>
    <w:rsid w:val="00E21295"/>
    <w:rsid w:val="00E22F78"/>
    <w:rsid w:val="00E2425D"/>
    <w:rsid w:val="00E24F87"/>
    <w:rsid w:val="00E2617A"/>
    <w:rsid w:val="00E273FB"/>
    <w:rsid w:val="00E31CD4"/>
    <w:rsid w:val="00E365FE"/>
    <w:rsid w:val="00E43179"/>
    <w:rsid w:val="00E452BE"/>
    <w:rsid w:val="00E45458"/>
    <w:rsid w:val="00E46CE7"/>
    <w:rsid w:val="00E50B6B"/>
    <w:rsid w:val="00E538E6"/>
    <w:rsid w:val="00E5595D"/>
    <w:rsid w:val="00E56666"/>
    <w:rsid w:val="00E6515B"/>
    <w:rsid w:val="00E66713"/>
    <w:rsid w:val="00E720A7"/>
    <w:rsid w:val="00E74332"/>
    <w:rsid w:val="00E802A2"/>
    <w:rsid w:val="00E81D1D"/>
    <w:rsid w:val="00E81D25"/>
    <w:rsid w:val="00E83F0B"/>
    <w:rsid w:val="00E8410F"/>
    <w:rsid w:val="00E85C0B"/>
    <w:rsid w:val="00E87F10"/>
    <w:rsid w:val="00E96D2F"/>
    <w:rsid w:val="00E9737A"/>
    <w:rsid w:val="00EA048B"/>
    <w:rsid w:val="00EA6568"/>
    <w:rsid w:val="00EA7089"/>
    <w:rsid w:val="00EB13D7"/>
    <w:rsid w:val="00EB1E83"/>
    <w:rsid w:val="00EB2939"/>
    <w:rsid w:val="00EB332D"/>
    <w:rsid w:val="00EC5DD0"/>
    <w:rsid w:val="00EC6F87"/>
    <w:rsid w:val="00ED22CB"/>
    <w:rsid w:val="00ED27EC"/>
    <w:rsid w:val="00ED4D1A"/>
    <w:rsid w:val="00ED67AF"/>
    <w:rsid w:val="00ED7FAF"/>
    <w:rsid w:val="00EE11F0"/>
    <w:rsid w:val="00EE128C"/>
    <w:rsid w:val="00EE4C48"/>
    <w:rsid w:val="00EE5D2E"/>
    <w:rsid w:val="00EE72B5"/>
    <w:rsid w:val="00EE7E6F"/>
    <w:rsid w:val="00EF3770"/>
    <w:rsid w:val="00EF3ABA"/>
    <w:rsid w:val="00EF66D9"/>
    <w:rsid w:val="00EF68E3"/>
    <w:rsid w:val="00EF6BA5"/>
    <w:rsid w:val="00EF780D"/>
    <w:rsid w:val="00EF7A98"/>
    <w:rsid w:val="00F0267E"/>
    <w:rsid w:val="00F071B2"/>
    <w:rsid w:val="00F11B47"/>
    <w:rsid w:val="00F1372E"/>
    <w:rsid w:val="00F15D44"/>
    <w:rsid w:val="00F2412D"/>
    <w:rsid w:val="00F25D8D"/>
    <w:rsid w:val="00F3069C"/>
    <w:rsid w:val="00F30C74"/>
    <w:rsid w:val="00F33B5D"/>
    <w:rsid w:val="00F3603E"/>
    <w:rsid w:val="00F44CCB"/>
    <w:rsid w:val="00F474C9"/>
    <w:rsid w:val="00F503DD"/>
    <w:rsid w:val="00F5126B"/>
    <w:rsid w:val="00F54EA3"/>
    <w:rsid w:val="00F57C7F"/>
    <w:rsid w:val="00F61675"/>
    <w:rsid w:val="00F62A2B"/>
    <w:rsid w:val="00F64B97"/>
    <w:rsid w:val="00F6686B"/>
    <w:rsid w:val="00F67F74"/>
    <w:rsid w:val="00F70B87"/>
    <w:rsid w:val="00F712B3"/>
    <w:rsid w:val="00F71E9F"/>
    <w:rsid w:val="00F72CB0"/>
    <w:rsid w:val="00F73DE3"/>
    <w:rsid w:val="00F744BF"/>
    <w:rsid w:val="00F7632C"/>
    <w:rsid w:val="00F77219"/>
    <w:rsid w:val="00F81AA1"/>
    <w:rsid w:val="00F8251A"/>
    <w:rsid w:val="00F84DD2"/>
    <w:rsid w:val="00FB0872"/>
    <w:rsid w:val="00FB54CC"/>
    <w:rsid w:val="00FB653D"/>
    <w:rsid w:val="00FC03C2"/>
    <w:rsid w:val="00FC6CFD"/>
    <w:rsid w:val="00FD1A37"/>
    <w:rsid w:val="00FD3143"/>
    <w:rsid w:val="00FD4E5B"/>
    <w:rsid w:val="00FD56F4"/>
    <w:rsid w:val="00FD5844"/>
    <w:rsid w:val="00FE4EE0"/>
    <w:rsid w:val="00FE5E77"/>
    <w:rsid w:val="00FF0F9A"/>
  </w:rsids>
  <m:mathPr>
    <m:mathFont m:val="Cambria Math"/>
    <m:brkBin m:val="before"/>
    <m:brkBinSub m:val="--"/>
    <m:smallFrac m:val="0"/>
    <m:dispDef m:val="0"/>
    <m:lMargin m:val="0"/>
    <m:rMargin m:val="0"/>
    <m:defJc m:val="centerGroup"/>
    <m:wrapRight/>
    <m:intLim m:val="subSup"/>
    <m:naryLim m:val="subSup"/>
  </m:mathPr>
  <w:themeFontLang w:val="en-US" w:eastAsia="zh-TW"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99"/>
    <o:shapelayout v:ext="edit">
      <o:idmap v:ext="edit" data="1"/>
    </o:shapelayout>
  </w:shapeDefaults>
  <w:decimalSymbol w:val=","/>
  <w:listSeparator w:val=","/>
  <w14:docId w14:val="2E92A31F"/>
  <w15:docId w15:val="{27703E4A-4F4C-4597-A026-B73C2AF89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zh-TW"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next w:val="WMOBodyText"/>
    <w:qFormat/>
    <w:rsid w:val="00B62F03"/>
    <w:pPr>
      <w:tabs>
        <w:tab w:val="left" w:pos="1134"/>
      </w:tabs>
      <w:jc w:val="both"/>
    </w:pPr>
    <w:rPr>
      <w:rFonts w:ascii="Verdana" w:eastAsia="Arial" w:hAnsi="Verdana" w:cs="Arial"/>
      <w:lang w:val="en-GB" w:eastAsia="en-US"/>
    </w:rPr>
  </w:style>
  <w:style w:type="paragraph" w:styleId="Heading1">
    <w:name w:val="heading 1"/>
    <w:next w:val="WMOBodyText"/>
    <w:link w:val="Heading1Char"/>
    <w:qFormat/>
    <w:rsid w:val="001D3CFB"/>
    <w:pPr>
      <w:keepNext/>
      <w:keepLines/>
      <w:spacing w:before="360" w:after="120"/>
      <w:jc w:val="center"/>
      <w:outlineLvl w:val="0"/>
    </w:pPr>
    <w:rPr>
      <w:rFonts w:ascii="Verdana" w:eastAsia="Verdana" w:hAnsi="Verdana" w:cs="Verdana"/>
      <w:b/>
      <w:bCs/>
      <w:caps/>
      <w:kern w:val="32"/>
      <w:sz w:val="24"/>
      <w:szCs w:val="24"/>
      <w:lang w:val="en-GB"/>
    </w:rPr>
  </w:style>
  <w:style w:type="paragraph" w:styleId="Heading2">
    <w:name w:val="heading 2"/>
    <w:next w:val="WMOBodyText"/>
    <w:link w:val="Heading2Char"/>
    <w:qFormat/>
    <w:rsid w:val="001D3CFB"/>
    <w:pPr>
      <w:keepNext/>
      <w:keepLines/>
      <w:spacing w:before="360" w:after="360"/>
      <w:jc w:val="center"/>
      <w:outlineLvl w:val="1"/>
    </w:pPr>
    <w:rPr>
      <w:rFonts w:ascii="Verdana" w:eastAsia="Verdana" w:hAnsi="Verdana" w:cs="Verdana"/>
      <w:b/>
      <w:bCs/>
      <w:iCs/>
      <w:sz w:val="22"/>
      <w:szCs w:val="22"/>
      <w:lang w:val="en-GB"/>
    </w:rPr>
  </w:style>
  <w:style w:type="paragraph" w:styleId="Heading3">
    <w:name w:val="heading 3"/>
    <w:next w:val="WMOBodyText"/>
    <w:link w:val="Heading3Char"/>
    <w:qFormat/>
    <w:rsid w:val="001D3CFB"/>
    <w:pPr>
      <w:keepNext/>
      <w:keepLines/>
      <w:tabs>
        <w:tab w:val="left" w:pos="1134"/>
      </w:tabs>
      <w:spacing w:before="360" w:after="360"/>
      <w:outlineLvl w:val="2"/>
    </w:pPr>
    <w:rPr>
      <w:rFonts w:ascii="Verdana" w:eastAsia="Verdana" w:hAnsi="Verdana" w:cs="Verdana"/>
      <w:b/>
      <w:bCs/>
      <w:lang w:val="en-GB"/>
    </w:rPr>
  </w:style>
  <w:style w:type="paragraph" w:styleId="Heading4">
    <w:name w:val="heading 4"/>
    <w:next w:val="WMOBodyText"/>
    <w:link w:val="Heading4Char"/>
    <w:qFormat/>
    <w:rsid w:val="00A530E4"/>
    <w:pPr>
      <w:keepNext/>
      <w:keepLines/>
      <w:spacing w:before="360"/>
      <w:ind w:left="1134" w:hanging="1134"/>
      <w:outlineLvl w:val="3"/>
    </w:pPr>
    <w:rPr>
      <w:rFonts w:ascii="Verdana" w:eastAsia="Verdana" w:hAnsi="Verdana" w:cs="Verdana"/>
      <w:b/>
      <w:i/>
      <w:lang w:val="en-GB"/>
    </w:rPr>
  </w:style>
  <w:style w:type="paragraph" w:styleId="Heading5">
    <w:name w:val="heading 5"/>
    <w:basedOn w:val="Normal"/>
    <w:next w:val="Normal"/>
    <w:qFormat/>
    <w:rsid w:val="00C13EEC"/>
    <w:pPr>
      <w:tabs>
        <w:tab w:val="left" w:pos="1080"/>
      </w:tabs>
      <w:spacing w:before="240"/>
      <w:ind w:left="1080" w:hanging="1080"/>
      <w:outlineLvl w:val="4"/>
    </w:pPr>
    <w:rPr>
      <w:bCs/>
      <w:i/>
      <w:iCs/>
      <w:szCs w:val="22"/>
      <w:lang w:eastAsia="zh-TW"/>
    </w:rPr>
  </w:style>
  <w:style w:type="paragraph" w:styleId="Heading6">
    <w:name w:val="heading 6"/>
    <w:basedOn w:val="Normal"/>
    <w:next w:val="Normal"/>
    <w:qFormat/>
    <w:rsid w:val="00C13EEC"/>
    <w:pPr>
      <w:keepNext/>
      <w:widowControl w:val="0"/>
      <w:tabs>
        <w:tab w:val="center" w:pos="4513"/>
      </w:tabs>
      <w:suppressAutoHyphens/>
      <w:jc w:val="center"/>
      <w:outlineLvl w:val="5"/>
    </w:pPr>
    <w:rPr>
      <w:b/>
      <w:snapToGrid w:val="0"/>
      <w:spacing w:val="-2"/>
      <w:lang w:eastAsia="zh-TW"/>
    </w:rPr>
  </w:style>
  <w:style w:type="paragraph" w:styleId="Heading7">
    <w:name w:val="heading 7"/>
    <w:basedOn w:val="Normal"/>
    <w:next w:val="Normal"/>
    <w:qFormat/>
    <w:rsid w:val="00C13EEC"/>
    <w:pPr>
      <w:keepNext/>
      <w:tabs>
        <w:tab w:val="clear" w:pos="1134"/>
        <w:tab w:val="left" w:pos="-722"/>
        <w:tab w:val="left" w:pos="1140"/>
        <w:tab w:val="left" w:pos="6946"/>
      </w:tabs>
      <w:suppressAutoHyphens/>
      <w:spacing w:line="252" w:lineRule="auto"/>
      <w:outlineLvl w:val="6"/>
    </w:pPr>
    <w:rPr>
      <w:b/>
      <w:bCs/>
      <w:color w:val="4436AA"/>
      <w:spacing w:val="-2"/>
      <w:sz w:val="28"/>
      <w:szCs w:val="22"/>
      <w:lang w:eastAsia="zh-TW"/>
    </w:rPr>
  </w:style>
  <w:style w:type="paragraph" w:styleId="Heading8">
    <w:name w:val="heading 8"/>
    <w:basedOn w:val="Normal"/>
    <w:next w:val="Normal"/>
    <w:qFormat/>
    <w:rsid w:val="005B74AD"/>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5B74AD"/>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2459D"/>
    <w:pPr>
      <w:tabs>
        <w:tab w:val="clear" w:pos="1134"/>
      </w:tabs>
      <w:spacing w:after="360"/>
      <w:jc w:val="center"/>
    </w:pPr>
  </w:style>
  <w:style w:type="paragraph" w:styleId="BlockText">
    <w:name w:val="Block Text"/>
    <w:basedOn w:val="Normal"/>
    <w:rsid w:val="008A71EB"/>
    <w:pPr>
      <w:ind w:left="567" w:right="566"/>
    </w:pPr>
    <w:rPr>
      <w:rFonts w:ascii="Univers" w:hAnsi="Univers"/>
      <w:sz w:val="21"/>
    </w:rPr>
  </w:style>
  <w:style w:type="paragraph" w:customStyle="1" w:styleId="CrossTitle12">
    <w:name w:val="***Cross_Title_12"/>
    <w:basedOn w:val="Normal"/>
    <w:rsid w:val="008A71EB"/>
    <w:pPr>
      <w:jc w:val="center"/>
    </w:pPr>
    <w:rPr>
      <w:rFonts w:eastAsia="SimSun"/>
      <w:b/>
      <w:bCs/>
      <w:caps/>
      <w:sz w:val="24"/>
      <w:szCs w:val="24"/>
      <w:lang w:val="fr-CH" w:eastAsia="zh-CN"/>
    </w:rPr>
  </w:style>
  <w:style w:type="paragraph" w:customStyle="1" w:styleId="Service9">
    <w:name w:val="Service 9"/>
    <w:rsid w:val="008A71EB"/>
    <w:pPr>
      <w:jc w:val="center"/>
    </w:pPr>
    <w:rPr>
      <w:rFonts w:ascii="Arial" w:eastAsia="Times New Roman" w:hAnsi="Arial"/>
      <w:sz w:val="18"/>
      <w:lang w:val="en-GB" w:eastAsia="en-US"/>
    </w:rPr>
  </w:style>
  <w:style w:type="character" w:styleId="Hyperlink">
    <w:name w:val="Hyperlink"/>
    <w:basedOn w:val="DefaultParagraphFont"/>
    <w:rsid w:val="009F3E3D"/>
    <w:rPr>
      <w:color w:val="0000FF"/>
      <w:u w:val="none"/>
    </w:rPr>
  </w:style>
  <w:style w:type="character" w:styleId="PageNumber">
    <w:name w:val="page number"/>
    <w:basedOn w:val="DefaultParagraphFont"/>
    <w:rsid w:val="008A71EB"/>
  </w:style>
  <w:style w:type="paragraph" w:styleId="TOC4">
    <w:name w:val="toc 4"/>
    <w:basedOn w:val="Normal"/>
    <w:next w:val="Normal"/>
    <w:autoRedefine/>
    <w:semiHidden/>
    <w:rsid w:val="006A5514"/>
    <w:pPr>
      <w:ind w:left="660"/>
    </w:pPr>
  </w:style>
  <w:style w:type="paragraph" w:customStyle="1" w:styleId="CrossTitle14">
    <w:name w:val="***Cross_Title_14"/>
    <w:basedOn w:val="Normal"/>
    <w:rsid w:val="008A71EB"/>
    <w:pPr>
      <w:keepNext/>
      <w:tabs>
        <w:tab w:val="clear" w:pos="1134"/>
        <w:tab w:val="left" w:pos="1140"/>
      </w:tabs>
      <w:spacing w:after="100"/>
      <w:jc w:val="center"/>
    </w:pPr>
    <w:rPr>
      <w:rFonts w:eastAsia="SimSun"/>
      <w:b/>
      <w:caps/>
      <w:sz w:val="28"/>
      <w:szCs w:val="28"/>
      <w:lang w:val="fr-CH" w:eastAsia="zh-CN"/>
    </w:rPr>
  </w:style>
  <w:style w:type="character" w:customStyle="1" w:styleId="Heading2Char">
    <w:name w:val="Heading 2 Char"/>
    <w:link w:val="Heading2"/>
    <w:locked/>
    <w:rsid w:val="001D3CFB"/>
    <w:rPr>
      <w:rFonts w:ascii="Verdana" w:eastAsia="Verdana" w:hAnsi="Verdana" w:cs="Verdana"/>
      <w:b/>
      <w:bCs/>
      <w:iCs/>
      <w:sz w:val="22"/>
      <w:szCs w:val="22"/>
      <w:lang w:val="en-GB"/>
    </w:rPr>
  </w:style>
  <w:style w:type="paragraph" w:styleId="Footer">
    <w:name w:val="footer"/>
    <w:basedOn w:val="Normal"/>
    <w:rsid w:val="008A71EB"/>
    <w:pPr>
      <w:tabs>
        <w:tab w:val="center" w:pos="4320"/>
        <w:tab w:val="right" w:pos="8640"/>
      </w:tabs>
    </w:pPr>
  </w:style>
  <w:style w:type="paragraph" w:styleId="BalloonText">
    <w:name w:val="Balloon Text"/>
    <w:basedOn w:val="Normal"/>
    <w:link w:val="BalloonTextChar"/>
    <w:uiPriority w:val="99"/>
    <w:semiHidden/>
    <w:rsid w:val="005A6BCE"/>
    <w:rPr>
      <w:rFonts w:ascii="Tahoma" w:hAnsi="Tahoma" w:cs="Tahoma"/>
      <w:sz w:val="16"/>
      <w:szCs w:val="16"/>
    </w:rPr>
  </w:style>
  <w:style w:type="paragraph" w:styleId="DocumentMap">
    <w:name w:val="Document Map"/>
    <w:basedOn w:val="Normal"/>
    <w:semiHidden/>
    <w:rsid w:val="002A7FA1"/>
    <w:pPr>
      <w:shd w:val="clear" w:color="auto" w:fill="000080"/>
    </w:pPr>
    <w:rPr>
      <w:rFonts w:ascii="Tahoma" w:hAnsi="Tahoma" w:cs="Tahoma"/>
    </w:rPr>
  </w:style>
  <w:style w:type="paragraph" w:styleId="TOC3">
    <w:name w:val="toc 3"/>
    <w:basedOn w:val="Normal"/>
    <w:next w:val="Normal"/>
    <w:autoRedefine/>
    <w:semiHidden/>
    <w:rsid w:val="00E91F0F"/>
    <w:pPr>
      <w:ind w:left="400"/>
    </w:pPr>
  </w:style>
  <w:style w:type="paragraph" w:styleId="TOC1">
    <w:name w:val="toc 1"/>
    <w:basedOn w:val="Normal"/>
    <w:next w:val="Normal"/>
    <w:autoRedefine/>
    <w:semiHidden/>
    <w:rsid w:val="00E91F0F"/>
  </w:style>
  <w:style w:type="paragraph" w:styleId="TOC2">
    <w:name w:val="toc 2"/>
    <w:basedOn w:val="Normal"/>
    <w:next w:val="Normal"/>
    <w:autoRedefine/>
    <w:semiHidden/>
    <w:rsid w:val="00E91F0F"/>
    <w:pPr>
      <w:ind w:left="200"/>
    </w:pPr>
  </w:style>
  <w:style w:type="character" w:styleId="FollowedHyperlink">
    <w:name w:val="FollowedHyperlink"/>
    <w:basedOn w:val="DefaultParagraphFont"/>
    <w:rsid w:val="002F006A"/>
    <w:rPr>
      <w:color w:val="0000FF"/>
      <w:u w:val="none"/>
    </w:rPr>
  </w:style>
  <w:style w:type="paragraph" w:customStyle="1" w:styleId="WMOSubTitle1">
    <w:name w:val="WMO_SubTitle1"/>
    <w:basedOn w:val="Heading4"/>
    <w:next w:val="WMOBodyText"/>
    <w:rsid w:val="004D497E"/>
    <w:pPr>
      <w:spacing w:before="280"/>
      <w:ind w:left="0" w:firstLine="0"/>
    </w:pPr>
  </w:style>
  <w:style w:type="paragraph" w:customStyle="1" w:styleId="Comment">
    <w:name w:val="Comment"/>
    <w:basedOn w:val="Normal"/>
    <w:next w:val="WMOBodyText"/>
    <w:link w:val="CommentChar"/>
    <w:rsid w:val="000C225A"/>
    <w:pPr>
      <w:spacing w:before="240"/>
      <w:jc w:val="left"/>
    </w:pPr>
    <w:rPr>
      <w:i/>
      <w:szCs w:val="22"/>
    </w:rPr>
  </w:style>
  <w:style w:type="paragraph" w:customStyle="1" w:styleId="CharCharCharChar">
    <w:name w:val="Char Char Char Char"/>
    <w:basedOn w:val="Normal"/>
    <w:rsid w:val="00480313"/>
    <w:pPr>
      <w:jc w:val="left"/>
    </w:pPr>
    <w:rPr>
      <w:rFonts w:ascii="Times New Roman" w:hAnsi="Times New Roman"/>
      <w:sz w:val="24"/>
      <w:szCs w:val="24"/>
      <w:lang w:val="pl-PL" w:eastAsia="pl-PL"/>
    </w:rPr>
  </w:style>
  <w:style w:type="paragraph" w:customStyle="1" w:styleId="CharChar">
    <w:name w:val="Знак Знак Char Char"/>
    <w:basedOn w:val="Normal"/>
    <w:rsid w:val="000B5E64"/>
    <w:pPr>
      <w:jc w:val="left"/>
    </w:pPr>
    <w:rPr>
      <w:rFonts w:ascii="Times New Roman" w:hAnsi="Times New Roman"/>
      <w:sz w:val="24"/>
      <w:szCs w:val="24"/>
      <w:lang w:val="pl-PL" w:eastAsia="pl-PL"/>
    </w:rPr>
  </w:style>
  <w:style w:type="paragraph" w:customStyle="1" w:styleId="BodyText">
    <w:name w:val="BodyText"/>
    <w:basedOn w:val="Normal"/>
    <w:link w:val="BodyTextChar"/>
    <w:rsid w:val="004F49A1"/>
    <w:pPr>
      <w:tabs>
        <w:tab w:val="left" w:pos="1080"/>
      </w:tabs>
      <w:spacing w:before="240"/>
    </w:pPr>
    <w:rPr>
      <w:szCs w:val="22"/>
    </w:rPr>
  </w:style>
  <w:style w:type="paragraph" w:customStyle="1" w:styleId="WMOBodyText">
    <w:name w:val="WMO_BodyText"/>
    <w:link w:val="WMOBodyTextCharChar"/>
    <w:qFormat/>
    <w:rsid w:val="00C4470F"/>
    <w:pPr>
      <w:spacing w:before="240"/>
    </w:pPr>
    <w:rPr>
      <w:rFonts w:ascii="Verdana" w:eastAsia="Verdana" w:hAnsi="Verdana" w:cs="Verdana"/>
      <w:lang w:val="en-GB"/>
    </w:rPr>
  </w:style>
  <w:style w:type="paragraph" w:customStyle="1" w:styleId="WMOSubTitle2">
    <w:name w:val="WMO_SubTitle2"/>
    <w:basedOn w:val="Heading5"/>
    <w:next w:val="WMOBodyText"/>
    <w:rsid w:val="00A530E4"/>
    <w:pPr>
      <w:keepNext/>
      <w:keepLines/>
      <w:tabs>
        <w:tab w:val="clear" w:pos="1080"/>
      </w:tabs>
      <w:spacing w:before="280"/>
      <w:ind w:left="0" w:firstLine="0"/>
      <w:jc w:val="left"/>
    </w:pPr>
    <w:rPr>
      <w:rFonts w:eastAsia="Verdana" w:cs="Verdana"/>
      <w:szCs w:val="20"/>
    </w:rPr>
  </w:style>
  <w:style w:type="paragraph" w:styleId="BodyText0">
    <w:name w:val="Body Text"/>
    <w:basedOn w:val="Normal"/>
    <w:link w:val="BodyTextChar0"/>
    <w:rsid w:val="00831751"/>
    <w:pPr>
      <w:tabs>
        <w:tab w:val="clear" w:pos="1134"/>
        <w:tab w:val="left" w:pos="1140"/>
      </w:tabs>
      <w:jc w:val="center"/>
    </w:pPr>
    <w:rPr>
      <w:rFonts w:eastAsia="SimSun"/>
      <w:b/>
      <w:bCs/>
      <w:sz w:val="24"/>
      <w:szCs w:val="24"/>
      <w:lang w:eastAsia="zh-CN"/>
    </w:rPr>
  </w:style>
  <w:style w:type="character" w:styleId="FootnoteReference">
    <w:name w:val="footnote reference"/>
    <w:basedOn w:val="DefaultParagraphFont"/>
    <w:uiPriority w:val="99"/>
    <w:rsid w:val="003B7252"/>
    <w:rPr>
      <w:vertAlign w:val="superscript"/>
    </w:rPr>
  </w:style>
  <w:style w:type="paragraph" w:customStyle="1" w:styleId="ECBodyText-Centred">
    <w:name w:val="EC_BodyText-Centred"/>
    <w:basedOn w:val="WMOBodyText"/>
    <w:next w:val="WMOBodyText"/>
    <w:rsid w:val="00415F4C"/>
    <w:pPr>
      <w:jc w:val="center"/>
    </w:pPr>
  </w:style>
  <w:style w:type="paragraph" w:styleId="FootnoteText">
    <w:name w:val="footnote text"/>
    <w:basedOn w:val="Normal"/>
    <w:link w:val="FootnoteTextChar"/>
    <w:uiPriority w:val="99"/>
    <w:rsid w:val="00BD5420"/>
    <w:pPr>
      <w:spacing w:before="60"/>
      <w:ind w:left="142" w:hanging="142"/>
      <w:jc w:val="left"/>
    </w:pPr>
    <w:rPr>
      <w:sz w:val="18"/>
      <w:szCs w:val="18"/>
    </w:rPr>
  </w:style>
  <w:style w:type="character" w:styleId="CommentReference">
    <w:name w:val="annotation reference"/>
    <w:basedOn w:val="DefaultParagraphFont"/>
    <w:uiPriority w:val="99"/>
    <w:semiHidden/>
    <w:rsid w:val="00DD35CC"/>
    <w:rPr>
      <w:sz w:val="16"/>
      <w:szCs w:val="16"/>
    </w:rPr>
  </w:style>
  <w:style w:type="paragraph" w:styleId="CommentText">
    <w:name w:val="annotation text"/>
    <w:basedOn w:val="Normal"/>
    <w:link w:val="CommentTextChar"/>
    <w:uiPriority w:val="99"/>
    <w:semiHidden/>
    <w:rsid w:val="00DD35CC"/>
  </w:style>
  <w:style w:type="paragraph" w:styleId="CommentSubject">
    <w:name w:val="annotation subject"/>
    <w:basedOn w:val="CommentText"/>
    <w:next w:val="CommentText"/>
    <w:semiHidden/>
    <w:rsid w:val="00DD35CC"/>
    <w:rPr>
      <w:b/>
      <w:bCs/>
    </w:rPr>
  </w:style>
  <w:style w:type="paragraph" w:customStyle="1" w:styleId="ECBox">
    <w:name w:val="EC_Box"/>
    <w:basedOn w:val="WMOBodyText"/>
    <w:next w:val="WMOBodyText"/>
    <w:rsid w:val="00733D4F"/>
    <w:pPr>
      <w:pBdr>
        <w:top w:val="single" w:sz="4" w:space="12" w:color="auto"/>
        <w:left w:val="single" w:sz="4" w:space="5" w:color="auto"/>
        <w:bottom w:val="single" w:sz="4" w:space="12" w:color="auto"/>
        <w:right w:val="single" w:sz="4" w:space="5" w:color="auto"/>
      </w:pBdr>
    </w:pPr>
  </w:style>
  <w:style w:type="paragraph" w:customStyle="1" w:styleId="Heading2-Centered">
    <w:name w:val="Heading 2 - Centered"/>
    <w:basedOn w:val="Heading2"/>
    <w:next w:val="Normal"/>
    <w:rsid w:val="00C13EEC"/>
  </w:style>
  <w:style w:type="paragraph" w:styleId="Title">
    <w:name w:val="Title"/>
    <w:basedOn w:val="Normal"/>
    <w:qFormat/>
    <w:rsid w:val="0028006F"/>
    <w:pPr>
      <w:spacing w:before="240" w:after="60"/>
      <w:jc w:val="center"/>
      <w:outlineLvl w:val="0"/>
    </w:pPr>
    <w:rPr>
      <w:b/>
      <w:bCs/>
      <w:kern w:val="28"/>
      <w:sz w:val="32"/>
      <w:szCs w:val="32"/>
    </w:rPr>
  </w:style>
  <w:style w:type="paragraph" w:customStyle="1" w:styleId="ECBodyText">
    <w:name w:val="EC_BodyText"/>
    <w:basedOn w:val="Normal"/>
    <w:link w:val="ECBodyTextChar"/>
    <w:rsid w:val="00E60546"/>
    <w:pPr>
      <w:tabs>
        <w:tab w:val="clear" w:pos="1134"/>
        <w:tab w:val="left" w:pos="1080"/>
      </w:tabs>
      <w:spacing w:before="240"/>
      <w:jc w:val="left"/>
    </w:pPr>
    <w:rPr>
      <w:rFonts w:eastAsia="Times New Roman"/>
      <w:szCs w:val="22"/>
    </w:rPr>
  </w:style>
  <w:style w:type="character" w:customStyle="1" w:styleId="ECBodyTextChar">
    <w:name w:val="EC_BodyText Char"/>
    <w:basedOn w:val="DefaultParagraphFont"/>
    <w:link w:val="ECBodyText"/>
    <w:rsid w:val="00E60546"/>
    <w:rPr>
      <w:rFonts w:ascii="Arial" w:eastAsia="Times New Roman" w:hAnsi="Arial" w:cs="Arial"/>
      <w:sz w:val="22"/>
      <w:szCs w:val="22"/>
    </w:rPr>
  </w:style>
  <w:style w:type="paragraph" w:customStyle="1" w:styleId="StyleHeading1LatinTimesNewRoman">
    <w:name w:val="Style Heading 1 + (Latin) Times New Roman"/>
    <w:basedOn w:val="Heading1"/>
    <w:link w:val="StyleHeading1LatinTimesNewRomanChar"/>
    <w:rsid w:val="00CF399D"/>
  </w:style>
  <w:style w:type="character" w:customStyle="1" w:styleId="Heading1Char">
    <w:name w:val="Heading 1 Char"/>
    <w:basedOn w:val="DefaultParagraphFont"/>
    <w:link w:val="Heading1"/>
    <w:rsid w:val="001D3CFB"/>
    <w:rPr>
      <w:rFonts w:ascii="Verdana" w:eastAsia="Verdana" w:hAnsi="Verdana" w:cs="Verdana"/>
      <w:b/>
      <w:bCs/>
      <w:caps/>
      <w:kern w:val="32"/>
      <w:sz w:val="24"/>
      <w:szCs w:val="24"/>
      <w:lang w:val="en-GB"/>
    </w:rPr>
  </w:style>
  <w:style w:type="character" w:customStyle="1" w:styleId="StyleHeading1LatinTimesNewRomanChar">
    <w:name w:val="Style Heading 1 + (Latin) Times New Roman Char"/>
    <w:basedOn w:val="Heading1Char"/>
    <w:link w:val="StyleHeading1LatinTimesNewRoman"/>
    <w:rsid w:val="00CF399D"/>
    <w:rPr>
      <w:rFonts w:ascii="Arial" w:eastAsia="Arial" w:hAnsi="Arial" w:cs="Arial"/>
      <w:b/>
      <w:bCs/>
      <w:caps/>
      <w:kern w:val="32"/>
      <w:sz w:val="28"/>
      <w:szCs w:val="32"/>
      <w:lang w:val="en-GB" w:eastAsia="en-US" w:bidi="ar-SA"/>
    </w:rPr>
  </w:style>
  <w:style w:type="paragraph" w:customStyle="1" w:styleId="StyleHeading1LatinTimesNewRoman1">
    <w:name w:val="Style Heading 1 + (Latin) Times New Roman1"/>
    <w:basedOn w:val="Heading1"/>
    <w:link w:val="StyleHeading1LatinTimesNewRoman1Char"/>
    <w:rsid w:val="00CF399D"/>
    <w:rPr>
      <w:rFonts w:cs="Arial Bold"/>
    </w:rPr>
  </w:style>
  <w:style w:type="character" w:customStyle="1" w:styleId="StyleHeading1LatinTimesNewRoman1Char">
    <w:name w:val="Style Heading 1 + (Latin) Times New Roman1 Char"/>
    <w:basedOn w:val="Heading1Char"/>
    <w:link w:val="StyleHeading1LatinTimesNewRoman1"/>
    <w:rsid w:val="00CF399D"/>
    <w:rPr>
      <w:rFonts w:ascii="Arial" w:eastAsia="Arial" w:hAnsi="Arial" w:cs="Arial Bold"/>
      <w:b/>
      <w:bCs/>
      <w:caps/>
      <w:kern w:val="32"/>
      <w:sz w:val="28"/>
      <w:szCs w:val="32"/>
      <w:lang w:val="en-GB" w:eastAsia="en-US" w:bidi="ar-SA"/>
    </w:rPr>
  </w:style>
  <w:style w:type="character" w:customStyle="1" w:styleId="BodyTextChar">
    <w:name w:val="BodyText Char"/>
    <w:basedOn w:val="DefaultParagraphFont"/>
    <w:link w:val="BodyText"/>
    <w:rsid w:val="004F49A1"/>
    <w:rPr>
      <w:rFonts w:ascii="Arial" w:eastAsia="Arial" w:hAnsi="Arial" w:cs="Arial"/>
      <w:sz w:val="22"/>
      <w:szCs w:val="22"/>
      <w:lang w:val="en-GB" w:eastAsia="en-US" w:bidi="ar-SA"/>
    </w:rPr>
  </w:style>
  <w:style w:type="character" w:customStyle="1" w:styleId="WMOBodyTextCharChar">
    <w:name w:val="WMO_BodyText Char Char"/>
    <w:basedOn w:val="DefaultParagraphFont"/>
    <w:link w:val="WMOBodyText"/>
    <w:rsid w:val="00C4470F"/>
    <w:rPr>
      <w:rFonts w:ascii="Verdana" w:eastAsia="Verdana" w:hAnsi="Verdana" w:cs="Verdana"/>
      <w:lang w:val="en-GB"/>
    </w:rPr>
  </w:style>
  <w:style w:type="table" w:styleId="TableGrid">
    <w:name w:val="Table Grid"/>
    <w:basedOn w:val="TableNormal"/>
    <w:uiPriority w:val="39"/>
    <w:rsid w:val="00E47C1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28778B"/>
    <w:rPr>
      <w:color w:val="808080"/>
      <w:sz w:val="20"/>
    </w:rPr>
  </w:style>
  <w:style w:type="character" w:customStyle="1" w:styleId="Heading4Char">
    <w:name w:val="Heading 4 Char"/>
    <w:basedOn w:val="DefaultParagraphFont"/>
    <w:link w:val="Heading4"/>
    <w:rsid w:val="00A530E4"/>
    <w:rPr>
      <w:rFonts w:ascii="Verdana" w:eastAsia="Verdana" w:hAnsi="Verdana" w:cs="Verdana"/>
      <w:b/>
      <w:i/>
      <w:lang w:val="en-GB"/>
    </w:rPr>
  </w:style>
  <w:style w:type="paragraph" w:customStyle="1" w:styleId="Heading2Centered">
    <w:name w:val="Heading 2 + Centered"/>
    <w:aliases w:val="Before:  0 cm,First line:  0 cm + Not All caps"/>
    <w:basedOn w:val="Heading2"/>
    <w:link w:val="Heading2CenteredChar"/>
    <w:rsid w:val="00C13EEC"/>
  </w:style>
  <w:style w:type="character" w:customStyle="1" w:styleId="Heading2CenteredChar">
    <w:name w:val="Heading 2 + Centered Char"/>
    <w:aliases w:val="Before:  0 cm Char,First line:  0 cm + Not All caps Char"/>
    <w:basedOn w:val="Heading2Char"/>
    <w:link w:val="Heading2Centered"/>
    <w:rsid w:val="00C13EEC"/>
    <w:rPr>
      <w:rFonts w:ascii="Arial" w:eastAsia="Arial" w:hAnsi="Arial" w:cs="Arial"/>
      <w:b/>
      <w:bCs/>
      <w:iCs/>
      <w:caps w:val="0"/>
      <w:sz w:val="22"/>
      <w:szCs w:val="22"/>
      <w:lang w:val="en-GB"/>
    </w:rPr>
  </w:style>
  <w:style w:type="character" w:customStyle="1" w:styleId="BalloonTextChar">
    <w:name w:val="Balloon Text Char"/>
    <w:basedOn w:val="DefaultParagraphFont"/>
    <w:link w:val="BalloonText"/>
    <w:uiPriority w:val="99"/>
    <w:semiHidden/>
    <w:rsid w:val="00B165E6"/>
    <w:rPr>
      <w:rFonts w:ascii="Tahoma" w:eastAsia="Arial" w:hAnsi="Tahoma" w:cs="Tahoma"/>
      <w:sz w:val="16"/>
      <w:szCs w:val="16"/>
      <w:lang w:val="en-GB" w:eastAsia="en-US"/>
    </w:rPr>
  </w:style>
  <w:style w:type="paragraph" w:customStyle="1" w:styleId="WMOTOC2">
    <w:name w:val="WMO_TOC2"/>
    <w:basedOn w:val="TOC2"/>
    <w:next w:val="Normal"/>
    <w:qFormat/>
    <w:rsid w:val="00B165E6"/>
    <w:pPr>
      <w:tabs>
        <w:tab w:val="clear" w:pos="1134"/>
        <w:tab w:val="left" w:pos="851"/>
        <w:tab w:val="right" w:leader="dot" w:pos="9639"/>
      </w:tabs>
      <w:spacing w:before="360" w:after="120"/>
      <w:ind w:left="851" w:right="567" w:hanging="851"/>
      <w:jc w:val="left"/>
    </w:pPr>
    <w:rPr>
      <w:rFonts w:eastAsia="MS Mincho"/>
      <w:b/>
      <w:smallCaps/>
      <w:noProof/>
      <w:szCs w:val="22"/>
    </w:rPr>
  </w:style>
  <w:style w:type="paragraph" w:customStyle="1" w:styleId="WMOTOC1">
    <w:name w:val="WMO_TOC1"/>
    <w:basedOn w:val="TOC1"/>
    <w:next w:val="WMOTOC2"/>
    <w:qFormat/>
    <w:rsid w:val="00B165E6"/>
    <w:pPr>
      <w:tabs>
        <w:tab w:val="clear" w:pos="1134"/>
      </w:tabs>
      <w:spacing w:before="120" w:after="120"/>
      <w:jc w:val="left"/>
    </w:pPr>
    <w:rPr>
      <w:rFonts w:eastAsia="MS Mincho"/>
      <w:b/>
      <w:smallCaps/>
      <w:noProof/>
      <w:szCs w:val="22"/>
    </w:rPr>
  </w:style>
  <w:style w:type="paragraph" w:customStyle="1" w:styleId="WMOTOC3">
    <w:name w:val="WMO_TOC3"/>
    <w:basedOn w:val="TOC3"/>
    <w:qFormat/>
    <w:rsid w:val="00B165E6"/>
    <w:pPr>
      <w:tabs>
        <w:tab w:val="clear" w:pos="1134"/>
        <w:tab w:val="left" w:pos="851"/>
        <w:tab w:val="left" w:pos="1100"/>
        <w:tab w:val="right" w:leader="dot" w:pos="9639"/>
      </w:tabs>
      <w:spacing w:before="240" w:after="120"/>
      <w:ind w:left="851" w:right="567" w:hanging="851"/>
      <w:jc w:val="left"/>
    </w:pPr>
    <w:rPr>
      <w:rFonts w:eastAsia="MS Mincho"/>
      <w:iCs/>
      <w:noProof/>
      <w:szCs w:val="22"/>
    </w:rPr>
  </w:style>
  <w:style w:type="character" w:customStyle="1" w:styleId="FootnoteTextChar">
    <w:name w:val="Footnote Text Char"/>
    <w:basedOn w:val="DefaultParagraphFont"/>
    <w:link w:val="FootnoteText"/>
    <w:uiPriority w:val="99"/>
    <w:rsid w:val="00BD5420"/>
    <w:rPr>
      <w:rFonts w:ascii="Verdana" w:eastAsia="Arial" w:hAnsi="Verdana" w:cs="Arial"/>
      <w:sz w:val="18"/>
      <w:szCs w:val="18"/>
      <w:lang w:val="en-GB" w:eastAsia="en-US"/>
    </w:rPr>
  </w:style>
  <w:style w:type="character" w:customStyle="1" w:styleId="CommentChar">
    <w:name w:val="Comment Char"/>
    <w:basedOn w:val="DefaultParagraphFont"/>
    <w:link w:val="Comment"/>
    <w:rsid w:val="000C225A"/>
    <w:rPr>
      <w:rFonts w:ascii="Verdana" w:eastAsia="Arial" w:hAnsi="Verdana" w:cs="Arial"/>
      <w:i/>
      <w:sz w:val="22"/>
      <w:szCs w:val="22"/>
      <w:lang w:val="en-GB" w:eastAsia="en-US"/>
    </w:rPr>
  </w:style>
  <w:style w:type="character" w:customStyle="1" w:styleId="BodyTextChar0">
    <w:name w:val="Body Text Char"/>
    <w:basedOn w:val="DefaultParagraphFont"/>
    <w:link w:val="BodyText0"/>
    <w:rsid w:val="006F4B29"/>
    <w:rPr>
      <w:rFonts w:ascii="Verdana" w:eastAsia="SimSun" w:hAnsi="Verdana" w:cs="Arial"/>
      <w:b/>
      <w:bCs/>
      <w:sz w:val="24"/>
      <w:szCs w:val="24"/>
      <w:lang w:val="en-GB" w:eastAsia="zh-CN"/>
    </w:rPr>
  </w:style>
  <w:style w:type="character" w:styleId="PlaceholderText">
    <w:name w:val="Placeholder Text"/>
    <w:basedOn w:val="DefaultParagraphFont"/>
    <w:rsid w:val="00BD5420"/>
    <w:rPr>
      <w:color w:val="808080"/>
    </w:rPr>
  </w:style>
  <w:style w:type="paragraph" w:customStyle="1" w:styleId="WMOIndent1">
    <w:name w:val="WMO_Indent1"/>
    <w:basedOn w:val="WMOBodyText"/>
    <w:rsid w:val="00814CC6"/>
    <w:pPr>
      <w:tabs>
        <w:tab w:val="left" w:pos="567"/>
      </w:tabs>
      <w:ind w:left="567" w:hanging="567"/>
    </w:pPr>
    <w:rPr>
      <w:rFonts w:eastAsia="Times New Roman" w:cs="Times New Roman"/>
    </w:rPr>
  </w:style>
  <w:style w:type="paragraph" w:customStyle="1" w:styleId="WMOIndent2">
    <w:name w:val="WMO_Indent2"/>
    <w:basedOn w:val="WMOIndent1"/>
    <w:rsid w:val="00814CC6"/>
    <w:pPr>
      <w:tabs>
        <w:tab w:val="clear" w:pos="567"/>
        <w:tab w:val="left" w:pos="1134"/>
      </w:tabs>
      <w:ind w:left="1134"/>
    </w:pPr>
  </w:style>
  <w:style w:type="paragraph" w:customStyle="1" w:styleId="WMOIndent3">
    <w:name w:val="WMO_Indent3"/>
    <w:basedOn w:val="WMOIndent2"/>
    <w:rsid w:val="00814CC6"/>
    <w:pPr>
      <w:tabs>
        <w:tab w:val="clear" w:pos="1134"/>
        <w:tab w:val="left" w:pos="1701"/>
      </w:tabs>
      <w:ind w:left="1701"/>
    </w:pPr>
  </w:style>
  <w:style w:type="paragraph" w:customStyle="1" w:styleId="WMONote">
    <w:name w:val="WMO_Note"/>
    <w:basedOn w:val="WMOBodyText"/>
    <w:qFormat/>
    <w:rsid w:val="00B62F03"/>
    <w:pPr>
      <w:tabs>
        <w:tab w:val="left" w:pos="1418"/>
      </w:tabs>
      <w:ind w:left="1418" w:hanging="1418"/>
    </w:pPr>
    <w:rPr>
      <w:bCs/>
      <w:sz w:val="18"/>
      <w:szCs w:val="18"/>
    </w:rPr>
  </w:style>
  <w:style w:type="paragraph" w:customStyle="1" w:styleId="WMOIndent4">
    <w:name w:val="WMO_Indent4"/>
    <w:basedOn w:val="WMOIndent3"/>
    <w:qFormat/>
    <w:rsid w:val="00814CC6"/>
    <w:pPr>
      <w:tabs>
        <w:tab w:val="clear" w:pos="1701"/>
        <w:tab w:val="left" w:pos="2268"/>
      </w:tabs>
      <w:ind w:left="2268"/>
    </w:pPr>
  </w:style>
  <w:style w:type="paragraph" w:customStyle="1" w:styleId="WMOComment">
    <w:name w:val="WMO_Comment"/>
    <w:basedOn w:val="WMOBodyText"/>
    <w:next w:val="WMOBodyText"/>
    <w:link w:val="WMOCommentChar"/>
    <w:qFormat/>
    <w:rsid w:val="003245D3"/>
    <w:rPr>
      <w:i/>
    </w:rPr>
  </w:style>
  <w:style w:type="character" w:customStyle="1" w:styleId="WMOCommentChar">
    <w:name w:val="WMO_Comment Char"/>
    <w:basedOn w:val="WMOBodyTextCharChar"/>
    <w:link w:val="WMOComment"/>
    <w:rsid w:val="003245D3"/>
    <w:rPr>
      <w:rFonts w:ascii="Verdana" w:eastAsia="Verdana" w:hAnsi="Verdana" w:cs="Verdana"/>
      <w:i/>
      <w:lang w:val="en-GB"/>
    </w:rPr>
  </w:style>
  <w:style w:type="character" w:customStyle="1" w:styleId="Heading3Char">
    <w:name w:val="Heading 3 Char"/>
    <w:basedOn w:val="DefaultParagraphFont"/>
    <w:link w:val="Heading3"/>
    <w:rsid w:val="00A80767"/>
    <w:rPr>
      <w:rFonts w:ascii="Verdana" w:eastAsia="Verdana" w:hAnsi="Verdana" w:cs="Verdana"/>
      <w:b/>
      <w:bCs/>
      <w:lang w:val="en-GB"/>
    </w:rPr>
  </w:style>
  <w:style w:type="character" w:styleId="UnresolvedMention">
    <w:name w:val="Unresolved Mention"/>
    <w:basedOn w:val="DefaultParagraphFont"/>
    <w:uiPriority w:val="99"/>
    <w:semiHidden/>
    <w:unhideWhenUsed/>
    <w:rsid w:val="00D2231A"/>
    <w:rPr>
      <w:color w:val="605E5C"/>
      <w:shd w:val="clear" w:color="auto" w:fill="E1DFDD"/>
    </w:rPr>
  </w:style>
  <w:style w:type="paragraph" w:customStyle="1" w:styleId="WMOList1">
    <w:name w:val="WMO_List1"/>
    <w:basedOn w:val="WMOBodyText"/>
    <w:rsid w:val="00E81D1D"/>
    <w:pPr>
      <w:ind w:left="1134" w:hanging="1134"/>
    </w:pPr>
    <w:rPr>
      <w:szCs w:val="22"/>
    </w:rPr>
  </w:style>
  <w:style w:type="paragraph" w:customStyle="1" w:styleId="WMOList2">
    <w:name w:val="WMO_List2"/>
    <w:basedOn w:val="WMOBodyText"/>
    <w:rsid w:val="00E81D1D"/>
    <w:pPr>
      <w:tabs>
        <w:tab w:val="left" w:pos="1701"/>
      </w:tabs>
      <w:ind w:left="1701" w:hanging="567"/>
    </w:pPr>
    <w:rPr>
      <w:szCs w:val="22"/>
    </w:rPr>
  </w:style>
  <w:style w:type="paragraph" w:customStyle="1" w:styleId="WMOList3">
    <w:name w:val="WMO_List3"/>
    <w:basedOn w:val="WMOList2"/>
    <w:rsid w:val="00E81D1D"/>
    <w:pPr>
      <w:tabs>
        <w:tab w:val="left" w:pos="2268"/>
        <w:tab w:val="left" w:pos="2310"/>
      </w:tabs>
      <w:ind w:left="2268"/>
    </w:pPr>
  </w:style>
  <w:style w:type="character" w:customStyle="1" w:styleId="CommentTextChar">
    <w:name w:val="Comment Text Char"/>
    <w:basedOn w:val="DefaultParagraphFont"/>
    <w:link w:val="CommentText"/>
    <w:uiPriority w:val="99"/>
    <w:semiHidden/>
    <w:rsid w:val="00E81D1D"/>
    <w:rPr>
      <w:rFonts w:ascii="Verdana" w:eastAsia="Arial" w:hAnsi="Verdana" w:cs="Arial"/>
      <w:lang w:val="en-GB" w:eastAsia="en-US"/>
    </w:rPr>
  </w:style>
  <w:style w:type="paragraph" w:styleId="ListParagraph">
    <w:name w:val="List Paragraph"/>
    <w:basedOn w:val="Normal"/>
    <w:uiPriority w:val="34"/>
    <w:qFormat/>
    <w:rsid w:val="00E81D1D"/>
    <w:pPr>
      <w:ind w:left="720"/>
      <w:contextualSpacing/>
    </w:pPr>
  </w:style>
  <w:style w:type="paragraph" w:styleId="Revision">
    <w:name w:val="Revision"/>
    <w:hidden/>
    <w:semiHidden/>
    <w:rsid w:val="00E81D1D"/>
    <w:rPr>
      <w:rFonts w:ascii="Verdana" w:eastAsia="Arial" w:hAnsi="Verdana" w:cs="Arial"/>
      <w:lang w:val="en-GB" w:eastAsia="en-US"/>
    </w:rPr>
  </w:style>
  <w:style w:type="paragraph" w:customStyle="1" w:styleId="xmsonormal">
    <w:name w:val="x_msonormal"/>
    <w:basedOn w:val="Normal"/>
    <w:rsid w:val="00E81D1D"/>
    <w:pPr>
      <w:tabs>
        <w:tab w:val="clear" w:pos="1134"/>
      </w:tabs>
      <w:spacing w:before="100" w:beforeAutospacing="1" w:after="100" w:afterAutospacing="1"/>
      <w:jc w:val="left"/>
    </w:pPr>
    <w:rPr>
      <w:rFonts w:ascii="Times New Roman" w:eastAsia="Times New Roman" w:hAnsi="Times New Roman" w:cs="Times New Roman"/>
      <w:sz w:val="24"/>
      <w:szCs w:val="24"/>
      <w:lang w:val="en-US"/>
    </w:rPr>
  </w:style>
  <w:style w:type="paragraph" w:customStyle="1" w:styleId="xmsolistparagraph">
    <w:name w:val="x_msolistparagraph"/>
    <w:basedOn w:val="Normal"/>
    <w:rsid w:val="00E81D1D"/>
    <w:pPr>
      <w:tabs>
        <w:tab w:val="clear" w:pos="1134"/>
      </w:tabs>
      <w:spacing w:before="100" w:beforeAutospacing="1" w:after="100" w:afterAutospacing="1"/>
      <w:jc w:val="left"/>
    </w:pPr>
    <w:rPr>
      <w:rFonts w:ascii="Times New Roman" w:eastAsia="Times New Roman" w:hAnsi="Times New Roman" w:cs="Times New Roman"/>
      <w:sz w:val="24"/>
      <w:szCs w:val="24"/>
      <w:lang w:val="en-US"/>
    </w:rPr>
  </w:style>
  <w:style w:type="character" w:customStyle="1" w:styleId="acopre">
    <w:name w:val="acopre"/>
    <w:basedOn w:val="DefaultParagraphFont"/>
    <w:rsid w:val="00E81D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699287">
      <w:bodyDiv w:val="1"/>
      <w:marLeft w:val="0"/>
      <w:marRight w:val="0"/>
      <w:marTop w:val="0"/>
      <w:marBottom w:val="0"/>
      <w:divBdr>
        <w:top w:val="none" w:sz="0" w:space="0" w:color="auto"/>
        <w:left w:val="none" w:sz="0" w:space="0" w:color="auto"/>
        <w:bottom w:val="none" w:sz="0" w:space="0" w:color="auto"/>
        <w:right w:val="none" w:sz="0" w:space="0" w:color="auto"/>
      </w:divBdr>
    </w:div>
    <w:div w:id="363676518">
      <w:bodyDiv w:val="1"/>
      <w:marLeft w:val="0"/>
      <w:marRight w:val="0"/>
      <w:marTop w:val="0"/>
      <w:marBottom w:val="0"/>
      <w:divBdr>
        <w:top w:val="none" w:sz="0" w:space="0" w:color="auto"/>
        <w:left w:val="none" w:sz="0" w:space="0" w:color="auto"/>
        <w:bottom w:val="none" w:sz="0" w:space="0" w:color="auto"/>
        <w:right w:val="none" w:sz="0" w:space="0" w:color="auto"/>
      </w:divBdr>
      <w:divsChild>
        <w:div w:id="836918989">
          <w:marLeft w:val="0"/>
          <w:marRight w:val="0"/>
          <w:marTop w:val="0"/>
          <w:marBottom w:val="0"/>
          <w:divBdr>
            <w:top w:val="none" w:sz="0" w:space="0" w:color="auto"/>
            <w:left w:val="none" w:sz="0" w:space="0" w:color="auto"/>
            <w:bottom w:val="none" w:sz="0" w:space="0" w:color="auto"/>
            <w:right w:val="none" w:sz="0" w:space="0" w:color="auto"/>
          </w:divBdr>
        </w:div>
      </w:divsChild>
    </w:div>
    <w:div w:id="490407695">
      <w:bodyDiv w:val="1"/>
      <w:marLeft w:val="0"/>
      <w:marRight w:val="0"/>
      <w:marTop w:val="0"/>
      <w:marBottom w:val="0"/>
      <w:divBdr>
        <w:top w:val="none" w:sz="0" w:space="0" w:color="auto"/>
        <w:left w:val="none" w:sz="0" w:space="0" w:color="auto"/>
        <w:bottom w:val="none" w:sz="0" w:space="0" w:color="auto"/>
        <w:right w:val="none" w:sz="0" w:space="0" w:color="auto"/>
      </w:divBdr>
      <w:divsChild>
        <w:div w:id="1006135054">
          <w:marLeft w:val="0"/>
          <w:marRight w:val="0"/>
          <w:marTop w:val="0"/>
          <w:marBottom w:val="0"/>
          <w:divBdr>
            <w:top w:val="none" w:sz="0" w:space="0" w:color="auto"/>
            <w:left w:val="none" w:sz="0" w:space="0" w:color="auto"/>
            <w:bottom w:val="none" w:sz="0" w:space="0" w:color="auto"/>
            <w:right w:val="none" w:sz="0" w:space="0" w:color="auto"/>
          </w:divBdr>
        </w:div>
      </w:divsChild>
    </w:div>
    <w:div w:id="924651689">
      <w:bodyDiv w:val="1"/>
      <w:marLeft w:val="0"/>
      <w:marRight w:val="0"/>
      <w:marTop w:val="0"/>
      <w:marBottom w:val="0"/>
      <w:divBdr>
        <w:top w:val="none" w:sz="0" w:space="0" w:color="auto"/>
        <w:left w:val="none" w:sz="0" w:space="0" w:color="auto"/>
        <w:bottom w:val="none" w:sz="0" w:space="0" w:color="auto"/>
        <w:right w:val="none" w:sz="0" w:space="0" w:color="auto"/>
      </w:divBdr>
    </w:div>
    <w:div w:id="1233464708">
      <w:bodyDiv w:val="1"/>
      <w:marLeft w:val="0"/>
      <w:marRight w:val="0"/>
      <w:marTop w:val="0"/>
      <w:marBottom w:val="0"/>
      <w:divBdr>
        <w:top w:val="none" w:sz="0" w:space="0" w:color="auto"/>
        <w:left w:val="none" w:sz="0" w:space="0" w:color="auto"/>
        <w:bottom w:val="none" w:sz="0" w:space="0" w:color="auto"/>
        <w:right w:val="none" w:sz="0" w:space="0" w:color="auto"/>
      </w:divBdr>
    </w:div>
    <w:div w:id="1874079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ibrary.wmo.int/index.php?lvl=notice_display&amp;id=4752" TargetMode="External"/><Relationship Id="rId21" Type="http://schemas.openxmlformats.org/officeDocument/2006/relationships/hyperlink" Target="https://library.wmo.int/index.php?lvl=notice_display&amp;id=18648" TargetMode="External"/><Relationship Id="rId42" Type="http://schemas.openxmlformats.org/officeDocument/2006/relationships/hyperlink" Target="https://library.wmo.int/index.php?lvl=notice_display&amp;id=19223" TargetMode="External"/><Relationship Id="rId47" Type="http://schemas.openxmlformats.org/officeDocument/2006/relationships/hyperlink" Target="https://library.wmo.int/index.php?lvl=notice_display&amp;id=19223" TargetMode="External"/><Relationship Id="rId63" Type="http://schemas.openxmlformats.org/officeDocument/2006/relationships/hyperlink" Target="https://library.wmo.int/index.php?lvl=notice_display&amp;id=19223" TargetMode="External"/><Relationship Id="rId68" Type="http://schemas.openxmlformats.org/officeDocument/2006/relationships/hyperlink" Target="https://library.wmo.int/index.php?lvl=notice_display&amp;id=21440" TargetMode="External"/><Relationship Id="rId84" Type="http://schemas.microsoft.com/office/2011/relationships/people" Target="people.xml"/><Relationship Id="rId16" Type="http://schemas.openxmlformats.org/officeDocument/2006/relationships/hyperlink" Target="https://meetings.wmo.int/WMO-Data-Conference/SitePages/Outcome%20Material.aspx" TargetMode="External"/><Relationship Id="rId11" Type="http://schemas.openxmlformats.org/officeDocument/2006/relationships/image" Target="media/image1.jpeg"/><Relationship Id="rId32" Type="http://schemas.openxmlformats.org/officeDocument/2006/relationships/hyperlink" Target="https://library.wmo.int/index.php?lvl=notice_display&amp;id=21440" TargetMode="External"/><Relationship Id="rId37" Type="http://schemas.openxmlformats.org/officeDocument/2006/relationships/hyperlink" Target="https://library.wmo.int/index.php?lvl=notice_display&amp;id=18648" TargetMode="External"/><Relationship Id="rId53" Type="http://schemas.openxmlformats.org/officeDocument/2006/relationships/hyperlink" Target="https://library.wmo.int/index.php?lvl=notice_display&amp;id=10700" TargetMode="External"/><Relationship Id="rId58" Type="http://schemas.openxmlformats.org/officeDocument/2006/relationships/hyperlink" Target="https://library.wmo.int/index.php?lvl=notice_display&amp;id=21686" TargetMode="External"/><Relationship Id="rId74" Type="http://schemas.openxmlformats.org/officeDocument/2006/relationships/hyperlink" Target="https://library.wmo.int/?lvl=notice_display&amp;id=21716" TargetMode="External"/><Relationship Id="rId79" Type="http://schemas.openxmlformats.org/officeDocument/2006/relationships/header" Target="header3.xml"/><Relationship Id="rId5" Type="http://schemas.openxmlformats.org/officeDocument/2006/relationships/numbering" Target="numbering.xml"/><Relationship Id="rId19" Type="http://schemas.openxmlformats.org/officeDocument/2006/relationships/hyperlink" Target="https://library.wmo.int/index.php?lvl=notice_display&amp;id=4752" TargetMode="External"/><Relationship Id="rId14" Type="http://schemas.openxmlformats.org/officeDocument/2006/relationships/hyperlink" Target="https://library.wmo.int/index.php?lvl=notice_display&amp;id=21440" TargetMode="External"/><Relationship Id="rId22" Type="http://schemas.openxmlformats.org/officeDocument/2006/relationships/hyperlink" Target="https://library.wmo.int/index.php?lvl=notice_display&amp;id=21440" TargetMode="External"/><Relationship Id="rId27" Type="http://schemas.openxmlformats.org/officeDocument/2006/relationships/hyperlink" Target="https://library.wmo.int/index.php?lvl=notice_display&amp;id=5849" TargetMode="External"/><Relationship Id="rId30" Type="http://schemas.openxmlformats.org/officeDocument/2006/relationships/hyperlink" Target="https://library.wmo.int/index.php?lvl=notice_display&amp;id=21440" TargetMode="External"/><Relationship Id="rId35" Type="http://schemas.openxmlformats.org/officeDocument/2006/relationships/hyperlink" Target="https://library.wmo.int/index.php?lvl=notice_display&amp;id=4752" TargetMode="External"/><Relationship Id="rId43" Type="http://schemas.openxmlformats.org/officeDocument/2006/relationships/hyperlink" Target="https://library.wmo.int/index.php?lvl=notice_display&amp;id=12793" TargetMode="External"/><Relationship Id="rId48" Type="http://schemas.openxmlformats.org/officeDocument/2006/relationships/hyperlink" Target="https://library.wmo.int/index.php?lvl=notice_display&amp;id=12793" TargetMode="External"/><Relationship Id="rId56" Type="http://schemas.openxmlformats.org/officeDocument/2006/relationships/hyperlink" Target="https://library.wmo.int/index.php?lvl=notice_display&amp;id=9784" TargetMode="External"/><Relationship Id="rId64" Type="http://schemas.openxmlformats.org/officeDocument/2006/relationships/hyperlink" Target="https://library.wmo.int/index.php?lvl=notice_display&amp;id=19223" TargetMode="External"/><Relationship Id="rId69" Type="http://schemas.openxmlformats.org/officeDocument/2006/relationships/hyperlink" Target="https://library.wmo.int/index.php?lvl=notice_display&amp;id=9254" TargetMode="External"/><Relationship Id="rId77"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hyperlink" Target="https://library.wmo.int/index.php?lvl=notice_display&amp;id=19223" TargetMode="External"/><Relationship Id="rId72" Type="http://schemas.openxmlformats.org/officeDocument/2006/relationships/hyperlink" Target="https://library.wmo.int/doc_num.php?explnum_id=9939" TargetMode="External"/><Relationship Id="rId80" Type="http://schemas.openxmlformats.org/officeDocument/2006/relationships/header" Target="header4.xml"/><Relationship Id="rId85"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library.wmo.int/index.php?lvl=notice_display&amp;id=21440" TargetMode="External"/><Relationship Id="rId17" Type="http://schemas.openxmlformats.org/officeDocument/2006/relationships/hyperlink" Target="https://library.wmo.int/index.php?lvl=notice_display&amp;id=21866" TargetMode="External"/><Relationship Id="rId25" Type="http://schemas.openxmlformats.org/officeDocument/2006/relationships/hyperlink" Target="https://library.wmo.int/index.php?lvl=notice_display&amp;id=21440" TargetMode="External"/><Relationship Id="rId33" Type="http://schemas.openxmlformats.org/officeDocument/2006/relationships/hyperlink" Target="https://library.wmo.int/index.php?lvl=notice_display&amp;id=21440" TargetMode="External"/><Relationship Id="rId38" Type="http://schemas.openxmlformats.org/officeDocument/2006/relationships/hyperlink" Target="https://library.wmo.int/index.php?lvl=notice_display&amp;id=21440" TargetMode="External"/><Relationship Id="rId46" Type="http://schemas.openxmlformats.org/officeDocument/2006/relationships/hyperlink" Target="https://library.wmo.int/index.php?lvl=notice_display&amp;id=21686" TargetMode="External"/><Relationship Id="rId59" Type="http://schemas.openxmlformats.org/officeDocument/2006/relationships/hyperlink" Target="https://library.wmo.int/index.php?lvl=notice_display&amp;id=12793" TargetMode="External"/><Relationship Id="rId67" Type="http://schemas.openxmlformats.org/officeDocument/2006/relationships/hyperlink" Target="https://library.wmo.int/index.php?lvl=notice_display&amp;id=21440" TargetMode="External"/><Relationship Id="rId20" Type="http://schemas.openxmlformats.org/officeDocument/2006/relationships/hyperlink" Target="https://library.wmo.int/index.php?lvl=notice_display&amp;id=5849" TargetMode="External"/><Relationship Id="rId41" Type="http://schemas.openxmlformats.org/officeDocument/2006/relationships/hyperlink" Target="https://library.wmo.int/index.php?lvl=notice_display&amp;id=19223" TargetMode="External"/><Relationship Id="rId54" Type="http://schemas.openxmlformats.org/officeDocument/2006/relationships/hyperlink" Target="https://library.wmo.int/index.php?lvl=notice_display&amp;id=19223" TargetMode="External"/><Relationship Id="rId62" Type="http://schemas.openxmlformats.org/officeDocument/2006/relationships/hyperlink" Target="https://library.wmo.int/index.php?lvl=notice_display&amp;id=12793" TargetMode="External"/><Relationship Id="rId70" Type="http://schemas.openxmlformats.org/officeDocument/2006/relationships/hyperlink" Target="https://library.wmo.int/index.php?lvl=notice_display&amp;id=21440" TargetMode="External"/><Relationship Id="rId75" Type="http://schemas.openxmlformats.org/officeDocument/2006/relationships/hyperlink" Target="https://library.wmo.int/doc_num.php?explnum_id=9827" TargetMode="Externa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library.wmo.int/index.php?lvl=notice_display&amp;id=21788" TargetMode="External"/><Relationship Id="rId23" Type="http://schemas.openxmlformats.org/officeDocument/2006/relationships/hyperlink" Target="https://library.wmo.int/index.php?lvl=notice_display&amp;id=21525" TargetMode="External"/><Relationship Id="rId28" Type="http://schemas.openxmlformats.org/officeDocument/2006/relationships/hyperlink" Target="https://library.wmo.int/index.php?lvl=notice_display&amp;id=18648" TargetMode="External"/><Relationship Id="rId36" Type="http://schemas.openxmlformats.org/officeDocument/2006/relationships/hyperlink" Target="https://library.wmo.int/index.php?lvl=notice_display&amp;id=5849" TargetMode="External"/><Relationship Id="rId49" Type="http://schemas.openxmlformats.org/officeDocument/2006/relationships/hyperlink" Target="https://library.wmo.int/index.php?lvl=notice_display&amp;id=19223" TargetMode="External"/><Relationship Id="rId57" Type="http://schemas.openxmlformats.org/officeDocument/2006/relationships/hyperlink" Target="https://library.wmo.int/index.php?lvl=notice_display&amp;id=10700" TargetMode="External"/><Relationship Id="rId10" Type="http://schemas.openxmlformats.org/officeDocument/2006/relationships/endnotes" Target="endnotes.xml"/><Relationship Id="rId31" Type="http://schemas.openxmlformats.org/officeDocument/2006/relationships/hyperlink" Target="https://library.wmo.int/index.php?lvl=notice_display&amp;id=4752" TargetMode="External"/><Relationship Id="rId44" Type="http://schemas.openxmlformats.org/officeDocument/2006/relationships/hyperlink" Target="https://library.wmo.int/index.php?lvl=notice_display&amp;id=12793" TargetMode="External"/><Relationship Id="rId52" Type="http://schemas.openxmlformats.org/officeDocument/2006/relationships/hyperlink" Target="https://library.wmo.int/index.php?lvl=notice_display&amp;id=12793" TargetMode="External"/><Relationship Id="rId60" Type="http://schemas.openxmlformats.org/officeDocument/2006/relationships/hyperlink" Target="https://library.wmo.int/index.php?lvl=notice_display&amp;id=19223" TargetMode="External"/><Relationship Id="rId65" Type="http://schemas.openxmlformats.org/officeDocument/2006/relationships/hyperlink" Target="https://library.wmo.int/index.php?lvl=notice_display&amp;id=20026" TargetMode="External"/><Relationship Id="rId73" Type="http://schemas.openxmlformats.org/officeDocument/2006/relationships/hyperlink" Target="https://library.wmo.int/?lvl=notice_display&amp;id=21644" TargetMode="External"/><Relationship Id="rId78" Type="http://schemas.openxmlformats.org/officeDocument/2006/relationships/header" Target="header2.xml"/><Relationship Id="rId8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library.wmo.int/index.php?lvl=notice_display&amp;id=21440" TargetMode="External"/><Relationship Id="rId18" Type="http://schemas.openxmlformats.org/officeDocument/2006/relationships/hyperlink" Target="https://library.wmo.int/doc_num.php?explnum_id=10076" TargetMode="External"/><Relationship Id="rId39" Type="http://schemas.openxmlformats.org/officeDocument/2006/relationships/hyperlink" Target="https://library.wmo.int/index.php?lvl=notice_display&amp;id=21644" TargetMode="External"/><Relationship Id="rId34" Type="http://schemas.openxmlformats.org/officeDocument/2006/relationships/hyperlink" Target="https://library.wmo.int/index.php?lvl=notice_display&amp;id=4752" TargetMode="External"/><Relationship Id="rId50" Type="http://schemas.openxmlformats.org/officeDocument/2006/relationships/hyperlink" Target="https://library.wmo.int/index.php?lvl=notice_display&amp;id=10700" TargetMode="External"/><Relationship Id="rId55" Type="http://schemas.openxmlformats.org/officeDocument/2006/relationships/hyperlink" Target="https://library.wmo.int/index.php?lvl=notice_display&amp;id=19223" TargetMode="External"/><Relationship Id="rId76" Type="http://schemas.openxmlformats.org/officeDocument/2006/relationships/hyperlink" Target="https://library.wmo.int/index.php?lvl=notice_display&amp;id=21644" TargetMode="External"/><Relationship Id="rId7" Type="http://schemas.openxmlformats.org/officeDocument/2006/relationships/settings" Target="settings.xml"/><Relationship Id="rId71" Type="http://schemas.openxmlformats.org/officeDocument/2006/relationships/hyperlink" Target="https://library.wmo.int/index.php?lvl=notice_display&amp;id=21858" TargetMode="External"/><Relationship Id="rId2" Type="http://schemas.openxmlformats.org/officeDocument/2006/relationships/customXml" Target="../customXml/item2.xml"/><Relationship Id="rId29" Type="http://schemas.openxmlformats.org/officeDocument/2006/relationships/hyperlink" Target="https://library.wmo.int/index.php?lvl=notice_display&amp;id=20626" TargetMode="External"/><Relationship Id="rId24" Type="http://schemas.openxmlformats.org/officeDocument/2006/relationships/hyperlink" Target="https://library.wmo.int/index.php?lvl=notice_display&amp;id=21440" TargetMode="External"/><Relationship Id="rId40" Type="http://schemas.openxmlformats.org/officeDocument/2006/relationships/hyperlink" Target="https://library.wmo.int/index.php?lvl=notice_display&amp;id=19223" TargetMode="External"/><Relationship Id="rId45" Type="http://schemas.openxmlformats.org/officeDocument/2006/relationships/hyperlink" Target="https://library.wmo.int/index.php?lvl=notice_display&amp;id=19223" TargetMode="External"/><Relationship Id="rId66" Type="http://schemas.openxmlformats.org/officeDocument/2006/relationships/hyperlink" Target="https://library.wmo.int/index.php?lvl=notice_display&amp;id=21716" TargetMode="External"/><Relationship Id="rId61" Type="http://schemas.openxmlformats.org/officeDocument/2006/relationships/hyperlink" Target="http://legacy.ioc-unesco.org/index.php?option=com_oe&amp;task=viewDocumentRecord&amp;docID=338" TargetMode="External"/><Relationship Id="rId82" Type="http://schemas.openxmlformats.org/officeDocument/2006/relationships/header" Target="header6.xml"/></Relationships>
</file>

<file path=word/_rels/footnotes.xml.rels><?xml version="1.0" encoding="UTF-8" standalone="yes"?>
<Relationships xmlns="http://schemas.openxmlformats.org/package/2006/relationships"><Relationship Id="rId8" Type="http://schemas.openxmlformats.org/officeDocument/2006/relationships/hyperlink" Target="https://library.wmo.int/index.php?lvl=notice_display&amp;id=21644" TargetMode="External"/><Relationship Id="rId3" Type="http://schemas.openxmlformats.org/officeDocument/2006/relationships/hyperlink" Target="http://legacy.ioc-unesco.org/index.php?option=com_oe&amp;task=viewDocumentRecord&amp;docID=8600" TargetMode="External"/><Relationship Id="rId7" Type="http://schemas.openxmlformats.org/officeDocument/2006/relationships/hyperlink" Target="https://library.wmo.int/index.php?lvl=notice_display&amp;id=21858" TargetMode="External"/><Relationship Id="rId2" Type="http://schemas.openxmlformats.org/officeDocument/2006/relationships/hyperlink" Target="https://ozone.unep.org/treaties/vienna-convention/vienna-convention-protection-ozone-layer" TargetMode="External"/><Relationship Id="rId1" Type="http://schemas.openxmlformats.org/officeDocument/2006/relationships/hyperlink" Target="https://unfccc.int/process-and-meetings/the-paris-agreement/the-paris-agreement" TargetMode="External"/><Relationship Id="rId6" Type="http://schemas.openxmlformats.org/officeDocument/2006/relationships/hyperlink" Target="https://library.wmo.int/index.php?lvl=notice_display&amp;id=21858" TargetMode="External"/><Relationship Id="rId5" Type="http://schemas.openxmlformats.org/officeDocument/2006/relationships/hyperlink" Target="https://library.wmo.int/index.php?lvl=notice_display&amp;id=21657" TargetMode="External"/><Relationship Id="rId4" Type="http://schemas.openxmlformats.org/officeDocument/2006/relationships/hyperlink" Target="https://www.go-fair.org/fair-princip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FC635875425349B3265EFAC3D0A1F0" ma:contentTypeVersion="13" ma:contentTypeDescription="Create a new document." ma:contentTypeScope="" ma:versionID="25e9513ad83c3802d9a78bfeef3b4369">
  <xsd:schema xmlns:xsd="http://www.w3.org/2001/XMLSchema" xmlns:xs="http://www.w3.org/2001/XMLSchema" xmlns:p="http://schemas.microsoft.com/office/2006/metadata/properties" xmlns:ns3="8ec0b821-9e03-4938-aec6-1dcf2ecf3e10" xmlns:ns4="5e341866-7c71-43e7-8f34-3402d2b4f504" targetNamespace="http://schemas.microsoft.com/office/2006/metadata/properties" ma:root="true" ma:fieldsID="f6de3d5f77b40631fa049bf4391237b2" ns3:_="" ns4:_="">
    <xsd:import namespace="8ec0b821-9e03-4938-aec6-1dcf2ecf3e10"/>
    <xsd:import namespace="5e341866-7c71-43e7-8f34-3402d2b4f50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c0b821-9e03-4938-aec6-1dcf2ecf3e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341866-7c71-43e7-8f34-3402d2b4f50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pc="http://schemas.microsoft.com/office/infopath/2007/PartnerControl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92D1EE6C-43A6-4A04-AFF8-01FF58D6EA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c0b821-9e03-4938-aec6-1dcf2ecf3e10"/>
    <ds:schemaRef ds:uri="5e341866-7c71-43e7-8f34-3402d2b4f5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E4C997-AFE9-4FD5-8B67-4DD00902483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D20D50D-8F4D-4581-A6DB-25A81D5B93C9}">
  <ds:schemaRefs>
    <ds:schemaRef ds:uri="http://schemas.microsoft.com/sharepoint/v3/contenttype/forms"/>
  </ds:schemaRefs>
</ds:datastoreItem>
</file>

<file path=customXml/itemProps4.xml><?xml version="1.0" encoding="utf-8"?>
<ds:datastoreItem xmlns:ds="http://schemas.openxmlformats.org/officeDocument/2006/customXml" ds:itemID="{A00743E8-7330-42AE-8908-BF64616F21A6}">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office:word"/>
    <ds:schemaRef ds:uri="urn:schemas-microsoft-com:vml"/>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9841</Words>
  <Characters>56494</Characters>
  <Application>Microsoft Office Word</Application>
  <DocSecurity>0</DocSecurity>
  <Lines>1065</Lines>
  <Paragraphs>406</Paragraphs>
  <ScaleCrop>false</ScaleCrop>
  <HeadingPairs>
    <vt:vector size="2" baseType="variant">
      <vt:variant>
        <vt:lpstr>Title</vt:lpstr>
      </vt:variant>
      <vt:variant>
        <vt:i4>1</vt:i4>
      </vt:variant>
    </vt:vector>
  </HeadingPairs>
  <TitlesOfParts>
    <vt:vector size="1" baseType="lpstr">
      <vt:lpstr>WMO Document Template</vt:lpstr>
    </vt:vector>
  </TitlesOfParts>
  <Company>WMO</Company>
  <LinksUpToDate>false</LinksUpToDate>
  <CharactersWithSpaces>65929</CharactersWithSpaces>
  <SharedDoc>false</SharedDoc>
  <HLinks>
    <vt:vector size="18" baseType="variant">
      <vt:variant>
        <vt:i4>2228298</vt:i4>
      </vt:variant>
      <vt:variant>
        <vt:i4>152</vt:i4>
      </vt:variant>
      <vt:variant>
        <vt:i4>0</vt:i4>
      </vt:variant>
      <vt:variant>
        <vt:i4>5</vt:i4>
      </vt:variant>
      <vt:variant>
        <vt:lpwstr>ftp://ftp.wmo.int/Documents/PublicWeb/mainweb/meetings/cbodies/governance/congress_reports/english/pdf/1026_E.pdf</vt:lpwstr>
      </vt:variant>
      <vt:variant>
        <vt:lpwstr/>
      </vt:variant>
      <vt:variant>
        <vt:i4>4784202</vt:i4>
      </vt:variant>
      <vt:variant>
        <vt:i4>51</vt:i4>
      </vt:variant>
      <vt:variant>
        <vt:i4>0</vt:i4>
      </vt:variant>
      <vt:variant>
        <vt:i4>5</vt:i4>
      </vt:variant>
      <vt:variant>
        <vt:lpwstr/>
      </vt:variant>
      <vt:variant>
        <vt:lpwstr>_Draft_Recommendation_X.X/1</vt:lpwstr>
      </vt:variant>
      <vt:variant>
        <vt:i4>983122</vt:i4>
      </vt:variant>
      <vt:variant>
        <vt:i4>48</vt:i4>
      </vt:variant>
      <vt:variant>
        <vt:i4>0</vt:i4>
      </vt:variant>
      <vt:variant>
        <vt:i4>5</vt:i4>
      </vt:variant>
      <vt:variant>
        <vt:lpwstr/>
      </vt:variant>
      <vt:variant>
        <vt:lpwstr>_DRAFT_RESOLUTION_4.2/1_(EC-64)%20-%20PU</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WMO Document Template</dc:title>
  <dc:creator>Igor Zahumensky</dc:creator>
  <cp:lastModifiedBy>Alida Catcheside</cp:lastModifiedBy>
  <cp:revision>5</cp:revision>
  <cp:lastPrinted>2021-03-11T16:54:00Z</cp:lastPrinted>
  <dcterms:created xsi:type="dcterms:W3CDTF">2021-04-16T10:57:00Z</dcterms:created>
  <dcterms:modified xsi:type="dcterms:W3CDTF">2021-04-16T12:21:00Z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0x0101009CFC635875425349B3265EFAC3D0A1F0</vt:lpwstr>
  </property>
</Properties>
</file>