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14" w:type="dxa"/>
        <w:tblInd w:w="-459" w:type="dxa"/>
        <w:tblBorders>
          <w:bottom w:val="single" w:sz="4" w:space="0" w:color="auto"/>
        </w:tblBorders>
        <w:tblLook w:val="01E0" w:firstRow="1" w:lastRow="1" w:firstColumn="1" w:lastColumn="1" w:noHBand="0" w:noVBand="0"/>
      </w:tblPr>
      <w:tblGrid>
        <w:gridCol w:w="500"/>
        <w:gridCol w:w="6852"/>
        <w:gridCol w:w="2962"/>
      </w:tblGrid>
      <w:tr w:rsidR="00A80767" w:rsidRPr="001A25F0" w14:paraId="00006E64" w14:textId="77777777" w:rsidTr="0A8BE646">
        <w:trPr>
          <w:trHeight w:val="282"/>
        </w:trPr>
        <w:tc>
          <w:tcPr>
            <w:tcW w:w="500" w:type="dxa"/>
            <w:vMerge w:val="restart"/>
            <w:tcBorders>
              <w:bottom w:val="nil"/>
            </w:tcBorders>
            <w:textDirection w:val="btLr"/>
          </w:tcPr>
          <w:p w14:paraId="6A3C4CF5" w14:textId="77777777" w:rsidR="00A80767" w:rsidRPr="00B24FC9" w:rsidRDefault="00A80767" w:rsidP="00826D53">
            <w:pPr>
              <w:tabs>
                <w:tab w:val="clear" w:pos="1134"/>
                <w:tab w:val="left" w:pos="6946"/>
              </w:tabs>
              <w:suppressAutoHyphens/>
              <w:spacing w:after="120" w:line="252" w:lineRule="auto"/>
              <w:ind w:left="175" w:right="113"/>
              <w:jc w:val="right"/>
              <w:rPr>
                <w:color w:val="365F91" w:themeColor="accent1" w:themeShade="BF"/>
                <w:sz w:val="12"/>
                <w:szCs w:val="12"/>
                <w:lang w:eastAsia="zh-CN"/>
              </w:rPr>
            </w:pPr>
            <w:r w:rsidRPr="00B24FC9">
              <w:rPr>
                <w:color w:val="365F91" w:themeColor="accent1" w:themeShade="BF"/>
                <w:sz w:val="10"/>
                <w:szCs w:val="10"/>
                <w:lang w:eastAsia="zh-CN"/>
              </w:rPr>
              <w:t>WEATHER CLIMATE WATER</w:t>
            </w:r>
          </w:p>
        </w:tc>
        <w:tc>
          <w:tcPr>
            <w:tcW w:w="6852" w:type="dxa"/>
            <w:vMerge w:val="restart"/>
          </w:tcPr>
          <w:p w14:paraId="26613037" w14:textId="77777777" w:rsidR="00A80767" w:rsidRPr="00B24FC9" w:rsidRDefault="00A80767" w:rsidP="00826D53">
            <w:pPr>
              <w:tabs>
                <w:tab w:val="left" w:pos="6946"/>
              </w:tabs>
              <w:suppressAutoHyphens/>
              <w:spacing w:after="120" w:line="252" w:lineRule="auto"/>
              <w:ind w:left="1134"/>
              <w:jc w:val="left"/>
              <w:rPr>
                <w:rFonts w:cs="Tahoma"/>
                <w:b/>
                <w:bCs/>
                <w:color w:val="365F91" w:themeColor="accent1" w:themeShade="BF"/>
                <w:szCs w:val="22"/>
              </w:rPr>
            </w:pPr>
            <w:r w:rsidRPr="00B24FC9">
              <w:rPr>
                <w:noProof/>
                <w:color w:val="365F91" w:themeColor="accent1" w:themeShade="BF"/>
                <w:szCs w:val="22"/>
                <w:lang w:eastAsia="zh-CN"/>
              </w:rPr>
              <w:drawing>
                <wp:anchor distT="0" distB="0" distL="114300" distR="114300" simplePos="0" relativeHeight="251658240" behindDoc="1" locked="1" layoutInCell="1" allowOverlap="1" wp14:anchorId="597B18DA" wp14:editId="62755B74">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164" w:rsidRPr="1B7C62C4">
              <w:rPr>
                <w:rFonts w:cs="Tahoma"/>
                <w:b/>
                <w:bCs/>
                <w:color w:val="365F91" w:themeColor="accent1" w:themeShade="BF"/>
              </w:rPr>
              <w:t>World Meteorological Organization</w:t>
            </w:r>
          </w:p>
          <w:p w14:paraId="79838651" w14:textId="77777777" w:rsidR="00A80767" w:rsidRPr="00B24FC9" w:rsidRDefault="00203164" w:rsidP="00826D53">
            <w:pPr>
              <w:tabs>
                <w:tab w:val="left" w:pos="6946"/>
              </w:tabs>
              <w:suppressAutoHyphens/>
              <w:spacing w:after="120" w:line="252" w:lineRule="auto"/>
              <w:ind w:left="1134"/>
              <w:jc w:val="left"/>
              <w:rPr>
                <w:rFonts w:cs="Tahoma"/>
                <w:b/>
                <w:color w:val="365F91" w:themeColor="accent1" w:themeShade="BF"/>
                <w:spacing w:val="-2"/>
                <w:szCs w:val="22"/>
              </w:rPr>
            </w:pPr>
            <w:r>
              <w:rPr>
                <w:rFonts w:cs="Tahoma"/>
                <w:b/>
                <w:color w:val="365F91" w:themeColor="accent1" w:themeShade="BF"/>
                <w:spacing w:val="-2"/>
                <w:szCs w:val="22"/>
              </w:rPr>
              <w:t>COMMISSION FOR OBSERVATION, INFRASTRUCTURE AND INFORMATION SYSTEMS</w:t>
            </w:r>
          </w:p>
          <w:p w14:paraId="45C4D78C" w14:textId="77777777" w:rsidR="00A80767" w:rsidRPr="00B24FC9" w:rsidRDefault="00203164" w:rsidP="00826D53">
            <w:pPr>
              <w:tabs>
                <w:tab w:val="left" w:pos="6946"/>
              </w:tabs>
              <w:suppressAutoHyphens/>
              <w:spacing w:after="120" w:line="252" w:lineRule="auto"/>
              <w:ind w:left="1134"/>
              <w:jc w:val="left"/>
              <w:rPr>
                <w:rFonts w:cs="Tahoma"/>
                <w:b/>
                <w:bCs/>
                <w:color w:val="365F91" w:themeColor="accent1" w:themeShade="BF"/>
                <w:szCs w:val="22"/>
              </w:rPr>
            </w:pPr>
            <w:r>
              <w:rPr>
                <w:rFonts w:cstheme="minorBidi"/>
                <w:b/>
                <w:snapToGrid w:val="0"/>
                <w:color w:val="365F91" w:themeColor="accent1" w:themeShade="BF"/>
                <w:szCs w:val="22"/>
              </w:rPr>
              <w:t>First Session (Third Part)</w:t>
            </w:r>
            <w:r w:rsidR="00A80767" w:rsidRPr="00B24FC9">
              <w:rPr>
                <w:rFonts w:cstheme="minorBidi"/>
                <w:b/>
                <w:snapToGrid w:val="0"/>
                <w:color w:val="365F91" w:themeColor="accent1" w:themeShade="BF"/>
                <w:szCs w:val="22"/>
              </w:rPr>
              <w:br/>
            </w:r>
            <w:r>
              <w:rPr>
                <w:snapToGrid w:val="0"/>
                <w:color w:val="365F91" w:themeColor="accent1" w:themeShade="BF"/>
                <w:szCs w:val="22"/>
              </w:rPr>
              <w:t>12 to 16 April 2021, Virtual Session</w:t>
            </w:r>
          </w:p>
        </w:tc>
        <w:tc>
          <w:tcPr>
            <w:tcW w:w="2962" w:type="dxa"/>
          </w:tcPr>
          <w:p w14:paraId="2B8DF518" w14:textId="77777777" w:rsidR="00A80767" w:rsidRPr="00FA3986" w:rsidRDefault="00203164" w:rsidP="00826D53">
            <w:pPr>
              <w:tabs>
                <w:tab w:val="clear" w:pos="1134"/>
              </w:tabs>
              <w:spacing w:after="60"/>
              <w:ind w:right="-108"/>
              <w:jc w:val="right"/>
              <w:rPr>
                <w:rFonts w:cs="Tahoma"/>
                <w:b/>
                <w:bCs/>
                <w:color w:val="365F91" w:themeColor="accent1" w:themeShade="BF"/>
                <w:szCs w:val="22"/>
                <w:lang w:val="fr-FR"/>
              </w:rPr>
            </w:pPr>
            <w:r>
              <w:rPr>
                <w:rFonts w:cs="Tahoma"/>
                <w:b/>
                <w:bCs/>
                <w:color w:val="365F91" w:themeColor="accent1" w:themeShade="BF"/>
                <w:szCs w:val="22"/>
                <w:lang w:val="fr-FR"/>
              </w:rPr>
              <w:t>INFCOM-1(III)/Doc. 5.2.1(1)</w:t>
            </w:r>
          </w:p>
        </w:tc>
      </w:tr>
      <w:tr w:rsidR="00A80767" w:rsidRPr="00B24FC9" w14:paraId="2795C5C1" w14:textId="77777777" w:rsidTr="0A8BE646">
        <w:trPr>
          <w:trHeight w:val="730"/>
        </w:trPr>
        <w:tc>
          <w:tcPr>
            <w:tcW w:w="500" w:type="dxa"/>
            <w:vMerge/>
          </w:tcPr>
          <w:p w14:paraId="2B97AF8C" w14:textId="77777777" w:rsidR="00A80767" w:rsidRPr="00FA3986" w:rsidRDefault="00A80767" w:rsidP="00826D53">
            <w:pPr>
              <w:tabs>
                <w:tab w:val="left" w:pos="6946"/>
              </w:tabs>
              <w:suppressAutoHyphens/>
              <w:spacing w:after="120" w:line="252" w:lineRule="auto"/>
              <w:ind w:left="1134"/>
              <w:jc w:val="left"/>
              <w:rPr>
                <w:color w:val="365F91" w:themeColor="accent1" w:themeShade="BF"/>
                <w:szCs w:val="22"/>
                <w:lang w:val="fr-FR" w:eastAsia="zh-CN"/>
              </w:rPr>
            </w:pPr>
          </w:p>
        </w:tc>
        <w:tc>
          <w:tcPr>
            <w:tcW w:w="6852" w:type="dxa"/>
            <w:vMerge/>
          </w:tcPr>
          <w:p w14:paraId="753650B2" w14:textId="77777777" w:rsidR="00A80767" w:rsidRPr="00FA3986" w:rsidRDefault="00A80767" w:rsidP="00826D53">
            <w:pPr>
              <w:tabs>
                <w:tab w:val="left" w:pos="6946"/>
              </w:tabs>
              <w:suppressAutoHyphens/>
              <w:spacing w:after="120" w:line="252" w:lineRule="auto"/>
              <w:ind w:left="1134"/>
              <w:jc w:val="left"/>
              <w:rPr>
                <w:color w:val="365F91" w:themeColor="accent1" w:themeShade="BF"/>
                <w:szCs w:val="22"/>
                <w:lang w:val="fr-FR" w:eastAsia="zh-CN"/>
              </w:rPr>
            </w:pPr>
          </w:p>
        </w:tc>
        <w:tc>
          <w:tcPr>
            <w:tcW w:w="2962" w:type="dxa"/>
          </w:tcPr>
          <w:p w14:paraId="3FC2A530" w14:textId="77777777" w:rsidR="00A80767" w:rsidRPr="00B24FC9" w:rsidRDefault="00A80767" w:rsidP="00826D53">
            <w:pPr>
              <w:tabs>
                <w:tab w:val="clear" w:pos="1134"/>
              </w:tabs>
              <w:spacing w:before="120" w:after="60"/>
              <w:ind w:right="-108"/>
              <w:jc w:val="right"/>
              <w:rPr>
                <w:rFonts w:cs="Tahoma"/>
                <w:color w:val="365F91" w:themeColor="accent1" w:themeShade="BF"/>
                <w:szCs w:val="22"/>
              </w:rPr>
            </w:pPr>
            <w:r w:rsidRPr="00B24FC9">
              <w:rPr>
                <w:rFonts w:cs="Tahoma"/>
                <w:color w:val="365F91" w:themeColor="accent1" w:themeShade="BF"/>
                <w:szCs w:val="22"/>
              </w:rPr>
              <w:t>Submitted by:</w:t>
            </w:r>
            <w:r w:rsidRPr="00B24FC9">
              <w:rPr>
                <w:rFonts w:cs="Tahoma"/>
                <w:color w:val="365F91" w:themeColor="accent1" w:themeShade="BF"/>
                <w:szCs w:val="22"/>
              </w:rPr>
              <w:br/>
            </w:r>
            <w:r w:rsidRPr="0022347E">
              <w:rPr>
                <w:rFonts w:cs="Tahoma"/>
                <w:color w:val="365F91" w:themeColor="accent1" w:themeShade="BF"/>
                <w:szCs w:val="22"/>
              </w:rPr>
              <w:t>Secretary-General</w:t>
            </w:r>
            <w:r w:rsidRPr="00B24FC9">
              <w:rPr>
                <w:rFonts w:cs="Tahoma"/>
                <w:color w:val="365F91" w:themeColor="accent1" w:themeShade="BF"/>
                <w:szCs w:val="22"/>
              </w:rPr>
              <w:t xml:space="preserve"> </w:t>
            </w:r>
          </w:p>
          <w:p w14:paraId="29480B44" w14:textId="6347CC28" w:rsidR="00A80767" w:rsidRPr="00B24FC9" w:rsidRDefault="00534FF3" w:rsidP="1EB11115">
            <w:pPr>
              <w:tabs>
                <w:tab w:val="clear" w:pos="1134"/>
              </w:tabs>
              <w:spacing w:before="120" w:after="60"/>
              <w:ind w:right="-108"/>
              <w:jc w:val="right"/>
              <w:rPr>
                <w:rFonts w:cs="Tahoma"/>
                <w:color w:val="365F91" w:themeColor="accent1" w:themeShade="BF"/>
              </w:rPr>
            </w:pPr>
            <w:r>
              <w:rPr>
                <w:rFonts w:cs="Tahoma"/>
                <w:color w:val="365F91" w:themeColor="accent1" w:themeShade="BF"/>
              </w:rPr>
              <w:t>26</w:t>
            </w:r>
            <w:r w:rsidR="00203164" w:rsidRPr="1EB11115">
              <w:rPr>
                <w:rFonts w:cs="Tahoma"/>
                <w:color w:val="365F91" w:themeColor="accent1" w:themeShade="BF"/>
              </w:rPr>
              <w:t>.I</w:t>
            </w:r>
            <w:r w:rsidR="4C22BB6A" w:rsidRPr="1EB11115">
              <w:rPr>
                <w:rFonts w:cs="Tahoma"/>
                <w:color w:val="365F91" w:themeColor="accent1" w:themeShade="BF"/>
              </w:rPr>
              <w:t>I</w:t>
            </w:r>
            <w:r w:rsidR="00203164" w:rsidRPr="1EB11115">
              <w:rPr>
                <w:rFonts w:cs="Tahoma"/>
                <w:color w:val="365F91" w:themeColor="accent1" w:themeShade="BF"/>
              </w:rPr>
              <w:t>I.2021</w:t>
            </w:r>
          </w:p>
          <w:p w14:paraId="4BE4E799" w14:textId="77777777" w:rsidR="00A80767" w:rsidRPr="00B24FC9" w:rsidRDefault="00A80767" w:rsidP="00826D53">
            <w:pPr>
              <w:tabs>
                <w:tab w:val="clear" w:pos="1134"/>
              </w:tabs>
              <w:spacing w:before="120" w:after="60"/>
              <w:ind w:right="-108"/>
              <w:jc w:val="right"/>
              <w:rPr>
                <w:rFonts w:cs="Tahoma"/>
                <w:b/>
                <w:bCs/>
                <w:color w:val="365F91" w:themeColor="accent1" w:themeShade="BF"/>
                <w:szCs w:val="22"/>
              </w:rPr>
            </w:pPr>
            <w:r w:rsidRPr="00B24FC9">
              <w:rPr>
                <w:rFonts w:cs="Tahoma"/>
                <w:b/>
                <w:bCs/>
                <w:color w:val="365F91" w:themeColor="accent1" w:themeShade="BF"/>
                <w:szCs w:val="22"/>
              </w:rPr>
              <w:t>DRAFT 1</w:t>
            </w:r>
          </w:p>
        </w:tc>
      </w:tr>
    </w:tbl>
    <w:p w14:paraId="37D0498A" w14:textId="77777777" w:rsidR="00A80767" w:rsidRPr="00B24FC9" w:rsidRDefault="00203164" w:rsidP="00A80767">
      <w:pPr>
        <w:pStyle w:val="WMOBodyText"/>
        <w:ind w:left="2977" w:hanging="2977"/>
      </w:pPr>
      <w:r>
        <w:rPr>
          <w:b/>
          <w:bCs/>
        </w:rPr>
        <w:t>AGENDA ITEM 5:</w:t>
      </w:r>
      <w:r>
        <w:rPr>
          <w:b/>
          <w:bCs/>
        </w:rPr>
        <w:tab/>
        <w:t>TECHNICAL REGULATIONS AND OTHER TECHNICAL DECISIONS</w:t>
      </w:r>
    </w:p>
    <w:p w14:paraId="4CA21776" w14:textId="77777777" w:rsidR="00A80767" w:rsidRPr="00B24FC9" w:rsidRDefault="00203164" w:rsidP="00A80767">
      <w:pPr>
        <w:pStyle w:val="WMOBodyText"/>
        <w:ind w:left="2977" w:hanging="2977"/>
      </w:pPr>
      <w:r>
        <w:rPr>
          <w:b/>
          <w:bCs/>
        </w:rPr>
        <w:t>AGENDA ITEM 5.2:</w:t>
      </w:r>
      <w:r>
        <w:rPr>
          <w:b/>
          <w:bCs/>
        </w:rPr>
        <w:tab/>
        <w:t>Recommendations from other bodies</w:t>
      </w:r>
    </w:p>
    <w:p w14:paraId="016AEC07" w14:textId="77777777" w:rsidR="00A80767" w:rsidRPr="00B24FC9" w:rsidRDefault="00203164" w:rsidP="00A80767">
      <w:pPr>
        <w:pStyle w:val="WMOBodyText"/>
        <w:ind w:left="2977" w:hanging="2977"/>
      </w:pPr>
      <w:r>
        <w:rPr>
          <w:b/>
          <w:bCs/>
          <w:i/>
          <w:iCs/>
        </w:rPr>
        <w:t>AGENDA ITEM 5.2.1:</w:t>
      </w:r>
      <w:r>
        <w:rPr>
          <w:b/>
          <w:bCs/>
          <w:i/>
          <w:iCs/>
        </w:rPr>
        <w:tab/>
        <w:t>Services Commission (SERCOM)</w:t>
      </w:r>
    </w:p>
    <w:p w14:paraId="7DED7A11" w14:textId="77777777" w:rsidR="00A80767" w:rsidRDefault="00B3073D" w:rsidP="00A80767">
      <w:pPr>
        <w:pStyle w:val="Heading1"/>
      </w:pPr>
      <w:bookmarkStart w:id="0" w:name="_APPENDIX_A:_"/>
      <w:bookmarkEnd w:id="0"/>
      <w:r w:rsidRPr="00B3073D">
        <w:t>concept of the Global Data-Processing and Forecasting System Centres for hydrological services</w:t>
      </w:r>
    </w:p>
    <w:p w14:paraId="1A70E0DB" w14:textId="77777777" w:rsidR="00092CAE" w:rsidRPr="00092CAE" w:rsidRDefault="00092CAE" w:rsidP="00092CAE">
      <w:pPr>
        <w:pStyle w:val="WMOBodyText"/>
      </w:pP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3865"/>
        <w:gridCol w:w="5310"/>
      </w:tblGrid>
      <w:tr w:rsidR="0088163A" w:rsidRPr="00DE48B4" w14:paraId="74CE1682" w14:textId="77777777" w:rsidTr="27820277">
        <w:trPr>
          <w:jc w:val="center"/>
        </w:trPr>
        <w:tc>
          <w:tcPr>
            <w:tcW w:w="9175" w:type="dxa"/>
            <w:gridSpan w:val="2"/>
          </w:tcPr>
          <w:p w14:paraId="776EE82E" w14:textId="77777777" w:rsidR="0088163A" w:rsidRPr="00DE48B4" w:rsidRDefault="0088163A" w:rsidP="00826D53">
            <w:pPr>
              <w:pStyle w:val="WMOBodyText"/>
              <w:spacing w:after="120"/>
              <w:jc w:val="center"/>
            </w:pPr>
            <w:r w:rsidRPr="00DE48B4">
              <w:rPr>
                <w:rFonts w:ascii="Verdana Bold" w:hAnsi="Verdana Bold" w:cstheme="minorHAnsi"/>
                <w:b/>
                <w:bCs/>
                <w:caps/>
              </w:rPr>
              <w:t>Summary</w:t>
            </w:r>
          </w:p>
        </w:tc>
      </w:tr>
      <w:tr w:rsidR="0088163A" w:rsidRPr="00DE48B4" w14:paraId="540A1F6A" w14:textId="77777777" w:rsidTr="27820277">
        <w:trPr>
          <w:jc w:val="center"/>
        </w:trPr>
        <w:tc>
          <w:tcPr>
            <w:tcW w:w="3865" w:type="dxa"/>
          </w:tcPr>
          <w:p w14:paraId="2142655A" w14:textId="77777777" w:rsidR="0088163A" w:rsidRPr="00DE48B4" w:rsidRDefault="0088163A" w:rsidP="00826D53">
            <w:pPr>
              <w:pStyle w:val="WMOBodyText"/>
              <w:spacing w:before="160"/>
              <w:ind w:left="164"/>
              <w:jc w:val="left"/>
            </w:pPr>
            <w:r w:rsidRPr="00DE48B4">
              <w:rPr>
                <w:rFonts w:cstheme="minorHAnsi"/>
              </w:rPr>
              <w:t>Reference:</w:t>
            </w:r>
          </w:p>
        </w:tc>
        <w:tc>
          <w:tcPr>
            <w:tcW w:w="5310" w:type="dxa"/>
          </w:tcPr>
          <w:p w14:paraId="0B36E55F" w14:textId="0C8CF5BE" w:rsidR="0088163A" w:rsidRPr="00DE48B4" w:rsidRDefault="001F2014" w:rsidP="00826D53">
            <w:pPr>
              <w:pStyle w:val="WMOBodyText"/>
              <w:spacing w:before="160"/>
              <w:jc w:val="left"/>
            </w:pPr>
            <w:hyperlink r:id="rId12" w:anchor="page=154" w:history="1">
              <w:r w:rsidR="008B797F" w:rsidRPr="00B72BFE">
                <w:rPr>
                  <w:rStyle w:val="Hyperlink"/>
                </w:rPr>
                <w:t>Resolution</w:t>
              </w:r>
              <w:r w:rsidR="00973531">
                <w:rPr>
                  <w:rStyle w:val="Hyperlink"/>
                  <w:rFonts w:eastAsia="Malgun Gothic"/>
                  <w:lang w:eastAsia="ko-KR"/>
                </w:rPr>
                <w:t> 1</w:t>
              </w:r>
              <w:r w:rsidR="008B797F" w:rsidRPr="00B72BFE">
                <w:rPr>
                  <w:rStyle w:val="Hyperlink"/>
                  <w:rFonts w:eastAsia="Malgun Gothic"/>
                  <w:lang w:eastAsia="ko-KR"/>
                </w:rPr>
                <w:t>8</w:t>
              </w:r>
              <w:r w:rsidR="008B797F" w:rsidRPr="00B72BFE">
                <w:rPr>
                  <w:rStyle w:val="Hyperlink"/>
                </w:rPr>
                <w:t xml:space="preserve"> (EC-69)</w:t>
              </w:r>
            </w:hyperlink>
            <w:r w:rsidR="00455B2D" w:rsidRPr="00EA5F0B">
              <w:rPr>
                <w:rStyle w:val="Hyperlink"/>
                <w:color w:val="000000" w:themeColor="text1"/>
              </w:rPr>
              <w:t>,</w:t>
            </w:r>
            <w:r w:rsidR="00455B2D">
              <w:rPr>
                <w:rStyle w:val="Hyperlink"/>
                <w:color w:val="000000" w:themeColor="text1"/>
              </w:rPr>
              <w:t xml:space="preserve"> </w:t>
            </w:r>
            <w:hyperlink r:id="rId13" w:anchor="page=193" w:history="1">
              <w:r w:rsidR="00AE4982" w:rsidRPr="000D1EC4">
                <w:rPr>
                  <w:rStyle w:val="Hyperlink"/>
                </w:rPr>
                <w:t>Resolution</w:t>
              </w:r>
              <w:r w:rsidR="00973531">
                <w:rPr>
                  <w:rStyle w:val="Hyperlink"/>
                </w:rPr>
                <w:t> 5</w:t>
              </w:r>
              <w:r w:rsidR="00AE4982" w:rsidRPr="000D1EC4">
                <w:rPr>
                  <w:rStyle w:val="Hyperlink"/>
                </w:rPr>
                <w:t>8 (Cg-18)</w:t>
              </w:r>
            </w:hyperlink>
            <w:r w:rsidR="000D1EC4">
              <w:rPr>
                <w:rStyle w:val="Hyperlink"/>
                <w:color w:val="000000" w:themeColor="text1"/>
              </w:rPr>
              <w:t xml:space="preserve"> and </w:t>
            </w:r>
            <w:hyperlink r:id="rId14" w:history="1">
              <w:r w:rsidR="00FC48D5" w:rsidRPr="00B17E3D">
                <w:rPr>
                  <w:rStyle w:val="Hyperlink"/>
                </w:rPr>
                <w:t>Draft Resolution</w:t>
              </w:r>
              <w:r w:rsidR="00973531">
                <w:rPr>
                  <w:rStyle w:val="Hyperlink"/>
                </w:rPr>
                <w:t> 5</w:t>
              </w:r>
              <w:r w:rsidR="00FC48D5" w:rsidRPr="00B17E3D">
                <w:rPr>
                  <w:rStyle w:val="Hyperlink"/>
                </w:rPr>
                <w:t>.1.5(3)</w:t>
              </w:r>
              <w:r w:rsidR="005E0891">
                <w:rPr>
                  <w:rStyle w:val="Hyperlink"/>
                </w:rPr>
                <w:t>/1</w:t>
              </w:r>
              <w:r w:rsidR="00FC48D5" w:rsidRPr="00B17E3D">
                <w:rPr>
                  <w:rStyle w:val="Hyperlink"/>
                </w:rPr>
                <w:t xml:space="preserve"> (SERCOM-1(II))</w:t>
              </w:r>
            </w:hyperlink>
            <w:r w:rsidR="00FC48D5">
              <w:t xml:space="preserve"> </w:t>
            </w:r>
          </w:p>
        </w:tc>
      </w:tr>
      <w:tr w:rsidR="0088163A" w:rsidRPr="00DE48B4" w14:paraId="2B69F449" w14:textId="77777777" w:rsidTr="27820277">
        <w:trPr>
          <w:jc w:val="center"/>
        </w:trPr>
        <w:tc>
          <w:tcPr>
            <w:tcW w:w="3865" w:type="dxa"/>
          </w:tcPr>
          <w:p w14:paraId="2363FE4D" w14:textId="77777777" w:rsidR="0088163A" w:rsidRPr="00DE48B4" w:rsidRDefault="0088163A" w:rsidP="00826D53">
            <w:pPr>
              <w:pStyle w:val="WMOBodyText"/>
              <w:spacing w:before="160"/>
              <w:ind w:left="164"/>
              <w:jc w:val="left"/>
            </w:pPr>
            <w:r w:rsidRPr="00DE48B4">
              <w:rPr>
                <w:rFonts w:cstheme="minorHAnsi"/>
              </w:rPr>
              <w:t>Strategic Objective:</w:t>
            </w:r>
          </w:p>
        </w:tc>
        <w:tc>
          <w:tcPr>
            <w:tcW w:w="5310" w:type="dxa"/>
          </w:tcPr>
          <w:p w14:paraId="4E1F8CD0" w14:textId="77777777" w:rsidR="00732094" w:rsidRPr="00DE48B4" w:rsidRDefault="00732094" w:rsidP="002A6F7E">
            <w:pPr>
              <w:pStyle w:val="WMOBodyText"/>
              <w:spacing w:before="160"/>
              <w:jc w:val="left"/>
            </w:pPr>
            <w:r>
              <w:t xml:space="preserve">1.3 </w:t>
            </w:r>
            <w:r w:rsidR="002A6F7E">
              <w:t xml:space="preserve">and </w:t>
            </w:r>
            <w:r w:rsidR="006C7923">
              <w:t>2.3</w:t>
            </w:r>
            <w:r>
              <w:t xml:space="preserve"> </w:t>
            </w:r>
          </w:p>
        </w:tc>
      </w:tr>
      <w:tr w:rsidR="0088163A" w:rsidRPr="00DE48B4" w14:paraId="425B0DB6" w14:textId="77777777" w:rsidTr="27820277">
        <w:trPr>
          <w:jc w:val="center"/>
        </w:trPr>
        <w:tc>
          <w:tcPr>
            <w:tcW w:w="3865" w:type="dxa"/>
          </w:tcPr>
          <w:p w14:paraId="1ACD5D81" w14:textId="77777777" w:rsidR="0088163A" w:rsidRPr="0075319E" w:rsidRDefault="0088163A" w:rsidP="00826D53">
            <w:pPr>
              <w:pStyle w:val="WMOBodyText"/>
              <w:spacing w:before="160"/>
              <w:ind w:left="164"/>
              <w:rPr>
                <w:rFonts w:cstheme="minorHAnsi"/>
              </w:rPr>
            </w:pPr>
            <w:r w:rsidRPr="0075319E">
              <w:rPr>
                <w:rFonts w:cstheme="minorHAnsi"/>
              </w:rPr>
              <w:t>Recommended by:</w:t>
            </w:r>
          </w:p>
        </w:tc>
        <w:tc>
          <w:tcPr>
            <w:tcW w:w="5310" w:type="dxa"/>
          </w:tcPr>
          <w:p w14:paraId="5388CE31" w14:textId="77777777" w:rsidR="0088163A" w:rsidRPr="0075319E" w:rsidRDefault="0088163A" w:rsidP="00826D53">
            <w:pPr>
              <w:pStyle w:val="WMOBodyText"/>
              <w:spacing w:before="160"/>
              <w:rPr>
                <w:rFonts w:cstheme="minorHAnsi"/>
              </w:rPr>
            </w:pPr>
            <w:r w:rsidRPr="0075319E">
              <w:rPr>
                <w:rFonts w:cstheme="minorHAnsi"/>
              </w:rPr>
              <w:t>INFCOM</w:t>
            </w:r>
          </w:p>
        </w:tc>
      </w:tr>
      <w:tr w:rsidR="0088163A" w:rsidRPr="00DE48B4" w14:paraId="473DE23A" w14:textId="77777777" w:rsidTr="27820277">
        <w:trPr>
          <w:jc w:val="center"/>
        </w:trPr>
        <w:tc>
          <w:tcPr>
            <w:tcW w:w="3865" w:type="dxa"/>
          </w:tcPr>
          <w:p w14:paraId="3A29C5C6" w14:textId="77777777" w:rsidR="0088163A" w:rsidRPr="0075319E" w:rsidRDefault="0088163A" w:rsidP="00826D53">
            <w:pPr>
              <w:pStyle w:val="WMOBodyText"/>
              <w:spacing w:before="160"/>
              <w:ind w:left="164"/>
              <w:jc w:val="left"/>
            </w:pPr>
            <w:r w:rsidRPr="0075319E">
              <w:rPr>
                <w:rFonts w:cstheme="minorHAnsi"/>
              </w:rPr>
              <w:t>Recommended for:</w:t>
            </w:r>
          </w:p>
        </w:tc>
        <w:tc>
          <w:tcPr>
            <w:tcW w:w="5310" w:type="dxa"/>
          </w:tcPr>
          <w:p w14:paraId="6F9521C8" w14:textId="77777777" w:rsidR="0088163A" w:rsidRPr="0075319E" w:rsidRDefault="001F2014" w:rsidP="00826D53">
            <w:pPr>
              <w:pStyle w:val="WMOBodyText"/>
              <w:spacing w:before="160"/>
              <w:jc w:val="left"/>
            </w:pPr>
            <w:sdt>
              <w:sdtPr>
                <w:rPr>
                  <w:rFonts w:cstheme="minorHAnsi"/>
                </w:rPr>
                <w:id w:val="-48387306"/>
                <w14:checkbox>
                  <w14:checked w14:val="0"/>
                  <w14:checkedState w14:val="2612" w14:font="MS Gothic"/>
                  <w14:uncheckedState w14:val="2610" w14:font="MS Gothic"/>
                </w14:checkbox>
              </w:sdtPr>
              <w:sdtEndPr/>
              <w:sdtContent>
                <w:r w:rsidR="00017D86" w:rsidRPr="0075319E">
                  <w:rPr>
                    <w:rFonts w:ascii="MS Gothic" w:eastAsia="MS Gothic" w:hAnsi="MS Gothic" w:cstheme="minorHAnsi" w:hint="eastAsia"/>
                  </w:rPr>
                  <w:t>☐</w:t>
                </w:r>
              </w:sdtContent>
            </w:sdt>
            <w:r w:rsidR="0088163A" w:rsidRPr="0075319E">
              <w:rPr>
                <w:rFonts w:cstheme="minorHAnsi"/>
              </w:rPr>
              <w:t xml:space="preserve"> Adoption without debate</w:t>
            </w:r>
            <w:r w:rsidR="0088163A" w:rsidRPr="0075319E">
              <w:rPr>
                <w:rFonts w:cstheme="minorHAnsi"/>
              </w:rPr>
              <w:br/>
            </w:r>
            <w:sdt>
              <w:sdtPr>
                <w:rPr>
                  <w:rFonts w:cstheme="minorHAnsi"/>
                </w:rPr>
                <w:id w:val="1941483948"/>
                <w14:checkbox>
                  <w14:checked w14:val="1"/>
                  <w14:checkedState w14:val="2612" w14:font="MS Gothic"/>
                  <w14:uncheckedState w14:val="2610" w14:font="MS Gothic"/>
                </w14:checkbox>
              </w:sdtPr>
              <w:sdtEndPr/>
              <w:sdtContent>
                <w:r w:rsidR="00017D86" w:rsidRPr="0075319E">
                  <w:rPr>
                    <w:rFonts w:ascii="MS Gothic" w:eastAsia="MS Gothic" w:hAnsi="MS Gothic" w:cstheme="minorHAnsi" w:hint="eastAsia"/>
                  </w:rPr>
                  <w:t>☒</w:t>
                </w:r>
              </w:sdtContent>
            </w:sdt>
            <w:r w:rsidR="0088163A" w:rsidRPr="0075319E">
              <w:rPr>
                <w:rFonts w:cstheme="minorHAnsi"/>
              </w:rPr>
              <w:t xml:space="preserve"> Adoption with debate</w:t>
            </w:r>
          </w:p>
        </w:tc>
      </w:tr>
      <w:tr w:rsidR="0088163A" w:rsidRPr="00DE48B4" w14:paraId="24F73DAA" w14:textId="77777777" w:rsidTr="27820277">
        <w:trPr>
          <w:jc w:val="center"/>
        </w:trPr>
        <w:tc>
          <w:tcPr>
            <w:tcW w:w="3865" w:type="dxa"/>
          </w:tcPr>
          <w:p w14:paraId="2C1CAC8E" w14:textId="77777777" w:rsidR="0088163A" w:rsidRPr="0075319E" w:rsidRDefault="0088163A" w:rsidP="00826D53">
            <w:pPr>
              <w:pStyle w:val="WMOBodyText"/>
              <w:spacing w:before="160"/>
              <w:ind w:left="164"/>
              <w:jc w:val="left"/>
            </w:pPr>
            <w:r w:rsidRPr="0075319E">
              <w:rPr>
                <w:rFonts w:cstheme="minorHAnsi"/>
              </w:rPr>
              <w:t>Financial implications:</w:t>
            </w:r>
          </w:p>
        </w:tc>
        <w:tc>
          <w:tcPr>
            <w:tcW w:w="5310" w:type="dxa"/>
          </w:tcPr>
          <w:p w14:paraId="63148320" w14:textId="77777777" w:rsidR="0088163A" w:rsidRPr="0075319E" w:rsidRDefault="0088163A" w:rsidP="00826D53">
            <w:pPr>
              <w:pStyle w:val="WMOBodyText"/>
              <w:spacing w:before="160"/>
              <w:jc w:val="left"/>
            </w:pPr>
            <w:r w:rsidRPr="0075319E">
              <w:rPr>
                <w:rFonts w:cstheme="minorHAnsi"/>
              </w:rPr>
              <w:t xml:space="preserve">Operating Plan 2021, Output </w:t>
            </w:r>
            <w:r w:rsidR="00444B8F" w:rsidRPr="0075319E">
              <w:rPr>
                <w:rFonts w:cstheme="minorHAnsi"/>
              </w:rPr>
              <w:t xml:space="preserve">1.3.7 and </w:t>
            </w:r>
            <w:r w:rsidR="003021F4" w:rsidRPr="0075319E">
              <w:rPr>
                <w:rFonts w:cstheme="minorHAnsi"/>
              </w:rPr>
              <w:t>2.3.9</w:t>
            </w:r>
          </w:p>
        </w:tc>
      </w:tr>
      <w:tr w:rsidR="0088163A" w:rsidRPr="00DE48B4" w14:paraId="23EE02C2" w14:textId="77777777" w:rsidTr="27820277">
        <w:trPr>
          <w:jc w:val="center"/>
        </w:trPr>
        <w:tc>
          <w:tcPr>
            <w:tcW w:w="3865" w:type="dxa"/>
          </w:tcPr>
          <w:p w14:paraId="3C0570D5" w14:textId="77777777" w:rsidR="0088163A" w:rsidRPr="0075319E" w:rsidRDefault="0088163A" w:rsidP="00826D53">
            <w:pPr>
              <w:pStyle w:val="WMOBodyText"/>
              <w:spacing w:before="160"/>
              <w:ind w:left="164"/>
              <w:jc w:val="left"/>
            </w:pPr>
            <w:r w:rsidRPr="0075319E">
              <w:rPr>
                <w:rFonts w:cstheme="minorHAnsi"/>
              </w:rPr>
              <w:t>Content:</w:t>
            </w:r>
          </w:p>
        </w:tc>
        <w:tc>
          <w:tcPr>
            <w:tcW w:w="5310" w:type="dxa"/>
          </w:tcPr>
          <w:p w14:paraId="5518652B" w14:textId="34FA0610" w:rsidR="0088163A" w:rsidRPr="0075319E" w:rsidRDefault="003021F4" w:rsidP="00826D53">
            <w:pPr>
              <w:pStyle w:val="WMOBodyText"/>
              <w:spacing w:before="160"/>
              <w:jc w:val="left"/>
            </w:pPr>
            <w:r w:rsidRPr="0075319E">
              <w:t>1</w:t>
            </w:r>
            <w:r w:rsidR="009B3ED8">
              <w:t xml:space="preserve"> </w:t>
            </w:r>
            <w:r w:rsidR="00062EC8">
              <w:t>Resolution</w:t>
            </w:r>
          </w:p>
        </w:tc>
      </w:tr>
      <w:tr w:rsidR="0088163A" w:rsidRPr="00DE48B4" w14:paraId="295BAB04" w14:textId="77777777" w:rsidTr="27820277">
        <w:trPr>
          <w:jc w:val="center"/>
        </w:trPr>
        <w:tc>
          <w:tcPr>
            <w:tcW w:w="3865" w:type="dxa"/>
          </w:tcPr>
          <w:p w14:paraId="7CEC81AC" w14:textId="77777777" w:rsidR="0088163A" w:rsidRPr="00DE48B4" w:rsidRDefault="0088163A" w:rsidP="00826D53">
            <w:pPr>
              <w:pStyle w:val="WMOBodyText"/>
              <w:spacing w:before="160"/>
              <w:ind w:left="164"/>
              <w:jc w:val="left"/>
            </w:pPr>
            <w:r w:rsidRPr="00DE48B4">
              <w:t>Related INF(s):</w:t>
            </w:r>
          </w:p>
        </w:tc>
        <w:tc>
          <w:tcPr>
            <w:tcW w:w="5310" w:type="dxa"/>
          </w:tcPr>
          <w:p w14:paraId="1837A257" w14:textId="77777777" w:rsidR="0088163A" w:rsidRPr="00DE48B4" w:rsidRDefault="009B3ED8" w:rsidP="00826D53">
            <w:pPr>
              <w:pStyle w:val="WMOBodyText"/>
              <w:spacing w:before="160"/>
              <w:jc w:val="left"/>
            </w:pPr>
            <w:r>
              <w:t>N/A</w:t>
            </w:r>
          </w:p>
        </w:tc>
      </w:tr>
      <w:tr w:rsidR="0088163A" w14:paraId="3DFE8262" w14:textId="77777777" w:rsidTr="27820277">
        <w:trPr>
          <w:jc w:val="center"/>
        </w:trPr>
        <w:tc>
          <w:tcPr>
            <w:tcW w:w="3865" w:type="dxa"/>
          </w:tcPr>
          <w:p w14:paraId="0623E200" w14:textId="77777777" w:rsidR="0088163A" w:rsidRPr="00DE48B4" w:rsidRDefault="0088163A" w:rsidP="00826D53">
            <w:pPr>
              <w:pStyle w:val="WMOBodyText"/>
              <w:spacing w:before="160"/>
              <w:ind w:left="164"/>
              <w:jc w:val="left"/>
              <w:rPr>
                <w:rFonts w:cstheme="minorHAnsi"/>
              </w:rPr>
            </w:pPr>
            <w:r w:rsidRPr="00DE48B4">
              <w:rPr>
                <w:rFonts w:cstheme="minorHAnsi"/>
              </w:rPr>
              <w:t>Main changes to previous version:</w:t>
            </w:r>
          </w:p>
        </w:tc>
        <w:tc>
          <w:tcPr>
            <w:tcW w:w="5310" w:type="dxa"/>
          </w:tcPr>
          <w:p w14:paraId="29A1C490" w14:textId="77777777" w:rsidR="0088163A" w:rsidRPr="0045301D" w:rsidRDefault="0088163A" w:rsidP="00826D53">
            <w:pPr>
              <w:pStyle w:val="WMOBodyText"/>
              <w:spacing w:before="160"/>
              <w:jc w:val="left"/>
              <w:rPr>
                <w:rFonts w:cstheme="minorHAnsi"/>
              </w:rPr>
            </w:pPr>
            <w:r w:rsidRPr="009B3ED8">
              <w:rPr>
                <w:rFonts w:cstheme="minorHAnsi"/>
              </w:rPr>
              <w:t>[For DRAFT 2, 3, etc. and APPROVED versions only]</w:t>
            </w:r>
            <w:r w:rsidR="00E1464C">
              <w:rPr>
                <w:rFonts w:cstheme="minorHAnsi"/>
              </w:rPr>
              <w:br/>
            </w:r>
          </w:p>
        </w:tc>
      </w:tr>
    </w:tbl>
    <w:p w14:paraId="67DCBAAC" w14:textId="77777777" w:rsidR="27820277" w:rsidRDefault="27820277"/>
    <w:p w14:paraId="19F246DB" w14:textId="77777777" w:rsidR="00092CAE" w:rsidRDefault="00092CAE">
      <w:pPr>
        <w:tabs>
          <w:tab w:val="clear" w:pos="1134"/>
        </w:tabs>
        <w:jc w:val="left"/>
      </w:pPr>
    </w:p>
    <w:p w14:paraId="7E950863" w14:textId="77777777" w:rsidR="00331964" w:rsidRDefault="00331964">
      <w:pPr>
        <w:tabs>
          <w:tab w:val="clear" w:pos="1134"/>
        </w:tabs>
        <w:jc w:val="left"/>
        <w:rPr>
          <w:rFonts w:eastAsia="Verdana" w:cs="Verdana"/>
          <w:lang w:eastAsia="zh-TW"/>
        </w:rPr>
      </w:pPr>
      <w:r>
        <w:br w:type="page"/>
      </w:r>
    </w:p>
    <w:p w14:paraId="366FAD16" w14:textId="77777777" w:rsidR="00A80767" w:rsidRPr="00B24FC9" w:rsidRDefault="00A80767" w:rsidP="00A80767">
      <w:pPr>
        <w:pStyle w:val="Heading1"/>
      </w:pPr>
      <w:bookmarkStart w:id="1" w:name="_Annex_to_Draft_2"/>
      <w:bookmarkStart w:id="2" w:name="_Annex_to_Draft"/>
      <w:bookmarkEnd w:id="1"/>
      <w:bookmarkEnd w:id="2"/>
      <w:r w:rsidRPr="00B24FC9">
        <w:lastRenderedPageBreak/>
        <w:t xml:space="preserve">DRAFT </w:t>
      </w:r>
      <w:r w:rsidR="00062EC8">
        <w:t>RESOLUTION</w:t>
      </w:r>
    </w:p>
    <w:p w14:paraId="754FE6DA" w14:textId="3AF8BD10" w:rsidR="00A80767" w:rsidRPr="00631211" w:rsidRDefault="00A80767" w:rsidP="00A80767">
      <w:pPr>
        <w:pStyle w:val="Heading2"/>
      </w:pPr>
      <w:bookmarkStart w:id="3" w:name="_DRAFT_RESOLUTION_4.2/1_(EC-64)_-_PU"/>
      <w:bookmarkStart w:id="4" w:name="_DRAFT_RESOLUTION_X.X/1"/>
      <w:bookmarkStart w:id="5" w:name="_Toc319327010"/>
      <w:bookmarkStart w:id="6" w:name="Text6"/>
      <w:bookmarkEnd w:id="3"/>
      <w:bookmarkEnd w:id="4"/>
      <w:r w:rsidRPr="00631211">
        <w:t xml:space="preserve">Draft </w:t>
      </w:r>
      <w:bookmarkStart w:id="7" w:name="_Hlk59615701"/>
      <w:r w:rsidR="00062EC8">
        <w:t>Resolution</w:t>
      </w:r>
      <w:r w:rsidR="00973531">
        <w:t> 5</w:t>
      </w:r>
      <w:r w:rsidR="00203164" w:rsidRPr="00631211">
        <w:t>.2.1(1)</w:t>
      </w:r>
      <w:r w:rsidRPr="00631211">
        <w:t xml:space="preserve">/1 </w:t>
      </w:r>
      <w:r w:rsidR="00203164" w:rsidRPr="00631211">
        <w:t>(INFCOM-1(III))</w:t>
      </w:r>
      <w:bookmarkEnd w:id="7"/>
    </w:p>
    <w:p w14:paraId="15582C70" w14:textId="2044A393" w:rsidR="00A80767" w:rsidRPr="00631211" w:rsidRDefault="00481587" w:rsidP="009B3ED8">
      <w:pPr>
        <w:pStyle w:val="Heading3"/>
        <w:rPr>
          <w:caps/>
        </w:rPr>
      </w:pPr>
      <w:bookmarkStart w:id="8" w:name="_Title_of_the"/>
      <w:bookmarkEnd w:id="5"/>
      <w:bookmarkEnd w:id="6"/>
      <w:bookmarkEnd w:id="8"/>
      <w:r w:rsidRPr="00631211">
        <w:t xml:space="preserve">Concept of the Global Data-processing and Forecasting </w:t>
      </w:r>
      <w:r w:rsidR="00AF1C63" w:rsidRPr="00631211">
        <w:t xml:space="preserve">System </w:t>
      </w:r>
      <w:r w:rsidR="00543382">
        <w:t xml:space="preserve">(GDPFS) </w:t>
      </w:r>
      <w:r w:rsidR="00794B61">
        <w:t xml:space="preserve">centres </w:t>
      </w:r>
      <w:r w:rsidR="00AF1C63" w:rsidRPr="00631211">
        <w:t>for hydrological services</w:t>
      </w:r>
    </w:p>
    <w:p w14:paraId="72AD863F" w14:textId="77777777" w:rsidR="00A80767" w:rsidRPr="00631211" w:rsidRDefault="00A80767" w:rsidP="00A80767">
      <w:pPr>
        <w:pStyle w:val="WMOBodyText"/>
        <w:rPr>
          <w:caps/>
        </w:rPr>
      </w:pPr>
      <w:r w:rsidRPr="00631211">
        <w:rPr>
          <w:caps/>
        </w:rPr>
        <w:t xml:space="preserve">The </w:t>
      </w:r>
      <w:r w:rsidR="00203164" w:rsidRPr="00631211">
        <w:rPr>
          <w:caps/>
        </w:rPr>
        <w:t>Commission for Observation, Infrastructure and Information Systems</w:t>
      </w:r>
      <w:r w:rsidR="00F3069C" w:rsidRPr="00631211">
        <w:t>,</w:t>
      </w:r>
    </w:p>
    <w:p w14:paraId="06041C9F" w14:textId="79F43770" w:rsidR="00F3069C" w:rsidRPr="00631211" w:rsidRDefault="00F3069C" w:rsidP="7AD4EB76">
      <w:pPr>
        <w:pStyle w:val="WMOBodyText"/>
        <w:rPr>
          <w:i/>
          <w:iCs/>
        </w:rPr>
      </w:pPr>
      <w:r w:rsidRPr="7AD4EB76">
        <w:rPr>
          <w:b/>
          <w:bCs/>
        </w:rPr>
        <w:t>Recalling</w:t>
      </w:r>
      <w:r>
        <w:t xml:space="preserve"> </w:t>
      </w:r>
      <w:hyperlink r:id="rId15">
        <w:r w:rsidR="00A6762A" w:rsidRPr="7AD4EB76">
          <w:rPr>
            <w:rStyle w:val="Hyperlink"/>
          </w:rPr>
          <w:t>Resolution</w:t>
        </w:r>
        <w:r w:rsidR="00973531">
          <w:rPr>
            <w:rStyle w:val="Hyperlink"/>
            <w:rFonts w:eastAsia="Malgun Gothic"/>
            <w:lang w:eastAsia="ko-KR"/>
          </w:rPr>
          <w:t> 1</w:t>
        </w:r>
        <w:r w:rsidR="00C94D4E" w:rsidRPr="7AD4EB76">
          <w:rPr>
            <w:rStyle w:val="Hyperlink"/>
            <w:rFonts w:eastAsia="Malgun Gothic"/>
            <w:lang w:eastAsia="ko-KR"/>
          </w:rPr>
          <w:t>8</w:t>
        </w:r>
        <w:r w:rsidR="00A6762A" w:rsidRPr="7AD4EB76">
          <w:rPr>
            <w:rStyle w:val="Hyperlink"/>
          </w:rPr>
          <w:t xml:space="preserve"> (</w:t>
        </w:r>
        <w:r w:rsidR="00C94D4E" w:rsidRPr="7AD4EB76">
          <w:rPr>
            <w:rStyle w:val="Hyperlink"/>
          </w:rPr>
          <w:t>EC-69</w:t>
        </w:r>
        <w:r w:rsidR="00A6762A" w:rsidRPr="7AD4EB76">
          <w:rPr>
            <w:rStyle w:val="Hyperlink"/>
          </w:rPr>
          <w:t>)</w:t>
        </w:r>
      </w:hyperlink>
      <w:r w:rsidR="00507E2C">
        <w:t xml:space="preserve"> –</w:t>
      </w:r>
      <w:r w:rsidR="009B3ED8">
        <w:t xml:space="preserve"> </w:t>
      </w:r>
      <w:r w:rsidR="00507E2C">
        <w:t xml:space="preserve">Revised </w:t>
      </w:r>
      <w:hyperlink r:id="rId16" w:anchor=".YF2pV0BFyUl" w:history="1">
        <w:r w:rsidR="00454679" w:rsidRPr="00BB1B20">
          <w:rPr>
            <w:rStyle w:val="Hyperlink"/>
            <w:i/>
            <w:iCs/>
          </w:rPr>
          <w:t>M</w:t>
        </w:r>
        <w:r w:rsidR="00507E2C" w:rsidRPr="00BB1B20">
          <w:rPr>
            <w:rStyle w:val="Hyperlink"/>
            <w:i/>
            <w:iCs/>
          </w:rPr>
          <w:t>anual on the Global Data-processing and Forecasting System</w:t>
        </w:r>
      </w:hyperlink>
      <w:r w:rsidR="00507E2C">
        <w:t xml:space="preserve"> (</w:t>
      </w:r>
      <w:r w:rsidR="00507E2C" w:rsidRPr="00BB1B20">
        <w:t>WMO-No.</w:t>
      </w:r>
      <w:r w:rsidR="00142163">
        <w:t> 4</w:t>
      </w:r>
      <w:r w:rsidR="00507E2C" w:rsidRPr="00BB1B20">
        <w:t>85</w:t>
      </w:r>
      <w:r w:rsidR="00507E2C" w:rsidRPr="00631211">
        <w:t>),</w:t>
      </w:r>
      <w:r w:rsidR="006F78E6" w:rsidRPr="00631211">
        <w:t xml:space="preserve"> and</w:t>
      </w:r>
      <w:r w:rsidR="000D1EC4">
        <w:t xml:space="preserve"> </w:t>
      </w:r>
      <w:hyperlink r:id="rId17" w:anchor=".YEXz22hKiUm">
        <w:r w:rsidR="000D1EC4" w:rsidRPr="7AD4EB76">
          <w:rPr>
            <w:rStyle w:val="Hyperlink"/>
          </w:rPr>
          <w:t>Resolution</w:t>
        </w:r>
        <w:r w:rsidR="00973531">
          <w:rPr>
            <w:rStyle w:val="Hyperlink"/>
          </w:rPr>
          <w:t> 5</w:t>
        </w:r>
        <w:r w:rsidR="000D1EC4" w:rsidRPr="7AD4EB76">
          <w:rPr>
            <w:rStyle w:val="Hyperlink"/>
          </w:rPr>
          <w:t>8 (Cg-18)</w:t>
        </w:r>
      </w:hyperlink>
      <w:r w:rsidR="00657AAC">
        <w:rPr>
          <w:rStyle w:val="Hyperlink"/>
          <w:color w:val="000000" w:themeColor="text1"/>
        </w:rPr>
        <w:t xml:space="preserve"> </w:t>
      </w:r>
      <w:r w:rsidR="00EF6C02">
        <w:rPr>
          <w:rStyle w:val="Hyperlink"/>
          <w:color w:val="000000" w:themeColor="text1"/>
        </w:rPr>
        <w:t>–</w:t>
      </w:r>
      <w:r w:rsidR="000D1EC4">
        <w:rPr>
          <w:rStyle w:val="Hyperlink"/>
          <w:color w:val="000000" w:themeColor="text1"/>
        </w:rPr>
        <w:t xml:space="preserve"> </w:t>
      </w:r>
      <w:r w:rsidR="00EF6C02">
        <w:rPr>
          <w:rStyle w:val="Hyperlink"/>
          <w:color w:val="000000" w:themeColor="text1"/>
        </w:rPr>
        <w:t>Future integrated seamless Global Data-processing and Forecasting system collaborative framework</w:t>
      </w:r>
      <w:r w:rsidR="00675F5F">
        <w:rPr>
          <w:rStyle w:val="Hyperlink"/>
          <w:color w:val="000000" w:themeColor="text1"/>
        </w:rPr>
        <w:t>,</w:t>
      </w:r>
      <w:r w:rsidR="00AE34E2">
        <w:rPr>
          <w:rStyle w:val="Hyperlink"/>
          <w:color w:val="000000" w:themeColor="text1"/>
        </w:rPr>
        <w:t xml:space="preserve"> </w:t>
      </w:r>
    </w:p>
    <w:p w14:paraId="66CAAB71" w14:textId="445EA128" w:rsidR="00F3069C" w:rsidRPr="00631211" w:rsidRDefault="1A27727D" w:rsidP="00657AAC">
      <w:pPr>
        <w:pStyle w:val="WMOBodyText"/>
        <w:rPr>
          <w:i/>
          <w:iCs/>
        </w:rPr>
      </w:pPr>
      <w:r w:rsidRPr="7AD4EB76">
        <w:rPr>
          <w:rStyle w:val="Hyperlink"/>
          <w:b/>
          <w:bCs/>
          <w:color w:val="000000" w:themeColor="text1"/>
        </w:rPr>
        <w:t>Recalling further</w:t>
      </w:r>
      <w:r w:rsidR="00657AAC">
        <w:rPr>
          <w:rStyle w:val="Hyperlink"/>
          <w:color w:val="000000" w:themeColor="text1"/>
        </w:rPr>
        <w:t xml:space="preserve"> </w:t>
      </w:r>
      <w:hyperlink r:id="rId18" w:history="1">
        <w:r w:rsidR="00BB1B20">
          <w:rPr>
            <w:rStyle w:val="Hyperlink"/>
          </w:rPr>
          <w:t>d</w:t>
        </w:r>
        <w:r w:rsidR="00062EC8" w:rsidRPr="00B17E3D">
          <w:rPr>
            <w:rStyle w:val="Hyperlink"/>
          </w:rPr>
          <w:t>raft Resolution</w:t>
        </w:r>
        <w:r w:rsidR="00973531">
          <w:rPr>
            <w:rStyle w:val="Hyperlink"/>
          </w:rPr>
          <w:t> 5</w:t>
        </w:r>
        <w:r w:rsidR="00062EC8" w:rsidRPr="00B17E3D">
          <w:rPr>
            <w:rStyle w:val="Hyperlink"/>
          </w:rPr>
          <w:t>.1.5(3)</w:t>
        </w:r>
        <w:r w:rsidR="005E0891">
          <w:rPr>
            <w:rStyle w:val="Hyperlink"/>
          </w:rPr>
          <w:t>/1</w:t>
        </w:r>
        <w:r w:rsidR="00062EC8" w:rsidRPr="00B17E3D">
          <w:rPr>
            <w:rStyle w:val="Hyperlink"/>
          </w:rPr>
          <w:t xml:space="preserve"> (SERCOM-1(II))</w:t>
        </w:r>
      </w:hyperlink>
      <w:r w:rsidR="00062EC8" w:rsidRPr="00631211">
        <w:t xml:space="preserve"> </w:t>
      </w:r>
      <w:r w:rsidR="006747BA" w:rsidRPr="00631211">
        <w:t xml:space="preserve"> - </w:t>
      </w:r>
      <w:r w:rsidR="00917E1A" w:rsidRPr="00631211">
        <w:t>Establishment of WMO Hydrological Centres in G</w:t>
      </w:r>
      <w:r w:rsidR="006E3B53">
        <w:t>lobal Data-processing and Forecasting System (GDPFS)</w:t>
      </w:r>
      <w:r w:rsidR="009553B4">
        <w:t>,</w:t>
      </w:r>
    </w:p>
    <w:p w14:paraId="08200A49" w14:textId="301262DA" w:rsidR="00C22D43" w:rsidRDefault="00E9434E" w:rsidP="00C22D43">
      <w:pPr>
        <w:pStyle w:val="WMOBodyText"/>
      </w:pPr>
      <w:r w:rsidRPr="00631211">
        <w:rPr>
          <w:b/>
          <w:bCs/>
        </w:rPr>
        <w:t xml:space="preserve">Reaffirming </w:t>
      </w:r>
      <w:r w:rsidRPr="00631211">
        <w:t xml:space="preserve">the </w:t>
      </w:r>
      <w:hyperlink r:id="rId19" w:anchor=".YF2pV0BFyUl" w:history="1">
        <w:r w:rsidR="007E2CF4" w:rsidRPr="00BB1B20">
          <w:rPr>
            <w:rStyle w:val="Hyperlink"/>
            <w:i/>
            <w:iCs/>
          </w:rPr>
          <w:t>Manual on the Global Data-processing and Forecasting System</w:t>
        </w:r>
      </w:hyperlink>
      <w:r w:rsidR="007E2CF4">
        <w:t xml:space="preserve"> (</w:t>
      </w:r>
      <w:r w:rsidR="007E2CF4" w:rsidRPr="00BB1B20">
        <w:t>WMO</w:t>
      </w:r>
      <w:r w:rsidR="00B4096E">
        <w:noBreakHyphen/>
      </w:r>
      <w:r w:rsidR="007E2CF4" w:rsidRPr="00BB1B20">
        <w:t>No.</w:t>
      </w:r>
      <w:r w:rsidR="00142163">
        <w:t> 4</w:t>
      </w:r>
      <w:r w:rsidR="007E2CF4" w:rsidRPr="00BB1B20">
        <w:t>85</w:t>
      </w:r>
      <w:r w:rsidR="007E2CF4" w:rsidRPr="00631211">
        <w:t>)</w:t>
      </w:r>
      <w:r w:rsidR="00C22D43" w:rsidRPr="00631211">
        <w:t xml:space="preserve"> is</w:t>
      </w:r>
      <w:r w:rsidR="007D22D9" w:rsidRPr="00631211">
        <w:t xml:space="preserve"> </w:t>
      </w:r>
      <w:r w:rsidR="00C22D43" w:rsidRPr="00631211">
        <w:t>the single source of technical regulations for all operational data-processing and forecasting systems operated by WMO Members, including its designated centres</w:t>
      </w:r>
      <w:r w:rsidR="002C2965">
        <w:t xml:space="preserve"> and allow</w:t>
      </w:r>
      <w:r w:rsidR="00C54356">
        <w:t>s</w:t>
      </w:r>
      <w:r w:rsidR="002C2965">
        <w:t xml:space="preserve"> the</w:t>
      </w:r>
      <w:r w:rsidR="000827C9">
        <w:t xml:space="preserve"> </w:t>
      </w:r>
      <w:r w:rsidR="002C2965">
        <w:t xml:space="preserve">inclusion of new types of </w:t>
      </w:r>
      <w:r w:rsidR="000827C9">
        <w:t>centres,</w:t>
      </w:r>
    </w:p>
    <w:p w14:paraId="50374C24" w14:textId="14226879" w:rsidR="009B2A01" w:rsidRPr="00293E8D" w:rsidRDefault="009B2A01" w:rsidP="00C22D43">
      <w:pPr>
        <w:pStyle w:val="WMOBodyText"/>
        <w:rPr>
          <w:lang w:val="en-US"/>
        </w:rPr>
      </w:pPr>
      <w:r w:rsidRPr="00631211">
        <w:rPr>
          <w:b/>
          <w:bCs/>
        </w:rPr>
        <w:t>Emphasizing</w:t>
      </w:r>
      <w:r>
        <w:rPr>
          <w:b/>
          <w:bCs/>
        </w:rPr>
        <w:t xml:space="preserve"> </w:t>
      </w:r>
      <w:r w:rsidRPr="009B2A01">
        <w:t xml:space="preserve">the </w:t>
      </w:r>
      <w:r w:rsidR="006A71D5">
        <w:t>seamless G</w:t>
      </w:r>
      <w:r w:rsidR="005279D2">
        <w:t>DPFS</w:t>
      </w:r>
      <w:r w:rsidR="00E31DD4">
        <w:t xml:space="preserve"> </w:t>
      </w:r>
      <w:r w:rsidR="00293E8D" w:rsidRPr="00293E8D">
        <w:t>cover</w:t>
      </w:r>
      <w:r w:rsidR="009C5761">
        <w:t>s</w:t>
      </w:r>
      <w:r w:rsidR="00293E8D" w:rsidRPr="00293E8D">
        <w:t xml:space="preserve"> timescales from minutes to months, considering all compartments of the Earth system including </w:t>
      </w:r>
      <w:r w:rsidR="00F14B75">
        <w:t>h</w:t>
      </w:r>
      <w:r w:rsidR="00293E8D" w:rsidRPr="00293E8D">
        <w:t>ydrology</w:t>
      </w:r>
      <w:r w:rsidR="00E468B1">
        <w:t>,</w:t>
      </w:r>
    </w:p>
    <w:p w14:paraId="7470CEB3" w14:textId="404C57C3" w:rsidR="00407333" w:rsidRDefault="00F3069C" w:rsidP="00407333">
      <w:pPr>
        <w:pStyle w:val="WMOBodyText"/>
      </w:pPr>
      <w:r w:rsidRPr="00631211">
        <w:rPr>
          <w:b/>
          <w:bCs/>
        </w:rPr>
        <w:t>Having examined</w:t>
      </w:r>
      <w:r w:rsidR="00EE5D2E" w:rsidRPr="00631211">
        <w:t xml:space="preserve"> </w:t>
      </w:r>
      <w:r w:rsidR="00DD1F0A">
        <w:t xml:space="preserve">the </w:t>
      </w:r>
      <w:r w:rsidR="00407333">
        <w:t xml:space="preserve">draft concept for the </w:t>
      </w:r>
      <w:r w:rsidR="00407333" w:rsidRPr="00631211">
        <w:t>G</w:t>
      </w:r>
      <w:r w:rsidR="00543382">
        <w:t>DPFS</w:t>
      </w:r>
      <w:r w:rsidR="00407333" w:rsidRPr="00631211">
        <w:t xml:space="preserve"> </w:t>
      </w:r>
      <w:r w:rsidR="00407333">
        <w:t xml:space="preserve">centres </w:t>
      </w:r>
      <w:r w:rsidR="00407333" w:rsidRPr="00631211">
        <w:t>for hydrological services</w:t>
      </w:r>
      <w:r w:rsidR="00407333">
        <w:t xml:space="preserve"> as provided in the annex to the </w:t>
      </w:r>
      <w:r w:rsidR="00062EC8">
        <w:t>present resolution;</w:t>
      </w:r>
    </w:p>
    <w:p w14:paraId="26B6B020" w14:textId="7691FD0C" w:rsidR="00721A23" w:rsidRDefault="00721A23" w:rsidP="00407333">
      <w:pPr>
        <w:pStyle w:val="WMOBodyText"/>
      </w:pPr>
      <w:r>
        <w:rPr>
          <w:b/>
          <w:bCs/>
        </w:rPr>
        <w:t>Endorses</w:t>
      </w:r>
      <w:r w:rsidR="00062EC8">
        <w:t xml:space="preserve"> the concept of the G</w:t>
      </w:r>
      <w:r w:rsidR="00543382">
        <w:t>DPFS</w:t>
      </w:r>
      <w:r w:rsidR="00062EC8">
        <w:t xml:space="preserve"> centres for hydrological services as provided in the annex to the present resolution;</w:t>
      </w:r>
    </w:p>
    <w:p w14:paraId="498F8248" w14:textId="77777777" w:rsidR="00721A23" w:rsidRPr="00062EC8" w:rsidRDefault="00721A23" w:rsidP="00B17E3D">
      <w:pPr>
        <w:pStyle w:val="WMOBodyText"/>
        <w:spacing w:before="0"/>
      </w:pPr>
    </w:p>
    <w:p w14:paraId="2185E903" w14:textId="29D6BCB0" w:rsidR="00062EC8" w:rsidRPr="00B17E3D" w:rsidRDefault="00062EC8" w:rsidP="00B17E3D">
      <w:pPr>
        <w:rPr>
          <w:rFonts w:ascii="Calibri" w:eastAsia="Calibri" w:hAnsi="Calibri" w:cs="Times New Roman"/>
          <w:sz w:val="22"/>
          <w:szCs w:val="22"/>
        </w:rPr>
      </w:pPr>
      <w:r w:rsidRPr="0066326D">
        <w:rPr>
          <w:b/>
          <w:bCs/>
        </w:rPr>
        <w:t>Requests</w:t>
      </w:r>
      <w:r>
        <w:t xml:space="preserve"> </w:t>
      </w:r>
      <w:r w:rsidR="00721A23">
        <w:t xml:space="preserve">the </w:t>
      </w:r>
      <w:r w:rsidRPr="00062EC8">
        <w:t xml:space="preserve">Standing Committee on Data Processing for Applied Earth System Modelling </w:t>
      </w:r>
      <w:r w:rsidR="00672A36">
        <w:t xml:space="preserve">and Prediction </w:t>
      </w:r>
      <w:r w:rsidRPr="00062EC8">
        <w:t>(SC-ESMP)</w:t>
      </w:r>
      <w:r w:rsidR="00721A23">
        <w:t xml:space="preserve"> </w:t>
      </w:r>
      <w:r w:rsidR="00721A23" w:rsidRPr="00B17E3D">
        <w:rPr>
          <w:rFonts w:eastAsia="Verdana" w:cs="Verdana"/>
          <w:lang w:eastAsia="zh-TW"/>
        </w:rPr>
        <w:t xml:space="preserve">to coordinate the various INFCOM subsidiary bodies mentioned in </w:t>
      </w:r>
      <w:r w:rsidR="00B4096E">
        <w:rPr>
          <w:rFonts w:eastAsia="Verdana" w:cs="Verdana"/>
          <w:lang w:eastAsia="zh-TW"/>
        </w:rPr>
        <w:t>d</w:t>
      </w:r>
      <w:r w:rsidR="00721A23" w:rsidRPr="00B17E3D">
        <w:rPr>
          <w:rFonts w:eastAsia="Verdana" w:cs="Verdana"/>
          <w:lang w:eastAsia="zh-TW"/>
        </w:rPr>
        <w:t>raft Resolution</w:t>
      </w:r>
      <w:r w:rsidR="00973531">
        <w:rPr>
          <w:rFonts w:eastAsia="Verdana" w:cs="Verdana"/>
          <w:lang w:eastAsia="zh-TW"/>
        </w:rPr>
        <w:t> 5</w:t>
      </w:r>
      <w:r w:rsidR="00721A23" w:rsidRPr="00B17E3D">
        <w:rPr>
          <w:rFonts w:eastAsia="Verdana" w:cs="Verdana"/>
          <w:lang w:eastAsia="zh-TW"/>
        </w:rPr>
        <w:t>.1.5(3)/1 (SERCOM-1(II)) and SG-CRYO, to:</w:t>
      </w:r>
    </w:p>
    <w:p w14:paraId="2948DE4D" w14:textId="08EB78AF" w:rsidR="00062EC8" w:rsidRPr="00447947" w:rsidRDefault="007C0041" w:rsidP="00A84179">
      <w:pPr>
        <w:pStyle w:val="WMOIndent1"/>
        <w:numPr>
          <w:ilvl w:val="0"/>
          <w:numId w:val="47"/>
        </w:numPr>
        <w:tabs>
          <w:tab w:val="clear" w:pos="567"/>
        </w:tabs>
        <w:ind w:left="567" w:hanging="567"/>
        <w:rPr>
          <w:rFonts w:eastAsia="Verdana" w:cs="Verdana"/>
        </w:rPr>
      </w:pPr>
      <w:r>
        <w:t>S</w:t>
      </w:r>
      <w:r w:rsidR="00062EC8" w:rsidRPr="00447947">
        <w:t>upport the Commission for Weather, Climate, Water and related Environmental Services and Application (SERCOM)</w:t>
      </w:r>
      <w:r w:rsidR="00062EC8">
        <w:t>, Standing Committee on Hydrological Services (SC-HYD)</w:t>
      </w:r>
      <w:r w:rsidR="00062EC8" w:rsidRPr="00447947">
        <w:t xml:space="preserve"> in the development of the criteria and functions for hydrological centres for inclusion into the </w:t>
      </w:r>
      <w:hyperlink r:id="rId20" w:anchor=".YF2pV0BFyUl" w:history="1">
        <w:r w:rsidRPr="00BB1B20">
          <w:rPr>
            <w:rStyle w:val="Hyperlink"/>
            <w:i/>
            <w:iCs/>
          </w:rPr>
          <w:t>Manual on the Global Data-processing and Forecasting System</w:t>
        </w:r>
      </w:hyperlink>
      <w:r>
        <w:t xml:space="preserve"> (</w:t>
      </w:r>
      <w:r w:rsidRPr="00BB1B20">
        <w:t>WMO-No.</w:t>
      </w:r>
      <w:r w:rsidR="00142163">
        <w:t> 4</w:t>
      </w:r>
      <w:r w:rsidRPr="00BB1B20">
        <w:t>85</w:t>
      </w:r>
      <w:r w:rsidRPr="00631211">
        <w:t>)</w:t>
      </w:r>
      <w:r w:rsidR="00062EC8" w:rsidRPr="00447947">
        <w:t>;</w:t>
      </w:r>
    </w:p>
    <w:p w14:paraId="6B84EB04" w14:textId="54CCDBFD" w:rsidR="00062EC8" w:rsidRPr="00062EC8" w:rsidRDefault="007C0041" w:rsidP="00A84179">
      <w:pPr>
        <w:pStyle w:val="WMOIndent1"/>
        <w:numPr>
          <w:ilvl w:val="0"/>
          <w:numId w:val="47"/>
        </w:numPr>
        <w:tabs>
          <w:tab w:val="clear" w:pos="567"/>
        </w:tabs>
        <w:ind w:left="567" w:hanging="567"/>
      </w:pPr>
      <w:r w:rsidRPr="00716131">
        <w:rPr>
          <w:highlight w:val="yellow"/>
        </w:rPr>
        <w:t>C</w:t>
      </w:r>
      <w:r w:rsidR="00062EC8" w:rsidRPr="00716131">
        <w:rPr>
          <w:highlight w:val="yellow"/>
        </w:rPr>
        <w:t xml:space="preserve">ollaborate with SERCOM, SC-HYD in the development and implementation of the coordination and interaction mechanism between </w:t>
      </w:r>
      <w:ins w:id="9" w:author="Eunha Lim" w:date="2021-04-12T14:10:00Z">
        <w:r w:rsidR="00192634" w:rsidRPr="00716131">
          <w:rPr>
            <w:highlight w:val="yellow"/>
          </w:rPr>
          <w:t xml:space="preserve">the </w:t>
        </w:r>
      </w:ins>
      <w:r w:rsidR="00062EC8" w:rsidRPr="00716131">
        <w:rPr>
          <w:highlight w:val="yellow"/>
        </w:rPr>
        <w:t xml:space="preserve">existing </w:t>
      </w:r>
      <w:ins w:id="10" w:author="Eunha Lim" w:date="2021-04-12T14:10:00Z">
        <w:r w:rsidR="00192634" w:rsidRPr="00716131">
          <w:rPr>
            <w:highlight w:val="yellow"/>
          </w:rPr>
          <w:t xml:space="preserve">designated </w:t>
        </w:r>
      </w:ins>
      <w:r w:rsidR="00062EC8" w:rsidRPr="00716131">
        <w:rPr>
          <w:highlight w:val="yellow"/>
        </w:rPr>
        <w:t>G</w:t>
      </w:r>
      <w:r w:rsidR="005279D2" w:rsidRPr="00716131">
        <w:rPr>
          <w:highlight w:val="yellow"/>
        </w:rPr>
        <w:t>DPFS</w:t>
      </w:r>
      <w:r w:rsidR="00062EC8" w:rsidRPr="00716131">
        <w:rPr>
          <w:highlight w:val="yellow"/>
        </w:rPr>
        <w:t xml:space="preserve"> centres and proposed hydrological centres</w:t>
      </w:r>
      <w:ins w:id="11" w:author="Eunha Lim" w:date="2021-04-12T14:10:00Z">
        <w:r w:rsidR="00192634" w:rsidRPr="00716131">
          <w:rPr>
            <w:highlight w:val="yellow"/>
          </w:rPr>
          <w:t xml:space="preserve"> at all </w:t>
        </w:r>
        <w:r w:rsidR="007B093C" w:rsidRPr="00716131">
          <w:rPr>
            <w:highlight w:val="yellow"/>
          </w:rPr>
          <w:t>required levels</w:t>
        </w:r>
      </w:ins>
      <w:r w:rsidR="00062EC8" w:rsidRPr="00716131">
        <w:rPr>
          <w:highlight w:val="yellow"/>
        </w:rPr>
        <w:t xml:space="preserve">. </w:t>
      </w:r>
      <w:ins w:id="12" w:author="Eunha Lim" w:date="2021-04-13T09:12:00Z">
        <w:r w:rsidR="00746267" w:rsidRPr="00716131">
          <w:rPr>
            <w:highlight w:val="yellow"/>
          </w:rPr>
          <w:t>[Hong Kong, China]</w:t>
        </w:r>
      </w:ins>
      <w:r w:rsidR="00062EC8">
        <w:t xml:space="preserve">  </w:t>
      </w:r>
    </w:p>
    <w:p w14:paraId="6538D763" w14:textId="77777777" w:rsidR="00915AA2" w:rsidRDefault="00A80767" w:rsidP="00A80767">
      <w:pPr>
        <w:pStyle w:val="WMOBodyText"/>
        <w:jc w:val="center"/>
      </w:pPr>
      <w:r w:rsidRPr="00F3069C">
        <w:t>__________</w:t>
      </w:r>
    </w:p>
    <w:p w14:paraId="50ABD033" w14:textId="77777777" w:rsidR="00B44207" w:rsidRPr="00B24FC9" w:rsidRDefault="001F2014" w:rsidP="00B44207">
      <w:pPr>
        <w:pStyle w:val="WMOBodyText"/>
      </w:pPr>
      <w:hyperlink w:anchor="_Annex_to_draft_3" w:history="1">
        <w:r w:rsidR="00B44207" w:rsidRPr="00B44207">
          <w:rPr>
            <w:rStyle w:val="Hyperlink"/>
          </w:rPr>
          <w:t>Annex: 1</w:t>
        </w:r>
      </w:hyperlink>
    </w:p>
    <w:p w14:paraId="6A5F0932" w14:textId="77777777" w:rsidR="00B44207" w:rsidRPr="00B24FC9" w:rsidRDefault="00B44207" w:rsidP="00B44207">
      <w:pPr>
        <w:pStyle w:val="WMOBodyText"/>
      </w:pPr>
      <w:r w:rsidRPr="00B24FC9">
        <w:t>_______</w:t>
      </w:r>
    </w:p>
    <w:p w14:paraId="5AF0A6BE" w14:textId="54701257" w:rsidR="00B44207" w:rsidRDefault="00B44207">
      <w:pPr>
        <w:tabs>
          <w:tab w:val="clear" w:pos="1134"/>
        </w:tabs>
        <w:jc w:val="left"/>
        <w:rPr>
          <w:rFonts w:eastAsia="Verdana" w:cs="Verdana"/>
          <w:b/>
          <w:bCs/>
          <w:iCs/>
          <w:sz w:val="22"/>
          <w:szCs w:val="22"/>
          <w:lang w:eastAsia="zh-TW"/>
        </w:rPr>
      </w:pPr>
      <w:bookmarkStart w:id="13" w:name="Annex_to_draft_Recommendation"/>
      <w:bookmarkStart w:id="14" w:name="Annex_to_Resolution"/>
    </w:p>
    <w:p w14:paraId="5D39B039" w14:textId="77777777" w:rsidR="00B44207" w:rsidRDefault="00B44207">
      <w:pPr>
        <w:tabs>
          <w:tab w:val="clear" w:pos="1134"/>
        </w:tabs>
        <w:jc w:val="left"/>
        <w:rPr>
          <w:rFonts w:eastAsia="Verdana" w:cs="Verdana"/>
          <w:lang w:eastAsia="zh-TW"/>
        </w:rPr>
      </w:pPr>
      <w:bookmarkStart w:id="15" w:name="_Annex_to_draft_1"/>
      <w:bookmarkEnd w:id="13"/>
      <w:bookmarkEnd w:id="14"/>
      <w:bookmarkEnd w:id="15"/>
      <w:r>
        <w:br w:type="page"/>
      </w:r>
    </w:p>
    <w:p w14:paraId="092A5573" w14:textId="634CD87B" w:rsidR="00B44207" w:rsidRPr="00F3069C" w:rsidRDefault="00B44207" w:rsidP="00B44207">
      <w:pPr>
        <w:pStyle w:val="Heading2"/>
      </w:pPr>
      <w:bookmarkStart w:id="16" w:name="_Annex_to_draft_3"/>
      <w:bookmarkEnd w:id="16"/>
      <w:r w:rsidRPr="00F3069C">
        <w:lastRenderedPageBreak/>
        <w:t xml:space="preserve">Annex to </w:t>
      </w:r>
      <w:r>
        <w:t>d</w:t>
      </w:r>
      <w:r w:rsidRPr="00F3069C">
        <w:t xml:space="preserve">raft </w:t>
      </w:r>
      <w:r>
        <w:t>Resolution</w:t>
      </w:r>
      <w:r w:rsidR="00973531">
        <w:t> 5</w:t>
      </w:r>
      <w:r w:rsidR="000B6FFF">
        <w:t>.2.1</w:t>
      </w:r>
      <w:r w:rsidR="002E2F60">
        <w:t>(1)</w:t>
      </w:r>
      <w:r>
        <w:t>/</w:t>
      </w:r>
      <w:r w:rsidR="005A480D">
        <w:t>1</w:t>
      </w:r>
      <w:r>
        <w:t xml:space="preserve"> (</w:t>
      </w:r>
      <w:r w:rsidR="000B6FFF">
        <w:t>INFCOM-1(III)</w:t>
      </w:r>
      <w:r>
        <w:t>)</w:t>
      </w:r>
    </w:p>
    <w:p w14:paraId="381CCEFB" w14:textId="5ABE7C59" w:rsidR="00B44207" w:rsidRPr="00042954" w:rsidRDefault="00B44207" w:rsidP="00B44207">
      <w:pPr>
        <w:pStyle w:val="Heading3"/>
        <w:jc w:val="center"/>
        <w:rPr>
          <w:caps/>
          <w:sz w:val="22"/>
          <w:szCs w:val="22"/>
        </w:rPr>
      </w:pPr>
      <w:r w:rsidRPr="00042954">
        <w:rPr>
          <w:sz w:val="22"/>
          <w:szCs w:val="22"/>
        </w:rPr>
        <w:t xml:space="preserve">Concept of the Global Data-processing and Forecasting System </w:t>
      </w:r>
      <w:r w:rsidR="00E36595">
        <w:rPr>
          <w:sz w:val="22"/>
          <w:szCs w:val="22"/>
        </w:rPr>
        <w:t xml:space="preserve">(GDPFS) </w:t>
      </w:r>
      <w:r w:rsidRPr="00042954">
        <w:rPr>
          <w:sz w:val="22"/>
          <w:szCs w:val="22"/>
        </w:rPr>
        <w:t>centres for hydrological services</w:t>
      </w:r>
    </w:p>
    <w:p w14:paraId="443D417C" w14:textId="77777777" w:rsidR="001E6FFC" w:rsidRPr="00F56168" w:rsidRDefault="001E6FFC" w:rsidP="00534FF3">
      <w:pPr>
        <w:pStyle w:val="Heading3"/>
        <w:spacing w:before="0" w:after="240"/>
        <w:ind w:left="567" w:hanging="567"/>
      </w:pPr>
      <w:r w:rsidRPr="00F56168">
        <w:t>1.</w:t>
      </w:r>
      <w:r w:rsidRPr="00F56168">
        <w:tab/>
        <w:t>Purpose</w:t>
      </w:r>
    </w:p>
    <w:p w14:paraId="7D0604C4" w14:textId="2F058CB4" w:rsidR="001E6FFC" w:rsidRPr="00F56168" w:rsidRDefault="00042954" w:rsidP="001E6FFC">
      <w:pPr>
        <w:spacing w:after="240"/>
        <w:jc w:val="left"/>
      </w:pPr>
      <w:r>
        <w:t>1.1</w:t>
      </w:r>
      <w:r>
        <w:tab/>
      </w:r>
      <w:r w:rsidR="001E6FFC" w:rsidRPr="00F56168">
        <w:t>The purpose of this document is to set the basis for the establishment of WMO Hydrological Centres within the G</w:t>
      </w:r>
      <w:r w:rsidR="00B80CBF">
        <w:t>DPFS</w:t>
      </w:r>
      <w:r w:rsidR="001E6FFC" w:rsidRPr="00F56168">
        <w:t xml:space="preserve">, with the view of evolving to a Seamless GDPFS </w:t>
      </w:r>
      <w:r w:rsidR="000E51C3" w:rsidRPr="00F56168">
        <w:t>(S/GDPFS)</w:t>
      </w:r>
      <w:r w:rsidR="000E51C3">
        <w:t>,</w:t>
      </w:r>
      <w:r w:rsidR="000E51C3" w:rsidRPr="00F56168">
        <w:t xml:space="preserve"> </w:t>
      </w:r>
      <w:r w:rsidR="001E6FFC" w:rsidRPr="00F56168">
        <w:t>that includes areas beyond the original paradigm of weather delivery system.</w:t>
      </w:r>
    </w:p>
    <w:p w14:paraId="6AF1C16C" w14:textId="77777777" w:rsidR="001E6FFC" w:rsidRPr="00F56168" w:rsidRDefault="001E6FFC" w:rsidP="001E6FFC">
      <w:pPr>
        <w:pStyle w:val="WMOBodyText"/>
        <w:rPr>
          <w:lang w:eastAsia="en-US"/>
        </w:rPr>
      </w:pPr>
    </w:p>
    <w:p w14:paraId="57962D91" w14:textId="77777777" w:rsidR="001E6FFC" w:rsidRPr="00F56168" w:rsidRDefault="001E6FFC" w:rsidP="00534FF3">
      <w:pPr>
        <w:pStyle w:val="Heading3"/>
        <w:spacing w:before="0" w:after="240"/>
        <w:ind w:left="567" w:hanging="567"/>
      </w:pPr>
      <w:r w:rsidRPr="00F56168">
        <w:t>2.</w:t>
      </w:r>
      <w:r w:rsidRPr="00F56168">
        <w:tab/>
        <w:t xml:space="preserve">Background </w:t>
      </w:r>
    </w:p>
    <w:p w14:paraId="375EEBB8" w14:textId="77777777" w:rsidR="001E6FFC" w:rsidRPr="00F56168" w:rsidRDefault="00042954" w:rsidP="001E6FFC">
      <w:pPr>
        <w:spacing w:after="240"/>
        <w:jc w:val="left"/>
        <w:rPr>
          <w:rFonts w:eastAsia="Verdana" w:cs="Verdana"/>
        </w:rPr>
      </w:pPr>
      <w:r>
        <w:t>2.1</w:t>
      </w:r>
      <w:r>
        <w:tab/>
      </w:r>
      <w:r w:rsidR="001E6FFC" w:rsidRPr="00F56168">
        <w:t xml:space="preserve">The GDPFS is an international mechanism that coordinates Member capacities to prepare and make meteorological analyses and forecast products available to all Members. It enables delivery of harmonized services and is currently organized as a network of Global, Regional and National Centres. Furthermore, the GDPFS </w:t>
      </w:r>
      <w:r w:rsidR="001E6FFC" w:rsidRPr="00F56168">
        <w:rPr>
          <w:rFonts w:eastAsia="Verdana" w:cs="Verdana"/>
        </w:rPr>
        <w:t>is the single source of technical regulations for all operational data-processing and forecasting systems operated by WMO Members, including its designated centres.</w:t>
      </w:r>
    </w:p>
    <w:p w14:paraId="4F85B5BA" w14:textId="0C8244BC" w:rsidR="001E6FFC" w:rsidRPr="00F56168" w:rsidRDefault="00042954" w:rsidP="00840FE8">
      <w:pPr>
        <w:tabs>
          <w:tab w:val="clear" w:pos="1134"/>
        </w:tabs>
        <w:jc w:val="left"/>
      </w:pPr>
      <w:r>
        <w:t>2.2</w:t>
      </w:r>
      <w:r>
        <w:tab/>
      </w:r>
      <w:r w:rsidR="001E6FFC" w:rsidRPr="00F56168">
        <w:t xml:space="preserve">A clear vision and plan to underpin the future development of the </w:t>
      </w:r>
      <w:r w:rsidR="000E51C3" w:rsidRPr="00F56168">
        <w:t>S/GDPFS</w:t>
      </w:r>
      <w:r w:rsidR="001E6FFC" w:rsidRPr="00F56168">
        <w:t xml:space="preserve"> was requested by the Seventeenth World Meteorological Congress (Cg-17) in 2015. </w:t>
      </w:r>
      <w:r w:rsidR="00840FE8" w:rsidRPr="00840FE8">
        <w:t>T</w:t>
      </w:r>
      <w:r w:rsidR="00840FE8" w:rsidRPr="00840FE8">
        <w:rPr>
          <w:rFonts w:eastAsia="Times New Roman" w:cs="Times New Roman"/>
          <w:lang w:eastAsia="ko-KR"/>
        </w:rPr>
        <w:t>he Executive Council</w:t>
      </w:r>
      <w:r w:rsidR="00840FE8" w:rsidRPr="00840FE8">
        <w:rPr>
          <w:rFonts w:eastAsia="Times New Roman" w:cs="Times New Roman"/>
          <w:lang w:val="en-US" w:eastAsia="ko-KR"/>
        </w:rPr>
        <w:t xml:space="preserve"> </w:t>
      </w:r>
      <w:r w:rsidR="00BE1081">
        <w:rPr>
          <w:rFonts w:eastAsia="Times New Roman" w:cs="Times New Roman"/>
          <w:lang w:val="en-US" w:eastAsia="ko-KR"/>
        </w:rPr>
        <w:t xml:space="preserve">at its </w:t>
      </w:r>
      <w:r w:rsidR="00BE1081" w:rsidRPr="00840FE8">
        <w:rPr>
          <w:rFonts w:eastAsia="Times New Roman" w:cs="Times New Roman"/>
          <w:lang w:eastAsia="ko-KR"/>
        </w:rPr>
        <w:t xml:space="preserve">sixty-ninth session </w:t>
      </w:r>
      <w:r w:rsidR="00840FE8" w:rsidRPr="00840FE8">
        <w:rPr>
          <w:rFonts w:eastAsia="Times New Roman" w:cs="Times New Roman"/>
          <w:lang w:val="en-US" w:eastAsia="ko-KR"/>
        </w:rPr>
        <w:t>approved</w:t>
      </w:r>
      <w:r w:rsidR="00840FE8">
        <w:rPr>
          <w:rFonts w:ascii="Times New Roman" w:eastAsia="Times New Roman" w:hAnsi="Times New Roman" w:cs="Times New Roman"/>
          <w:sz w:val="24"/>
          <w:szCs w:val="24"/>
          <w:lang w:val="en-US" w:eastAsia="ko-KR"/>
        </w:rPr>
        <w:t xml:space="preserve"> </w:t>
      </w:r>
      <w:r w:rsidR="001E6FFC" w:rsidRPr="00F56168">
        <w:t>the inclusion of new types of GDPFS centres</w:t>
      </w:r>
      <w:r w:rsidR="00840FE8">
        <w:t xml:space="preserve"> int</w:t>
      </w:r>
      <w:r w:rsidR="00840FE8" w:rsidRPr="00896733">
        <w:t>o the</w:t>
      </w:r>
      <w:r w:rsidR="00896733" w:rsidRPr="00896733">
        <w:t xml:space="preserve"> </w:t>
      </w:r>
      <w:hyperlink r:id="rId21" w:anchor=".YF2pV0BFyUl" w:history="1">
        <w:r w:rsidR="00896733" w:rsidRPr="00BB1B20">
          <w:rPr>
            <w:rStyle w:val="Hyperlink"/>
            <w:i/>
            <w:iCs/>
          </w:rPr>
          <w:t>Manual on the Global Data-processing and Forecasting System</w:t>
        </w:r>
      </w:hyperlink>
      <w:r w:rsidR="00896733">
        <w:t xml:space="preserve"> (</w:t>
      </w:r>
      <w:r w:rsidR="00896733" w:rsidRPr="00BB1B20">
        <w:t>WMO-No.</w:t>
      </w:r>
      <w:r w:rsidR="00142163">
        <w:t> 4</w:t>
      </w:r>
      <w:r w:rsidR="00896733" w:rsidRPr="00BB1B20">
        <w:t>85</w:t>
      </w:r>
      <w:r w:rsidR="00896733" w:rsidRPr="00631211">
        <w:t>)</w:t>
      </w:r>
      <w:r w:rsidR="001E6FFC" w:rsidRPr="00F56168">
        <w:t>. This evolution will allow the generation of products and delivery of services in environmental areas beyond the original paradigm of weather delivery system, including climate, hydrological and water management, environmental services, in addition to weather services</w:t>
      </w:r>
      <w:r w:rsidR="001E6FFC" w:rsidRPr="00F56168">
        <w:rPr>
          <w:rStyle w:val="FootnoteReference"/>
        </w:rPr>
        <w:footnoteReference w:id="2"/>
      </w:r>
      <w:r w:rsidR="001E6FFC" w:rsidRPr="00F56168">
        <w:t>.</w:t>
      </w:r>
    </w:p>
    <w:p w14:paraId="57999023" w14:textId="77777777" w:rsidR="001E6FFC" w:rsidRPr="00F56168" w:rsidRDefault="001E6FFC" w:rsidP="001E6FFC">
      <w:pPr>
        <w:spacing w:after="240"/>
        <w:jc w:val="left"/>
      </w:pPr>
      <w:r w:rsidRPr="00F56168">
        <w:t>A key objective is to facilitate cooperation and the exchange of information, thereby also contributing to capacity development in LDCs and SIDS.</w:t>
      </w:r>
    </w:p>
    <w:p w14:paraId="393B7A50" w14:textId="3075B647" w:rsidR="001E6FFC" w:rsidRPr="00F56168" w:rsidRDefault="00042954" w:rsidP="001E6FFC">
      <w:pPr>
        <w:spacing w:after="240"/>
        <w:jc w:val="left"/>
      </w:pPr>
      <w:r>
        <w:t>2.3</w:t>
      </w:r>
      <w:r>
        <w:tab/>
      </w:r>
      <w:r w:rsidR="001E6FFC" w:rsidRPr="00F56168">
        <w:t>The future S/GDPFS will also bring benefits to broader user-communities, including stakeholders responsible for preparedness for a wider variety of high-impact events; sectors impacted by weather and climate (</w:t>
      </w:r>
      <w:proofErr w:type="gramStart"/>
      <w:r w:rsidR="001E6FFC" w:rsidRPr="00F56168">
        <w:t>e.g.</w:t>
      </w:r>
      <w:proofErr w:type="gramEnd"/>
      <w:r w:rsidR="001E6FFC" w:rsidRPr="00F56168">
        <w:t xml:space="preserve"> energy, agriculture, health, integrated water resource management); and urban stakeholders, city planners, United Nations and other humanitarian agencies, including non</w:t>
      </w:r>
      <w:r w:rsidR="00917577">
        <w:t>-governmental</w:t>
      </w:r>
      <w:r w:rsidR="001E6FFC" w:rsidRPr="00F56168">
        <w:t xml:space="preserve"> organizations.</w:t>
      </w:r>
    </w:p>
    <w:p w14:paraId="39D0229C" w14:textId="58022E40" w:rsidR="001E6FFC" w:rsidRPr="00F56168" w:rsidRDefault="00042954" w:rsidP="001E6FFC">
      <w:pPr>
        <w:spacing w:after="240"/>
        <w:jc w:val="left"/>
      </w:pPr>
      <w:r>
        <w:t>2.4</w:t>
      </w:r>
      <w:r>
        <w:tab/>
      </w:r>
      <w:r w:rsidR="001E6FFC" w:rsidRPr="00F56168">
        <w:t xml:space="preserve">Therefore, hydrological involvement to S/GDPFS is being considered and developed as a vision using </w:t>
      </w:r>
      <w:r w:rsidR="00BE1081">
        <w:t xml:space="preserve">the </w:t>
      </w:r>
      <w:r w:rsidR="001E6FFC" w:rsidRPr="00F56168">
        <w:t xml:space="preserve">Manual on GDPFS logic, structure, terminology and good practice. The work is building on previous work and decisions – the former Commission for Hydrology at its fifteenth session requested “To develop documentation describing the procedures for the designation, mandatory functions and activities of new centres, taking into account the principle that </w:t>
      </w:r>
      <w:r w:rsidR="001E6FFC" w:rsidRPr="00F56168">
        <w:rPr>
          <w:bCs/>
        </w:rPr>
        <w:t>world and regional centres shall respect the primary roles and responsibilities of National Meteorological and Hydrological Services in the delivery of flood forecasting and warning services”</w:t>
      </w:r>
      <w:r w:rsidR="001E6FFC" w:rsidRPr="00F56168">
        <w:t xml:space="preserve"> (</w:t>
      </w:r>
      <w:hyperlink r:id="rId22" w:anchor=".YCD-fehKiUk" w:history="1">
        <w:r w:rsidR="001E6FFC" w:rsidRPr="00F56168">
          <w:rPr>
            <w:rStyle w:val="Hyperlink"/>
          </w:rPr>
          <w:t>Resolution</w:t>
        </w:r>
        <w:r w:rsidR="00973531">
          <w:rPr>
            <w:rStyle w:val="Hyperlink"/>
          </w:rPr>
          <w:t> 7</w:t>
        </w:r>
        <w:r w:rsidR="001E6FFC" w:rsidRPr="00F56168">
          <w:rPr>
            <w:rStyle w:val="Hyperlink"/>
          </w:rPr>
          <w:t xml:space="preserve"> </w:t>
        </w:r>
        <w:r w:rsidR="003706FA">
          <w:rPr>
            <w:rStyle w:val="Hyperlink"/>
          </w:rPr>
          <w:t>(</w:t>
        </w:r>
        <w:r w:rsidR="001E6FFC" w:rsidRPr="00F56168">
          <w:rPr>
            <w:rStyle w:val="Hyperlink"/>
          </w:rPr>
          <w:t>CHy-15</w:t>
        </w:r>
      </w:hyperlink>
      <w:r w:rsidR="003706FA">
        <w:rPr>
          <w:rStyle w:val="Hyperlink"/>
        </w:rPr>
        <w:t>)</w:t>
      </w:r>
      <w:r w:rsidR="001E6FFC" w:rsidRPr="00F56168">
        <w:t xml:space="preserve"> - Contribution of the Commission for </w:t>
      </w:r>
      <w:r w:rsidR="00F14B75">
        <w:t>h</w:t>
      </w:r>
      <w:r w:rsidR="001E6FFC" w:rsidRPr="00F56168">
        <w:t xml:space="preserve">ydrology to the Future Integrated and Seamless WMO Data-processing and Forecasting System). </w:t>
      </w:r>
    </w:p>
    <w:p w14:paraId="00CC8275" w14:textId="77777777" w:rsidR="001E6FFC" w:rsidRPr="00F56168" w:rsidRDefault="001E6FFC" w:rsidP="00534FF3">
      <w:pPr>
        <w:pStyle w:val="Heading3"/>
        <w:spacing w:before="0" w:after="240"/>
        <w:ind w:left="567" w:hanging="567"/>
      </w:pPr>
      <w:r w:rsidRPr="00F56168">
        <w:lastRenderedPageBreak/>
        <w:t>3.</w:t>
      </w:r>
      <w:r w:rsidRPr="00F56168">
        <w:tab/>
        <w:t>General considerations</w:t>
      </w:r>
    </w:p>
    <w:p w14:paraId="40B5766E" w14:textId="77777777" w:rsidR="001E6FFC" w:rsidRPr="00F56168" w:rsidRDefault="00042954" w:rsidP="001E6FFC">
      <w:pPr>
        <w:keepNext/>
        <w:keepLines/>
        <w:spacing w:after="240"/>
        <w:jc w:val="left"/>
      </w:pPr>
      <w:r>
        <w:t>3.1</w:t>
      </w:r>
      <w:r>
        <w:tab/>
      </w:r>
      <w:r w:rsidR="001E6FFC" w:rsidRPr="00F56168">
        <w:t xml:space="preserve">The GDPFS is organized as a three-tier system of activities such as general-purpose activities, specialized activities and non-real-time coordination activities. The GDPFS centres are currently organized as World Meteorological Centres (WMCs), Regional Specialized Meteorological Centres (RSMCs) and National Meteorological Centres (NMCs), which carry out GDPFS functions at the global, regional and national levels, respectively. By analogy to the already existing GDPFS centres, these three levels have also been considered for supporting operational hydrology and water resources management. </w:t>
      </w:r>
    </w:p>
    <w:p w14:paraId="0C8D2F16" w14:textId="77777777" w:rsidR="001E6FFC" w:rsidRPr="00F56168" w:rsidRDefault="00042954" w:rsidP="001E6FFC">
      <w:pPr>
        <w:spacing w:after="240"/>
        <w:jc w:val="left"/>
      </w:pPr>
      <w:r>
        <w:t>3.2</w:t>
      </w:r>
      <w:r>
        <w:tab/>
      </w:r>
      <w:r w:rsidR="001E6FFC" w:rsidRPr="00F56168">
        <w:t xml:space="preserve">It was agreed that the basic principle in developing a vision for hydrological centres in GDPFS is to respect the primary roles and responsibilities of </w:t>
      </w:r>
      <w:r w:rsidR="00EA7C83">
        <w:t>National Meteorological and Hydrological Services (</w:t>
      </w:r>
      <w:r w:rsidR="001E6FFC" w:rsidRPr="00F56168">
        <w:t>NMHSs</w:t>
      </w:r>
      <w:r w:rsidR="00EA7C83">
        <w:t>)</w:t>
      </w:r>
      <w:r w:rsidR="001E6FFC" w:rsidRPr="00F56168">
        <w:t xml:space="preserve"> in the delivery of flood and drought forecasting and warning services, in particular with regards to the single voice principle. This takes special note of the already existing international river commissions and avoid the development of parallel structures to established processes.</w:t>
      </w:r>
    </w:p>
    <w:p w14:paraId="1F5404C2" w14:textId="77777777" w:rsidR="001E6FFC" w:rsidRPr="00F56168" w:rsidRDefault="00042954" w:rsidP="001E6FFC">
      <w:pPr>
        <w:spacing w:after="240"/>
        <w:jc w:val="left"/>
      </w:pPr>
      <w:r>
        <w:t>3.3</w:t>
      </w:r>
      <w:r>
        <w:tab/>
      </w:r>
      <w:r w:rsidR="001E6FFC" w:rsidRPr="00F56168">
        <w:t xml:space="preserve">The starting point was to examine the application of GDPFS mechanisms for operational hydrology at a regional level. Therefore, Regional Specialized Hydrological Centres (RSHC) with their possible functions have been considered. </w:t>
      </w:r>
    </w:p>
    <w:p w14:paraId="75474EEE" w14:textId="3C145F7C" w:rsidR="001E6FFC" w:rsidRPr="00F56168" w:rsidRDefault="00042954" w:rsidP="001E6FFC">
      <w:pPr>
        <w:spacing w:after="240"/>
        <w:jc w:val="left"/>
      </w:pPr>
      <w:r w:rsidRPr="00145219">
        <w:t>3.4</w:t>
      </w:r>
      <w:r w:rsidRPr="00145219">
        <w:tab/>
      </w:r>
      <w:r w:rsidR="001E6FFC" w:rsidRPr="00145219">
        <w:t>Concrete fields of application of RSHC would be, among others, water resources management issues in international basins (based on existing agreements among different countri</w:t>
      </w:r>
      <w:r w:rsidR="001E6FFC" w:rsidRPr="0033411F">
        <w:t>es or political jurisdictions covered in the basin</w:t>
      </w:r>
      <w:r w:rsidR="0033411F" w:rsidRPr="0033411F">
        <w:t>)</w:t>
      </w:r>
      <w:r w:rsidR="001E6FFC" w:rsidRPr="0033411F">
        <w:t>, provision in near real-time of hydrological products, analyses of the current state of the surface-water conditions</w:t>
      </w:r>
      <w:r w:rsidR="001E6FFC" w:rsidRPr="00145219">
        <w:t xml:space="preserve">, as well as forecasts of water conditions with lead times of hours to seasonal (together with verification statistics) within their geographical area of responsibility, if such products are not produced by </w:t>
      </w:r>
      <w:r w:rsidR="00EA7C83" w:rsidRPr="00145219">
        <w:t>National Hydrological Service (</w:t>
      </w:r>
      <w:r w:rsidR="001E6FFC" w:rsidRPr="00145219">
        <w:t>NHS</w:t>
      </w:r>
      <w:r w:rsidR="00EA7C83" w:rsidRPr="00145219">
        <w:t>)</w:t>
      </w:r>
      <w:r w:rsidR="001E6FFC" w:rsidRPr="00145219">
        <w:t xml:space="preserve"> in close supranational collaboration. A list of desired products is currently under development.</w:t>
      </w:r>
      <w:r w:rsidR="001E6FFC" w:rsidRPr="00F56168">
        <w:t xml:space="preserve"> </w:t>
      </w:r>
    </w:p>
    <w:p w14:paraId="4BABF31A" w14:textId="77777777" w:rsidR="001E6FFC" w:rsidRPr="00F56168" w:rsidRDefault="00042954" w:rsidP="001E6FFC">
      <w:pPr>
        <w:spacing w:after="240"/>
        <w:jc w:val="left"/>
      </w:pPr>
      <w:r>
        <w:t>3.5</w:t>
      </w:r>
      <w:r>
        <w:tab/>
      </w:r>
      <w:r w:rsidR="001E6FFC" w:rsidRPr="00F56168">
        <w:t xml:space="preserve">A range of output products of RSHC will be available through the WIS, </w:t>
      </w:r>
      <w:r w:rsidR="000A1207" w:rsidRPr="000A1207">
        <w:t xml:space="preserve">Global Hydrological Status and Outlook System </w:t>
      </w:r>
      <w:r w:rsidR="000A1207">
        <w:t>(</w:t>
      </w:r>
      <w:r w:rsidR="001E6FFC" w:rsidRPr="00F56168">
        <w:t>HydroSOS</w:t>
      </w:r>
      <w:r w:rsidR="000A1207">
        <w:t>)</w:t>
      </w:r>
      <w:r w:rsidR="001E6FFC" w:rsidRPr="00F56168">
        <w:t xml:space="preserve"> and/or other platforms to National Hydrological Services and RSHC will benefit from WIGOS and </w:t>
      </w:r>
      <w:r w:rsidR="000A1207" w:rsidRPr="000A1207">
        <w:t xml:space="preserve">WMO Hydrological Observing System </w:t>
      </w:r>
      <w:r w:rsidR="000A1207">
        <w:t>(</w:t>
      </w:r>
      <w:r w:rsidR="001E6FFC" w:rsidRPr="00F56168">
        <w:t>WHOS</w:t>
      </w:r>
      <w:r w:rsidR="000A1207">
        <w:t>)</w:t>
      </w:r>
      <w:r w:rsidR="001E6FFC" w:rsidRPr="00F56168">
        <w:t xml:space="preserve">. </w:t>
      </w:r>
    </w:p>
    <w:p w14:paraId="1E9A02FD" w14:textId="77777777" w:rsidR="001E6FFC" w:rsidRPr="00F56168" w:rsidRDefault="00042954" w:rsidP="001E6FFC">
      <w:pPr>
        <w:spacing w:after="240"/>
        <w:jc w:val="left"/>
      </w:pPr>
      <w:r>
        <w:t>3.6</w:t>
      </w:r>
      <w:r>
        <w:tab/>
      </w:r>
      <w:r w:rsidR="001E6FFC" w:rsidRPr="00F56168">
        <w:t>RSHC will also be helpful in transferring expertise and provide training in case a country’s NMHS is lacking the appropriate competencies, and at its request.</w:t>
      </w:r>
    </w:p>
    <w:p w14:paraId="157175E2" w14:textId="77777777" w:rsidR="001E6FFC" w:rsidRPr="00F56168" w:rsidRDefault="00042954" w:rsidP="001E6FFC">
      <w:pPr>
        <w:spacing w:after="240"/>
        <w:jc w:val="left"/>
      </w:pPr>
      <w:r>
        <w:t>3.7</w:t>
      </w:r>
      <w:r>
        <w:tab/>
      </w:r>
      <w:r w:rsidR="001E6FFC" w:rsidRPr="00F56168">
        <w:t>Possible roles, functions and necessity</w:t>
      </w:r>
      <w:r>
        <w:t xml:space="preserve"> </w:t>
      </w:r>
      <w:r w:rsidR="001E6FFC" w:rsidRPr="00F56168">
        <w:t xml:space="preserve">of National as well as Global (Hydrological) Producing Centres are to be closely examined. At a national level, it seems important to avoid creating parallel structures within national hydrological centres to those of the NHSs (or NMHSs). It should also be considered that Members have expressed, through the former Commission for Hydrology, concerns on the danger of violating the single voice principle in provision of flood forecasts and warnings by NHSs. Bringing confusion to the public has to be avoided at all </w:t>
      </w:r>
      <w:proofErr w:type="gramStart"/>
      <w:r w:rsidR="001E6FFC" w:rsidRPr="00F56168">
        <w:t>cost</w:t>
      </w:r>
      <w:proofErr w:type="gramEnd"/>
      <w:r w:rsidR="001E6FFC" w:rsidRPr="00F56168">
        <w:t>.</w:t>
      </w:r>
    </w:p>
    <w:p w14:paraId="3CC42E00" w14:textId="4F489015" w:rsidR="001E6FFC" w:rsidRPr="00F56168" w:rsidRDefault="00042954" w:rsidP="0044796A">
      <w:pPr>
        <w:spacing w:after="240"/>
        <w:jc w:val="left"/>
      </w:pPr>
      <w:r>
        <w:t>3.8</w:t>
      </w:r>
      <w:r>
        <w:tab/>
      </w:r>
      <w:r w:rsidR="001E6FFC" w:rsidRPr="00F56168">
        <w:t>Global and regional (Hydrological) Producing Centres essentially would deal with a global/regional domain and/or long temporal scales and lead times, which are not provided by NHS due to legal responsibilities or supranational collaborations. As such, they might be relevant to support HydroSOS,</w:t>
      </w:r>
      <w:r w:rsidR="0044796A">
        <w:t xml:space="preserve"> Flash Flood Guidance System</w:t>
      </w:r>
      <w:r w:rsidR="0044796A" w:rsidRPr="00F56168">
        <w:t xml:space="preserve"> </w:t>
      </w:r>
      <w:r w:rsidR="0044796A">
        <w:t>(</w:t>
      </w:r>
      <w:r w:rsidR="001E6FFC" w:rsidRPr="00F56168">
        <w:t>FFGS</w:t>
      </w:r>
      <w:r w:rsidR="0044796A">
        <w:t>)</w:t>
      </w:r>
      <w:r w:rsidR="001E6FFC" w:rsidRPr="00F56168">
        <w:t xml:space="preserve"> and other activities. This said, it is worth noting that generally NHSs require, for their national/regional operations, subsets of global information and data that are currently made available by Global Meteorological Centres. Typically, NHSs require Numerical Weather Prediction (NWP) model outputs, nowcasting products and satellite data/products to either force or assimilate into operational hydrological models. In light of this, the real need of establishing Global (Hydrological) Producing Centres, their scope and user requirements will be closely examined and addressed before proceeding to the next step. Progress towards </w:t>
      </w:r>
      <w:r w:rsidR="00F14B75">
        <w:t>E</w:t>
      </w:r>
      <w:r w:rsidR="001E6FFC" w:rsidRPr="00F56168">
        <w:t xml:space="preserve">arth </w:t>
      </w:r>
      <w:r w:rsidR="00F14B75">
        <w:t>S</w:t>
      </w:r>
      <w:r w:rsidR="001E6FFC" w:rsidRPr="00F56168">
        <w:t xml:space="preserve">ystem </w:t>
      </w:r>
      <w:r w:rsidR="00F14B75">
        <w:t>M</w:t>
      </w:r>
      <w:r w:rsidR="001E6FFC" w:rsidRPr="00F56168">
        <w:t xml:space="preserve">odelling is </w:t>
      </w:r>
      <w:r w:rsidR="001E6FFC" w:rsidRPr="00F56168">
        <w:lastRenderedPageBreak/>
        <w:t>leading towards coupling of hydrology more closely to the NWP and increasing availability of hydrological variables from the Earth System Modelling (ESM) predictions.</w:t>
      </w:r>
    </w:p>
    <w:p w14:paraId="4D259A1B" w14:textId="77777777" w:rsidR="001E6FFC" w:rsidRPr="00F56168" w:rsidRDefault="00042954" w:rsidP="001E6FFC">
      <w:pPr>
        <w:pStyle w:val="WMOBodyText"/>
        <w:rPr>
          <w:lang w:eastAsia="en-US"/>
        </w:rPr>
      </w:pPr>
      <w:r>
        <w:rPr>
          <w:lang w:eastAsia="en-US"/>
        </w:rPr>
        <w:t>3.9</w:t>
      </w:r>
      <w:r>
        <w:rPr>
          <w:lang w:eastAsia="en-US"/>
        </w:rPr>
        <w:tab/>
      </w:r>
      <w:r w:rsidR="001E6FFC" w:rsidRPr="00F56168">
        <w:rPr>
          <w:lang w:eastAsia="en-US"/>
        </w:rPr>
        <w:t>Coordination and interaction mechanisms between existing GDPFS centres and proposed hydrological centres will be examined and addressed in the vision for hydrological centres in GDPFS.</w:t>
      </w:r>
    </w:p>
    <w:p w14:paraId="3695CB10" w14:textId="77777777" w:rsidR="001E6FFC" w:rsidRPr="00F56168" w:rsidRDefault="001E6FFC" w:rsidP="001E6FFC">
      <w:pPr>
        <w:pStyle w:val="WMOBodyText"/>
        <w:rPr>
          <w:lang w:eastAsia="en-US"/>
        </w:rPr>
      </w:pPr>
    </w:p>
    <w:p w14:paraId="2B9BE2B4" w14:textId="77777777" w:rsidR="001E6FFC" w:rsidRPr="00F56168" w:rsidRDefault="001E6FFC" w:rsidP="00534FF3">
      <w:pPr>
        <w:pStyle w:val="Heading3"/>
        <w:spacing w:before="0" w:after="240"/>
        <w:ind w:left="567" w:hanging="567"/>
      </w:pPr>
      <w:r w:rsidRPr="00F56168">
        <w:t>4.</w:t>
      </w:r>
      <w:r w:rsidRPr="00F56168">
        <w:tab/>
        <w:t>Next steps</w:t>
      </w:r>
    </w:p>
    <w:p w14:paraId="1654EE95" w14:textId="77777777" w:rsidR="001E6FFC" w:rsidRPr="00F56168" w:rsidRDefault="00042954" w:rsidP="001E6FFC">
      <w:pPr>
        <w:keepNext/>
        <w:keepLines/>
        <w:spacing w:after="240"/>
        <w:jc w:val="left"/>
      </w:pPr>
      <w:r>
        <w:t>4.1</w:t>
      </w:r>
      <w:r>
        <w:tab/>
      </w:r>
      <w:r w:rsidR="001E6FFC" w:rsidRPr="00F56168">
        <w:t>By the time of the Extraordinary World Meteorological Congress (Cg-Ext.</w:t>
      </w:r>
      <w:r>
        <w:t xml:space="preserve"> </w:t>
      </w:r>
      <w:r w:rsidR="001E6FFC" w:rsidRPr="00F56168">
        <w:t xml:space="preserve">(21)), a plan for the establishment of hydrological centres in GDPFS will be developed and proposed for endorsement to the Hydrological Assembly of the Congress. The plan will include, among others, consideration of the following: </w:t>
      </w:r>
    </w:p>
    <w:p w14:paraId="53517FC7" w14:textId="77777777" w:rsidR="001E6FFC" w:rsidRPr="00F56168" w:rsidRDefault="001E6FFC" w:rsidP="001E6FFC">
      <w:pPr>
        <w:pStyle w:val="WMOIndent1"/>
        <w:keepNext/>
        <w:keepLines/>
        <w:spacing w:before="0" w:after="240"/>
      </w:pPr>
      <w:r w:rsidRPr="00F56168">
        <w:t>(1)</w:t>
      </w:r>
      <w:r w:rsidRPr="00F56168">
        <w:tab/>
        <w:t>Types of centres with hydrological capacities, which will be included in the Manual on GDPFS. So far, there is a wide consensus around RSHC. The roles and possible functions of National and Global Centres are yet to be investigated;</w:t>
      </w:r>
    </w:p>
    <w:p w14:paraId="789FD13A" w14:textId="77777777" w:rsidR="001E6FFC" w:rsidRPr="00F56168" w:rsidRDefault="001E6FFC" w:rsidP="001E6FFC">
      <w:pPr>
        <w:pStyle w:val="WMOIndent1"/>
        <w:keepNext/>
        <w:keepLines/>
        <w:tabs>
          <w:tab w:val="clear" w:pos="567"/>
          <w:tab w:val="left" w:pos="1134"/>
        </w:tabs>
        <w:spacing w:before="0" w:after="240"/>
      </w:pPr>
      <w:r w:rsidRPr="00F56168">
        <w:t>(2)</w:t>
      </w:r>
      <w:r w:rsidRPr="00F56168">
        <w:tab/>
        <w:t>Functions, products and services of these centres (together with a detailed list of specifications);</w:t>
      </w:r>
    </w:p>
    <w:p w14:paraId="262A9967" w14:textId="77777777" w:rsidR="001E6FFC" w:rsidRPr="00F56168" w:rsidRDefault="001E6FFC" w:rsidP="001E6FFC">
      <w:pPr>
        <w:pStyle w:val="WMOIndent1"/>
        <w:tabs>
          <w:tab w:val="clear" w:pos="567"/>
          <w:tab w:val="left" w:pos="1134"/>
        </w:tabs>
        <w:spacing w:before="0" w:after="240"/>
      </w:pPr>
      <w:r w:rsidRPr="00F56168">
        <w:t>(3)</w:t>
      </w:r>
      <w:r w:rsidRPr="00F56168">
        <w:tab/>
        <w:t>Centres’ designation process, as well as their activities specifications and tracking of compliance are yet to be examined; responsibilities of WMO bodies in these processes to be understood and proposed.</w:t>
      </w:r>
    </w:p>
    <w:p w14:paraId="4B4BDDA8" w14:textId="77777777" w:rsidR="001E6FFC" w:rsidRPr="00F56168" w:rsidRDefault="00042954" w:rsidP="001E6FFC">
      <w:pPr>
        <w:spacing w:after="240"/>
        <w:jc w:val="left"/>
      </w:pPr>
      <w:r>
        <w:t>4.2</w:t>
      </w:r>
      <w:r>
        <w:tab/>
      </w:r>
      <w:r w:rsidR="001E6FFC" w:rsidRPr="00F56168">
        <w:t>The Standing Committee on Hydrological Services (SC-HYD) of SERCOM together with the Standing Committee on Data-Processing for Applied Earth System Modelling and Prediction &amp; Projection (SC-ESMP) of INFCOM will lead these and other developments of the vision for hydrological centres in GDPFS and their potential establishment in consultation with other relevant bodies.</w:t>
      </w:r>
    </w:p>
    <w:p w14:paraId="38835CAF" w14:textId="77777777" w:rsidR="001E6FFC" w:rsidRPr="00F56168" w:rsidRDefault="00042954" w:rsidP="001E6FFC">
      <w:pPr>
        <w:spacing w:after="240"/>
        <w:jc w:val="left"/>
      </w:pPr>
      <w:r>
        <w:t>4.3</w:t>
      </w:r>
      <w:r>
        <w:tab/>
      </w:r>
      <w:r w:rsidR="001E6FFC" w:rsidRPr="00F56168">
        <w:t>Involvement of the Hydrological Coordination Panel, WMO Regional Associations (through Hydrological Advisors Forums), as well as the WMO Secretariat will strengthen the vision to be proposed by the Cg-Ext.</w:t>
      </w:r>
      <w:r>
        <w:t xml:space="preserve"> </w:t>
      </w:r>
      <w:r w:rsidR="001E6FFC" w:rsidRPr="00F56168">
        <w:t>(21).</w:t>
      </w:r>
    </w:p>
    <w:p w14:paraId="22877992" w14:textId="77777777" w:rsidR="001E6FFC" w:rsidRPr="00F56168" w:rsidRDefault="00042954" w:rsidP="001E6FFC">
      <w:pPr>
        <w:pStyle w:val="WMOBodyText"/>
        <w:spacing w:before="0" w:after="240"/>
      </w:pPr>
      <w:r>
        <w:t>4.4</w:t>
      </w:r>
      <w:r>
        <w:tab/>
      </w:r>
      <w:r w:rsidR="001E6FFC" w:rsidRPr="00F56168">
        <w:t>After discussions at the Hydrological Assembly of the Cg-Ext.</w:t>
      </w:r>
      <w:r>
        <w:t xml:space="preserve"> </w:t>
      </w:r>
      <w:r w:rsidR="001E6FFC" w:rsidRPr="00F56168">
        <w:t>(21) and having implemented all suggestions for the establishment of hydrological centres in GDPFS, their criteria and functions will be proposed to Cg-19 for adoption.</w:t>
      </w:r>
    </w:p>
    <w:p w14:paraId="424FA144" w14:textId="77777777" w:rsidR="001E6FFC" w:rsidRPr="00F56168" w:rsidRDefault="001E6FFC" w:rsidP="001E6FFC">
      <w:pPr>
        <w:pStyle w:val="WMOBodyText"/>
        <w:spacing w:beforeAutospacing="1" w:afterAutospacing="1"/>
        <w:jc w:val="center"/>
      </w:pPr>
      <w:r w:rsidRPr="00F56168">
        <w:t>_________</w:t>
      </w:r>
    </w:p>
    <w:p w14:paraId="03EA95A2" w14:textId="77777777" w:rsidR="001A25F0" w:rsidRPr="00C736BE" w:rsidRDefault="001A25F0" w:rsidP="001E6FFC">
      <w:pPr>
        <w:pStyle w:val="WMOBodyText"/>
        <w:rPr>
          <w:color w:val="0070C0"/>
        </w:rPr>
      </w:pPr>
    </w:p>
    <w:sectPr w:rsidR="001A25F0" w:rsidRPr="00C736BE" w:rsidSect="0020095E">
      <w:headerReference w:type="even" r:id="rId23"/>
      <w:headerReference w:type="default" r:id="rId24"/>
      <w:headerReference w:type="first" r:id="rId25"/>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209111" w14:textId="77777777" w:rsidR="001F2014" w:rsidRDefault="001F2014">
      <w:r>
        <w:separator/>
      </w:r>
    </w:p>
    <w:p w14:paraId="6A6A1F13" w14:textId="77777777" w:rsidR="001F2014" w:rsidRDefault="001F2014"/>
    <w:p w14:paraId="04371D4F" w14:textId="77777777" w:rsidR="001F2014" w:rsidRDefault="001F2014"/>
  </w:endnote>
  <w:endnote w:type="continuationSeparator" w:id="0">
    <w:p w14:paraId="38652B53" w14:textId="77777777" w:rsidR="001F2014" w:rsidRDefault="001F2014">
      <w:r>
        <w:continuationSeparator/>
      </w:r>
    </w:p>
    <w:p w14:paraId="1C3BE360" w14:textId="77777777" w:rsidR="001F2014" w:rsidRDefault="001F2014"/>
    <w:p w14:paraId="408E93A5" w14:textId="77777777" w:rsidR="001F2014" w:rsidRDefault="001F2014"/>
  </w:endnote>
  <w:endnote w:type="continuationNotice" w:id="1">
    <w:p w14:paraId="2B5DB95B" w14:textId="77777777" w:rsidR="001F2014" w:rsidRDefault="001F2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Univers">
    <w:altName w:val="Arial"/>
    <w:panose1 w:val="020B0503020202020204"/>
    <w:charset w:val="00"/>
    <w:family w:val="swiss"/>
    <w:pitch w:val="variable"/>
    <w:sig w:usb0="8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20B0604020202020204"/>
    <w:charset w:val="00"/>
    <w:family w:val="roman"/>
    <w:notTrueType/>
    <w:pitch w:val="default"/>
  </w:font>
  <w:font w:name="Verdana Bold">
    <w:altName w:val="Verdan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AEEFD" w14:textId="77777777" w:rsidR="001F2014" w:rsidRDefault="001F2014">
      <w:r>
        <w:separator/>
      </w:r>
    </w:p>
  </w:footnote>
  <w:footnote w:type="continuationSeparator" w:id="0">
    <w:p w14:paraId="3E7F5124" w14:textId="77777777" w:rsidR="001F2014" w:rsidRDefault="001F2014">
      <w:r>
        <w:continuationSeparator/>
      </w:r>
    </w:p>
    <w:p w14:paraId="3558B9EE" w14:textId="77777777" w:rsidR="001F2014" w:rsidRDefault="001F2014"/>
    <w:p w14:paraId="27E1AFDC" w14:textId="77777777" w:rsidR="001F2014" w:rsidRDefault="001F2014"/>
  </w:footnote>
  <w:footnote w:type="continuationNotice" w:id="1">
    <w:p w14:paraId="46A7C51B" w14:textId="77777777" w:rsidR="001F2014" w:rsidRDefault="001F2014"/>
  </w:footnote>
  <w:footnote w:id="2">
    <w:p w14:paraId="0CE4F5F7" w14:textId="77777777" w:rsidR="001E6FFC" w:rsidRPr="001449BC" w:rsidRDefault="001E6FFC" w:rsidP="001E6FFC">
      <w:pPr>
        <w:pStyle w:val="FootnoteText"/>
        <w:rPr>
          <w:lang w:val="en-US"/>
        </w:rPr>
      </w:pPr>
      <w:r>
        <w:rPr>
          <w:rStyle w:val="FootnoteReference"/>
        </w:rPr>
        <w:footnoteRef/>
      </w:r>
      <w:r>
        <w:t xml:space="preserve"> </w:t>
      </w:r>
      <w:hyperlink r:id="rId1" w:history="1">
        <w:r w:rsidRPr="00CD51D1">
          <w:rPr>
            <w:rStyle w:val="Hyperlink"/>
            <w:sz w:val="20"/>
            <w:szCs w:val="20"/>
          </w:rPr>
          <w:t>https://public.wmo.int/en/programmes/global-data-processing-and-forecasting-system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E2C83" w14:textId="77777777" w:rsidR="00FC416E" w:rsidRDefault="001F2014">
    <w:pPr>
      <w:pStyle w:val="Header"/>
    </w:pPr>
    <w:r>
      <w:rPr>
        <w:noProof/>
      </w:rPr>
      <w:pict w14:anchorId="20DAC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0" type="#_x0000_t75" alt="" style="position:absolute;left:0;text-align:left;margin-left:0;margin-top:0;width:50pt;height:50pt;z-index:251631616;visibility:hidden;mso-wrap-edited:f;mso-width-percent:0;mso-height-percent:0;mso-width-percent:0;mso-height-percent:0">
          <v:path gradientshapeok="f"/>
          <o:lock v:ext="edit" selection="t"/>
        </v:shape>
      </w:pict>
    </w:r>
    <w:r>
      <w:rPr>
        <w:noProof/>
      </w:rPr>
      <w:pict w14:anchorId="04E3F1FE">
        <v:shape id="_x0000_s2099" type="#_x0000_t75" alt="" style="position:absolute;left:0;text-align:left;margin-left:0;margin-top:0;width:595.3pt;height:550pt;z-index:-251648000;visibility:visible;mso-wrap-edited:f;mso-width-percent:0;mso-height-percent:0;mso-position-horizontal:left;mso-position-horizontal-relative:page;mso-position-vertical:top;mso-position-vertical-relative:page;mso-width-percent:0;mso-height-percent:0" o:allowincell="f">
          <v:imagedata r:id="rId1" o:title="docx4j-logo"/>
          <v:path gradientshapeok="f"/>
          <w10:wrap anchorx="page" anchory="page"/>
        </v:shape>
      </w:pict>
    </w:r>
  </w:p>
  <w:p w14:paraId="5ABE7422" w14:textId="77777777" w:rsidR="00DE0749" w:rsidRDefault="00DE0749"/>
  <w:p w14:paraId="577A2553" w14:textId="77777777" w:rsidR="00FC416E" w:rsidRDefault="001F2014">
    <w:pPr>
      <w:pStyle w:val="Header"/>
    </w:pPr>
    <w:r>
      <w:rPr>
        <w:noProof/>
      </w:rPr>
      <w:pict w14:anchorId="37C7462F">
        <v:shape id="_x0000_s2098" type="#_x0000_t75" alt="" style="position:absolute;left:0;text-align:left;margin-left:0;margin-top:0;width:50pt;height:50pt;z-index:251632640;visibility:hidden;mso-wrap-edited:f;mso-width-percent:0;mso-height-percent:0;mso-width-percent:0;mso-height-percent:0">
          <v:path gradientshapeok="f"/>
          <o:lock v:ext="edit" selection="t"/>
        </v:shape>
      </w:pict>
    </w:r>
    <w:r>
      <w:rPr>
        <w:noProof/>
      </w:rPr>
      <w:pict w14:anchorId="72DC59A7">
        <v:shape id="_x0000_s2097" type="#_x0000_t75" alt="" style="position:absolute;left:0;text-align:left;margin-left:0;margin-top:0;width:595.3pt;height:550pt;z-index:-251649024;visibility:visible;mso-wrap-edited:f;mso-width-percent:0;mso-height-percent:0;mso-position-horizontal:left;mso-position-horizontal-relative:page;mso-position-vertical:top;mso-position-vertical-relative:page;mso-width-percent:0;mso-height-percent:0" o:allowincell="f">
          <v:imagedata r:id="rId1" o:title="docx4j-logo"/>
          <v:path gradientshapeok="f"/>
          <w10:wrap anchorx="page" anchory="page"/>
        </v:shape>
      </w:pict>
    </w:r>
  </w:p>
  <w:p w14:paraId="03F6CD5A" w14:textId="77777777" w:rsidR="00DE0749" w:rsidRDefault="00DE0749"/>
  <w:p w14:paraId="2E30B443" w14:textId="77777777" w:rsidR="00FC416E" w:rsidRDefault="001F2014">
    <w:pPr>
      <w:pStyle w:val="Header"/>
    </w:pPr>
    <w:r>
      <w:rPr>
        <w:noProof/>
      </w:rPr>
      <w:pict w14:anchorId="0A68610B">
        <v:shape id="_x0000_s2096" type="#_x0000_t75" alt="" style="position:absolute;left:0;text-align:left;margin-left:0;margin-top:0;width:50pt;height:50pt;z-index:251633664;visibility:hidden;mso-wrap-edited:f;mso-width-percent:0;mso-height-percent:0;mso-width-percent:0;mso-height-percent:0">
          <v:path gradientshapeok="f"/>
          <o:lock v:ext="edit" selection="t"/>
        </v:shape>
      </w:pict>
    </w:r>
    <w:r>
      <w:rPr>
        <w:noProof/>
      </w:rPr>
      <w:pict w14:anchorId="615FA2C2">
        <v:shape id="_x0000_s2095" type="#_x0000_t75" alt="" style="position:absolute;left:0;text-align:left;margin-left:0;margin-top:0;width:595.3pt;height:550pt;z-index:-251650048;visibility:visible;mso-wrap-edited:f;mso-width-percent:0;mso-height-percent:0;mso-position-horizontal:left;mso-position-horizontal-relative:page;mso-position-vertical:top;mso-position-vertical-relative:page;mso-width-percent:0;mso-height-percent:0" o:allowincell="f">
          <v:imagedata r:id="rId1" o:title="docx4j-logo"/>
          <v:path gradientshapeok="f"/>
          <w10:wrap anchorx="page" anchory="page"/>
        </v:shape>
      </w:pict>
    </w:r>
  </w:p>
  <w:p w14:paraId="1D803B85" w14:textId="77777777" w:rsidR="00DE0749" w:rsidRDefault="00DE0749"/>
  <w:p w14:paraId="5B78143D" w14:textId="77777777" w:rsidR="00AE00AB" w:rsidRDefault="001F2014">
    <w:pPr>
      <w:pStyle w:val="Header"/>
    </w:pPr>
    <w:r>
      <w:rPr>
        <w:noProof/>
      </w:rPr>
      <w:pict w14:anchorId="2CF3DC6C">
        <v:shape id="_x0000_s2094" type="#_x0000_t75" alt="" style="position:absolute;left:0;text-align:left;margin-left:0;margin-top:0;width:50pt;height:50pt;z-index:251636736;visibility:hidden;mso-wrap-edited:f;mso-width-percent:0;mso-height-percent:0;mso-width-percent:0;mso-height-percent:0">
          <v:path gradientshapeok="f"/>
          <o:lock v:ext="edit" selection="t"/>
        </v:shape>
      </w:pict>
    </w:r>
    <w:r>
      <w:rPr>
        <w:noProof/>
      </w:rPr>
      <w:pict w14:anchorId="225BDCF3">
        <v:shape id="_x0000_s2093" type="#_x0000_t75" alt="" style="position:absolute;left:0;text-align:left;margin-left:0;margin-top:0;width:50pt;height:50pt;z-index:251634688;visibility:hidden;mso-wrap-edited:f;mso-width-percent:0;mso-height-percent:0;mso-width-percent:0;mso-height-percent:0">
          <v:path gradientshapeok="f"/>
          <o:lock v:ext="edit" selection="t"/>
        </v:shape>
      </w:pict>
    </w:r>
    <w:r>
      <w:rPr>
        <w:noProof/>
      </w:rPr>
      <w:pict w14:anchorId="39381538">
        <v:shape id="WordPictureWatermark835936646" o:spid="_x0000_s2092" type="#_x0000_t75" alt="" style="position:absolute;left:0;text-align:left;margin-left:0;margin-top:0;width:595.3pt;height:550pt;z-index:-251652096;visibility:visible;mso-wrap-edited:f;mso-width-percent:0;mso-height-percent:0;mso-position-horizontal:left;mso-position-horizontal-relative:page;mso-position-vertical:top;mso-position-vertical-relative:page;mso-width-percent:0;mso-height-percent:0" o:allowincell="f">
          <v:imagedata r:id="rId1" o:title="docx4j-logo"/>
          <v:path gradientshapeok="f"/>
          <w10:wrap anchorx="page" anchory="page"/>
        </v:shape>
      </w:pict>
    </w:r>
  </w:p>
  <w:p w14:paraId="28AD4778" w14:textId="77777777" w:rsidR="00FC416E" w:rsidRDefault="00FC416E"/>
  <w:p w14:paraId="1A9BA23C" w14:textId="77777777" w:rsidR="00A15C54" w:rsidRDefault="001F2014">
    <w:pPr>
      <w:pStyle w:val="Header"/>
    </w:pPr>
    <w:r>
      <w:rPr>
        <w:noProof/>
      </w:rPr>
      <w:pict w14:anchorId="3792CF00">
        <v:shape id="_x0000_s2091" type="#_x0000_t75" alt="" style="position:absolute;left:0;text-align:left;margin-left:0;margin-top:0;width:50pt;height:50pt;z-index:251646976;visibility:hidden;mso-wrap-edited:f;mso-width-percent:0;mso-height-percent:0;mso-width-percent:0;mso-height-percent:0">
          <v:path gradientshapeok="f"/>
          <o:lock v:ext="edit" selection="t"/>
        </v:shape>
      </w:pict>
    </w:r>
    <w:r>
      <w:rPr>
        <w:noProof/>
      </w:rPr>
      <w:pict w14:anchorId="161BFBAF">
        <v:shape id="_x0000_s2090" type="#_x0000_t75" alt="" style="position:absolute;left:0;text-align:left;margin-left:0;margin-top:0;width:50pt;height:50pt;z-index:251637760;visibility:hidden;mso-wrap-edited:f;mso-width-percent:0;mso-height-percent:0;mso-width-percent:0;mso-height-percent:0">
          <v:path gradientshapeok="f"/>
          <o:lock v:ext="edit" selection="t"/>
        </v:shape>
      </w:pict>
    </w:r>
  </w:p>
  <w:p w14:paraId="5FAB90E4" w14:textId="77777777" w:rsidR="00AE00AB" w:rsidRDefault="00AE00AB"/>
  <w:p w14:paraId="53E26467" w14:textId="77777777" w:rsidR="008F3AF4" w:rsidRDefault="001F2014">
    <w:pPr>
      <w:pStyle w:val="Header"/>
    </w:pPr>
    <w:r>
      <w:rPr>
        <w:noProof/>
      </w:rPr>
      <w:pict w14:anchorId="4A932365">
        <v:shape id="_x0000_s2089" type="#_x0000_t75" alt="" style="position:absolute;left:0;text-align:left;margin-left:0;margin-top:0;width:50pt;height:50pt;z-index:251663360;visibility:hidden;mso-wrap-edited:f;mso-width-percent:0;mso-height-percent:0;mso-width-percent:0;mso-height-percent:0">
          <v:path gradientshapeok="f"/>
          <o:lock v:ext="edit" selection="t"/>
        </v:shape>
      </w:pict>
    </w:r>
    <w:r>
      <w:rPr>
        <w:noProof/>
      </w:rPr>
      <w:pict w14:anchorId="09C1A3B9">
        <v:shape id="_x0000_s2088" type="#_x0000_t75" alt="" style="position:absolute;left:0;text-align:left;margin-left:0;margin-top:0;width:50pt;height:50pt;z-index:251635712;visibility:hidden;mso-wrap-edited:f;mso-width-percent:0;mso-height-percent:0;mso-width-percent:0;mso-height-percent:0">
          <v:path gradientshapeok="f"/>
          <o:lock v:ext="edit" selection="t"/>
        </v:shape>
      </w:pict>
    </w:r>
  </w:p>
  <w:p w14:paraId="2F329AA3" w14:textId="77777777" w:rsidR="009A660F" w:rsidRDefault="009A660F"/>
  <w:p w14:paraId="4363232D" w14:textId="77777777" w:rsidR="00495F1E" w:rsidRDefault="001F2014">
    <w:pPr>
      <w:pStyle w:val="Header"/>
    </w:pPr>
    <w:r>
      <w:rPr>
        <w:noProof/>
      </w:rPr>
      <w:pict w14:anchorId="64B2B55D">
        <v:shape id="_x0000_s2087" type="#_x0000_t75" alt="" style="position:absolute;left:0;text-align:left;margin-left:0;margin-top:0;width:50pt;height:50pt;z-index:251652096;visibility:hidden;mso-wrap-edited:f;mso-width-percent:0;mso-height-percent:0;mso-width-percent:0;mso-height-percent:0">
          <v:path gradientshapeok="f"/>
          <o:lock v:ext="edit" selection="t"/>
        </v:shape>
      </w:pict>
    </w:r>
    <w:r>
      <w:rPr>
        <w:noProof/>
      </w:rPr>
      <w:pict w14:anchorId="36E4A3BA">
        <v:shape id="_x0000_s2086" type="#_x0000_t75" alt="" style="position:absolute;left:0;text-align:left;margin-left:0;margin-top:0;width:50pt;height:50pt;z-index:251653120;visibility:hidden;mso-wrap-edited:f;mso-width-percent:0;mso-height-percent:0;mso-width-percent:0;mso-height-percent:0">
          <v:path gradientshapeok="f"/>
          <o:lock v:ext="edit" selection="t"/>
        </v:shape>
      </w:pict>
    </w:r>
  </w:p>
  <w:p w14:paraId="4D494585" w14:textId="77777777" w:rsidR="008F3AF4" w:rsidRDefault="008F3AF4"/>
  <w:p w14:paraId="0EFCE6CC" w14:textId="77777777" w:rsidR="00731CFA" w:rsidRDefault="001F2014">
    <w:pPr>
      <w:pStyle w:val="Header"/>
    </w:pPr>
    <w:r>
      <w:rPr>
        <w:noProof/>
      </w:rPr>
      <w:pict w14:anchorId="7C69E278">
        <v:shape id="_x0000_s2085" type="#_x0000_t75" alt="" style="position:absolute;left:0;text-align:left;margin-left:0;margin-top:0;width:50pt;height:50pt;z-index:251665408;visibility:hidden;mso-wrap-edited:f;mso-width-percent:0;mso-height-percent:0;mso-width-percent:0;mso-height-percent:0">
          <v:path gradientshapeok="f"/>
          <o:lock v:ext="edit" selection="t"/>
        </v:shape>
      </w:pict>
    </w:r>
    <w:r>
      <w:rPr>
        <w:noProof/>
      </w:rPr>
      <w:pict w14:anchorId="052215E0">
        <v:shape id="_x0000_s2084" type="#_x0000_t75" alt="" style="position:absolute;left:0;text-align:left;margin-left:0;margin-top:0;width:50pt;height:50pt;z-index:251654144;visibility:hidden;mso-wrap-edited:f;mso-width-percent:0;mso-height-percent:0;mso-width-percent:0;mso-height-percent:0">
          <v:path gradientshapeok="f"/>
          <o:lock v:ext="edit" selection="t"/>
        </v:shape>
      </w:pict>
    </w:r>
  </w:p>
  <w:p w14:paraId="172ECDAB" w14:textId="77777777" w:rsidR="00495F1E" w:rsidRDefault="00495F1E"/>
  <w:p w14:paraId="7994DD61" w14:textId="77777777" w:rsidR="00C81AC7" w:rsidRDefault="001F2014">
    <w:pPr>
      <w:pStyle w:val="Header"/>
    </w:pPr>
    <w:r>
      <w:rPr>
        <w:noProof/>
      </w:rPr>
      <w:pict w14:anchorId="07ADE4A8">
        <v:shape id="_x0000_s2083" type="#_x0000_t75" alt="" style="position:absolute;left:0;text-align:left;margin-left:0;margin-top:0;width:50pt;height:50pt;z-index:251674624;visibility:hidden;mso-wrap-edited:f;mso-width-percent:0;mso-height-percent:0;mso-width-percent:0;mso-height-percent:0">
          <v:path gradientshapeok="f"/>
          <o:lock v:ext="edit" selection="t"/>
        </v:shape>
      </w:pict>
    </w:r>
    <w:r>
      <w:rPr>
        <w:noProof/>
      </w:rPr>
      <w:pict w14:anchorId="3529AFF0">
        <v:shape id="_x0000_s2082" type="#_x0000_t75" alt="" style="position:absolute;left:0;text-align:left;margin-left:0;margin-top:0;width:50pt;height:50pt;z-index:251669504;visibility:hidden;mso-wrap-edited:f;mso-width-percent:0;mso-height-percent:0;mso-width-percent:0;mso-height-percent:0">
          <v:path gradientshapeok="f"/>
          <o:lock v:ext="edit" selection="t"/>
        </v:shape>
      </w:pict>
    </w:r>
  </w:p>
  <w:p w14:paraId="5EFDBE49" w14:textId="77777777" w:rsidR="00731CFA" w:rsidRDefault="00731CFA"/>
  <w:p w14:paraId="4779CDA9" w14:textId="77777777" w:rsidR="00883B1B" w:rsidRDefault="001F2014">
    <w:pPr>
      <w:pStyle w:val="Header"/>
    </w:pPr>
    <w:r>
      <w:rPr>
        <w:noProof/>
      </w:rPr>
      <w:pict w14:anchorId="1B4F58CA">
        <v:shape id="_x0000_s2081" type="#_x0000_t75" alt="" style="position:absolute;left:0;text-align:left;margin-left:0;margin-top:0;width:50pt;height:50pt;z-index:251680768;visibility:hidden;mso-wrap-edited:f;mso-width-percent:0;mso-height-percent:0;mso-width-percent:0;mso-height-percent:0">
          <v:path gradientshapeok="f"/>
          <o:lock v:ext="edit" selection="t"/>
        </v:shape>
      </w:pict>
    </w:r>
    <w:r>
      <w:rPr>
        <w:noProof/>
      </w:rPr>
      <w:pict w14:anchorId="4E0E059D">
        <v:shape id="_x0000_s2080" type="#_x0000_t75" alt="" style="position:absolute;left:0;text-align:left;margin-left:0;margin-top:0;width:50pt;height:50pt;z-index:251675648;visibility:hidden;mso-wrap-edited:f;mso-width-percent:0;mso-height-percent:0;mso-width-percent:0;mso-height-percent:0">
          <v:path gradientshapeok="f"/>
          <o:lock v:ext="edit" selection="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A2D0C" w14:textId="77777777" w:rsidR="003143C9" w:rsidRDefault="79351D07" w:rsidP="00B72444">
    <w:pPr>
      <w:pStyle w:val="Header"/>
    </w:pPr>
    <w:r w:rsidRPr="00F238D6">
      <w:rPr>
        <w:lang w:val="de-CH"/>
      </w:rPr>
      <w:t xml:space="preserve">INFCOM-1(III)/Doc. 5.2.1(1), DRAFT 1, p. </w:t>
    </w:r>
    <w:r w:rsidR="003143C9" w:rsidRPr="00C2459D">
      <w:rPr>
        <w:rStyle w:val="PageNumber"/>
      </w:rPr>
      <w:fldChar w:fldCharType="begin"/>
    </w:r>
    <w:r w:rsidR="003143C9" w:rsidRPr="00F238D6">
      <w:rPr>
        <w:rStyle w:val="PageNumber"/>
        <w:lang w:val="de-CH"/>
      </w:rPr>
      <w:instrText xml:space="preserve"> PAGE </w:instrText>
    </w:r>
    <w:r w:rsidR="003143C9" w:rsidRPr="00C2459D">
      <w:rPr>
        <w:rStyle w:val="PageNumber"/>
      </w:rPr>
      <w:fldChar w:fldCharType="separate"/>
    </w:r>
    <w:r>
      <w:rPr>
        <w:rStyle w:val="PageNumber"/>
        <w:noProof/>
      </w:rPr>
      <w:t>6</w:t>
    </w:r>
    <w:r w:rsidR="003143C9" w:rsidRPr="00C2459D">
      <w:rPr>
        <w:rStyle w:val="PageNumber"/>
      </w:rPr>
      <w:fldChar w:fldCharType="end"/>
    </w:r>
    <w:r w:rsidR="001F2014">
      <w:rPr>
        <w:noProof/>
      </w:rPr>
      <w:pict w14:anchorId="0AFA35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9" type="#_x0000_t75" alt="" style="position:absolute;left:0;text-align:left;margin-left:0;margin-top:0;width:50pt;height:50pt;z-index:251681792;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3BEDA953">
        <v:shape id="_x0000_s2078" type="#_x0000_t75" alt="" style="position:absolute;left:0;text-align:left;margin-left:0;margin-top:0;width:50pt;height:50pt;z-index:251682816;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27859811">
        <v:shape id="_x0000_s2077" type="#_x0000_t75" alt="" style="position:absolute;left:0;text-align:left;margin-left:0;margin-top:0;width:50pt;height:50pt;z-index:251676672;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4B277F85">
        <v:shape id="_x0000_s2076" type="#_x0000_t75" alt="" style="position:absolute;left:0;text-align:left;margin-left:0;margin-top:0;width:50pt;height:50pt;z-index:251677696;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4553E5C3">
        <v:shape id="_x0000_s2075" type="#_x0000_t75" alt="" style="position:absolute;left:0;text-align:left;margin-left:0;margin-top:0;width:50pt;height:50pt;z-index:251670528;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3EA23884">
        <v:shape id="_x0000_s2074" type="#_x0000_t75" alt="" style="position:absolute;left:0;text-align:left;margin-left:0;margin-top:0;width:50pt;height:50pt;z-index:251671552;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705EEF26">
        <v:shape id="_x0000_s2073" type="#_x0000_t75" alt="" style="position:absolute;left:0;text-align:left;margin-left:0;margin-top:0;width:50pt;height:50pt;z-index:251655168;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050984C9">
        <v:shape id="_x0000_s2072" type="#_x0000_t75" alt="" style="position:absolute;left:0;text-align:left;margin-left:0;margin-top:0;width:50pt;height:50pt;z-index:251656192;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5937CFC9">
        <v:shape id="_x0000_s2071" type="#_x0000_t75" alt="" style="position:absolute;left:0;text-align:left;margin-left:0;margin-top:0;width:50pt;height:50pt;z-index:251657216;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4D2B37C6">
        <v:shape id="_x0000_s2070" type="#_x0000_t75" alt="" style="position:absolute;left:0;text-align:left;margin-left:0;margin-top:0;width:50pt;height:50pt;z-index:251658240;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0E077409">
        <v:shape id="_x0000_s2069" type="#_x0000_t75" alt="" style="position:absolute;left:0;text-align:left;margin-left:0;margin-top:0;width:50pt;height:50pt;z-index:251648000;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4EFB2D39">
        <v:shape id="_x0000_s2068" type="#_x0000_t75" alt="" style="position:absolute;left:0;text-align:left;margin-left:0;margin-top:0;width:50pt;height:50pt;z-index:251649024;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1502C724">
        <v:shape id="_x0000_s2067" type="#_x0000_t75" alt="" style="position:absolute;left:0;text-align:left;margin-left:0;margin-top:0;width:50pt;height:50pt;z-index:251638784;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269E64FB">
        <v:shape id="_x0000_s2066" type="#_x0000_t75" alt="" style="position:absolute;left:0;text-align:left;margin-left:0;margin-top:0;width:50pt;height:50pt;z-index:251639808;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2594ADCD">
        <v:shape id="_x0000_s2065" type="#_x0000_t75" alt="" style="position:absolute;left:0;text-align:left;margin-left:0;margin-top:0;width:50pt;height:50pt;z-index:251640832;visibility:hidden;mso-wrap-edited:f;mso-width-percent:0;mso-height-percent:0;mso-position-horizontal-relative:text;mso-position-vertical-relative:text;mso-width-percent:0;mso-height-percent:0">
          <v:path gradientshapeok="f"/>
          <o:lock v:ext="edit" selection="t"/>
        </v:shape>
      </w:pict>
    </w:r>
    <w:r w:rsidR="001F2014">
      <w:rPr>
        <w:noProof/>
      </w:rPr>
      <w:pict w14:anchorId="53DC694A">
        <v:shape id="_x0000_s2064" type="#_x0000_t75" alt="" style="position:absolute;left:0;text-align:left;margin-left:0;margin-top:0;width:50pt;height:50pt;z-index:251641856;visibility:hidden;mso-wrap-edited:f;mso-width-percent:0;mso-height-percent:0;mso-position-horizontal-relative:text;mso-position-vertical-relative:text;mso-width-percent:0;mso-height-percent:0">
          <v:path gradientshapeok="f"/>
          <o:lock v:ext="edit" selection="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C6DC4" w14:textId="77777777" w:rsidR="00883B1B" w:rsidRDefault="001F2014">
    <w:pPr>
      <w:pStyle w:val="Header"/>
      <w:spacing w:after="0"/>
      <w:pPrChange w:id="17" w:author="Cecilia Cameron" w:date="2021-03-26T09:38:00Z">
        <w:pPr>
          <w:pStyle w:val="Header"/>
        </w:pPr>
      </w:pPrChange>
    </w:pPr>
    <w:r>
      <w:rPr>
        <w:noProof/>
      </w:rPr>
      <w:pict w14:anchorId="49C011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alt="" style="position:absolute;left:0;text-align:left;margin-left:0;margin-top:0;width:50pt;height:50pt;z-index:251683840;visibility:hidden;mso-wrap-edited:f;mso-width-percent:0;mso-height-percent:0;mso-width-percent:0;mso-height-percent:0">
          <v:path gradientshapeok="f"/>
          <o:lock v:ext="edit" selection="t"/>
        </v:shape>
      </w:pict>
    </w:r>
    <w:r>
      <w:rPr>
        <w:noProof/>
      </w:rPr>
      <w:pict w14:anchorId="6861B3A3">
        <v:shape id="_x0000_s2062" type="#_x0000_t75" alt="" style="position:absolute;left:0;text-align:left;margin-left:0;margin-top:0;width:50pt;height:50pt;z-index:251678720;visibility:hidden;mso-wrap-edited:f;mso-width-percent:0;mso-height-percent:0;mso-width-percent:0;mso-height-percent:0">
          <v:path gradientshapeok="f"/>
          <o:lock v:ext="edit" selection="t"/>
        </v:shape>
      </w:pict>
    </w:r>
    <w:r>
      <w:rPr>
        <w:noProof/>
      </w:rPr>
      <w:pict w14:anchorId="07355EB1">
        <v:shape id="_x0000_s2061" type="#_x0000_t75" alt="" style="position:absolute;left:0;text-align:left;margin-left:0;margin-top:0;width:50pt;height:50pt;z-index:251679744;visibility:hidden;mso-wrap-edited:f;mso-width-percent:0;mso-height-percent:0;mso-width-percent:0;mso-height-percent:0">
          <v:path gradientshapeok="f"/>
          <o:lock v:ext="edit" selection="t"/>
        </v:shape>
      </w:pict>
    </w:r>
    <w:r>
      <w:rPr>
        <w:noProof/>
      </w:rPr>
      <w:pict w14:anchorId="257E640D">
        <v:shape id="_x0000_s2060" type="#_x0000_t75" alt="" style="position:absolute;left:0;text-align:left;margin-left:0;margin-top:0;width:50pt;height:50pt;z-index:251672576;visibility:hidden;mso-wrap-edited:f;mso-width-percent:0;mso-height-percent:0;mso-width-percent:0;mso-height-percent:0">
          <v:path gradientshapeok="f"/>
          <o:lock v:ext="edit" selection="t"/>
        </v:shape>
      </w:pict>
    </w:r>
    <w:r>
      <w:rPr>
        <w:noProof/>
      </w:rPr>
      <w:pict w14:anchorId="7CD0FF97">
        <v:shape id="_x0000_s2059" type="#_x0000_t75" alt="" style="position:absolute;left:0;text-align:left;margin-left:0;margin-top:0;width:50pt;height:50pt;z-index:251673600;visibility:hidden;mso-wrap-edited:f;mso-width-percent:0;mso-height-percent:0;mso-width-percent:0;mso-height-percent:0">
          <v:path gradientshapeok="f"/>
          <o:lock v:ext="edit" selection="t"/>
        </v:shape>
      </w:pict>
    </w:r>
    <w:r>
      <w:rPr>
        <w:noProof/>
      </w:rPr>
      <w:pict w14:anchorId="78EA3EE2">
        <v:shape id="_x0000_s2058" type="#_x0000_t75" alt="" style="position:absolute;left:0;text-align:left;margin-left:0;margin-top:0;width:50pt;height:50pt;z-index:251659264;visibility:hidden;mso-wrap-edited:f;mso-width-percent:0;mso-height-percent:0;mso-width-percent:0;mso-height-percent:0">
          <v:path gradientshapeok="f"/>
          <o:lock v:ext="edit" selection="t"/>
        </v:shape>
      </w:pict>
    </w:r>
    <w:r>
      <w:rPr>
        <w:noProof/>
      </w:rPr>
      <w:pict w14:anchorId="4D7B6E32">
        <v:shape id="_x0000_s2057" type="#_x0000_t75" alt="" style="position:absolute;left:0;text-align:left;margin-left:0;margin-top:0;width:50pt;height:50pt;z-index:251660288;visibility:hidden;mso-wrap-edited:f;mso-width-percent:0;mso-height-percent:0;mso-width-percent:0;mso-height-percent:0">
          <v:path gradientshapeok="f"/>
          <o:lock v:ext="edit" selection="t"/>
        </v:shape>
      </w:pict>
    </w:r>
    <w:r>
      <w:rPr>
        <w:noProof/>
      </w:rPr>
      <w:pict w14:anchorId="133F4504">
        <v:shape id="_x0000_s2056" type="#_x0000_t75" alt="" style="position:absolute;left:0;text-align:left;margin-left:0;margin-top:0;width:50pt;height:50pt;z-index:251661312;visibility:hidden;mso-wrap-edited:f;mso-width-percent:0;mso-height-percent:0;mso-width-percent:0;mso-height-percent:0">
          <v:path gradientshapeok="f"/>
          <o:lock v:ext="edit" selection="t"/>
        </v:shape>
      </w:pict>
    </w:r>
    <w:r>
      <w:rPr>
        <w:noProof/>
      </w:rPr>
      <w:pict w14:anchorId="7D475D8D">
        <v:shape id="_x0000_s2055" type="#_x0000_t75" alt="" style="position:absolute;left:0;text-align:left;margin-left:0;margin-top:0;width:50pt;height:50pt;z-index:251662336;visibility:hidden;mso-wrap-edited:f;mso-width-percent:0;mso-height-percent:0;mso-width-percent:0;mso-height-percent:0">
          <v:path gradientshapeok="f"/>
          <o:lock v:ext="edit" selection="t"/>
        </v:shape>
      </w:pict>
    </w:r>
    <w:r>
      <w:rPr>
        <w:noProof/>
      </w:rPr>
      <w:pict w14:anchorId="35DCE5C8">
        <v:shape id="_x0000_s2054" type="#_x0000_t75" alt="" style="position:absolute;left:0;text-align:left;margin-left:0;margin-top:0;width:50pt;height:50pt;z-index:251650048;visibility:hidden;mso-wrap-edited:f;mso-width-percent:0;mso-height-percent:0;mso-width-percent:0;mso-height-percent:0">
          <v:path gradientshapeok="f"/>
          <o:lock v:ext="edit" selection="t"/>
        </v:shape>
      </w:pict>
    </w:r>
    <w:r>
      <w:rPr>
        <w:noProof/>
      </w:rPr>
      <w:pict w14:anchorId="7667F15C">
        <v:shape id="_x0000_s2053" type="#_x0000_t75" alt="" style="position:absolute;left:0;text-align:left;margin-left:0;margin-top:0;width:50pt;height:50pt;z-index:251651072;visibility:hidden;mso-wrap-edited:f;mso-width-percent:0;mso-height-percent:0;mso-width-percent:0;mso-height-percent:0">
          <v:path gradientshapeok="f"/>
          <o:lock v:ext="edit" selection="t"/>
        </v:shape>
      </w:pict>
    </w:r>
    <w:r>
      <w:rPr>
        <w:noProof/>
      </w:rPr>
      <w:pict w14:anchorId="0CA3501C">
        <v:shape id="_x0000_s2052" type="#_x0000_t75" alt="" style="position:absolute;left:0;text-align:left;margin-left:0;margin-top:0;width:50pt;height:50pt;z-index:251642880;visibility:hidden;mso-wrap-edited:f;mso-width-percent:0;mso-height-percent:0;mso-width-percent:0;mso-height-percent:0">
          <v:path gradientshapeok="f"/>
          <o:lock v:ext="edit" selection="t"/>
        </v:shape>
      </w:pict>
    </w:r>
    <w:r>
      <w:rPr>
        <w:noProof/>
      </w:rPr>
      <w:pict w14:anchorId="7044F50C">
        <v:shape id="_x0000_s2051" type="#_x0000_t75" alt="" style="position:absolute;left:0;text-align:left;margin-left:0;margin-top:0;width:50pt;height:50pt;z-index:251643904;visibility:hidden;mso-wrap-edited:f;mso-width-percent:0;mso-height-percent:0;mso-width-percent:0;mso-height-percent:0">
          <v:path gradientshapeok="f"/>
          <o:lock v:ext="edit" selection="t"/>
        </v:shape>
      </w:pict>
    </w:r>
    <w:r>
      <w:rPr>
        <w:noProof/>
      </w:rPr>
      <w:pict w14:anchorId="2079B403">
        <v:shape id="_x0000_s2050" type="#_x0000_t75" alt="" style="position:absolute;left:0;text-align:left;margin-left:0;margin-top:0;width:50pt;height:50pt;z-index:251644928;visibility:hidden;mso-wrap-edited:f;mso-width-percent:0;mso-height-percent:0;mso-width-percent:0;mso-height-percent:0">
          <v:path gradientshapeok="f"/>
          <o:lock v:ext="edit" selection="t"/>
        </v:shape>
      </w:pict>
    </w:r>
    <w:r>
      <w:rPr>
        <w:noProof/>
      </w:rPr>
      <w:pict w14:anchorId="77FBAB3B">
        <v:shape id="_x0000_s2049" type="#_x0000_t75" alt="" style="position:absolute;left:0;text-align:left;margin-left:0;margin-top:0;width:50pt;height:50pt;z-index:251645952;visibility:hidden;mso-wrap-edited:f;mso-width-percent:0;mso-height-percent:0;mso-width-percent:0;mso-height-percent:0">
          <v:path gradientshapeok="f"/>
          <o:lock v:ext="edit"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55CA92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16D41192"/>
    <w:lvl w:ilvl="0" w:tplc="94262340">
      <w:start w:val="1"/>
      <w:numFmt w:val="decimal"/>
      <w:lvlText w:val="%1."/>
      <w:lvlJc w:val="left"/>
      <w:pPr>
        <w:tabs>
          <w:tab w:val="num" w:pos="1440"/>
        </w:tabs>
        <w:ind w:left="1440" w:hanging="360"/>
      </w:pPr>
    </w:lvl>
    <w:lvl w:ilvl="1" w:tplc="B470D410">
      <w:numFmt w:val="decimal"/>
      <w:lvlText w:val=""/>
      <w:lvlJc w:val="left"/>
    </w:lvl>
    <w:lvl w:ilvl="2" w:tplc="0E44C3B6">
      <w:numFmt w:val="decimal"/>
      <w:lvlText w:val=""/>
      <w:lvlJc w:val="left"/>
    </w:lvl>
    <w:lvl w:ilvl="3" w:tplc="9CC606D4">
      <w:numFmt w:val="decimal"/>
      <w:lvlText w:val=""/>
      <w:lvlJc w:val="left"/>
    </w:lvl>
    <w:lvl w:ilvl="4" w:tplc="77B60456">
      <w:numFmt w:val="decimal"/>
      <w:lvlText w:val=""/>
      <w:lvlJc w:val="left"/>
    </w:lvl>
    <w:lvl w:ilvl="5" w:tplc="B2F25B08">
      <w:numFmt w:val="decimal"/>
      <w:lvlText w:val=""/>
      <w:lvlJc w:val="left"/>
    </w:lvl>
    <w:lvl w:ilvl="6" w:tplc="C762A08E">
      <w:numFmt w:val="decimal"/>
      <w:lvlText w:val=""/>
      <w:lvlJc w:val="left"/>
    </w:lvl>
    <w:lvl w:ilvl="7" w:tplc="FC5E3AAC">
      <w:numFmt w:val="decimal"/>
      <w:lvlText w:val=""/>
      <w:lvlJc w:val="left"/>
    </w:lvl>
    <w:lvl w:ilvl="8" w:tplc="600414A2">
      <w:numFmt w:val="decimal"/>
      <w:lvlText w:val=""/>
      <w:lvlJc w:val="left"/>
    </w:lvl>
  </w:abstractNum>
  <w:abstractNum w:abstractNumId="2" w15:restartNumberingAfterBreak="0">
    <w:nsid w:val="FFFFFF7E"/>
    <w:multiLevelType w:val="hybridMultilevel"/>
    <w:tmpl w:val="095C74E6"/>
    <w:lvl w:ilvl="0" w:tplc="E10C439E">
      <w:start w:val="1"/>
      <w:numFmt w:val="decimal"/>
      <w:lvlText w:val="%1."/>
      <w:lvlJc w:val="left"/>
      <w:pPr>
        <w:tabs>
          <w:tab w:val="num" w:pos="1080"/>
        </w:tabs>
        <w:ind w:left="1080" w:hanging="360"/>
      </w:pPr>
    </w:lvl>
    <w:lvl w:ilvl="1" w:tplc="754A191A">
      <w:numFmt w:val="decimal"/>
      <w:lvlText w:val=""/>
      <w:lvlJc w:val="left"/>
    </w:lvl>
    <w:lvl w:ilvl="2" w:tplc="483216A2">
      <w:numFmt w:val="decimal"/>
      <w:lvlText w:val=""/>
      <w:lvlJc w:val="left"/>
    </w:lvl>
    <w:lvl w:ilvl="3" w:tplc="C4C0762C">
      <w:numFmt w:val="decimal"/>
      <w:lvlText w:val=""/>
      <w:lvlJc w:val="left"/>
    </w:lvl>
    <w:lvl w:ilvl="4" w:tplc="0E38CB04">
      <w:numFmt w:val="decimal"/>
      <w:lvlText w:val=""/>
      <w:lvlJc w:val="left"/>
    </w:lvl>
    <w:lvl w:ilvl="5" w:tplc="048A6964">
      <w:numFmt w:val="decimal"/>
      <w:lvlText w:val=""/>
      <w:lvlJc w:val="left"/>
    </w:lvl>
    <w:lvl w:ilvl="6" w:tplc="90A0D9A2">
      <w:numFmt w:val="decimal"/>
      <w:lvlText w:val=""/>
      <w:lvlJc w:val="left"/>
    </w:lvl>
    <w:lvl w:ilvl="7" w:tplc="9946A5F8">
      <w:numFmt w:val="decimal"/>
      <w:lvlText w:val=""/>
      <w:lvlJc w:val="left"/>
    </w:lvl>
    <w:lvl w:ilvl="8" w:tplc="9FD89FA6">
      <w:numFmt w:val="decimal"/>
      <w:lvlText w:val=""/>
      <w:lvlJc w:val="left"/>
    </w:lvl>
  </w:abstractNum>
  <w:abstractNum w:abstractNumId="3" w15:restartNumberingAfterBreak="0">
    <w:nsid w:val="FFFFFF7F"/>
    <w:multiLevelType w:val="hybridMultilevel"/>
    <w:tmpl w:val="B91A8EE2"/>
    <w:lvl w:ilvl="0" w:tplc="DD5C8F7E">
      <w:start w:val="1"/>
      <w:numFmt w:val="decimal"/>
      <w:lvlText w:val="%1."/>
      <w:lvlJc w:val="left"/>
      <w:pPr>
        <w:tabs>
          <w:tab w:val="num" w:pos="720"/>
        </w:tabs>
        <w:ind w:left="720" w:hanging="360"/>
      </w:pPr>
    </w:lvl>
    <w:lvl w:ilvl="1" w:tplc="38B0027A">
      <w:numFmt w:val="decimal"/>
      <w:lvlText w:val=""/>
      <w:lvlJc w:val="left"/>
    </w:lvl>
    <w:lvl w:ilvl="2" w:tplc="5860CF84">
      <w:numFmt w:val="decimal"/>
      <w:lvlText w:val=""/>
      <w:lvlJc w:val="left"/>
    </w:lvl>
    <w:lvl w:ilvl="3" w:tplc="882201BE">
      <w:numFmt w:val="decimal"/>
      <w:lvlText w:val=""/>
      <w:lvlJc w:val="left"/>
    </w:lvl>
    <w:lvl w:ilvl="4" w:tplc="223833A8">
      <w:numFmt w:val="decimal"/>
      <w:lvlText w:val=""/>
      <w:lvlJc w:val="left"/>
    </w:lvl>
    <w:lvl w:ilvl="5" w:tplc="0326472A">
      <w:numFmt w:val="decimal"/>
      <w:lvlText w:val=""/>
      <w:lvlJc w:val="left"/>
    </w:lvl>
    <w:lvl w:ilvl="6" w:tplc="7F349160">
      <w:numFmt w:val="decimal"/>
      <w:lvlText w:val=""/>
      <w:lvlJc w:val="left"/>
    </w:lvl>
    <w:lvl w:ilvl="7" w:tplc="915053D2">
      <w:numFmt w:val="decimal"/>
      <w:lvlText w:val=""/>
      <w:lvlJc w:val="left"/>
    </w:lvl>
    <w:lvl w:ilvl="8" w:tplc="2ACA0E94">
      <w:numFmt w:val="decimal"/>
      <w:lvlText w:val=""/>
      <w:lvlJc w:val="left"/>
    </w:lvl>
  </w:abstractNum>
  <w:abstractNum w:abstractNumId="4" w15:restartNumberingAfterBreak="0">
    <w:nsid w:val="FFFFFF80"/>
    <w:multiLevelType w:val="hybridMultilevel"/>
    <w:tmpl w:val="95AEDC3E"/>
    <w:lvl w:ilvl="0" w:tplc="324024B8">
      <w:start w:val="1"/>
      <w:numFmt w:val="bullet"/>
      <w:lvlText w:val=""/>
      <w:lvlJc w:val="left"/>
      <w:pPr>
        <w:tabs>
          <w:tab w:val="num" w:pos="1800"/>
        </w:tabs>
        <w:ind w:left="1800" w:hanging="360"/>
      </w:pPr>
      <w:rPr>
        <w:rFonts w:ascii="Symbol" w:hAnsi="Symbol" w:hint="default"/>
      </w:rPr>
    </w:lvl>
    <w:lvl w:ilvl="1" w:tplc="F99A1476">
      <w:numFmt w:val="decimal"/>
      <w:lvlText w:val=""/>
      <w:lvlJc w:val="left"/>
    </w:lvl>
    <w:lvl w:ilvl="2" w:tplc="45040130">
      <w:numFmt w:val="decimal"/>
      <w:lvlText w:val=""/>
      <w:lvlJc w:val="left"/>
    </w:lvl>
    <w:lvl w:ilvl="3" w:tplc="0256028A">
      <w:numFmt w:val="decimal"/>
      <w:lvlText w:val=""/>
      <w:lvlJc w:val="left"/>
    </w:lvl>
    <w:lvl w:ilvl="4" w:tplc="E5707826">
      <w:numFmt w:val="decimal"/>
      <w:lvlText w:val=""/>
      <w:lvlJc w:val="left"/>
    </w:lvl>
    <w:lvl w:ilvl="5" w:tplc="DEC0102A">
      <w:numFmt w:val="decimal"/>
      <w:lvlText w:val=""/>
      <w:lvlJc w:val="left"/>
    </w:lvl>
    <w:lvl w:ilvl="6" w:tplc="8E9697A6">
      <w:numFmt w:val="decimal"/>
      <w:lvlText w:val=""/>
      <w:lvlJc w:val="left"/>
    </w:lvl>
    <w:lvl w:ilvl="7" w:tplc="4AB6AD0A">
      <w:numFmt w:val="decimal"/>
      <w:lvlText w:val=""/>
      <w:lvlJc w:val="left"/>
    </w:lvl>
    <w:lvl w:ilvl="8" w:tplc="C74AF01C">
      <w:numFmt w:val="decimal"/>
      <w:lvlText w:val=""/>
      <w:lvlJc w:val="left"/>
    </w:lvl>
  </w:abstractNum>
  <w:abstractNum w:abstractNumId="5" w15:restartNumberingAfterBreak="0">
    <w:nsid w:val="FFFFFF81"/>
    <w:multiLevelType w:val="hybridMultilevel"/>
    <w:tmpl w:val="D1228F6C"/>
    <w:lvl w:ilvl="0" w:tplc="953A39AC">
      <w:start w:val="1"/>
      <w:numFmt w:val="bullet"/>
      <w:lvlText w:val=""/>
      <w:lvlJc w:val="left"/>
      <w:pPr>
        <w:tabs>
          <w:tab w:val="num" w:pos="1440"/>
        </w:tabs>
        <w:ind w:left="1440" w:hanging="360"/>
      </w:pPr>
      <w:rPr>
        <w:rFonts w:ascii="Symbol" w:hAnsi="Symbol" w:hint="default"/>
      </w:rPr>
    </w:lvl>
    <w:lvl w:ilvl="1" w:tplc="D33C4A1A">
      <w:numFmt w:val="decimal"/>
      <w:lvlText w:val=""/>
      <w:lvlJc w:val="left"/>
    </w:lvl>
    <w:lvl w:ilvl="2" w:tplc="1A46442A">
      <w:numFmt w:val="decimal"/>
      <w:lvlText w:val=""/>
      <w:lvlJc w:val="left"/>
    </w:lvl>
    <w:lvl w:ilvl="3" w:tplc="4D726686">
      <w:numFmt w:val="decimal"/>
      <w:lvlText w:val=""/>
      <w:lvlJc w:val="left"/>
    </w:lvl>
    <w:lvl w:ilvl="4" w:tplc="B714FBD8">
      <w:numFmt w:val="decimal"/>
      <w:lvlText w:val=""/>
      <w:lvlJc w:val="left"/>
    </w:lvl>
    <w:lvl w:ilvl="5" w:tplc="38AC8584">
      <w:numFmt w:val="decimal"/>
      <w:lvlText w:val=""/>
      <w:lvlJc w:val="left"/>
    </w:lvl>
    <w:lvl w:ilvl="6" w:tplc="844867DA">
      <w:numFmt w:val="decimal"/>
      <w:lvlText w:val=""/>
      <w:lvlJc w:val="left"/>
    </w:lvl>
    <w:lvl w:ilvl="7" w:tplc="6D64082A">
      <w:numFmt w:val="decimal"/>
      <w:lvlText w:val=""/>
      <w:lvlJc w:val="left"/>
    </w:lvl>
    <w:lvl w:ilvl="8" w:tplc="80CA310C">
      <w:numFmt w:val="decimal"/>
      <w:lvlText w:val=""/>
      <w:lvlJc w:val="left"/>
    </w:lvl>
  </w:abstractNum>
  <w:abstractNum w:abstractNumId="6" w15:restartNumberingAfterBreak="0">
    <w:nsid w:val="FFFFFF82"/>
    <w:multiLevelType w:val="hybridMultilevel"/>
    <w:tmpl w:val="66D44C20"/>
    <w:lvl w:ilvl="0" w:tplc="2D1CFC42">
      <w:start w:val="1"/>
      <w:numFmt w:val="bullet"/>
      <w:lvlText w:val=""/>
      <w:lvlJc w:val="left"/>
      <w:pPr>
        <w:tabs>
          <w:tab w:val="num" w:pos="1080"/>
        </w:tabs>
        <w:ind w:left="1080" w:hanging="360"/>
      </w:pPr>
      <w:rPr>
        <w:rFonts w:ascii="Symbol" w:hAnsi="Symbol" w:hint="default"/>
      </w:rPr>
    </w:lvl>
    <w:lvl w:ilvl="1" w:tplc="FC0E5142">
      <w:numFmt w:val="decimal"/>
      <w:lvlText w:val=""/>
      <w:lvlJc w:val="left"/>
    </w:lvl>
    <w:lvl w:ilvl="2" w:tplc="B74C794C">
      <w:numFmt w:val="decimal"/>
      <w:lvlText w:val=""/>
      <w:lvlJc w:val="left"/>
    </w:lvl>
    <w:lvl w:ilvl="3" w:tplc="C8C822D8">
      <w:numFmt w:val="decimal"/>
      <w:lvlText w:val=""/>
      <w:lvlJc w:val="left"/>
    </w:lvl>
    <w:lvl w:ilvl="4" w:tplc="1AEAF452">
      <w:numFmt w:val="decimal"/>
      <w:lvlText w:val=""/>
      <w:lvlJc w:val="left"/>
    </w:lvl>
    <w:lvl w:ilvl="5" w:tplc="86308564">
      <w:numFmt w:val="decimal"/>
      <w:lvlText w:val=""/>
      <w:lvlJc w:val="left"/>
    </w:lvl>
    <w:lvl w:ilvl="6" w:tplc="D9A41950">
      <w:numFmt w:val="decimal"/>
      <w:lvlText w:val=""/>
      <w:lvlJc w:val="left"/>
    </w:lvl>
    <w:lvl w:ilvl="7" w:tplc="516E7B98">
      <w:numFmt w:val="decimal"/>
      <w:lvlText w:val=""/>
      <w:lvlJc w:val="left"/>
    </w:lvl>
    <w:lvl w:ilvl="8" w:tplc="E5EAEB76">
      <w:numFmt w:val="decimal"/>
      <w:lvlText w:val=""/>
      <w:lvlJc w:val="left"/>
    </w:lvl>
  </w:abstractNum>
  <w:abstractNum w:abstractNumId="7" w15:restartNumberingAfterBreak="0">
    <w:nsid w:val="FFFFFF83"/>
    <w:multiLevelType w:val="hybridMultilevel"/>
    <w:tmpl w:val="1450A7A2"/>
    <w:lvl w:ilvl="0" w:tplc="47C6C56E">
      <w:start w:val="1"/>
      <w:numFmt w:val="bullet"/>
      <w:lvlText w:val=""/>
      <w:lvlJc w:val="left"/>
      <w:pPr>
        <w:tabs>
          <w:tab w:val="num" w:pos="720"/>
        </w:tabs>
        <w:ind w:left="720" w:hanging="360"/>
      </w:pPr>
      <w:rPr>
        <w:rFonts w:ascii="Symbol" w:hAnsi="Symbol" w:hint="default"/>
      </w:rPr>
    </w:lvl>
    <w:lvl w:ilvl="1" w:tplc="B172FFCA">
      <w:numFmt w:val="decimal"/>
      <w:lvlText w:val=""/>
      <w:lvlJc w:val="left"/>
    </w:lvl>
    <w:lvl w:ilvl="2" w:tplc="AAA02DEE">
      <w:numFmt w:val="decimal"/>
      <w:lvlText w:val=""/>
      <w:lvlJc w:val="left"/>
    </w:lvl>
    <w:lvl w:ilvl="3" w:tplc="4C085C8C">
      <w:numFmt w:val="decimal"/>
      <w:lvlText w:val=""/>
      <w:lvlJc w:val="left"/>
    </w:lvl>
    <w:lvl w:ilvl="4" w:tplc="EADE095A">
      <w:numFmt w:val="decimal"/>
      <w:lvlText w:val=""/>
      <w:lvlJc w:val="left"/>
    </w:lvl>
    <w:lvl w:ilvl="5" w:tplc="071E425C">
      <w:numFmt w:val="decimal"/>
      <w:lvlText w:val=""/>
      <w:lvlJc w:val="left"/>
    </w:lvl>
    <w:lvl w:ilvl="6" w:tplc="3D4266A2">
      <w:numFmt w:val="decimal"/>
      <w:lvlText w:val=""/>
      <w:lvlJc w:val="left"/>
    </w:lvl>
    <w:lvl w:ilvl="7" w:tplc="E5C07502">
      <w:numFmt w:val="decimal"/>
      <w:lvlText w:val=""/>
      <w:lvlJc w:val="left"/>
    </w:lvl>
    <w:lvl w:ilvl="8" w:tplc="4E661016">
      <w:numFmt w:val="decimal"/>
      <w:lvlText w:val=""/>
      <w:lvlJc w:val="left"/>
    </w:lvl>
  </w:abstractNum>
  <w:abstractNum w:abstractNumId="8" w15:restartNumberingAfterBreak="0">
    <w:nsid w:val="FFFFFF88"/>
    <w:multiLevelType w:val="hybridMultilevel"/>
    <w:tmpl w:val="D8C45948"/>
    <w:lvl w:ilvl="0" w:tplc="84DEB4C8">
      <w:start w:val="1"/>
      <w:numFmt w:val="decimal"/>
      <w:lvlText w:val="%1."/>
      <w:lvlJc w:val="left"/>
      <w:pPr>
        <w:tabs>
          <w:tab w:val="num" w:pos="360"/>
        </w:tabs>
        <w:ind w:left="360" w:hanging="360"/>
      </w:pPr>
    </w:lvl>
    <w:lvl w:ilvl="1" w:tplc="09321FBE">
      <w:numFmt w:val="decimal"/>
      <w:lvlText w:val=""/>
      <w:lvlJc w:val="left"/>
    </w:lvl>
    <w:lvl w:ilvl="2" w:tplc="FE42F4BE">
      <w:numFmt w:val="decimal"/>
      <w:lvlText w:val=""/>
      <w:lvlJc w:val="left"/>
    </w:lvl>
    <w:lvl w:ilvl="3" w:tplc="A3821F28">
      <w:numFmt w:val="decimal"/>
      <w:lvlText w:val=""/>
      <w:lvlJc w:val="left"/>
    </w:lvl>
    <w:lvl w:ilvl="4" w:tplc="A6BAB1C8">
      <w:numFmt w:val="decimal"/>
      <w:lvlText w:val=""/>
      <w:lvlJc w:val="left"/>
    </w:lvl>
    <w:lvl w:ilvl="5" w:tplc="FCB42B92">
      <w:numFmt w:val="decimal"/>
      <w:lvlText w:val=""/>
      <w:lvlJc w:val="left"/>
    </w:lvl>
    <w:lvl w:ilvl="6" w:tplc="D5E2FD00">
      <w:numFmt w:val="decimal"/>
      <w:lvlText w:val=""/>
      <w:lvlJc w:val="left"/>
    </w:lvl>
    <w:lvl w:ilvl="7" w:tplc="85D259B0">
      <w:numFmt w:val="decimal"/>
      <w:lvlText w:val=""/>
      <w:lvlJc w:val="left"/>
    </w:lvl>
    <w:lvl w:ilvl="8" w:tplc="46BE6988">
      <w:numFmt w:val="decimal"/>
      <w:lvlText w:val=""/>
      <w:lvlJc w:val="left"/>
    </w:lvl>
  </w:abstractNum>
  <w:abstractNum w:abstractNumId="9" w15:restartNumberingAfterBreak="0">
    <w:nsid w:val="FFFFFF89"/>
    <w:multiLevelType w:val="hybridMultilevel"/>
    <w:tmpl w:val="5BD2E698"/>
    <w:lvl w:ilvl="0" w:tplc="C3E47A2A">
      <w:start w:val="1"/>
      <w:numFmt w:val="bullet"/>
      <w:lvlText w:val=""/>
      <w:lvlJc w:val="left"/>
      <w:pPr>
        <w:tabs>
          <w:tab w:val="num" w:pos="360"/>
        </w:tabs>
        <w:ind w:left="360" w:hanging="360"/>
      </w:pPr>
      <w:rPr>
        <w:rFonts w:ascii="Symbol" w:hAnsi="Symbol" w:hint="default"/>
      </w:rPr>
    </w:lvl>
    <w:lvl w:ilvl="1" w:tplc="225C6A96">
      <w:numFmt w:val="decimal"/>
      <w:lvlText w:val=""/>
      <w:lvlJc w:val="left"/>
    </w:lvl>
    <w:lvl w:ilvl="2" w:tplc="5638F442">
      <w:numFmt w:val="decimal"/>
      <w:lvlText w:val=""/>
      <w:lvlJc w:val="left"/>
    </w:lvl>
    <w:lvl w:ilvl="3" w:tplc="406026B8">
      <w:numFmt w:val="decimal"/>
      <w:lvlText w:val=""/>
      <w:lvlJc w:val="left"/>
    </w:lvl>
    <w:lvl w:ilvl="4" w:tplc="CDBE9B40">
      <w:numFmt w:val="decimal"/>
      <w:lvlText w:val=""/>
      <w:lvlJc w:val="left"/>
    </w:lvl>
    <w:lvl w:ilvl="5" w:tplc="6A5CC20A">
      <w:numFmt w:val="decimal"/>
      <w:lvlText w:val=""/>
      <w:lvlJc w:val="left"/>
    </w:lvl>
    <w:lvl w:ilvl="6" w:tplc="7A660416">
      <w:numFmt w:val="decimal"/>
      <w:lvlText w:val=""/>
      <w:lvlJc w:val="left"/>
    </w:lvl>
    <w:lvl w:ilvl="7" w:tplc="30020994">
      <w:numFmt w:val="decimal"/>
      <w:lvlText w:val=""/>
      <w:lvlJc w:val="left"/>
    </w:lvl>
    <w:lvl w:ilvl="8" w:tplc="DC7AB2CA">
      <w:numFmt w:val="decimal"/>
      <w:lvlText w:val=""/>
      <w:lvlJc w:val="left"/>
    </w:lvl>
  </w:abstractNum>
  <w:abstractNum w:abstractNumId="10" w15:restartNumberingAfterBreak="0">
    <w:nsid w:val="01EB4D94"/>
    <w:multiLevelType w:val="hybridMultilevel"/>
    <w:tmpl w:val="7C124602"/>
    <w:lvl w:ilvl="0" w:tplc="B38A5EA0">
      <w:start w:val="2"/>
      <w:numFmt w:val="bullet"/>
      <w:lvlText w:val="-"/>
      <w:lvlJc w:val="left"/>
      <w:pPr>
        <w:tabs>
          <w:tab w:val="num" w:pos="2271"/>
        </w:tabs>
        <w:ind w:left="2271" w:hanging="570"/>
      </w:pPr>
      <w:rPr>
        <w:rFonts w:ascii="Arial" w:eastAsia="Arial" w:hAnsi="Arial" w:cs="Arial" w:hint="default"/>
      </w:rPr>
    </w:lvl>
    <w:lvl w:ilvl="1" w:tplc="04190003" w:tentative="1">
      <w:start w:val="1"/>
      <w:numFmt w:val="bullet"/>
      <w:lvlText w:val="o"/>
      <w:lvlJc w:val="left"/>
      <w:pPr>
        <w:tabs>
          <w:tab w:val="num" w:pos="2781"/>
        </w:tabs>
        <w:ind w:left="2781" w:hanging="360"/>
      </w:pPr>
      <w:rPr>
        <w:rFonts w:ascii="Courier New" w:hAnsi="Courier New" w:cs="MS Mincho" w:hint="default"/>
      </w:rPr>
    </w:lvl>
    <w:lvl w:ilvl="2" w:tplc="04190005" w:tentative="1">
      <w:start w:val="1"/>
      <w:numFmt w:val="bullet"/>
      <w:lvlText w:val=""/>
      <w:lvlJc w:val="left"/>
      <w:pPr>
        <w:tabs>
          <w:tab w:val="num" w:pos="3501"/>
        </w:tabs>
        <w:ind w:left="3501" w:hanging="360"/>
      </w:pPr>
      <w:rPr>
        <w:rFonts w:ascii="Wingdings" w:hAnsi="Wingdings" w:hint="default"/>
      </w:rPr>
    </w:lvl>
    <w:lvl w:ilvl="3" w:tplc="04190001" w:tentative="1">
      <w:start w:val="1"/>
      <w:numFmt w:val="bullet"/>
      <w:lvlText w:val=""/>
      <w:lvlJc w:val="left"/>
      <w:pPr>
        <w:tabs>
          <w:tab w:val="num" w:pos="4221"/>
        </w:tabs>
        <w:ind w:left="4221" w:hanging="360"/>
      </w:pPr>
      <w:rPr>
        <w:rFonts w:ascii="Symbol" w:hAnsi="Symbol" w:hint="default"/>
      </w:rPr>
    </w:lvl>
    <w:lvl w:ilvl="4" w:tplc="04190003" w:tentative="1">
      <w:start w:val="1"/>
      <w:numFmt w:val="bullet"/>
      <w:lvlText w:val="o"/>
      <w:lvlJc w:val="left"/>
      <w:pPr>
        <w:tabs>
          <w:tab w:val="num" w:pos="4941"/>
        </w:tabs>
        <w:ind w:left="4941" w:hanging="360"/>
      </w:pPr>
      <w:rPr>
        <w:rFonts w:ascii="Courier New" w:hAnsi="Courier New" w:cs="MS Mincho" w:hint="default"/>
      </w:rPr>
    </w:lvl>
    <w:lvl w:ilvl="5" w:tplc="04190005" w:tentative="1">
      <w:start w:val="1"/>
      <w:numFmt w:val="bullet"/>
      <w:lvlText w:val=""/>
      <w:lvlJc w:val="left"/>
      <w:pPr>
        <w:tabs>
          <w:tab w:val="num" w:pos="5661"/>
        </w:tabs>
        <w:ind w:left="5661" w:hanging="360"/>
      </w:pPr>
      <w:rPr>
        <w:rFonts w:ascii="Wingdings" w:hAnsi="Wingdings" w:hint="default"/>
      </w:rPr>
    </w:lvl>
    <w:lvl w:ilvl="6" w:tplc="04190001" w:tentative="1">
      <w:start w:val="1"/>
      <w:numFmt w:val="bullet"/>
      <w:lvlText w:val=""/>
      <w:lvlJc w:val="left"/>
      <w:pPr>
        <w:tabs>
          <w:tab w:val="num" w:pos="6381"/>
        </w:tabs>
        <w:ind w:left="6381" w:hanging="360"/>
      </w:pPr>
      <w:rPr>
        <w:rFonts w:ascii="Symbol" w:hAnsi="Symbol" w:hint="default"/>
      </w:rPr>
    </w:lvl>
    <w:lvl w:ilvl="7" w:tplc="04190003" w:tentative="1">
      <w:start w:val="1"/>
      <w:numFmt w:val="bullet"/>
      <w:lvlText w:val="o"/>
      <w:lvlJc w:val="left"/>
      <w:pPr>
        <w:tabs>
          <w:tab w:val="num" w:pos="7101"/>
        </w:tabs>
        <w:ind w:left="7101" w:hanging="360"/>
      </w:pPr>
      <w:rPr>
        <w:rFonts w:ascii="Courier New" w:hAnsi="Courier New" w:cs="MS Mincho" w:hint="default"/>
      </w:rPr>
    </w:lvl>
    <w:lvl w:ilvl="8" w:tplc="04190005" w:tentative="1">
      <w:start w:val="1"/>
      <w:numFmt w:val="bullet"/>
      <w:lvlText w:val=""/>
      <w:lvlJc w:val="left"/>
      <w:pPr>
        <w:tabs>
          <w:tab w:val="num" w:pos="7821"/>
        </w:tabs>
        <w:ind w:left="7821" w:hanging="360"/>
      </w:pPr>
      <w:rPr>
        <w:rFonts w:ascii="Wingdings" w:hAnsi="Wingdings" w:hint="default"/>
      </w:rPr>
    </w:lvl>
  </w:abstractNum>
  <w:abstractNum w:abstractNumId="11" w15:restartNumberingAfterBreak="0">
    <w:nsid w:val="08387BD2"/>
    <w:multiLevelType w:val="hybridMultilevel"/>
    <w:tmpl w:val="FADED1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8653072"/>
    <w:multiLevelType w:val="hybridMultilevel"/>
    <w:tmpl w:val="5F98B5B2"/>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BA157DF"/>
    <w:multiLevelType w:val="hybridMultilevel"/>
    <w:tmpl w:val="E63E9576"/>
    <w:lvl w:ilvl="0" w:tplc="BF7C7906">
      <w:start w:val="1"/>
      <w:numFmt w:val="decimal"/>
      <w:lvlText w:val="%1."/>
      <w:lvlJc w:val="left"/>
      <w:pPr>
        <w:tabs>
          <w:tab w:val="num" w:pos="1440"/>
        </w:tabs>
        <w:ind w:left="1440" w:hanging="108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20A3A9D"/>
    <w:multiLevelType w:val="hybridMultilevel"/>
    <w:tmpl w:val="BE96FE0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B704B7B"/>
    <w:multiLevelType w:val="hybridMultilevel"/>
    <w:tmpl w:val="D974F67E"/>
    <w:lvl w:ilvl="0" w:tplc="BF7C7906">
      <w:start w:val="1"/>
      <w:numFmt w:val="decimal"/>
      <w:lvlText w:val="%1."/>
      <w:lvlJc w:val="left"/>
      <w:pPr>
        <w:tabs>
          <w:tab w:val="num" w:pos="1440"/>
        </w:tabs>
        <w:ind w:left="144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25E18D4"/>
    <w:multiLevelType w:val="hybridMultilevel"/>
    <w:tmpl w:val="62E2D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187F76"/>
    <w:multiLevelType w:val="hybridMultilevel"/>
    <w:tmpl w:val="44782832"/>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ind w:left="1440" w:hanging="360"/>
      </w:pPr>
      <w:rPr>
        <w:rFonts w:ascii="Courier New" w:hAnsi="Courier New" w:cs="MS Mincho"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S Mincho"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S Mincho"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5A55827"/>
    <w:multiLevelType w:val="multilevel"/>
    <w:tmpl w:val="42C4E090"/>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1.%2.%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5E45B11"/>
    <w:multiLevelType w:val="hybridMultilevel"/>
    <w:tmpl w:val="9AECE8FA"/>
    <w:lvl w:ilvl="0" w:tplc="82BAAB3C">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6C626AC"/>
    <w:multiLevelType w:val="hybridMultilevel"/>
    <w:tmpl w:val="8D740D96"/>
    <w:lvl w:ilvl="0" w:tplc="0409000F">
      <w:start w:val="1"/>
      <w:numFmt w:val="decimal"/>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21" w15:restartNumberingAfterBreak="0">
    <w:nsid w:val="27B16F14"/>
    <w:multiLevelType w:val="multilevel"/>
    <w:tmpl w:val="AB9C15FE"/>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A280CB1"/>
    <w:multiLevelType w:val="hybridMultilevel"/>
    <w:tmpl w:val="2468F01C"/>
    <w:lvl w:ilvl="0" w:tplc="04090001">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MS Mincho"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MS Mincho"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MS Mincho"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23" w15:restartNumberingAfterBreak="0">
    <w:nsid w:val="2BC60D83"/>
    <w:multiLevelType w:val="hybridMultilevel"/>
    <w:tmpl w:val="F81498B6"/>
    <w:lvl w:ilvl="0" w:tplc="00F4FCDE">
      <w:start w:val="1"/>
      <w:numFmt w:val="decimal"/>
      <w:lvlText w:val="%1."/>
      <w:lvlJc w:val="left"/>
      <w:pPr>
        <w:tabs>
          <w:tab w:val="num" w:pos="720"/>
        </w:tabs>
        <w:ind w:left="720" w:hanging="360"/>
      </w:pPr>
    </w:lvl>
    <w:lvl w:ilvl="1" w:tplc="8B223BDE">
      <w:start w:val="1"/>
      <w:numFmt w:val="lowerLetter"/>
      <w:lvlText w:val="%2."/>
      <w:lvlJc w:val="left"/>
      <w:pPr>
        <w:tabs>
          <w:tab w:val="num" w:pos="1440"/>
        </w:tabs>
        <w:ind w:left="1440" w:hanging="360"/>
      </w:pPr>
    </w:lvl>
    <w:lvl w:ilvl="2" w:tplc="016AA2C4">
      <w:start w:val="1"/>
      <w:numFmt w:val="lowerRoman"/>
      <w:lvlText w:val="%3."/>
      <w:lvlJc w:val="right"/>
      <w:pPr>
        <w:tabs>
          <w:tab w:val="num" w:pos="2160"/>
        </w:tabs>
        <w:ind w:left="2160" w:hanging="180"/>
      </w:pPr>
    </w:lvl>
    <w:lvl w:ilvl="3" w:tplc="C9FE9D72">
      <w:start w:val="1"/>
      <w:numFmt w:val="decimal"/>
      <w:lvlText w:val="%4."/>
      <w:lvlJc w:val="left"/>
      <w:pPr>
        <w:tabs>
          <w:tab w:val="num" w:pos="2880"/>
        </w:tabs>
        <w:ind w:left="2880" w:hanging="360"/>
      </w:pPr>
    </w:lvl>
    <w:lvl w:ilvl="4" w:tplc="94668D90">
      <w:start w:val="1"/>
      <w:numFmt w:val="lowerLetter"/>
      <w:lvlText w:val="%5."/>
      <w:lvlJc w:val="left"/>
      <w:pPr>
        <w:tabs>
          <w:tab w:val="num" w:pos="3600"/>
        </w:tabs>
        <w:ind w:left="3600" w:hanging="360"/>
      </w:pPr>
    </w:lvl>
    <w:lvl w:ilvl="5" w:tplc="4E3CBDB4">
      <w:start w:val="1"/>
      <w:numFmt w:val="lowerRoman"/>
      <w:lvlText w:val="%6."/>
      <w:lvlJc w:val="right"/>
      <w:pPr>
        <w:tabs>
          <w:tab w:val="num" w:pos="4320"/>
        </w:tabs>
        <w:ind w:left="4320" w:hanging="180"/>
      </w:pPr>
    </w:lvl>
    <w:lvl w:ilvl="6" w:tplc="18F4C898">
      <w:start w:val="1"/>
      <w:numFmt w:val="decimal"/>
      <w:lvlText w:val="%7."/>
      <w:lvlJc w:val="left"/>
      <w:pPr>
        <w:tabs>
          <w:tab w:val="num" w:pos="5040"/>
        </w:tabs>
        <w:ind w:left="5040" w:hanging="360"/>
      </w:pPr>
    </w:lvl>
    <w:lvl w:ilvl="7" w:tplc="2CA87AB8">
      <w:start w:val="1"/>
      <w:numFmt w:val="lowerLetter"/>
      <w:lvlText w:val="%8."/>
      <w:lvlJc w:val="left"/>
      <w:pPr>
        <w:tabs>
          <w:tab w:val="num" w:pos="5760"/>
        </w:tabs>
        <w:ind w:left="5760" w:hanging="360"/>
      </w:pPr>
    </w:lvl>
    <w:lvl w:ilvl="8" w:tplc="809EC06A">
      <w:start w:val="1"/>
      <w:numFmt w:val="lowerRoman"/>
      <w:lvlText w:val="%9."/>
      <w:lvlJc w:val="right"/>
      <w:pPr>
        <w:tabs>
          <w:tab w:val="num" w:pos="6480"/>
        </w:tabs>
        <w:ind w:left="6480" w:hanging="180"/>
      </w:pPr>
    </w:lvl>
  </w:abstractNum>
  <w:abstractNum w:abstractNumId="24" w15:restartNumberingAfterBreak="0">
    <w:nsid w:val="2D4A2043"/>
    <w:multiLevelType w:val="hybridMultilevel"/>
    <w:tmpl w:val="E60E3380"/>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DA12EC1"/>
    <w:multiLevelType w:val="hybridMultilevel"/>
    <w:tmpl w:val="28D49B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3F259F"/>
    <w:multiLevelType w:val="hybridMultilevel"/>
    <w:tmpl w:val="EFBEFC7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6FC1CD9"/>
    <w:multiLevelType w:val="multilevel"/>
    <w:tmpl w:val="072462C6"/>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F026439"/>
    <w:multiLevelType w:val="hybridMultilevel"/>
    <w:tmpl w:val="42D2BD44"/>
    <w:lvl w:ilvl="0" w:tplc="797C27D0">
      <w:start w:val="1"/>
      <w:numFmt w:val="decimal"/>
      <w:lvlText w:val="(%1)"/>
      <w:lvlJc w:val="left"/>
      <w:pPr>
        <w:ind w:left="720" w:hanging="360"/>
      </w:pPr>
      <w:rPr>
        <w:rFonts w:hint="default"/>
      </w:rPr>
    </w:lvl>
    <w:lvl w:ilvl="1" w:tplc="5196696A">
      <w:start w:val="1"/>
      <w:numFmt w:val="lowerRoman"/>
      <w:lvlText w:val="(%2)"/>
      <w:lvlJc w:val="left"/>
      <w:pPr>
        <w:ind w:left="2220" w:hanging="11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9C667C"/>
    <w:multiLevelType w:val="hybridMultilevel"/>
    <w:tmpl w:val="8974B1B6"/>
    <w:lvl w:ilvl="0" w:tplc="EE640F8A">
      <w:start w:val="1"/>
      <w:numFmt w:val="bullet"/>
      <w:lvlText w:val=""/>
      <w:lvlJc w:val="left"/>
      <w:pPr>
        <w:tabs>
          <w:tab w:val="num" w:pos="644"/>
        </w:tabs>
        <w:ind w:left="567" w:hanging="283"/>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EA4781"/>
    <w:multiLevelType w:val="multilevel"/>
    <w:tmpl w:val="DA36002E"/>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8760E7D"/>
    <w:multiLevelType w:val="hybridMultilevel"/>
    <w:tmpl w:val="21226E44"/>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9047333"/>
    <w:multiLevelType w:val="hybridMultilevel"/>
    <w:tmpl w:val="86BC59AC"/>
    <w:lvl w:ilvl="0" w:tplc="055E4C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CDB3222"/>
    <w:multiLevelType w:val="hybridMultilevel"/>
    <w:tmpl w:val="9D8A5304"/>
    <w:lvl w:ilvl="0" w:tplc="B1801378">
      <w:start w:val="1"/>
      <w:numFmt w:val="decimal"/>
      <w:lvlText w:val="%1."/>
      <w:lvlJc w:val="left"/>
      <w:pPr>
        <w:tabs>
          <w:tab w:val="num" w:pos="720"/>
        </w:tabs>
        <w:ind w:left="720" w:hanging="360"/>
      </w:pPr>
      <w:rPr>
        <w:rFonts w:hint="default"/>
      </w:rPr>
    </w:lvl>
    <w:lvl w:ilvl="1" w:tplc="3C7E3152">
      <w:start w:val="1"/>
      <w:numFmt w:val="lowerLetter"/>
      <w:lvlText w:val="(%2)"/>
      <w:lvlJc w:val="left"/>
      <w:pPr>
        <w:ind w:left="1440" w:hanging="360"/>
      </w:pPr>
      <w:rPr>
        <w:rFonts w:cs="Times New Roman" w:hint="default"/>
        <w:b w:val="0"/>
        <w:bCs w:val="0"/>
        <w:i w:val="0"/>
        <w:iCs w:val="0"/>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F2D3592"/>
    <w:multiLevelType w:val="hybridMultilevel"/>
    <w:tmpl w:val="FEB4DF5E"/>
    <w:lvl w:ilvl="0" w:tplc="4498DEB4">
      <w:start w:val="1"/>
      <w:numFmt w:val="decimal"/>
      <w:lvlText w:val="%1."/>
      <w:lvlJc w:val="left"/>
      <w:pPr>
        <w:tabs>
          <w:tab w:val="num" w:pos="720"/>
        </w:tabs>
        <w:ind w:left="720" w:hanging="360"/>
      </w:pPr>
      <w:rPr>
        <w:rFonts w:hint="default"/>
      </w:rPr>
    </w:lvl>
    <w:lvl w:ilvl="1" w:tplc="27AAFDF4">
      <w:start w:val="1"/>
      <w:numFmt w:val="lowerLetter"/>
      <w:lvlText w:val="%2."/>
      <w:lvlJc w:val="left"/>
      <w:pPr>
        <w:tabs>
          <w:tab w:val="num" w:pos="1440"/>
        </w:tabs>
        <w:ind w:left="1440" w:hanging="360"/>
      </w:pPr>
    </w:lvl>
    <w:lvl w:ilvl="2" w:tplc="1D76924E">
      <w:start w:val="1"/>
      <w:numFmt w:val="lowerRoman"/>
      <w:lvlText w:val="%3."/>
      <w:lvlJc w:val="right"/>
      <w:pPr>
        <w:tabs>
          <w:tab w:val="num" w:pos="2160"/>
        </w:tabs>
        <w:ind w:left="2160" w:hanging="180"/>
      </w:pPr>
    </w:lvl>
    <w:lvl w:ilvl="3" w:tplc="406E4ED2">
      <w:start w:val="1"/>
      <w:numFmt w:val="decimal"/>
      <w:lvlText w:val="%4."/>
      <w:lvlJc w:val="left"/>
      <w:pPr>
        <w:tabs>
          <w:tab w:val="num" w:pos="2880"/>
        </w:tabs>
        <w:ind w:left="2880" w:hanging="360"/>
      </w:pPr>
    </w:lvl>
    <w:lvl w:ilvl="4" w:tplc="38F44058">
      <w:start w:val="1"/>
      <w:numFmt w:val="lowerLetter"/>
      <w:lvlText w:val="%5."/>
      <w:lvlJc w:val="left"/>
      <w:pPr>
        <w:tabs>
          <w:tab w:val="num" w:pos="3600"/>
        </w:tabs>
        <w:ind w:left="3600" w:hanging="360"/>
      </w:pPr>
    </w:lvl>
    <w:lvl w:ilvl="5" w:tplc="DE7CD7C8">
      <w:start w:val="1"/>
      <w:numFmt w:val="lowerRoman"/>
      <w:lvlText w:val="%6."/>
      <w:lvlJc w:val="right"/>
      <w:pPr>
        <w:tabs>
          <w:tab w:val="num" w:pos="4320"/>
        </w:tabs>
        <w:ind w:left="4320" w:hanging="180"/>
      </w:pPr>
    </w:lvl>
    <w:lvl w:ilvl="6" w:tplc="97C4A69A">
      <w:start w:val="1"/>
      <w:numFmt w:val="decimal"/>
      <w:lvlText w:val="%7."/>
      <w:lvlJc w:val="left"/>
      <w:pPr>
        <w:tabs>
          <w:tab w:val="num" w:pos="5040"/>
        </w:tabs>
        <w:ind w:left="5040" w:hanging="360"/>
      </w:pPr>
    </w:lvl>
    <w:lvl w:ilvl="7" w:tplc="EAC64A66">
      <w:start w:val="1"/>
      <w:numFmt w:val="lowerLetter"/>
      <w:lvlText w:val="%8."/>
      <w:lvlJc w:val="left"/>
      <w:pPr>
        <w:tabs>
          <w:tab w:val="num" w:pos="5760"/>
        </w:tabs>
        <w:ind w:left="5760" w:hanging="360"/>
      </w:pPr>
    </w:lvl>
    <w:lvl w:ilvl="8" w:tplc="90C424A2">
      <w:start w:val="1"/>
      <w:numFmt w:val="lowerRoman"/>
      <w:lvlText w:val="%9."/>
      <w:lvlJc w:val="right"/>
      <w:pPr>
        <w:tabs>
          <w:tab w:val="num" w:pos="6480"/>
        </w:tabs>
        <w:ind w:left="6480" w:hanging="180"/>
      </w:pPr>
    </w:lvl>
  </w:abstractNum>
  <w:abstractNum w:abstractNumId="35" w15:restartNumberingAfterBreak="0">
    <w:nsid w:val="50D54EFE"/>
    <w:multiLevelType w:val="hybridMultilevel"/>
    <w:tmpl w:val="9F7A7A90"/>
    <w:lvl w:ilvl="0" w:tplc="3E4A101A">
      <w:start w:val="1"/>
      <w:numFmt w:val="lowerLetter"/>
      <w:lvlText w:val="(%1)"/>
      <w:lvlJc w:val="left"/>
      <w:pPr>
        <w:ind w:left="360" w:hanging="360"/>
      </w:pPr>
      <w:rPr>
        <w:rFonts w:cs="Times New Roman" w:hint="default"/>
        <w:b w:val="0"/>
        <w:bCs w:val="0"/>
        <w:i w:val="0"/>
        <w:iCs w:val="0"/>
        <w:color w:val="auto"/>
      </w:rPr>
    </w:lvl>
    <w:lvl w:ilvl="1" w:tplc="069CD1A2">
      <w:start w:val="1"/>
      <w:numFmt w:val="lowerLetter"/>
      <w:lvlText w:val="%2."/>
      <w:lvlJc w:val="left"/>
      <w:pPr>
        <w:tabs>
          <w:tab w:val="num" w:pos="1440"/>
        </w:tabs>
        <w:ind w:left="1440" w:hanging="360"/>
      </w:pPr>
    </w:lvl>
    <w:lvl w:ilvl="2" w:tplc="C7FC887C">
      <w:start w:val="1"/>
      <w:numFmt w:val="lowerRoman"/>
      <w:lvlText w:val="%3."/>
      <w:lvlJc w:val="right"/>
      <w:pPr>
        <w:tabs>
          <w:tab w:val="num" w:pos="2160"/>
        </w:tabs>
        <w:ind w:left="2160" w:hanging="180"/>
      </w:pPr>
    </w:lvl>
    <w:lvl w:ilvl="3" w:tplc="60F4CE40">
      <w:start w:val="1"/>
      <w:numFmt w:val="decimal"/>
      <w:lvlText w:val="%4."/>
      <w:lvlJc w:val="left"/>
      <w:pPr>
        <w:tabs>
          <w:tab w:val="num" w:pos="2880"/>
        </w:tabs>
        <w:ind w:left="2880" w:hanging="360"/>
      </w:pPr>
    </w:lvl>
    <w:lvl w:ilvl="4" w:tplc="1D362472">
      <w:start w:val="1"/>
      <w:numFmt w:val="lowerLetter"/>
      <w:lvlText w:val="%5."/>
      <w:lvlJc w:val="left"/>
      <w:pPr>
        <w:tabs>
          <w:tab w:val="num" w:pos="3600"/>
        </w:tabs>
        <w:ind w:left="3600" w:hanging="360"/>
      </w:pPr>
    </w:lvl>
    <w:lvl w:ilvl="5" w:tplc="A5A8BC46">
      <w:start w:val="1"/>
      <w:numFmt w:val="lowerRoman"/>
      <w:lvlText w:val="%6."/>
      <w:lvlJc w:val="right"/>
      <w:pPr>
        <w:tabs>
          <w:tab w:val="num" w:pos="4320"/>
        </w:tabs>
        <w:ind w:left="4320" w:hanging="180"/>
      </w:pPr>
    </w:lvl>
    <w:lvl w:ilvl="6" w:tplc="5874E43C">
      <w:start w:val="1"/>
      <w:numFmt w:val="decimal"/>
      <w:lvlText w:val="%7."/>
      <w:lvlJc w:val="left"/>
      <w:pPr>
        <w:tabs>
          <w:tab w:val="num" w:pos="5040"/>
        </w:tabs>
        <w:ind w:left="5040" w:hanging="360"/>
      </w:pPr>
    </w:lvl>
    <w:lvl w:ilvl="7" w:tplc="59F482A4">
      <w:start w:val="1"/>
      <w:numFmt w:val="lowerLetter"/>
      <w:lvlText w:val="%8."/>
      <w:lvlJc w:val="left"/>
      <w:pPr>
        <w:tabs>
          <w:tab w:val="num" w:pos="5760"/>
        </w:tabs>
        <w:ind w:left="5760" w:hanging="360"/>
      </w:pPr>
    </w:lvl>
    <w:lvl w:ilvl="8" w:tplc="2D6E5EA0">
      <w:start w:val="1"/>
      <w:numFmt w:val="lowerRoman"/>
      <w:lvlText w:val="%9."/>
      <w:lvlJc w:val="right"/>
      <w:pPr>
        <w:tabs>
          <w:tab w:val="num" w:pos="6480"/>
        </w:tabs>
        <w:ind w:left="6480" w:hanging="180"/>
      </w:pPr>
    </w:lvl>
  </w:abstractNum>
  <w:abstractNum w:abstractNumId="36" w15:restartNumberingAfterBreak="0">
    <w:nsid w:val="572B6062"/>
    <w:multiLevelType w:val="hybridMultilevel"/>
    <w:tmpl w:val="20666EAC"/>
    <w:lvl w:ilvl="0" w:tplc="BBECDEBE">
      <w:start w:val="1"/>
      <w:numFmt w:val="lowerLetter"/>
      <w:lvlText w:val="(%1)"/>
      <w:lvlJc w:val="left"/>
      <w:pPr>
        <w:tabs>
          <w:tab w:val="num" w:pos="1125"/>
        </w:tabs>
        <w:ind w:left="1125" w:hanging="1005"/>
      </w:pPr>
      <w:rPr>
        <w:rFonts w:hint="default"/>
      </w:r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37" w15:restartNumberingAfterBreak="0">
    <w:nsid w:val="5C6F451C"/>
    <w:multiLevelType w:val="hybridMultilevel"/>
    <w:tmpl w:val="106AFE40"/>
    <w:lvl w:ilvl="0" w:tplc="FFFFFFFF">
      <w:start w:val="1"/>
      <w:numFmt w:val="decimal"/>
      <w:lvlText w:val="%1."/>
      <w:lvlJc w:val="left"/>
      <w:pPr>
        <w:tabs>
          <w:tab w:val="num" w:pos="890"/>
        </w:tabs>
        <w:ind w:left="89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E0A5EBF"/>
    <w:multiLevelType w:val="hybridMultilevel"/>
    <w:tmpl w:val="02B8A518"/>
    <w:lvl w:ilvl="0" w:tplc="B91E591C">
      <w:start w:val="1"/>
      <w:numFmt w:val="decimal"/>
      <w:lvlText w:val="(%1)"/>
      <w:lvlJc w:val="left"/>
      <w:pPr>
        <w:ind w:left="920" w:hanging="5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1E60BA3"/>
    <w:multiLevelType w:val="hybridMultilevel"/>
    <w:tmpl w:val="315ACC9C"/>
    <w:lvl w:ilvl="0" w:tplc="0E505162">
      <w:start w:val="1"/>
      <w:numFmt w:val="lowerLetter"/>
      <w:lvlText w:val="(%1)"/>
      <w:lvlJc w:val="left"/>
      <w:pPr>
        <w:ind w:left="360" w:hanging="360"/>
      </w:pPr>
      <w:rPr>
        <w:rFonts w:cs="Times New Roman" w:hint="default"/>
        <w:b w:val="0"/>
        <w:bCs w:val="0"/>
        <w:i w:val="0"/>
        <w:iCs w:val="0"/>
        <w:color w:val="auto"/>
      </w:rPr>
    </w:lvl>
    <w:lvl w:ilvl="1" w:tplc="9A10F832">
      <w:start w:val="1"/>
      <w:numFmt w:val="lowerLetter"/>
      <w:lvlText w:val="%2."/>
      <w:lvlJc w:val="left"/>
      <w:pPr>
        <w:tabs>
          <w:tab w:val="num" w:pos="1440"/>
        </w:tabs>
        <w:ind w:left="1440" w:hanging="360"/>
      </w:pPr>
    </w:lvl>
    <w:lvl w:ilvl="2" w:tplc="2AAED22A">
      <w:start w:val="1"/>
      <w:numFmt w:val="lowerRoman"/>
      <w:lvlText w:val="%3."/>
      <w:lvlJc w:val="right"/>
      <w:pPr>
        <w:tabs>
          <w:tab w:val="num" w:pos="2160"/>
        </w:tabs>
        <w:ind w:left="2160" w:hanging="180"/>
      </w:pPr>
    </w:lvl>
    <w:lvl w:ilvl="3" w:tplc="3424B532">
      <w:start w:val="1"/>
      <w:numFmt w:val="decimal"/>
      <w:lvlText w:val="%4."/>
      <w:lvlJc w:val="left"/>
      <w:pPr>
        <w:tabs>
          <w:tab w:val="num" w:pos="2880"/>
        </w:tabs>
        <w:ind w:left="2880" w:hanging="360"/>
      </w:pPr>
    </w:lvl>
    <w:lvl w:ilvl="4" w:tplc="E64CB0EA">
      <w:start w:val="1"/>
      <w:numFmt w:val="lowerLetter"/>
      <w:lvlText w:val="%5."/>
      <w:lvlJc w:val="left"/>
      <w:pPr>
        <w:tabs>
          <w:tab w:val="num" w:pos="3600"/>
        </w:tabs>
        <w:ind w:left="3600" w:hanging="360"/>
      </w:pPr>
    </w:lvl>
    <w:lvl w:ilvl="5" w:tplc="6CE60DF8">
      <w:start w:val="1"/>
      <w:numFmt w:val="lowerRoman"/>
      <w:lvlText w:val="%6."/>
      <w:lvlJc w:val="right"/>
      <w:pPr>
        <w:tabs>
          <w:tab w:val="num" w:pos="4320"/>
        </w:tabs>
        <w:ind w:left="4320" w:hanging="180"/>
      </w:pPr>
    </w:lvl>
    <w:lvl w:ilvl="6" w:tplc="57F6F37A">
      <w:start w:val="1"/>
      <w:numFmt w:val="decimal"/>
      <w:lvlText w:val="%7."/>
      <w:lvlJc w:val="left"/>
      <w:pPr>
        <w:tabs>
          <w:tab w:val="num" w:pos="5040"/>
        </w:tabs>
        <w:ind w:left="5040" w:hanging="360"/>
      </w:pPr>
    </w:lvl>
    <w:lvl w:ilvl="7" w:tplc="45148B5E">
      <w:start w:val="1"/>
      <w:numFmt w:val="lowerLetter"/>
      <w:lvlText w:val="%8."/>
      <w:lvlJc w:val="left"/>
      <w:pPr>
        <w:tabs>
          <w:tab w:val="num" w:pos="5760"/>
        </w:tabs>
        <w:ind w:left="5760" w:hanging="360"/>
      </w:pPr>
    </w:lvl>
    <w:lvl w:ilvl="8" w:tplc="2EC82882">
      <w:start w:val="1"/>
      <w:numFmt w:val="lowerRoman"/>
      <w:lvlText w:val="%9."/>
      <w:lvlJc w:val="right"/>
      <w:pPr>
        <w:tabs>
          <w:tab w:val="num" w:pos="6480"/>
        </w:tabs>
        <w:ind w:left="6480" w:hanging="180"/>
      </w:pPr>
    </w:lvl>
  </w:abstractNum>
  <w:abstractNum w:abstractNumId="40" w15:restartNumberingAfterBreak="0">
    <w:nsid w:val="61F07044"/>
    <w:multiLevelType w:val="hybridMultilevel"/>
    <w:tmpl w:val="4C76DEBE"/>
    <w:lvl w:ilvl="0" w:tplc="9CA035CE">
      <w:start w:val="1"/>
      <w:numFmt w:val="lowerLetter"/>
      <w:lvlText w:val="(%1)"/>
      <w:lvlJc w:val="left"/>
      <w:pPr>
        <w:ind w:left="1128" w:hanging="8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1" w15:restartNumberingAfterBreak="0">
    <w:nsid w:val="638E0359"/>
    <w:multiLevelType w:val="hybridMultilevel"/>
    <w:tmpl w:val="48F43172"/>
    <w:lvl w:ilvl="0" w:tplc="8D4C44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6B742B0"/>
    <w:multiLevelType w:val="hybridMultilevel"/>
    <w:tmpl w:val="315ACC9C"/>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9FC4442"/>
    <w:multiLevelType w:val="hybridMultilevel"/>
    <w:tmpl w:val="CA5807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FE02364"/>
    <w:multiLevelType w:val="hybridMultilevel"/>
    <w:tmpl w:val="806C1F56"/>
    <w:lvl w:ilvl="0" w:tplc="8C06597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2B3EDB"/>
    <w:multiLevelType w:val="hybridMultilevel"/>
    <w:tmpl w:val="59707F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51C124D"/>
    <w:multiLevelType w:val="hybridMultilevel"/>
    <w:tmpl w:val="465EDB06"/>
    <w:lvl w:ilvl="0" w:tplc="B1801378">
      <w:start w:val="1"/>
      <w:numFmt w:val="decimal"/>
      <w:lvlText w:val="%1."/>
      <w:lvlJc w:val="left"/>
      <w:pPr>
        <w:tabs>
          <w:tab w:val="num" w:pos="360"/>
        </w:tabs>
        <w:ind w:left="360" w:hanging="360"/>
      </w:pPr>
      <w:rPr>
        <w:rFonts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EF306A9"/>
    <w:multiLevelType w:val="hybridMultilevel"/>
    <w:tmpl w:val="9D30BFA0"/>
    <w:lvl w:ilvl="0" w:tplc="FFFFFFFF">
      <w:start w:val="1"/>
      <w:numFmt w:val="upperLetter"/>
      <w:lvlText w:val="%1."/>
      <w:lvlJc w:val="left"/>
      <w:pPr>
        <w:tabs>
          <w:tab w:val="num" w:pos="1080"/>
        </w:tabs>
        <w:ind w:left="1080" w:hanging="720"/>
      </w:pPr>
      <w:rPr>
        <w:rFonts w:cs="Arial"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47"/>
  </w:num>
  <w:num w:numId="3">
    <w:abstractNumId w:val="27"/>
  </w:num>
  <w:num w:numId="4">
    <w:abstractNumId w:val="37"/>
  </w:num>
  <w:num w:numId="5">
    <w:abstractNumId w:val="17"/>
  </w:num>
  <w:num w:numId="6">
    <w:abstractNumId w:val="22"/>
  </w:num>
  <w:num w:numId="7">
    <w:abstractNumId w:val="18"/>
  </w:num>
  <w:num w:numId="8">
    <w:abstractNumId w:val="30"/>
  </w:num>
  <w:num w:numId="9">
    <w:abstractNumId w:val="21"/>
  </w:num>
  <w:num w:numId="10">
    <w:abstractNumId w:val="20"/>
  </w:num>
  <w:num w:numId="11">
    <w:abstractNumId w:val="36"/>
  </w:num>
  <w:num w:numId="12">
    <w:abstractNumId w:val="11"/>
  </w:num>
  <w:num w:numId="13">
    <w:abstractNumId w:val="25"/>
  </w:num>
  <w:num w:numId="14">
    <w:abstractNumId w:val="43"/>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45"/>
  </w:num>
  <w:num w:numId="27">
    <w:abstractNumId w:val="31"/>
  </w:num>
  <w:num w:numId="28">
    <w:abstractNumId w:val="23"/>
  </w:num>
  <w:num w:numId="29">
    <w:abstractNumId w:val="33"/>
  </w:num>
  <w:num w:numId="30">
    <w:abstractNumId w:val="34"/>
  </w:num>
  <w:num w:numId="31">
    <w:abstractNumId w:val="14"/>
  </w:num>
  <w:num w:numId="32">
    <w:abstractNumId w:val="42"/>
  </w:num>
  <w:num w:numId="33">
    <w:abstractNumId w:val="39"/>
  </w:num>
  <w:num w:numId="34">
    <w:abstractNumId w:val="24"/>
  </w:num>
  <w:num w:numId="35">
    <w:abstractNumId w:val="26"/>
  </w:num>
  <w:num w:numId="36">
    <w:abstractNumId w:val="46"/>
  </w:num>
  <w:num w:numId="37">
    <w:abstractNumId w:val="35"/>
  </w:num>
  <w:num w:numId="38">
    <w:abstractNumId w:val="12"/>
  </w:num>
  <w:num w:numId="39">
    <w:abstractNumId w:val="13"/>
  </w:num>
  <w:num w:numId="40">
    <w:abstractNumId w:val="15"/>
  </w:num>
  <w:num w:numId="41">
    <w:abstractNumId w:val="10"/>
  </w:num>
  <w:num w:numId="42">
    <w:abstractNumId w:val="44"/>
  </w:num>
  <w:num w:numId="43">
    <w:abstractNumId w:val="16"/>
  </w:num>
  <w:num w:numId="44">
    <w:abstractNumId w:val="28"/>
  </w:num>
  <w:num w:numId="45">
    <w:abstractNumId w:val="40"/>
  </w:num>
  <w:num w:numId="46">
    <w:abstractNumId w:val="32"/>
  </w:num>
  <w:num w:numId="47">
    <w:abstractNumId w:val="38"/>
  </w:num>
  <w:num w:numId="48">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unha Lim">
    <w15:presenceInfo w15:providerId="AD" w15:userId="S::elim@wmo.int::109c1b43-ea12-4a26-96c1-6f8bbf0ee4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1134"/>
  <w:hyphenationZone w:val="425"/>
  <w:drawingGridHorizontalSpacing w:val="110"/>
  <w:displayHorizontalDrawingGridEvery w:val="2"/>
  <w:displayVerticalDrawingGridEvery w:val="2"/>
  <w:characterSpacingControl w:val="doNotCompress"/>
  <w:hdrShapeDefaults>
    <o:shapedefaults v:ext="edit" spidmax="2101"/>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164"/>
    <w:rsid w:val="000133EE"/>
    <w:rsid w:val="000165D6"/>
    <w:rsid w:val="00017D86"/>
    <w:rsid w:val="000206A8"/>
    <w:rsid w:val="0003137A"/>
    <w:rsid w:val="00034678"/>
    <w:rsid w:val="00041171"/>
    <w:rsid w:val="00041727"/>
    <w:rsid w:val="0004226F"/>
    <w:rsid w:val="00042954"/>
    <w:rsid w:val="000438C5"/>
    <w:rsid w:val="00050F8E"/>
    <w:rsid w:val="000518BB"/>
    <w:rsid w:val="000573AD"/>
    <w:rsid w:val="00057B67"/>
    <w:rsid w:val="0006123B"/>
    <w:rsid w:val="00062EC8"/>
    <w:rsid w:val="00064F6B"/>
    <w:rsid w:val="00072F17"/>
    <w:rsid w:val="000806D8"/>
    <w:rsid w:val="000827C9"/>
    <w:rsid w:val="00082C80"/>
    <w:rsid w:val="00083847"/>
    <w:rsid w:val="00083C36"/>
    <w:rsid w:val="00092CAE"/>
    <w:rsid w:val="00095E48"/>
    <w:rsid w:val="000A1207"/>
    <w:rsid w:val="000A4F1C"/>
    <w:rsid w:val="000A69BF"/>
    <w:rsid w:val="000B6FFF"/>
    <w:rsid w:val="000C225A"/>
    <w:rsid w:val="000C6138"/>
    <w:rsid w:val="000C6344"/>
    <w:rsid w:val="000C6781"/>
    <w:rsid w:val="000D0753"/>
    <w:rsid w:val="000D17AD"/>
    <w:rsid w:val="000D1EC4"/>
    <w:rsid w:val="000E51C3"/>
    <w:rsid w:val="000E64C0"/>
    <w:rsid w:val="000F5E49"/>
    <w:rsid w:val="000F7A87"/>
    <w:rsid w:val="00102EAE"/>
    <w:rsid w:val="001047DC"/>
    <w:rsid w:val="00105D2E"/>
    <w:rsid w:val="00111BFD"/>
    <w:rsid w:val="0011498B"/>
    <w:rsid w:val="00120147"/>
    <w:rsid w:val="00123140"/>
    <w:rsid w:val="00123D94"/>
    <w:rsid w:val="001333C1"/>
    <w:rsid w:val="00142163"/>
    <w:rsid w:val="00145219"/>
    <w:rsid w:val="001525C5"/>
    <w:rsid w:val="0015272A"/>
    <w:rsid w:val="00156F9B"/>
    <w:rsid w:val="001600AE"/>
    <w:rsid w:val="00163BA3"/>
    <w:rsid w:val="00166B31"/>
    <w:rsid w:val="001672F1"/>
    <w:rsid w:val="00167D54"/>
    <w:rsid w:val="00180771"/>
    <w:rsid w:val="0018279B"/>
    <w:rsid w:val="00190854"/>
    <w:rsid w:val="00192634"/>
    <w:rsid w:val="001930A3"/>
    <w:rsid w:val="00196EB8"/>
    <w:rsid w:val="001A25F0"/>
    <w:rsid w:val="001A2B3D"/>
    <w:rsid w:val="001A341E"/>
    <w:rsid w:val="001B0EA6"/>
    <w:rsid w:val="001B1CDF"/>
    <w:rsid w:val="001B56F4"/>
    <w:rsid w:val="001B5961"/>
    <w:rsid w:val="001C5462"/>
    <w:rsid w:val="001D18E4"/>
    <w:rsid w:val="001D265C"/>
    <w:rsid w:val="001D3062"/>
    <w:rsid w:val="001D3CFB"/>
    <w:rsid w:val="001D559B"/>
    <w:rsid w:val="001D6302"/>
    <w:rsid w:val="001E2C22"/>
    <w:rsid w:val="001E6FFC"/>
    <w:rsid w:val="001E740C"/>
    <w:rsid w:val="001E7DD0"/>
    <w:rsid w:val="001F1BDA"/>
    <w:rsid w:val="001F2014"/>
    <w:rsid w:val="0020095E"/>
    <w:rsid w:val="00203164"/>
    <w:rsid w:val="00210BFE"/>
    <w:rsid w:val="00210D30"/>
    <w:rsid w:val="002204FD"/>
    <w:rsid w:val="00221020"/>
    <w:rsid w:val="0022347E"/>
    <w:rsid w:val="00223501"/>
    <w:rsid w:val="002308B5"/>
    <w:rsid w:val="00233C0B"/>
    <w:rsid w:val="00234A34"/>
    <w:rsid w:val="00247A1F"/>
    <w:rsid w:val="0025255D"/>
    <w:rsid w:val="00255EE3"/>
    <w:rsid w:val="00256501"/>
    <w:rsid w:val="00256B3D"/>
    <w:rsid w:val="00264F33"/>
    <w:rsid w:val="0026743C"/>
    <w:rsid w:val="00270480"/>
    <w:rsid w:val="00274D13"/>
    <w:rsid w:val="002779AF"/>
    <w:rsid w:val="002823D8"/>
    <w:rsid w:val="0028531A"/>
    <w:rsid w:val="00285446"/>
    <w:rsid w:val="00286657"/>
    <w:rsid w:val="002911CF"/>
    <w:rsid w:val="00293E8D"/>
    <w:rsid w:val="00295593"/>
    <w:rsid w:val="002A354F"/>
    <w:rsid w:val="002A386C"/>
    <w:rsid w:val="002A5A42"/>
    <w:rsid w:val="002A6F7E"/>
    <w:rsid w:val="002B0F54"/>
    <w:rsid w:val="002B5014"/>
    <w:rsid w:val="002B540D"/>
    <w:rsid w:val="002B7A7E"/>
    <w:rsid w:val="002C2965"/>
    <w:rsid w:val="002C30BC"/>
    <w:rsid w:val="002C5965"/>
    <w:rsid w:val="002C7A88"/>
    <w:rsid w:val="002D232B"/>
    <w:rsid w:val="002D2759"/>
    <w:rsid w:val="002D4373"/>
    <w:rsid w:val="002D5E00"/>
    <w:rsid w:val="002D676F"/>
    <w:rsid w:val="002D6DAC"/>
    <w:rsid w:val="002E261D"/>
    <w:rsid w:val="002E2F60"/>
    <w:rsid w:val="002E3FAD"/>
    <w:rsid w:val="002E401B"/>
    <w:rsid w:val="002E4E16"/>
    <w:rsid w:val="002E699B"/>
    <w:rsid w:val="002F20D5"/>
    <w:rsid w:val="002F6DAC"/>
    <w:rsid w:val="00301E8C"/>
    <w:rsid w:val="003021F4"/>
    <w:rsid w:val="003143C9"/>
    <w:rsid w:val="003146E9"/>
    <w:rsid w:val="00314D5D"/>
    <w:rsid w:val="00317F9A"/>
    <w:rsid w:val="00320009"/>
    <w:rsid w:val="0032424A"/>
    <w:rsid w:val="003245D3"/>
    <w:rsid w:val="00330AA3"/>
    <w:rsid w:val="00331584"/>
    <w:rsid w:val="00331964"/>
    <w:rsid w:val="0033411F"/>
    <w:rsid w:val="00334987"/>
    <w:rsid w:val="00340C69"/>
    <w:rsid w:val="00342CB3"/>
    <w:rsid w:val="00342E34"/>
    <w:rsid w:val="003514AF"/>
    <w:rsid w:val="003706FA"/>
    <w:rsid w:val="00370D16"/>
    <w:rsid w:val="00371CF1"/>
    <w:rsid w:val="00373128"/>
    <w:rsid w:val="003750C1"/>
    <w:rsid w:val="003768D0"/>
    <w:rsid w:val="0038051E"/>
    <w:rsid w:val="00380AF7"/>
    <w:rsid w:val="00390858"/>
    <w:rsid w:val="00394A05"/>
    <w:rsid w:val="00397770"/>
    <w:rsid w:val="00397880"/>
    <w:rsid w:val="003A2033"/>
    <w:rsid w:val="003A258B"/>
    <w:rsid w:val="003A7016"/>
    <w:rsid w:val="003B0C08"/>
    <w:rsid w:val="003B2743"/>
    <w:rsid w:val="003B5E1A"/>
    <w:rsid w:val="003C17A5"/>
    <w:rsid w:val="003C1843"/>
    <w:rsid w:val="003D1552"/>
    <w:rsid w:val="003D2BD7"/>
    <w:rsid w:val="003E381F"/>
    <w:rsid w:val="003E4046"/>
    <w:rsid w:val="003E6504"/>
    <w:rsid w:val="003F003A"/>
    <w:rsid w:val="003F125B"/>
    <w:rsid w:val="003F7B3F"/>
    <w:rsid w:val="004058AD"/>
    <w:rsid w:val="00407333"/>
    <w:rsid w:val="0041078D"/>
    <w:rsid w:val="00416F97"/>
    <w:rsid w:val="0043039B"/>
    <w:rsid w:val="00431CB9"/>
    <w:rsid w:val="00436197"/>
    <w:rsid w:val="004423FE"/>
    <w:rsid w:val="00444B8F"/>
    <w:rsid w:val="00445C35"/>
    <w:rsid w:val="00447947"/>
    <w:rsid w:val="0044796A"/>
    <w:rsid w:val="00454679"/>
    <w:rsid w:val="00454A6B"/>
    <w:rsid w:val="00454B41"/>
    <w:rsid w:val="00455B2D"/>
    <w:rsid w:val="0045663A"/>
    <w:rsid w:val="0046344E"/>
    <w:rsid w:val="004667E7"/>
    <w:rsid w:val="004672CF"/>
    <w:rsid w:val="00475797"/>
    <w:rsid w:val="00476D0A"/>
    <w:rsid w:val="00481587"/>
    <w:rsid w:val="00490CA7"/>
    <w:rsid w:val="0049253B"/>
    <w:rsid w:val="00493EF5"/>
    <w:rsid w:val="00495148"/>
    <w:rsid w:val="00495F1E"/>
    <w:rsid w:val="004A0D7C"/>
    <w:rsid w:val="004A140B"/>
    <w:rsid w:val="004A4B47"/>
    <w:rsid w:val="004B0EC9"/>
    <w:rsid w:val="004B18E8"/>
    <w:rsid w:val="004B3CD2"/>
    <w:rsid w:val="004B7BAA"/>
    <w:rsid w:val="004C2C40"/>
    <w:rsid w:val="004C2DF7"/>
    <w:rsid w:val="004C4E0B"/>
    <w:rsid w:val="004D317C"/>
    <w:rsid w:val="004D3234"/>
    <w:rsid w:val="004D497E"/>
    <w:rsid w:val="004E4809"/>
    <w:rsid w:val="004E4CC3"/>
    <w:rsid w:val="004E5985"/>
    <w:rsid w:val="004E6352"/>
    <w:rsid w:val="004E6460"/>
    <w:rsid w:val="004F6B46"/>
    <w:rsid w:val="0050425E"/>
    <w:rsid w:val="00505F0E"/>
    <w:rsid w:val="00507E2C"/>
    <w:rsid w:val="00511999"/>
    <w:rsid w:val="005145D6"/>
    <w:rsid w:val="00521EA5"/>
    <w:rsid w:val="00525B80"/>
    <w:rsid w:val="005279D2"/>
    <w:rsid w:val="0053098F"/>
    <w:rsid w:val="00534FF3"/>
    <w:rsid w:val="00536B2E"/>
    <w:rsid w:val="00540DD2"/>
    <w:rsid w:val="00543382"/>
    <w:rsid w:val="00546D8E"/>
    <w:rsid w:val="00553738"/>
    <w:rsid w:val="0056025A"/>
    <w:rsid w:val="00562414"/>
    <w:rsid w:val="0056646F"/>
    <w:rsid w:val="00567B52"/>
    <w:rsid w:val="00571AE1"/>
    <w:rsid w:val="005748F6"/>
    <w:rsid w:val="00574CDA"/>
    <w:rsid w:val="005819B8"/>
    <w:rsid w:val="00581B28"/>
    <w:rsid w:val="00587D07"/>
    <w:rsid w:val="00592267"/>
    <w:rsid w:val="0059421F"/>
    <w:rsid w:val="005A136D"/>
    <w:rsid w:val="005A480D"/>
    <w:rsid w:val="005A75F8"/>
    <w:rsid w:val="005B0AE2"/>
    <w:rsid w:val="005B1F2C"/>
    <w:rsid w:val="005B5F3C"/>
    <w:rsid w:val="005C41F2"/>
    <w:rsid w:val="005C56E3"/>
    <w:rsid w:val="005D03D9"/>
    <w:rsid w:val="005D1EE8"/>
    <w:rsid w:val="005D56AE"/>
    <w:rsid w:val="005D666D"/>
    <w:rsid w:val="005E0891"/>
    <w:rsid w:val="005E3A59"/>
    <w:rsid w:val="00604802"/>
    <w:rsid w:val="006145C5"/>
    <w:rsid w:val="00615AB0"/>
    <w:rsid w:val="00616247"/>
    <w:rsid w:val="0061778C"/>
    <w:rsid w:val="00617B87"/>
    <w:rsid w:val="00631211"/>
    <w:rsid w:val="00636983"/>
    <w:rsid w:val="00636B90"/>
    <w:rsid w:val="0064738B"/>
    <w:rsid w:val="006508EA"/>
    <w:rsid w:val="0065264E"/>
    <w:rsid w:val="00653620"/>
    <w:rsid w:val="00657AAC"/>
    <w:rsid w:val="0066326D"/>
    <w:rsid w:val="00667E86"/>
    <w:rsid w:val="00672A36"/>
    <w:rsid w:val="006747BA"/>
    <w:rsid w:val="00675F5F"/>
    <w:rsid w:val="0068392D"/>
    <w:rsid w:val="00690850"/>
    <w:rsid w:val="00697DB5"/>
    <w:rsid w:val="006A1B33"/>
    <w:rsid w:val="006A492A"/>
    <w:rsid w:val="006A71D5"/>
    <w:rsid w:val="006B0908"/>
    <w:rsid w:val="006B5C72"/>
    <w:rsid w:val="006C289D"/>
    <w:rsid w:val="006C7923"/>
    <w:rsid w:val="006D0310"/>
    <w:rsid w:val="006D2009"/>
    <w:rsid w:val="006D5576"/>
    <w:rsid w:val="006E3B53"/>
    <w:rsid w:val="006E766D"/>
    <w:rsid w:val="006F4B29"/>
    <w:rsid w:val="006F6CE9"/>
    <w:rsid w:val="006F743E"/>
    <w:rsid w:val="006F78E6"/>
    <w:rsid w:val="006F7A15"/>
    <w:rsid w:val="0070517C"/>
    <w:rsid w:val="00705C9F"/>
    <w:rsid w:val="0071251A"/>
    <w:rsid w:val="00716131"/>
    <w:rsid w:val="00716951"/>
    <w:rsid w:val="00720769"/>
    <w:rsid w:val="00720F6B"/>
    <w:rsid w:val="00721A23"/>
    <w:rsid w:val="00730ADA"/>
    <w:rsid w:val="00731CFA"/>
    <w:rsid w:val="00732094"/>
    <w:rsid w:val="00732C37"/>
    <w:rsid w:val="00735D9E"/>
    <w:rsid w:val="00745A09"/>
    <w:rsid w:val="00746267"/>
    <w:rsid w:val="00751EAF"/>
    <w:rsid w:val="0075269B"/>
    <w:rsid w:val="0075319E"/>
    <w:rsid w:val="00753502"/>
    <w:rsid w:val="00754CF7"/>
    <w:rsid w:val="00757B0D"/>
    <w:rsid w:val="00761320"/>
    <w:rsid w:val="00761677"/>
    <w:rsid w:val="00762272"/>
    <w:rsid w:val="007651B1"/>
    <w:rsid w:val="00767CE1"/>
    <w:rsid w:val="00770C16"/>
    <w:rsid w:val="00770FCE"/>
    <w:rsid w:val="00771A68"/>
    <w:rsid w:val="007744D2"/>
    <w:rsid w:val="0078269E"/>
    <w:rsid w:val="00784B56"/>
    <w:rsid w:val="00786136"/>
    <w:rsid w:val="00786DC7"/>
    <w:rsid w:val="00794B61"/>
    <w:rsid w:val="007A0549"/>
    <w:rsid w:val="007A3359"/>
    <w:rsid w:val="007A7D4D"/>
    <w:rsid w:val="007B05CF"/>
    <w:rsid w:val="007B093C"/>
    <w:rsid w:val="007C0041"/>
    <w:rsid w:val="007C212A"/>
    <w:rsid w:val="007D22D9"/>
    <w:rsid w:val="007E2CF4"/>
    <w:rsid w:val="007E7D21"/>
    <w:rsid w:val="007E7DBD"/>
    <w:rsid w:val="007F482F"/>
    <w:rsid w:val="007F7C94"/>
    <w:rsid w:val="0080398D"/>
    <w:rsid w:val="00805174"/>
    <w:rsid w:val="00806385"/>
    <w:rsid w:val="00807CC5"/>
    <w:rsid w:val="00807ED7"/>
    <w:rsid w:val="00814CC6"/>
    <w:rsid w:val="00815049"/>
    <w:rsid w:val="00820755"/>
    <w:rsid w:val="00826D53"/>
    <w:rsid w:val="00831751"/>
    <w:rsid w:val="00833369"/>
    <w:rsid w:val="00835B42"/>
    <w:rsid w:val="00840FE8"/>
    <w:rsid w:val="00842A4E"/>
    <w:rsid w:val="00843F16"/>
    <w:rsid w:val="00847D99"/>
    <w:rsid w:val="0085038E"/>
    <w:rsid w:val="0085230A"/>
    <w:rsid w:val="0085353A"/>
    <w:rsid w:val="0086271D"/>
    <w:rsid w:val="0086420B"/>
    <w:rsid w:val="00864DBF"/>
    <w:rsid w:val="00865AE2"/>
    <w:rsid w:val="008663C8"/>
    <w:rsid w:val="0088163A"/>
    <w:rsid w:val="00883B1B"/>
    <w:rsid w:val="00887AA3"/>
    <w:rsid w:val="008942BC"/>
    <w:rsid w:val="0089601F"/>
    <w:rsid w:val="00896733"/>
    <w:rsid w:val="008970B8"/>
    <w:rsid w:val="008A7313"/>
    <w:rsid w:val="008A7D91"/>
    <w:rsid w:val="008B1647"/>
    <w:rsid w:val="008B797F"/>
    <w:rsid w:val="008B7FC7"/>
    <w:rsid w:val="008C4337"/>
    <w:rsid w:val="008C4F06"/>
    <w:rsid w:val="008C6665"/>
    <w:rsid w:val="008D0F7D"/>
    <w:rsid w:val="008E1E4A"/>
    <w:rsid w:val="008F0615"/>
    <w:rsid w:val="008F0A17"/>
    <w:rsid w:val="008F103E"/>
    <w:rsid w:val="008F1FDB"/>
    <w:rsid w:val="008F36FB"/>
    <w:rsid w:val="008F3AF4"/>
    <w:rsid w:val="00902EA9"/>
    <w:rsid w:val="0090427F"/>
    <w:rsid w:val="00907914"/>
    <w:rsid w:val="00915AA2"/>
    <w:rsid w:val="00917577"/>
    <w:rsid w:val="00917E1A"/>
    <w:rsid w:val="00920506"/>
    <w:rsid w:val="00931DEB"/>
    <w:rsid w:val="00933957"/>
    <w:rsid w:val="009353F0"/>
    <w:rsid w:val="009356FA"/>
    <w:rsid w:val="00941A44"/>
    <w:rsid w:val="009504A1"/>
    <w:rsid w:val="00950605"/>
    <w:rsid w:val="00952233"/>
    <w:rsid w:val="00954D66"/>
    <w:rsid w:val="009553B4"/>
    <w:rsid w:val="009617FD"/>
    <w:rsid w:val="0096362A"/>
    <w:rsid w:val="00963F8F"/>
    <w:rsid w:val="00973531"/>
    <w:rsid w:val="00973C62"/>
    <w:rsid w:val="00975D76"/>
    <w:rsid w:val="0097656C"/>
    <w:rsid w:val="00982E51"/>
    <w:rsid w:val="009869EE"/>
    <w:rsid w:val="00987197"/>
    <w:rsid w:val="00987488"/>
    <w:rsid w:val="009874B9"/>
    <w:rsid w:val="00993581"/>
    <w:rsid w:val="009A288C"/>
    <w:rsid w:val="009A64C1"/>
    <w:rsid w:val="009A660F"/>
    <w:rsid w:val="009B2A01"/>
    <w:rsid w:val="009B3ED8"/>
    <w:rsid w:val="009B6697"/>
    <w:rsid w:val="009C2B43"/>
    <w:rsid w:val="009C2EA4"/>
    <w:rsid w:val="009C4C04"/>
    <w:rsid w:val="009C5761"/>
    <w:rsid w:val="009C65AB"/>
    <w:rsid w:val="009C673B"/>
    <w:rsid w:val="009D5213"/>
    <w:rsid w:val="009E1C95"/>
    <w:rsid w:val="009F196A"/>
    <w:rsid w:val="009F669B"/>
    <w:rsid w:val="009F7566"/>
    <w:rsid w:val="009F7F18"/>
    <w:rsid w:val="00A02A72"/>
    <w:rsid w:val="00A03C4B"/>
    <w:rsid w:val="00A06BFE"/>
    <w:rsid w:val="00A10F5D"/>
    <w:rsid w:val="00A11379"/>
    <w:rsid w:val="00A1243C"/>
    <w:rsid w:val="00A135AE"/>
    <w:rsid w:val="00A14AF1"/>
    <w:rsid w:val="00A14F1C"/>
    <w:rsid w:val="00A15C54"/>
    <w:rsid w:val="00A16891"/>
    <w:rsid w:val="00A25ED6"/>
    <w:rsid w:val="00A26762"/>
    <w:rsid w:val="00A268CE"/>
    <w:rsid w:val="00A320EB"/>
    <w:rsid w:val="00A332E8"/>
    <w:rsid w:val="00A35AF5"/>
    <w:rsid w:val="00A35DDF"/>
    <w:rsid w:val="00A36CBA"/>
    <w:rsid w:val="00A45741"/>
    <w:rsid w:val="00A50291"/>
    <w:rsid w:val="00A530E4"/>
    <w:rsid w:val="00A604CD"/>
    <w:rsid w:val="00A60FE6"/>
    <w:rsid w:val="00A622F5"/>
    <w:rsid w:val="00A62A50"/>
    <w:rsid w:val="00A654BE"/>
    <w:rsid w:val="00A66DD6"/>
    <w:rsid w:val="00A6762A"/>
    <w:rsid w:val="00A771FD"/>
    <w:rsid w:val="00A80767"/>
    <w:rsid w:val="00A84179"/>
    <w:rsid w:val="00A874EF"/>
    <w:rsid w:val="00A95415"/>
    <w:rsid w:val="00AA1324"/>
    <w:rsid w:val="00AA3C89"/>
    <w:rsid w:val="00AB32BD"/>
    <w:rsid w:val="00AB3615"/>
    <w:rsid w:val="00AB4723"/>
    <w:rsid w:val="00AB50EF"/>
    <w:rsid w:val="00AC427C"/>
    <w:rsid w:val="00AC4CDB"/>
    <w:rsid w:val="00AC70FE"/>
    <w:rsid w:val="00AD3AA3"/>
    <w:rsid w:val="00AD4358"/>
    <w:rsid w:val="00AE00AB"/>
    <w:rsid w:val="00AE34E2"/>
    <w:rsid w:val="00AE4982"/>
    <w:rsid w:val="00AF1A8A"/>
    <w:rsid w:val="00AF1C63"/>
    <w:rsid w:val="00AF4BE1"/>
    <w:rsid w:val="00AF61E1"/>
    <w:rsid w:val="00AF638A"/>
    <w:rsid w:val="00AF7A03"/>
    <w:rsid w:val="00B00141"/>
    <w:rsid w:val="00B009AA"/>
    <w:rsid w:val="00B00ECE"/>
    <w:rsid w:val="00B030C8"/>
    <w:rsid w:val="00B039C0"/>
    <w:rsid w:val="00B056E7"/>
    <w:rsid w:val="00B05B71"/>
    <w:rsid w:val="00B10035"/>
    <w:rsid w:val="00B15C76"/>
    <w:rsid w:val="00B165E6"/>
    <w:rsid w:val="00B16D99"/>
    <w:rsid w:val="00B17E3D"/>
    <w:rsid w:val="00B220AB"/>
    <w:rsid w:val="00B235C5"/>
    <w:rsid w:val="00B235DB"/>
    <w:rsid w:val="00B3073D"/>
    <w:rsid w:val="00B31449"/>
    <w:rsid w:val="00B4096E"/>
    <w:rsid w:val="00B44207"/>
    <w:rsid w:val="00B447C0"/>
    <w:rsid w:val="00B455B3"/>
    <w:rsid w:val="00B46EAD"/>
    <w:rsid w:val="00B52DFA"/>
    <w:rsid w:val="00B53E53"/>
    <w:rsid w:val="00B548A2"/>
    <w:rsid w:val="00B56934"/>
    <w:rsid w:val="00B62F03"/>
    <w:rsid w:val="00B72444"/>
    <w:rsid w:val="00B72BFE"/>
    <w:rsid w:val="00B80CBF"/>
    <w:rsid w:val="00B81367"/>
    <w:rsid w:val="00B81DB1"/>
    <w:rsid w:val="00B93B62"/>
    <w:rsid w:val="00B953D1"/>
    <w:rsid w:val="00B96D93"/>
    <w:rsid w:val="00BA30D0"/>
    <w:rsid w:val="00BA543C"/>
    <w:rsid w:val="00BB0CA4"/>
    <w:rsid w:val="00BB0D32"/>
    <w:rsid w:val="00BB1B20"/>
    <w:rsid w:val="00BC4E48"/>
    <w:rsid w:val="00BC76B5"/>
    <w:rsid w:val="00BD2099"/>
    <w:rsid w:val="00BD5420"/>
    <w:rsid w:val="00BD557F"/>
    <w:rsid w:val="00BE1081"/>
    <w:rsid w:val="00BF3DFB"/>
    <w:rsid w:val="00BF4CAF"/>
    <w:rsid w:val="00C04BD2"/>
    <w:rsid w:val="00C13EEC"/>
    <w:rsid w:val="00C14689"/>
    <w:rsid w:val="00C156A4"/>
    <w:rsid w:val="00C20FAA"/>
    <w:rsid w:val="00C22D43"/>
    <w:rsid w:val="00C23509"/>
    <w:rsid w:val="00C2359E"/>
    <w:rsid w:val="00C2459D"/>
    <w:rsid w:val="00C2755A"/>
    <w:rsid w:val="00C30686"/>
    <w:rsid w:val="00C316F1"/>
    <w:rsid w:val="00C42C95"/>
    <w:rsid w:val="00C4470F"/>
    <w:rsid w:val="00C50727"/>
    <w:rsid w:val="00C54356"/>
    <w:rsid w:val="00C55E5B"/>
    <w:rsid w:val="00C62739"/>
    <w:rsid w:val="00C6368D"/>
    <w:rsid w:val="00C720A4"/>
    <w:rsid w:val="00C736BE"/>
    <w:rsid w:val="00C7611C"/>
    <w:rsid w:val="00C81AC7"/>
    <w:rsid w:val="00C84809"/>
    <w:rsid w:val="00C94097"/>
    <w:rsid w:val="00C94D4E"/>
    <w:rsid w:val="00CA4269"/>
    <w:rsid w:val="00CA48CA"/>
    <w:rsid w:val="00CA7330"/>
    <w:rsid w:val="00CA7BCB"/>
    <w:rsid w:val="00CB1C84"/>
    <w:rsid w:val="00CB5363"/>
    <w:rsid w:val="00CB64F0"/>
    <w:rsid w:val="00CC0E19"/>
    <w:rsid w:val="00CC2909"/>
    <w:rsid w:val="00CD0549"/>
    <w:rsid w:val="00CD23C4"/>
    <w:rsid w:val="00CD4131"/>
    <w:rsid w:val="00CE6B3C"/>
    <w:rsid w:val="00CF3287"/>
    <w:rsid w:val="00D05E6F"/>
    <w:rsid w:val="00D10A73"/>
    <w:rsid w:val="00D15B52"/>
    <w:rsid w:val="00D20296"/>
    <w:rsid w:val="00D2231A"/>
    <w:rsid w:val="00D27929"/>
    <w:rsid w:val="00D33442"/>
    <w:rsid w:val="00D34A97"/>
    <w:rsid w:val="00D419C6"/>
    <w:rsid w:val="00D43B4C"/>
    <w:rsid w:val="00D44BAD"/>
    <w:rsid w:val="00D45B55"/>
    <w:rsid w:val="00D46D16"/>
    <w:rsid w:val="00D521AF"/>
    <w:rsid w:val="00D63075"/>
    <w:rsid w:val="00D664D7"/>
    <w:rsid w:val="00D7097B"/>
    <w:rsid w:val="00D72BC4"/>
    <w:rsid w:val="00D815FC"/>
    <w:rsid w:val="00D8517B"/>
    <w:rsid w:val="00D86EA1"/>
    <w:rsid w:val="00D91DFA"/>
    <w:rsid w:val="00D960C8"/>
    <w:rsid w:val="00DA159A"/>
    <w:rsid w:val="00DB01B1"/>
    <w:rsid w:val="00DB1AB2"/>
    <w:rsid w:val="00DC17C2"/>
    <w:rsid w:val="00DC4FDF"/>
    <w:rsid w:val="00DC66F0"/>
    <w:rsid w:val="00DC78AE"/>
    <w:rsid w:val="00DD1F0A"/>
    <w:rsid w:val="00DD3A65"/>
    <w:rsid w:val="00DD62C6"/>
    <w:rsid w:val="00DE0749"/>
    <w:rsid w:val="00DE2838"/>
    <w:rsid w:val="00DE3B92"/>
    <w:rsid w:val="00DE48B4"/>
    <w:rsid w:val="00DE7137"/>
    <w:rsid w:val="00DF18E4"/>
    <w:rsid w:val="00E00498"/>
    <w:rsid w:val="00E06853"/>
    <w:rsid w:val="00E1464C"/>
    <w:rsid w:val="00E14ADB"/>
    <w:rsid w:val="00E1596C"/>
    <w:rsid w:val="00E17616"/>
    <w:rsid w:val="00E22F78"/>
    <w:rsid w:val="00E2338D"/>
    <w:rsid w:val="00E2425D"/>
    <w:rsid w:val="00E24F87"/>
    <w:rsid w:val="00E2617A"/>
    <w:rsid w:val="00E273FB"/>
    <w:rsid w:val="00E31CD4"/>
    <w:rsid w:val="00E31DD4"/>
    <w:rsid w:val="00E3455F"/>
    <w:rsid w:val="00E36595"/>
    <w:rsid w:val="00E45088"/>
    <w:rsid w:val="00E468B1"/>
    <w:rsid w:val="00E50D34"/>
    <w:rsid w:val="00E538E6"/>
    <w:rsid w:val="00E5527C"/>
    <w:rsid w:val="00E74332"/>
    <w:rsid w:val="00E802A2"/>
    <w:rsid w:val="00E8410F"/>
    <w:rsid w:val="00E85C0B"/>
    <w:rsid w:val="00E9434E"/>
    <w:rsid w:val="00E96182"/>
    <w:rsid w:val="00EA7089"/>
    <w:rsid w:val="00EA7C83"/>
    <w:rsid w:val="00EB13D7"/>
    <w:rsid w:val="00EB1E83"/>
    <w:rsid w:val="00EC58B7"/>
    <w:rsid w:val="00ED22CB"/>
    <w:rsid w:val="00ED2873"/>
    <w:rsid w:val="00ED67AF"/>
    <w:rsid w:val="00EE11F0"/>
    <w:rsid w:val="00EE128C"/>
    <w:rsid w:val="00EE4C48"/>
    <w:rsid w:val="00EE5D2E"/>
    <w:rsid w:val="00EF5349"/>
    <w:rsid w:val="00EF66D9"/>
    <w:rsid w:val="00EF68E3"/>
    <w:rsid w:val="00EF6BA5"/>
    <w:rsid w:val="00EF6C02"/>
    <w:rsid w:val="00EF780D"/>
    <w:rsid w:val="00EF7A98"/>
    <w:rsid w:val="00F0267E"/>
    <w:rsid w:val="00F071B2"/>
    <w:rsid w:val="00F11B47"/>
    <w:rsid w:val="00F12D12"/>
    <w:rsid w:val="00F14B75"/>
    <w:rsid w:val="00F238D6"/>
    <w:rsid w:val="00F2412D"/>
    <w:rsid w:val="00F25D8D"/>
    <w:rsid w:val="00F3069C"/>
    <w:rsid w:val="00F3603E"/>
    <w:rsid w:val="00F42AEB"/>
    <w:rsid w:val="00F44CCB"/>
    <w:rsid w:val="00F474C9"/>
    <w:rsid w:val="00F50278"/>
    <w:rsid w:val="00F5126B"/>
    <w:rsid w:val="00F54EA3"/>
    <w:rsid w:val="00F57FBE"/>
    <w:rsid w:val="00F61675"/>
    <w:rsid w:val="00F61C10"/>
    <w:rsid w:val="00F63E17"/>
    <w:rsid w:val="00F6686B"/>
    <w:rsid w:val="00F67F74"/>
    <w:rsid w:val="00F712B3"/>
    <w:rsid w:val="00F71E9F"/>
    <w:rsid w:val="00F73DE3"/>
    <w:rsid w:val="00F744BF"/>
    <w:rsid w:val="00F7632C"/>
    <w:rsid w:val="00F77219"/>
    <w:rsid w:val="00F80F36"/>
    <w:rsid w:val="00F81A62"/>
    <w:rsid w:val="00F84DD2"/>
    <w:rsid w:val="00F92EDE"/>
    <w:rsid w:val="00F9617C"/>
    <w:rsid w:val="00FB0872"/>
    <w:rsid w:val="00FB54CC"/>
    <w:rsid w:val="00FC2FB1"/>
    <w:rsid w:val="00FC416E"/>
    <w:rsid w:val="00FC48D5"/>
    <w:rsid w:val="00FC5FE2"/>
    <w:rsid w:val="00FD1A37"/>
    <w:rsid w:val="00FD4646"/>
    <w:rsid w:val="00FD4E5B"/>
    <w:rsid w:val="00FE4EE0"/>
    <w:rsid w:val="00FE762E"/>
    <w:rsid w:val="00FF0F9A"/>
    <w:rsid w:val="00FF105E"/>
    <w:rsid w:val="02729C72"/>
    <w:rsid w:val="058D0AFC"/>
    <w:rsid w:val="0A8BE646"/>
    <w:rsid w:val="0AEB9B55"/>
    <w:rsid w:val="0B782EE5"/>
    <w:rsid w:val="0F894FB3"/>
    <w:rsid w:val="1326F36B"/>
    <w:rsid w:val="1479553E"/>
    <w:rsid w:val="1558AB94"/>
    <w:rsid w:val="1837530A"/>
    <w:rsid w:val="1A27727D"/>
    <w:rsid w:val="1B7C62C4"/>
    <w:rsid w:val="1DF0857D"/>
    <w:rsid w:val="1EB11115"/>
    <w:rsid w:val="27820277"/>
    <w:rsid w:val="27CF0750"/>
    <w:rsid w:val="2987A1DF"/>
    <w:rsid w:val="2C820667"/>
    <w:rsid w:val="2D483460"/>
    <w:rsid w:val="2DFDA941"/>
    <w:rsid w:val="2E238CE0"/>
    <w:rsid w:val="35364448"/>
    <w:rsid w:val="3B9352D9"/>
    <w:rsid w:val="3C110F16"/>
    <w:rsid w:val="3C5DD64F"/>
    <w:rsid w:val="3E9E12E4"/>
    <w:rsid w:val="42559EF5"/>
    <w:rsid w:val="4719A70D"/>
    <w:rsid w:val="47699D69"/>
    <w:rsid w:val="47DFD506"/>
    <w:rsid w:val="497BA567"/>
    <w:rsid w:val="4C22BB6A"/>
    <w:rsid w:val="4D963A6B"/>
    <w:rsid w:val="4E35EE2D"/>
    <w:rsid w:val="4F3D0BA2"/>
    <w:rsid w:val="5075A1D7"/>
    <w:rsid w:val="5302A5A5"/>
    <w:rsid w:val="54AD1D37"/>
    <w:rsid w:val="55312DC5"/>
    <w:rsid w:val="56A4CD52"/>
    <w:rsid w:val="5D3AC6EC"/>
    <w:rsid w:val="5F4A13F1"/>
    <w:rsid w:val="618BA03F"/>
    <w:rsid w:val="61F72F5D"/>
    <w:rsid w:val="62BC9F6C"/>
    <w:rsid w:val="65F5D3C5"/>
    <w:rsid w:val="67011F1F"/>
    <w:rsid w:val="6933C26F"/>
    <w:rsid w:val="6F44BDDD"/>
    <w:rsid w:val="70E08E3E"/>
    <w:rsid w:val="729586FC"/>
    <w:rsid w:val="72A4536D"/>
    <w:rsid w:val="73E4CC2B"/>
    <w:rsid w:val="74B6897B"/>
    <w:rsid w:val="78D0698C"/>
    <w:rsid w:val="79351D07"/>
    <w:rsid w:val="79683842"/>
    <w:rsid w:val="7AA71847"/>
    <w:rsid w:val="7AC56AA8"/>
    <w:rsid w:val="7AD4EB76"/>
    <w:rsid w:val="7CF8E34D"/>
    <w:rsid w:val="7D600FA4"/>
    <w:rsid w:val="7DFA5347"/>
    <w:rsid w:val="7E15245A"/>
    <w:rsid w:val="7E68B98A"/>
    <w:rsid w:val="7F26C0E8"/>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1"/>
    <o:shapelayout v:ext="edit">
      <o:idmap v:ext="edit" data="1"/>
    </o:shapelayout>
  </w:shapeDefaults>
  <w:decimalSymbol w:val="."/>
  <w:listSeparator w:val=","/>
  <w14:docId w14:val="228C66BE"/>
  <w15:docId w15:val="{E101099E-E96C-415B-8B54-9A934F456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WMOBodyText"/>
    <w:qFormat/>
    <w:rsid w:val="00B62F03"/>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1D3CFB"/>
    <w:pPr>
      <w:keepNext/>
      <w:keepLines/>
      <w:spacing w:before="360"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1D3CFB"/>
    <w:pPr>
      <w:keepNext/>
      <w:keepLines/>
      <w:spacing w:before="360" w:after="360"/>
      <w:jc w:val="center"/>
      <w:outlineLvl w:val="1"/>
    </w:pPr>
    <w:rPr>
      <w:rFonts w:ascii="Verdana" w:eastAsia="Verdana" w:hAnsi="Verdana" w:cs="Verdana"/>
      <w:b/>
      <w:bCs/>
      <w:iCs/>
      <w:sz w:val="22"/>
      <w:szCs w:val="22"/>
      <w:lang w:val="en-GB"/>
    </w:rPr>
  </w:style>
  <w:style w:type="paragraph" w:styleId="Heading3">
    <w:name w:val="heading 3"/>
    <w:next w:val="WMOBodyText"/>
    <w:link w:val="Heading3Char"/>
    <w:qFormat/>
    <w:rsid w:val="001D3CFB"/>
    <w:pPr>
      <w:keepNext/>
      <w:keepLines/>
      <w:tabs>
        <w:tab w:val="left" w:pos="1134"/>
      </w:tabs>
      <w:spacing w:before="360" w:after="360"/>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1D3CFB"/>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qFormat/>
    <w:rsid w:val="00C4470F"/>
    <w:pPr>
      <w:spacing w:before="240"/>
    </w:pPr>
    <w:rPr>
      <w:rFonts w:ascii="Verdana" w:eastAsia="Verdana" w:hAnsi="Verdana" w:cs="Verdana"/>
      <w:lang w:val="en-GB"/>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1D3CFB"/>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3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paragraph" w:customStyle="1" w:styleId="WMOIndent1">
    <w:name w:val="WMO_Indent1"/>
    <w:basedOn w:val="WMOBodyText"/>
    <w:rsid w:val="00814CC6"/>
    <w:pPr>
      <w:tabs>
        <w:tab w:val="left" w:pos="567"/>
      </w:tabs>
      <w:ind w:left="567" w:hanging="567"/>
    </w:pPr>
    <w:rPr>
      <w:rFonts w:eastAsia="Times New Roman" w:cs="Times New Roman"/>
    </w:rPr>
  </w:style>
  <w:style w:type="paragraph" w:customStyle="1" w:styleId="WMOIndent2">
    <w:name w:val="WMO_Indent2"/>
    <w:basedOn w:val="WMOIndent1"/>
    <w:rsid w:val="00814CC6"/>
    <w:pPr>
      <w:tabs>
        <w:tab w:val="clear" w:pos="567"/>
        <w:tab w:val="left" w:pos="1134"/>
      </w:tabs>
      <w:ind w:left="1134"/>
    </w:pPr>
  </w:style>
  <w:style w:type="paragraph" w:customStyle="1" w:styleId="WMOIndent3">
    <w:name w:val="WMO_Indent3"/>
    <w:basedOn w:val="WMOIndent2"/>
    <w:rsid w:val="00814CC6"/>
    <w:pPr>
      <w:tabs>
        <w:tab w:val="clear" w:pos="1134"/>
        <w:tab w:val="left" w:pos="1701"/>
      </w:tabs>
      <w:ind w:left="1701"/>
    </w:pPr>
  </w:style>
  <w:style w:type="paragraph" w:customStyle="1" w:styleId="WMONote">
    <w:name w:val="WMO_Note"/>
    <w:basedOn w:val="WMOBodyText"/>
    <w:qFormat/>
    <w:rsid w:val="00B62F03"/>
    <w:pPr>
      <w:tabs>
        <w:tab w:val="left" w:pos="1418"/>
      </w:tabs>
      <w:ind w:left="1418" w:hanging="1418"/>
    </w:pPr>
    <w:rPr>
      <w:bCs/>
      <w:sz w:val="18"/>
      <w:szCs w:val="18"/>
    </w:rPr>
  </w:style>
  <w:style w:type="paragraph" w:customStyle="1" w:styleId="WMOIndent4">
    <w:name w:val="WMO_Indent4"/>
    <w:basedOn w:val="WMOIndent3"/>
    <w:qFormat/>
    <w:rsid w:val="00814CC6"/>
    <w:pPr>
      <w:tabs>
        <w:tab w:val="clear" w:pos="1701"/>
        <w:tab w:val="left" w:pos="2268"/>
      </w:tabs>
      <w:ind w:left="2268"/>
    </w:pPr>
  </w:style>
  <w:style w:type="paragraph" w:customStyle="1" w:styleId="WMOComment">
    <w:name w:val="WMO_Comment"/>
    <w:basedOn w:val="WMOBodyText"/>
    <w:next w:val="WMOBodyText"/>
    <w:link w:val="WMOCommentChar"/>
    <w:qFormat/>
    <w:rsid w:val="003245D3"/>
    <w:rPr>
      <w:i/>
    </w:rPr>
  </w:style>
  <w:style w:type="character" w:customStyle="1" w:styleId="WMOCommentChar">
    <w:name w:val="WMO_Comment Char"/>
    <w:basedOn w:val="WMOBodyTextCharChar"/>
    <w:link w:val="WMOComment"/>
    <w:rsid w:val="003245D3"/>
    <w:rPr>
      <w:rFonts w:ascii="Verdana" w:eastAsia="Verdana" w:hAnsi="Verdana" w:cs="Verdana"/>
      <w:i/>
      <w:lang w:val="en-GB"/>
    </w:rPr>
  </w:style>
  <w:style w:type="character" w:customStyle="1" w:styleId="Heading3Char">
    <w:name w:val="Heading 3 Char"/>
    <w:basedOn w:val="DefaultParagraphFont"/>
    <w:link w:val="Heading3"/>
    <w:rsid w:val="00A80767"/>
    <w:rPr>
      <w:rFonts w:ascii="Verdana" w:eastAsia="Verdana" w:hAnsi="Verdana" w:cs="Verdana"/>
      <w:b/>
      <w:bCs/>
      <w:lang w:val="en-GB"/>
    </w:rPr>
  </w:style>
  <w:style w:type="character" w:styleId="UnresolvedMention">
    <w:name w:val="Unresolved Mention"/>
    <w:basedOn w:val="DefaultParagraphFont"/>
    <w:uiPriority w:val="99"/>
    <w:semiHidden/>
    <w:unhideWhenUsed/>
    <w:rsid w:val="00D223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676518">
      <w:bodyDiv w:val="1"/>
      <w:marLeft w:val="0"/>
      <w:marRight w:val="0"/>
      <w:marTop w:val="0"/>
      <w:marBottom w:val="0"/>
      <w:divBdr>
        <w:top w:val="none" w:sz="0" w:space="0" w:color="auto"/>
        <w:left w:val="none" w:sz="0" w:space="0" w:color="auto"/>
        <w:bottom w:val="none" w:sz="0" w:space="0" w:color="auto"/>
        <w:right w:val="none" w:sz="0" w:space="0" w:color="auto"/>
      </w:divBdr>
      <w:divsChild>
        <w:div w:id="836918989">
          <w:marLeft w:val="0"/>
          <w:marRight w:val="0"/>
          <w:marTop w:val="0"/>
          <w:marBottom w:val="0"/>
          <w:divBdr>
            <w:top w:val="none" w:sz="0" w:space="0" w:color="auto"/>
            <w:left w:val="none" w:sz="0" w:space="0" w:color="auto"/>
            <w:bottom w:val="none" w:sz="0" w:space="0" w:color="auto"/>
            <w:right w:val="none" w:sz="0" w:space="0" w:color="auto"/>
          </w:divBdr>
        </w:div>
      </w:divsChild>
    </w:div>
    <w:div w:id="396125348">
      <w:bodyDiv w:val="1"/>
      <w:marLeft w:val="0"/>
      <w:marRight w:val="0"/>
      <w:marTop w:val="0"/>
      <w:marBottom w:val="0"/>
      <w:divBdr>
        <w:top w:val="none" w:sz="0" w:space="0" w:color="auto"/>
        <w:left w:val="none" w:sz="0" w:space="0" w:color="auto"/>
        <w:bottom w:val="none" w:sz="0" w:space="0" w:color="auto"/>
        <w:right w:val="none" w:sz="0" w:space="0" w:color="auto"/>
      </w:divBdr>
    </w:div>
    <w:div w:id="490407695">
      <w:bodyDiv w:val="1"/>
      <w:marLeft w:val="0"/>
      <w:marRight w:val="0"/>
      <w:marTop w:val="0"/>
      <w:marBottom w:val="0"/>
      <w:divBdr>
        <w:top w:val="none" w:sz="0" w:space="0" w:color="auto"/>
        <w:left w:val="none" w:sz="0" w:space="0" w:color="auto"/>
        <w:bottom w:val="none" w:sz="0" w:space="0" w:color="auto"/>
        <w:right w:val="none" w:sz="0" w:space="0" w:color="auto"/>
      </w:divBdr>
      <w:divsChild>
        <w:div w:id="1006135054">
          <w:marLeft w:val="0"/>
          <w:marRight w:val="0"/>
          <w:marTop w:val="0"/>
          <w:marBottom w:val="0"/>
          <w:divBdr>
            <w:top w:val="none" w:sz="0" w:space="0" w:color="auto"/>
            <w:left w:val="none" w:sz="0" w:space="0" w:color="auto"/>
            <w:bottom w:val="none" w:sz="0" w:space="0" w:color="auto"/>
            <w:right w:val="none" w:sz="0" w:space="0" w:color="auto"/>
          </w:divBdr>
        </w:div>
      </w:divsChild>
    </w:div>
    <w:div w:id="522130274">
      <w:bodyDiv w:val="1"/>
      <w:marLeft w:val="0"/>
      <w:marRight w:val="0"/>
      <w:marTop w:val="0"/>
      <w:marBottom w:val="0"/>
      <w:divBdr>
        <w:top w:val="none" w:sz="0" w:space="0" w:color="auto"/>
        <w:left w:val="none" w:sz="0" w:space="0" w:color="auto"/>
        <w:bottom w:val="none" w:sz="0" w:space="0" w:color="auto"/>
        <w:right w:val="none" w:sz="0" w:space="0" w:color="auto"/>
      </w:divBdr>
    </w:div>
    <w:div w:id="643852747">
      <w:bodyDiv w:val="1"/>
      <w:marLeft w:val="0"/>
      <w:marRight w:val="0"/>
      <w:marTop w:val="0"/>
      <w:marBottom w:val="0"/>
      <w:divBdr>
        <w:top w:val="none" w:sz="0" w:space="0" w:color="auto"/>
        <w:left w:val="none" w:sz="0" w:space="0" w:color="auto"/>
        <w:bottom w:val="none" w:sz="0" w:space="0" w:color="auto"/>
        <w:right w:val="none" w:sz="0" w:space="0" w:color="auto"/>
      </w:divBdr>
    </w:div>
    <w:div w:id="805704500">
      <w:bodyDiv w:val="1"/>
      <w:marLeft w:val="0"/>
      <w:marRight w:val="0"/>
      <w:marTop w:val="0"/>
      <w:marBottom w:val="0"/>
      <w:divBdr>
        <w:top w:val="none" w:sz="0" w:space="0" w:color="auto"/>
        <w:left w:val="none" w:sz="0" w:space="0" w:color="auto"/>
        <w:bottom w:val="none" w:sz="0" w:space="0" w:color="auto"/>
        <w:right w:val="none" w:sz="0" w:space="0" w:color="auto"/>
      </w:divBdr>
      <w:divsChild>
        <w:div w:id="1327396597">
          <w:marLeft w:val="0"/>
          <w:marRight w:val="0"/>
          <w:marTop w:val="0"/>
          <w:marBottom w:val="0"/>
          <w:divBdr>
            <w:top w:val="none" w:sz="0" w:space="0" w:color="auto"/>
            <w:left w:val="none" w:sz="0" w:space="0" w:color="auto"/>
            <w:bottom w:val="none" w:sz="0" w:space="0" w:color="auto"/>
            <w:right w:val="none" w:sz="0" w:space="0" w:color="auto"/>
          </w:divBdr>
        </w:div>
      </w:divsChild>
    </w:div>
    <w:div w:id="924651689">
      <w:bodyDiv w:val="1"/>
      <w:marLeft w:val="0"/>
      <w:marRight w:val="0"/>
      <w:marTop w:val="0"/>
      <w:marBottom w:val="0"/>
      <w:divBdr>
        <w:top w:val="none" w:sz="0" w:space="0" w:color="auto"/>
        <w:left w:val="none" w:sz="0" w:space="0" w:color="auto"/>
        <w:bottom w:val="none" w:sz="0" w:space="0" w:color="auto"/>
        <w:right w:val="none" w:sz="0" w:space="0" w:color="auto"/>
      </w:divBdr>
    </w:div>
    <w:div w:id="985015454">
      <w:bodyDiv w:val="1"/>
      <w:marLeft w:val="0"/>
      <w:marRight w:val="0"/>
      <w:marTop w:val="0"/>
      <w:marBottom w:val="0"/>
      <w:divBdr>
        <w:top w:val="none" w:sz="0" w:space="0" w:color="auto"/>
        <w:left w:val="none" w:sz="0" w:space="0" w:color="auto"/>
        <w:bottom w:val="none" w:sz="0" w:space="0" w:color="auto"/>
        <w:right w:val="none" w:sz="0" w:space="0" w:color="auto"/>
      </w:divBdr>
    </w:div>
    <w:div w:id="996423907">
      <w:bodyDiv w:val="1"/>
      <w:marLeft w:val="0"/>
      <w:marRight w:val="0"/>
      <w:marTop w:val="0"/>
      <w:marBottom w:val="0"/>
      <w:divBdr>
        <w:top w:val="none" w:sz="0" w:space="0" w:color="auto"/>
        <w:left w:val="none" w:sz="0" w:space="0" w:color="auto"/>
        <w:bottom w:val="none" w:sz="0" w:space="0" w:color="auto"/>
        <w:right w:val="none" w:sz="0" w:space="0" w:color="auto"/>
      </w:divBdr>
    </w:div>
    <w:div w:id="1071583518">
      <w:bodyDiv w:val="1"/>
      <w:marLeft w:val="0"/>
      <w:marRight w:val="0"/>
      <w:marTop w:val="0"/>
      <w:marBottom w:val="0"/>
      <w:divBdr>
        <w:top w:val="none" w:sz="0" w:space="0" w:color="auto"/>
        <w:left w:val="none" w:sz="0" w:space="0" w:color="auto"/>
        <w:bottom w:val="none" w:sz="0" w:space="0" w:color="auto"/>
        <w:right w:val="none" w:sz="0" w:space="0" w:color="auto"/>
      </w:divBdr>
    </w:div>
    <w:div w:id="1074663179">
      <w:bodyDiv w:val="1"/>
      <w:marLeft w:val="0"/>
      <w:marRight w:val="0"/>
      <w:marTop w:val="0"/>
      <w:marBottom w:val="0"/>
      <w:divBdr>
        <w:top w:val="none" w:sz="0" w:space="0" w:color="auto"/>
        <w:left w:val="none" w:sz="0" w:space="0" w:color="auto"/>
        <w:bottom w:val="none" w:sz="0" w:space="0" w:color="auto"/>
        <w:right w:val="none" w:sz="0" w:space="0" w:color="auto"/>
      </w:divBdr>
    </w:div>
    <w:div w:id="1130394478">
      <w:bodyDiv w:val="1"/>
      <w:marLeft w:val="0"/>
      <w:marRight w:val="0"/>
      <w:marTop w:val="0"/>
      <w:marBottom w:val="0"/>
      <w:divBdr>
        <w:top w:val="none" w:sz="0" w:space="0" w:color="auto"/>
        <w:left w:val="none" w:sz="0" w:space="0" w:color="auto"/>
        <w:bottom w:val="none" w:sz="0" w:space="0" w:color="auto"/>
        <w:right w:val="none" w:sz="0" w:space="0" w:color="auto"/>
      </w:divBdr>
    </w:div>
    <w:div w:id="1137798621">
      <w:bodyDiv w:val="1"/>
      <w:marLeft w:val="0"/>
      <w:marRight w:val="0"/>
      <w:marTop w:val="0"/>
      <w:marBottom w:val="0"/>
      <w:divBdr>
        <w:top w:val="none" w:sz="0" w:space="0" w:color="auto"/>
        <w:left w:val="none" w:sz="0" w:space="0" w:color="auto"/>
        <w:bottom w:val="none" w:sz="0" w:space="0" w:color="auto"/>
        <w:right w:val="none" w:sz="0" w:space="0" w:color="auto"/>
      </w:divBdr>
    </w:div>
    <w:div w:id="1187985942">
      <w:bodyDiv w:val="1"/>
      <w:marLeft w:val="0"/>
      <w:marRight w:val="0"/>
      <w:marTop w:val="0"/>
      <w:marBottom w:val="0"/>
      <w:divBdr>
        <w:top w:val="none" w:sz="0" w:space="0" w:color="auto"/>
        <w:left w:val="none" w:sz="0" w:space="0" w:color="auto"/>
        <w:bottom w:val="none" w:sz="0" w:space="0" w:color="auto"/>
        <w:right w:val="none" w:sz="0" w:space="0" w:color="auto"/>
      </w:divBdr>
    </w:div>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 w:id="1308391181">
      <w:bodyDiv w:val="1"/>
      <w:marLeft w:val="0"/>
      <w:marRight w:val="0"/>
      <w:marTop w:val="0"/>
      <w:marBottom w:val="0"/>
      <w:divBdr>
        <w:top w:val="none" w:sz="0" w:space="0" w:color="auto"/>
        <w:left w:val="none" w:sz="0" w:space="0" w:color="auto"/>
        <w:bottom w:val="none" w:sz="0" w:space="0" w:color="auto"/>
        <w:right w:val="none" w:sz="0" w:space="0" w:color="auto"/>
      </w:divBdr>
      <w:divsChild>
        <w:div w:id="991638327">
          <w:marLeft w:val="0"/>
          <w:marRight w:val="0"/>
          <w:marTop w:val="0"/>
          <w:marBottom w:val="0"/>
          <w:divBdr>
            <w:top w:val="none" w:sz="0" w:space="0" w:color="auto"/>
            <w:left w:val="none" w:sz="0" w:space="0" w:color="auto"/>
            <w:bottom w:val="none" w:sz="0" w:space="0" w:color="auto"/>
            <w:right w:val="none" w:sz="0" w:space="0" w:color="auto"/>
          </w:divBdr>
        </w:div>
      </w:divsChild>
    </w:div>
    <w:div w:id="1523740758">
      <w:bodyDiv w:val="1"/>
      <w:marLeft w:val="0"/>
      <w:marRight w:val="0"/>
      <w:marTop w:val="0"/>
      <w:marBottom w:val="0"/>
      <w:divBdr>
        <w:top w:val="none" w:sz="0" w:space="0" w:color="auto"/>
        <w:left w:val="none" w:sz="0" w:space="0" w:color="auto"/>
        <w:bottom w:val="none" w:sz="0" w:space="0" w:color="auto"/>
        <w:right w:val="none" w:sz="0" w:space="0" w:color="auto"/>
      </w:divBdr>
    </w:div>
    <w:div w:id="1714117211">
      <w:bodyDiv w:val="1"/>
      <w:marLeft w:val="0"/>
      <w:marRight w:val="0"/>
      <w:marTop w:val="0"/>
      <w:marBottom w:val="0"/>
      <w:divBdr>
        <w:top w:val="none" w:sz="0" w:space="0" w:color="auto"/>
        <w:left w:val="none" w:sz="0" w:space="0" w:color="auto"/>
        <w:bottom w:val="none" w:sz="0" w:space="0" w:color="auto"/>
        <w:right w:val="none" w:sz="0" w:space="0" w:color="auto"/>
      </w:divBdr>
    </w:div>
    <w:div w:id="1876455540">
      <w:bodyDiv w:val="1"/>
      <w:marLeft w:val="0"/>
      <w:marRight w:val="0"/>
      <w:marTop w:val="0"/>
      <w:marBottom w:val="0"/>
      <w:divBdr>
        <w:top w:val="none" w:sz="0" w:space="0" w:color="auto"/>
        <w:left w:val="none" w:sz="0" w:space="0" w:color="auto"/>
        <w:bottom w:val="none" w:sz="0" w:space="0" w:color="auto"/>
        <w:right w:val="none" w:sz="0" w:space="0" w:color="auto"/>
      </w:divBdr>
    </w:div>
    <w:div w:id="1901162905">
      <w:bodyDiv w:val="1"/>
      <w:marLeft w:val="0"/>
      <w:marRight w:val="0"/>
      <w:marTop w:val="0"/>
      <w:marBottom w:val="0"/>
      <w:divBdr>
        <w:top w:val="none" w:sz="0" w:space="0" w:color="auto"/>
        <w:left w:val="none" w:sz="0" w:space="0" w:color="auto"/>
        <w:bottom w:val="none" w:sz="0" w:space="0" w:color="auto"/>
        <w:right w:val="none" w:sz="0" w:space="0" w:color="auto"/>
      </w:divBdr>
    </w:div>
    <w:div w:id="193921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wmo.int/doc_num.php?explnum_id=9827" TargetMode="External"/><Relationship Id="rId18" Type="http://schemas.openxmlformats.org/officeDocument/2006/relationships/hyperlink" Target="https://meetings.wmo.int/SERCOM-1-II/English/2.%20PROVISIONAL%20REPORT%20(Approved%20documents)/SERCOM-1(II)-d05-1-5(3)-REGIONAL-HYDROLOGICAL-CENTERS-approved_en.docx?Web=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library.wmo.int/index.php?lvl=notice_display&amp;id=12793" TargetMode="External"/><Relationship Id="rId7" Type="http://schemas.openxmlformats.org/officeDocument/2006/relationships/settings" Target="settings.xml"/><Relationship Id="rId12" Type="http://schemas.openxmlformats.org/officeDocument/2006/relationships/hyperlink" Target="https://library.wmo.int/doc_num.php?explnum_id=3645" TargetMode="External"/><Relationship Id="rId17" Type="http://schemas.openxmlformats.org/officeDocument/2006/relationships/hyperlink" Target="https://library.wmo.int/index.php?lvl=notice_display&amp;id=21440"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library.wmo.int/index.php?lvl=notice_display&amp;id=12793" TargetMode="External"/><Relationship Id="rId20" Type="http://schemas.openxmlformats.org/officeDocument/2006/relationships/hyperlink" Target="https://library.wmo.int/index.php?lvl=notice_display&amp;id=127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library.wmo.int/index.php?lvl=notice_display&amp;id=19919"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library.wmo.int/index.php?lvl=notice_display&amp;id=1279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etings.wmo.int/SERCOM-1-II/English/2.%20PROVISIONAL%20REPORT%20(Approved%20documents)/SERCOM-1(II)-d05-1-5(3)-REGIONAL-HYDROLOGICAL-CENTERS-approved_en.docx?Web=1" TargetMode="External"/><Relationship Id="rId22" Type="http://schemas.openxmlformats.org/officeDocument/2006/relationships/hyperlink" Target="https://library.wmo.int/index.php?lvl=notice_display&amp;id=19829"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public.wmo.int/en/programmes/global-data-processing-and-forecasting-syste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pc="http://schemas.microsoft.com/office/infopath/2007/PartnerControl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A5D9CB73B92B74E87233BDEB62CA61A" ma:contentTypeVersion="1" ma:contentTypeDescription="Create a new document." ma:contentTypeScope="" ma:versionID="5f312c7fa3e41b987d273a781d55ea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79E2FC-8AE9-45A7-94EA-63C88AC7FA37}">
  <ds:schemaRefs>
    <ds:schemaRef ds:uri="http://schemas.microsoft.com/office/2006/metadata/properties"/>
    <ds:schemaRef ds:uri="http://schemas.microsoft.com/office/infopath/2007/PartnerControls"/>
    <ds:schemaRef ds:uri="c1a465f0-9ed0-43de-8189-a8c6f1075a5f"/>
  </ds:schemaRefs>
</ds:datastoreItem>
</file>

<file path=customXml/itemProps2.xml><?xml version="1.0" encoding="utf-8"?>
<ds:datastoreItem xmlns:ds="http://schemas.openxmlformats.org/officeDocument/2006/customXml" ds:itemID="{4A67E4F4-AE37-4A2F-943E-8085E375EB1B}">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3.xml><?xml version="1.0" encoding="utf-8"?>
<ds:datastoreItem xmlns:ds="http://schemas.openxmlformats.org/officeDocument/2006/customXml" ds:itemID="{301A28A3-4C91-4CD7-9F86-298B67611CAE}"/>
</file>

<file path=customXml/itemProps4.xml><?xml version="1.0" encoding="utf-8"?>
<ds:datastoreItem xmlns:ds="http://schemas.openxmlformats.org/officeDocument/2006/customXml" ds:itemID="{14B42F56-252E-4514-B423-8E5030B2D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2002</Words>
  <Characters>11416</Characters>
  <Application>Microsoft Office Word</Application>
  <DocSecurity>0</DocSecurity>
  <Lines>95</Lines>
  <Paragraphs>26</Paragraphs>
  <ScaleCrop>false</ScaleCrop>
  <Company>WMO</Company>
  <LinksUpToDate>false</LinksUpToDate>
  <CharactersWithSpaces>13392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Eunha Lim</dc:creator>
  <cp:lastModifiedBy>Eunha Lim</cp:lastModifiedBy>
  <cp:revision>7</cp:revision>
  <cp:lastPrinted>2013-03-13T17:27:00Z</cp:lastPrinted>
  <dcterms:created xsi:type="dcterms:W3CDTF">2021-03-26T13:44:00Z</dcterms:created>
  <dcterms:modified xsi:type="dcterms:W3CDTF">2021-04-14T15:43:00Z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0x0101005A5D9CB73B92B74E87233BDEB62CA61A</vt:lpwstr>
  </property>
  <property fmtid="{D5CDD505-2E9C-101B-9397-08002B2CF9AE}" pid="3" name="Base Target">
    <vt:lpwstr>_blank</vt:lpwstr>
  </property>
</Properties>
</file>