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tbl>
      <w:tblPr>
        <w:tblW w:w="10314" w:type="dxa"/>
        <w:tblInd w:w="-459" w:type="dxa"/>
        <w:tblBorders>
          <w:bottom w:val="single" w:color="auto" w:sz="4" w:space="0"/>
        </w:tblBorders>
        <w:tblLook w:val="01E0" w:firstRow="1" w:lastRow="1" w:firstColumn="1" w:lastColumn="1" w:noHBand="0" w:noVBand="0"/>
      </w:tblPr>
      <w:tblGrid>
        <w:gridCol w:w="500"/>
        <w:gridCol w:w="6852"/>
        <w:gridCol w:w="2962"/>
      </w:tblGrid>
      <w:tr w:rsidRPr="001A25F0" w:rsidR="00A80767" w:rsidTr="25F4496C" w14:paraId="6FD8E306" w14:textId="77777777">
        <w:trPr>
          <w:trHeight w:val="282"/>
        </w:trPr>
        <w:tc>
          <w:tcPr>
            <w:tcW w:w="500" w:type="dxa"/>
            <w:vMerge w:val="restart"/>
            <w:tcBorders>
              <w:bottom w:val="nil"/>
            </w:tcBorders>
            <w:tcMar/>
            <w:textDirection w:val="btLr"/>
          </w:tcPr>
          <w:p w:rsidRPr="00B24FC9" w:rsidR="00A80767" w:rsidP="00826D53" w:rsidRDefault="00A80767" w14:paraId="6FD8E301" w14:textId="77777777">
            <w:pPr>
              <w:tabs>
                <w:tab w:val="clear" w:pos="1134"/>
                <w:tab w:val="left" w:pos="6946"/>
              </w:tabs>
              <w:suppressAutoHyphens/>
              <w:spacing w:after="120" w:line="252" w:lineRule="auto"/>
              <w:ind w:left="175" w:right="113"/>
              <w:jc w:val="right"/>
              <w:rPr>
                <w:color w:val="365F91" w:themeColor="accent1" w:themeShade="BF"/>
                <w:sz w:val="12"/>
                <w:szCs w:val="12"/>
                <w:lang w:eastAsia="zh-CN"/>
              </w:rPr>
            </w:pPr>
            <w:r w:rsidRPr="00B24FC9">
              <w:rPr>
                <w:color w:val="365F91" w:themeColor="accent1" w:themeShade="BF"/>
                <w:sz w:val="10"/>
                <w:szCs w:val="10"/>
                <w:lang w:eastAsia="zh-CN"/>
              </w:rPr>
              <w:t>WEATHER CLIMATE WATER</w:t>
            </w:r>
          </w:p>
        </w:tc>
        <w:tc>
          <w:tcPr>
            <w:tcW w:w="6852" w:type="dxa"/>
            <w:vMerge w:val="restart"/>
            <w:tcMar/>
          </w:tcPr>
          <w:p w:rsidRPr="00B24FC9" w:rsidR="00A80767" w:rsidP="00826D53" w:rsidRDefault="00A80767" w14:paraId="6FD8E302" w14:textId="77777777">
            <w:pPr>
              <w:tabs>
                <w:tab w:val="left" w:pos="6946"/>
              </w:tabs>
              <w:suppressAutoHyphens/>
              <w:spacing w:after="120" w:line="252" w:lineRule="auto"/>
              <w:ind w:left="1134"/>
              <w:jc w:val="left"/>
              <w:rPr>
                <w:rFonts w:cs="Tahoma"/>
                <w:b/>
                <w:bCs/>
                <w:color w:val="365F91" w:themeColor="accent1" w:themeShade="BF"/>
                <w:szCs w:val="22"/>
              </w:rPr>
            </w:pPr>
            <w:r w:rsidRPr="00B24FC9">
              <w:rPr>
                <w:noProof/>
                <w:color w:val="365F91" w:themeColor="accent1" w:themeShade="BF"/>
                <w:szCs w:val="22"/>
                <w:lang w:eastAsia="zh-CN"/>
              </w:rPr>
              <w:drawing>
                <wp:anchor distT="0" distB="0" distL="114300" distR="114300" simplePos="0" relativeHeight="251658240" behindDoc="1" locked="1" layoutInCell="1" allowOverlap="1" wp14:anchorId="6FD8EBD5" wp14:editId="6FD8EBD6">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218056F3" w:rsidR="04F3226B">
              <w:rPr>
                <w:rFonts w:cs="Tahoma"/>
                <w:b w:val="1"/>
                <w:bCs w:val="1"/>
                <w:color w:val="365F91" w:themeColor="accent1" w:themeShade="BF"/>
              </w:rPr>
              <w:t>World Meteorological Organization</w:t>
            </w:r>
          </w:p>
          <w:p w:rsidRPr="00B24FC9" w:rsidR="00A80767" w:rsidP="00826D53" w:rsidRDefault="00467F81" w14:paraId="6FD8E303" w14:textId="77777777">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COMMISSION FOR OBSERVATION, INFRASTRUCTURE AND INFORMATION SYSTEMS</w:t>
            </w:r>
          </w:p>
          <w:p w:rsidRPr="00B24FC9" w:rsidR="00A80767" w:rsidP="00826D53" w:rsidRDefault="00467F81" w14:paraId="6FD8E304" w14:textId="77777777">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First Session (Third Part)</w:t>
            </w:r>
            <w:r w:rsidRPr="00B24FC9" w:rsidR="00A80767">
              <w:rPr>
                <w:rFonts w:cstheme="minorBidi"/>
                <w:b/>
                <w:snapToGrid w:val="0"/>
                <w:color w:val="365F91" w:themeColor="accent1" w:themeShade="BF"/>
                <w:szCs w:val="22"/>
              </w:rPr>
              <w:br/>
            </w:r>
            <w:r>
              <w:rPr>
                <w:snapToGrid w:val="0"/>
                <w:color w:val="365F91" w:themeColor="accent1" w:themeShade="BF"/>
                <w:szCs w:val="22"/>
              </w:rPr>
              <w:t>12 to 16 April 2021, Virtual Session</w:t>
            </w:r>
          </w:p>
        </w:tc>
        <w:tc>
          <w:tcPr>
            <w:tcW w:w="2962" w:type="dxa"/>
            <w:tcMar/>
          </w:tcPr>
          <w:p w:rsidRPr="00FA3986" w:rsidR="00A80767" w:rsidP="00826D53" w:rsidRDefault="00467F81" w14:paraId="6FD8E305" w14:textId="5AC0AD19">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INFCOM-1(III)/</w:t>
            </w:r>
            <w:r w:rsidR="002A29C8">
              <w:rPr>
                <w:rFonts w:cs="Tahoma"/>
                <w:b/>
                <w:bCs/>
                <w:color w:val="365F91" w:themeColor="accent1" w:themeShade="BF"/>
                <w:szCs w:val="22"/>
                <w:lang w:val="fr-FR"/>
              </w:rPr>
              <w:t xml:space="preserve"> </w:t>
            </w:r>
            <w:r>
              <w:rPr>
                <w:rFonts w:cs="Tahoma"/>
                <w:b/>
                <w:bCs/>
                <w:color w:val="365F91" w:themeColor="accent1" w:themeShade="BF"/>
                <w:szCs w:val="22"/>
                <w:lang w:val="fr-FR"/>
              </w:rPr>
              <w:t>Doc</w:t>
            </w:r>
            <w:r w:rsidR="002A29C8">
              <w:rPr>
                <w:rFonts w:cs="Tahoma"/>
                <w:b/>
                <w:bCs/>
                <w:color w:val="365F91" w:themeColor="accent1" w:themeShade="BF"/>
                <w:szCs w:val="22"/>
                <w:lang w:val="fr-FR"/>
              </w:rPr>
              <w:t>. </w:t>
            </w:r>
            <w:r>
              <w:rPr>
                <w:rFonts w:cs="Tahoma"/>
                <w:b/>
                <w:bCs/>
                <w:color w:val="365F91" w:themeColor="accent1" w:themeShade="BF"/>
                <w:szCs w:val="22"/>
                <w:lang w:val="fr-FR"/>
              </w:rPr>
              <w:t>5.1.4(1)</w:t>
            </w:r>
          </w:p>
        </w:tc>
      </w:tr>
      <w:tr w:rsidRPr="00B24FC9" w:rsidR="00A80767" w:rsidTr="25F4496C" w14:paraId="6FD8E30C" w14:textId="77777777">
        <w:trPr>
          <w:trHeight w:val="730"/>
        </w:trPr>
        <w:tc>
          <w:tcPr>
            <w:tcW w:w="500" w:type="dxa"/>
            <w:vMerge/>
            <w:tcMar/>
          </w:tcPr>
          <w:p w:rsidRPr="00FA3986" w:rsidR="00A80767" w:rsidP="00826D53" w:rsidRDefault="00A80767" w14:paraId="6FD8E307" w14:textId="77777777">
            <w:pPr>
              <w:tabs>
                <w:tab w:val="left" w:pos="6946"/>
              </w:tabs>
              <w:suppressAutoHyphens/>
              <w:spacing w:after="120" w:line="252" w:lineRule="auto"/>
              <w:ind w:left="1134"/>
              <w:jc w:val="left"/>
              <w:rPr>
                <w:color w:val="365F91" w:themeColor="accent1" w:themeShade="BF"/>
                <w:szCs w:val="22"/>
                <w:lang w:val="fr-FR" w:eastAsia="zh-CN"/>
              </w:rPr>
            </w:pPr>
          </w:p>
        </w:tc>
        <w:tc>
          <w:tcPr>
            <w:tcW w:w="6852" w:type="dxa"/>
            <w:vMerge/>
            <w:tcMar/>
          </w:tcPr>
          <w:p w:rsidRPr="00FA3986" w:rsidR="00A80767" w:rsidP="00826D53" w:rsidRDefault="00A80767" w14:paraId="6FD8E308" w14:textId="77777777">
            <w:pPr>
              <w:tabs>
                <w:tab w:val="left" w:pos="6946"/>
              </w:tabs>
              <w:suppressAutoHyphens/>
              <w:spacing w:after="120" w:line="252" w:lineRule="auto"/>
              <w:ind w:left="1134"/>
              <w:jc w:val="left"/>
              <w:rPr>
                <w:color w:val="365F91" w:themeColor="accent1" w:themeShade="BF"/>
                <w:szCs w:val="22"/>
                <w:lang w:val="fr-FR" w:eastAsia="zh-CN"/>
              </w:rPr>
            </w:pPr>
          </w:p>
        </w:tc>
        <w:tc>
          <w:tcPr>
            <w:tcW w:w="2962" w:type="dxa"/>
            <w:tcMar/>
          </w:tcPr>
          <w:p w:rsidRPr="00B24FC9" w:rsidR="00A80767" w:rsidP="00826D53" w:rsidRDefault="00A80767" w14:paraId="6FD8E309" w14:textId="77777777">
            <w:pPr>
              <w:tabs>
                <w:tab w:val="clear" w:pos="1134"/>
              </w:tabs>
              <w:spacing w:before="120" w:after="60"/>
              <w:ind w:right="-108"/>
              <w:jc w:val="right"/>
              <w:rPr>
                <w:rFonts w:cs="Tahoma"/>
                <w:color w:val="365F91" w:themeColor="accent1" w:themeShade="BF"/>
                <w:szCs w:val="22"/>
              </w:rPr>
            </w:pPr>
            <w:r w:rsidRPr="00B24FC9">
              <w:rPr>
                <w:rFonts w:cs="Tahoma"/>
                <w:color w:val="365F91" w:themeColor="accent1" w:themeShade="BF"/>
                <w:szCs w:val="22"/>
              </w:rPr>
              <w:t>Submitted by:</w:t>
            </w:r>
            <w:r w:rsidRPr="00B24FC9">
              <w:rPr>
                <w:rFonts w:cs="Tahoma"/>
                <w:color w:val="365F91" w:themeColor="accent1" w:themeShade="BF"/>
                <w:szCs w:val="22"/>
              </w:rPr>
              <w:br/>
            </w:r>
            <w:r w:rsidRPr="00DD7E52">
              <w:rPr>
                <w:rFonts w:cs="Tahoma"/>
                <w:color w:val="365F91" w:themeColor="accent1" w:themeShade="BF"/>
                <w:szCs w:val="22"/>
              </w:rPr>
              <w:t xml:space="preserve">Secretary-General </w:t>
            </w:r>
            <w:r w:rsidRPr="00DE48B4">
              <w:rPr>
                <w:rFonts w:cs="Tahoma"/>
                <w:color w:val="365F91" w:themeColor="accent1" w:themeShade="BF"/>
                <w:szCs w:val="22"/>
                <w:highlight w:val="lightGray"/>
              </w:rPr>
              <w:br/>
            </w:r>
            <w:r w:rsidRPr="00B24FC9">
              <w:rPr>
                <w:rFonts w:cs="Tahoma"/>
                <w:color w:val="365F91" w:themeColor="accent1" w:themeShade="BF"/>
                <w:szCs w:val="22"/>
              </w:rPr>
              <w:t xml:space="preserve"> </w:t>
            </w:r>
          </w:p>
          <w:p w:rsidRPr="00B24FC9" w:rsidR="00A80767" w:rsidP="00826D53" w:rsidRDefault="002A29C8" w14:paraId="6FD8E30A" w14:textId="2ACCBDAE">
            <w:pPr>
              <w:tabs>
                <w:tab w:val="clear" w:pos="1134"/>
              </w:tabs>
              <w:spacing w:before="120" w:after="60"/>
              <w:ind w:right="-108"/>
              <w:jc w:val="right"/>
              <w:rPr>
                <w:rFonts w:cs="Tahoma"/>
                <w:color w:val="365F91" w:themeColor="accent1" w:themeShade="BF"/>
                <w:szCs w:val="22"/>
              </w:rPr>
            </w:pPr>
            <w:r>
              <w:rPr>
                <w:rFonts w:cs="Tahoma"/>
                <w:color w:val="365F91" w:themeColor="accent1" w:themeShade="BF"/>
                <w:szCs w:val="22"/>
              </w:rPr>
              <w:t>2</w:t>
            </w:r>
            <w:r w:rsidR="00777271">
              <w:rPr>
                <w:rFonts w:cs="Tahoma"/>
                <w:color w:val="365F91" w:themeColor="accent1" w:themeShade="BF"/>
                <w:szCs w:val="22"/>
              </w:rPr>
              <w:t>5</w:t>
            </w:r>
            <w:r w:rsidR="00467F81">
              <w:rPr>
                <w:rFonts w:cs="Tahoma"/>
                <w:color w:val="365F91" w:themeColor="accent1" w:themeShade="BF"/>
                <w:szCs w:val="22"/>
              </w:rPr>
              <w:t>.II</w:t>
            </w:r>
            <w:r w:rsidR="0070736A">
              <w:rPr>
                <w:rFonts w:cs="Tahoma"/>
                <w:color w:val="365F91" w:themeColor="accent1" w:themeShade="BF"/>
                <w:szCs w:val="22"/>
              </w:rPr>
              <w:t>I</w:t>
            </w:r>
            <w:r w:rsidR="00467F81">
              <w:rPr>
                <w:rFonts w:cs="Tahoma"/>
                <w:color w:val="365F91" w:themeColor="accent1" w:themeShade="BF"/>
                <w:szCs w:val="22"/>
              </w:rPr>
              <w:t>.2021</w:t>
            </w:r>
          </w:p>
          <w:p w:rsidRPr="00B24FC9" w:rsidR="00A80767" w:rsidP="218056F3" w:rsidRDefault="00A80767" w14:paraId="6FD8E30B" w14:textId="77777777">
            <w:pPr>
              <w:tabs>
                <w:tab w:val="clear" w:pos="1134"/>
              </w:tabs>
              <w:spacing w:before="120" w:after="60"/>
              <w:ind w:right="-108"/>
              <w:jc w:val="right"/>
              <w:rPr>
                <w:rFonts w:cs="Tahoma"/>
                <w:b/>
                <w:bCs/>
                <w:color w:val="365F91" w:themeColor="accent1" w:themeShade="BF"/>
              </w:rPr>
            </w:pPr>
            <w:r w:rsidRPr="218056F3">
              <w:rPr>
                <w:rFonts w:cs="Tahoma"/>
                <w:b/>
                <w:bCs/>
                <w:color w:val="365F91" w:themeColor="accent1" w:themeShade="BF"/>
              </w:rPr>
              <w:t>DRAFT 1</w:t>
            </w:r>
          </w:p>
        </w:tc>
      </w:tr>
    </w:tbl>
    <w:p w:rsidRPr="00B24FC9" w:rsidR="00A80767" w:rsidP="00A80767" w:rsidRDefault="00467F81" w14:paraId="6FD8E30D" w14:textId="77777777">
      <w:pPr>
        <w:pStyle w:val="WMOBodyText"/>
        <w:ind w:left="2977" w:hanging="2977"/>
      </w:pPr>
      <w:r>
        <w:rPr>
          <w:b/>
          <w:bCs/>
        </w:rPr>
        <w:t>AGENDA ITEM 5:</w:t>
      </w:r>
      <w:r>
        <w:rPr>
          <w:b/>
          <w:bCs/>
        </w:rPr>
        <w:tab/>
      </w:r>
      <w:r>
        <w:rPr>
          <w:b/>
          <w:bCs/>
        </w:rPr>
        <w:t>TECHNICAL REGULATIONS AND OTHER TECHNICAL DECISIONS</w:t>
      </w:r>
    </w:p>
    <w:p w:rsidRPr="00B24FC9" w:rsidR="00A80767" w:rsidP="00A80767" w:rsidRDefault="00467F81" w14:paraId="6FD8E30E" w14:textId="77777777">
      <w:pPr>
        <w:pStyle w:val="WMOBodyText"/>
        <w:ind w:left="2977" w:hanging="2977"/>
      </w:pPr>
      <w:r>
        <w:rPr>
          <w:b/>
          <w:bCs/>
        </w:rPr>
        <w:t>AGENDA ITEM 5.1:</w:t>
      </w:r>
      <w:r>
        <w:rPr>
          <w:b/>
          <w:bCs/>
        </w:rPr>
        <w:tab/>
      </w:r>
      <w:r>
        <w:rPr>
          <w:b/>
          <w:bCs/>
        </w:rPr>
        <w:t>Recommendations from INFCOM Standing Committees and Study Groups</w:t>
      </w:r>
    </w:p>
    <w:p w:rsidRPr="00B24FC9" w:rsidR="00A80767" w:rsidP="00A80767" w:rsidRDefault="00467F81" w14:paraId="6FD8E30F" w14:textId="77777777">
      <w:pPr>
        <w:pStyle w:val="WMOBodyText"/>
        <w:ind w:left="2977" w:hanging="2977"/>
      </w:pPr>
      <w:r>
        <w:rPr>
          <w:b/>
          <w:bCs/>
          <w:i/>
          <w:iCs/>
        </w:rPr>
        <w:t>AGENDA ITEM 5.1.4:</w:t>
      </w:r>
      <w:r>
        <w:rPr>
          <w:b/>
          <w:bCs/>
          <w:i/>
          <w:iCs/>
        </w:rPr>
        <w:tab/>
      </w:r>
      <w:r>
        <w:rPr>
          <w:b/>
          <w:bCs/>
          <w:i/>
          <w:iCs/>
        </w:rPr>
        <w:t>Standing Committee on Data-Processing for Applied Earth System Modelling and Prediction (SC-ESMP)</w:t>
      </w:r>
    </w:p>
    <w:p w:rsidR="00A80767" w:rsidP="00A80767" w:rsidRDefault="001653A7" w14:paraId="6FD8E310" w14:textId="5AC75A59">
      <w:pPr>
        <w:pStyle w:val="Heading1"/>
      </w:pPr>
      <w:bookmarkStart w:name="_APPENDIX_A:_" w:id="0"/>
      <w:bookmarkEnd w:id="0"/>
      <w:r w:rsidRPr="001653A7">
        <w:t>Amendment to the Manual on the Global Data-processing and Forecasting System (WMO-N</w:t>
      </w:r>
      <w:r w:rsidR="00093AE8">
        <w:rPr>
          <w:caps w:val="0"/>
        </w:rPr>
        <w:t>o</w:t>
      </w:r>
      <w:r w:rsidR="0015371D">
        <w:t>. 4</w:t>
      </w:r>
      <w:r w:rsidRPr="001653A7">
        <w:t>85) reflecting new WMO governance structure</w:t>
      </w:r>
    </w:p>
    <w:p w:rsidRPr="00092CAE" w:rsidR="00092CAE" w:rsidP="00092CAE" w:rsidRDefault="00092CAE" w14:paraId="6FD8E311" w14:textId="77777777">
      <w:pPr>
        <w:pStyle w:val="WMOBodyText"/>
      </w:pPr>
    </w:p>
    <w:tbl>
      <w:tblPr>
        <w:tblStyle w:val="TableGrid"/>
        <w:tblW w:w="0" w:type="auto"/>
        <w:jc w:val="center"/>
        <w:tblBorders>
          <w:insideH w:val="none" w:color="auto" w:sz="0" w:space="0"/>
          <w:insideV w:val="none" w:color="auto" w:sz="0" w:space="0"/>
        </w:tblBorders>
        <w:tblLook w:val="04A0" w:firstRow="1" w:lastRow="0" w:firstColumn="1" w:lastColumn="0" w:noHBand="0" w:noVBand="1"/>
      </w:tblPr>
      <w:tblGrid>
        <w:gridCol w:w="3865"/>
        <w:gridCol w:w="5310"/>
      </w:tblGrid>
      <w:tr w:rsidRPr="00DE48B4" w:rsidR="0088163A" w:rsidTr="00826D53" w14:paraId="6FD8E313" w14:textId="77777777">
        <w:trPr>
          <w:jc w:val="center"/>
        </w:trPr>
        <w:tc>
          <w:tcPr>
            <w:tcW w:w="9175" w:type="dxa"/>
            <w:gridSpan w:val="2"/>
          </w:tcPr>
          <w:p w:rsidRPr="00DE48B4" w:rsidR="0088163A" w:rsidP="00826D53" w:rsidRDefault="0088163A" w14:paraId="6FD8E312" w14:textId="77777777">
            <w:pPr>
              <w:pStyle w:val="WMOBodyText"/>
              <w:spacing w:after="120"/>
              <w:jc w:val="center"/>
            </w:pPr>
            <w:r w:rsidRPr="00DE48B4">
              <w:rPr>
                <w:rFonts w:ascii="Verdana Bold" w:hAnsi="Verdana Bold" w:cstheme="minorHAnsi"/>
                <w:b/>
                <w:bCs/>
                <w:caps/>
              </w:rPr>
              <w:t>Summary</w:t>
            </w:r>
          </w:p>
        </w:tc>
      </w:tr>
      <w:tr w:rsidRPr="00DE48B4" w:rsidR="0088163A" w:rsidTr="00826D53" w14:paraId="6FD8E316" w14:textId="77777777">
        <w:trPr>
          <w:jc w:val="center"/>
        </w:trPr>
        <w:tc>
          <w:tcPr>
            <w:tcW w:w="3865" w:type="dxa"/>
          </w:tcPr>
          <w:p w:rsidRPr="00DE48B4" w:rsidR="0088163A" w:rsidP="00826D53" w:rsidRDefault="0088163A" w14:paraId="6FD8E314" w14:textId="77777777">
            <w:pPr>
              <w:pStyle w:val="WMOBodyText"/>
              <w:spacing w:before="160"/>
              <w:ind w:left="164"/>
              <w:jc w:val="left"/>
            </w:pPr>
            <w:r w:rsidRPr="00DE48B4">
              <w:rPr>
                <w:rFonts w:cstheme="minorHAnsi"/>
              </w:rPr>
              <w:t>Reference:</w:t>
            </w:r>
          </w:p>
        </w:tc>
        <w:tc>
          <w:tcPr>
            <w:tcW w:w="5310" w:type="dxa"/>
          </w:tcPr>
          <w:p w:rsidRPr="00DE48B4" w:rsidR="0088163A" w:rsidP="00826D53" w:rsidRDefault="00BD5BDC" w14:paraId="6FD8E315" w14:textId="77777777">
            <w:pPr>
              <w:pStyle w:val="WMOBodyText"/>
              <w:spacing w:before="160"/>
              <w:jc w:val="left"/>
            </w:pPr>
            <w:hyperlink w:history="1" w:anchor="page=188" r:id="rId12">
              <w:r w:rsidRPr="00677898" w:rsidR="00F21198">
                <w:rPr>
                  <w:rStyle w:val="Hyperlink"/>
                </w:rPr>
                <w:t>Resolution</w:t>
              </w:r>
              <w:r w:rsidRPr="00677898" w:rsidR="00F21198">
                <w:rPr>
                  <w:rStyle w:val="Hyperlink"/>
                  <w:rFonts w:eastAsia="Malgun Gothic"/>
                  <w:lang w:eastAsia="ko-KR"/>
                </w:rPr>
                <w:t xml:space="preserve"> </w:t>
              </w:r>
              <w:r w:rsidRPr="00677898" w:rsidR="00F21198">
                <w:rPr>
                  <w:rStyle w:val="Hyperlink"/>
                </w:rPr>
                <w:t>6 (Cg-XVI)</w:t>
              </w:r>
            </w:hyperlink>
            <w:r w:rsidRPr="00EA5F0B" w:rsidR="00F21198">
              <w:rPr>
                <w:rStyle w:val="Hyperlink"/>
                <w:color w:val="000000" w:themeColor="text1"/>
              </w:rPr>
              <w:t>,</w:t>
            </w:r>
            <w:r w:rsidRPr="00677898" w:rsidR="00F21198">
              <w:rPr>
                <w:rStyle w:val="Hyperlink"/>
              </w:rPr>
              <w:t xml:space="preserve"> </w:t>
            </w:r>
            <w:hyperlink w:history="1" w:anchor="page=63" r:id="rId13">
              <w:r w:rsidRPr="00CA1365" w:rsidR="0036357D">
                <w:rPr>
                  <w:rStyle w:val="Hyperlink"/>
                </w:rPr>
                <w:t>Resolution 11 (Cg-18)</w:t>
              </w:r>
            </w:hyperlink>
            <w:r w:rsidRPr="00EA5F0B" w:rsidR="00EA5F0B">
              <w:rPr>
                <w:rStyle w:val="Hyperlink"/>
                <w:color w:val="000000" w:themeColor="text1"/>
              </w:rPr>
              <w:t>,</w:t>
            </w:r>
            <w:r w:rsidR="00EA5F0B">
              <w:rPr>
                <w:rStyle w:val="Hyperlink"/>
              </w:rPr>
              <w:t xml:space="preserve"> </w:t>
            </w:r>
            <w:hyperlink w:history="1" w:anchor="page=105" r:id="rId14">
              <w:r w:rsidRPr="00F25C41" w:rsidR="00EA5F0B">
                <w:rPr>
                  <w:rStyle w:val="Hyperlink"/>
                </w:rPr>
                <w:t>Decision 2 (EC-72)</w:t>
              </w:r>
            </w:hyperlink>
          </w:p>
        </w:tc>
      </w:tr>
      <w:tr w:rsidRPr="00DE48B4" w:rsidR="00E460CF" w:rsidTr="00826D53" w14:paraId="6FD8E319" w14:textId="77777777">
        <w:trPr>
          <w:jc w:val="center"/>
        </w:trPr>
        <w:tc>
          <w:tcPr>
            <w:tcW w:w="3865" w:type="dxa"/>
          </w:tcPr>
          <w:p w:rsidRPr="00DE48B4" w:rsidR="00E460CF" w:rsidP="00E460CF" w:rsidRDefault="00E460CF" w14:paraId="6FD8E317" w14:textId="77777777">
            <w:pPr>
              <w:pStyle w:val="WMOBodyText"/>
              <w:spacing w:before="160"/>
              <w:ind w:left="164"/>
              <w:jc w:val="left"/>
            </w:pPr>
            <w:r w:rsidRPr="00DE48B4">
              <w:rPr>
                <w:rFonts w:cstheme="minorHAnsi"/>
              </w:rPr>
              <w:t>Strategic Objective:</w:t>
            </w:r>
          </w:p>
        </w:tc>
        <w:tc>
          <w:tcPr>
            <w:tcW w:w="5310" w:type="dxa"/>
          </w:tcPr>
          <w:p w:rsidRPr="00DE48B4" w:rsidR="00E460CF" w:rsidP="00E460CF" w:rsidRDefault="00E460CF" w14:paraId="6FD8E318" w14:textId="77777777">
            <w:pPr>
              <w:pStyle w:val="WMOBodyText"/>
              <w:spacing w:before="160"/>
              <w:jc w:val="left"/>
            </w:pPr>
            <w:r w:rsidRPr="00677898">
              <w:t xml:space="preserve">2.3 </w:t>
            </w:r>
          </w:p>
        </w:tc>
      </w:tr>
      <w:tr w:rsidRPr="00DE48B4" w:rsidR="00E460CF" w:rsidTr="00826D53" w14:paraId="6FD8E31C" w14:textId="77777777">
        <w:trPr>
          <w:jc w:val="center"/>
        </w:trPr>
        <w:tc>
          <w:tcPr>
            <w:tcW w:w="3865" w:type="dxa"/>
          </w:tcPr>
          <w:p w:rsidRPr="00DE48B4" w:rsidR="00E460CF" w:rsidP="00E460CF" w:rsidRDefault="00E460CF" w14:paraId="6FD8E31A" w14:textId="77777777">
            <w:pPr>
              <w:pStyle w:val="WMOBodyText"/>
              <w:spacing w:before="160"/>
              <w:ind w:left="164"/>
              <w:rPr>
                <w:rFonts w:cstheme="minorHAnsi"/>
              </w:rPr>
            </w:pPr>
            <w:r w:rsidRPr="00DE48B4">
              <w:rPr>
                <w:rFonts w:cstheme="minorHAnsi"/>
              </w:rPr>
              <w:t>Recommended by:</w:t>
            </w:r>
          </w:p>
        </w:tc>
        <w:tc>
          <w:tcPr>
            <w:tcW w:w="5310" w:type="dxa"/>
          </w:tcPr>
          <w:p w:rsidRPr="00DE48B4" w:rsidR="00E460CF" w:rsidP="00E460CF" w:rsidRDefault="00E460CF" w14:paraId="6FD8E31B" w14:textId="77777777">
            <w:pPr>
              <w:pStyle w:val="WMOBodyText"/>
              <w:spacing w:before="160"/>
              <w:rPr>
                <w:rFonts w:cstheme="minorHAnsi"/>
              </w:rPr>
            </w:pPr>
            <w:r w:rsidRPr="009D136F">
              <w:rPr>
                <w:rFonts w:cstheme="minorHAnsi"/>
              </w:rPr>
              <w:t>INFCOM</w:t>
            </w:r>
          </w:p>
        </w:tc>
      </w:tr>
      <w:tr w:rsidRPr="00DE48B4" w:rsidR="00E460CF" w:rsidTr="00826D53" w14:paraId="6FD8E31F" w14:textId="77777777">
        <w:trPr>
          <w:jc w:val="center"/>
        </w:trPr>
        <w:tc>
          <w:tcPr>
            <w:tcW w:w="3865" w:type="dxa"/>
          </w:tcPr>
          <w:p w:rsidRPr="00DE48B4" w:rsidR="00E460CF" w:rsidP="00E460CF" w:rsidRDefault="00E460CF" w14:paraId="6FD8E31D" w14:textId="77777777">
            <w:pPr>
              <w:pStyle w:val="WMOBodyText"/>
              <w:spacing w:before="160"/>
              <w:ind w:left="164"/>
              <w:jc w:val="left"/>
            </w:pPr>
            <w:r w:rsidRPr="00DE48B4">
              <w:rPr>
                <w:rFonts w:cstheme="minorHAnsi"/>
              </w:rPr>
              <w:t>Recommended for:</w:t>
            </w:r>
          </w:p>
        </w:tc>
        <w:tc>
          <w:tcPr>
            <w:tcW w:w="5310" w:type="dxa"/>
          </w:tcPr>
          <w:p w:rsidRPr="00DE48B4" w:rsidR="00E460CF" w:rsidP="00E460CF" w:rsidRDefault="00BD5BDC" w14:paraId="6FD8E31E" w14:textId="77777777">
            <w:pPr>
              <w:pStyle w:val="WMOBodyText"/>
              <w:spacing w:before="160"/>
              <w:jc w:val="left"/>
            </w:pPr>
            <w:sdt>
              <w:sdtPr>
                <w:rPr>
                  <w:rFonts w:cstheme="minorHAnsi"/>
                </w:rPr>
                <w:id w:val="-48387306"/>
                <w14:checkbox>
                  <w14:checked w14:val="0"/>
                  <w14:checkedState w14:val="2612" w14:font="MS Gothic"/>
                  <w14:uncheckedState w14:val="2610" w14:font="MS Gothic"/>
                </w14:checkbox>
              </w:sdtPr>
              <w:sdtContent>
                <w:r w:rsidR="002F72AD">
                  <w:rPr>
                    <w:rFonts w:hint="eastAsia" w:ascii="MS Gothic" w:hAnsi="MS Gothic" w:eastAsia="MS Gothic" w:cstheme="minorHAnsi"/>
                  </w:rPr>
                  <w:t>☐</w:t>
                </w:r>
              </w:sdtContent>
            </w:sdt>
            <w:r w:rsidRPr="00DE48B4" w:rsidR="00E460CF">
              <w:rPr>
                <w:rFonts w:cstheme="minorHAnsi"/>
              </w:rPr>
              <w:t xml:space="preserve"> Adoption without debate</w:t>
            </w:r>
            <w:r w:rsidRPr="00DE48B4" w:rsidR="00E460CF">
              <w:rPr>
                <w:rFonts w:cstheme="minorHAnsi"/>
              </w:rPr>
              <w:br/>
            </w:r>
            <w:sdt>
              <w:sdtPr>
                <w:rPr>
                  <w:rFonts w:cstheme="minorHAnsi"/>
                </w:rPr>
                <w:id w:val="1941483948"/>
                <w14:checkbox>
                  <w14:checked w14:val="1"/>
                  <w14:checkedState w14:val="2612" w14:font="MS Gothic"/>
                  <w14:uncheckedState w14:val="2610" w14:font="MS Gothic"/>
                </w14:checkbox>
              </w:sdtPr>
              <w:sdtContent>
                <w:r w:rsidR="002F72AD">
                  <w:rPr>
                    <w:rFonts w:hint="eastAsia" w:ascii="MS Gothic" w:hAnsi="MS Gothic" w:eastAsia="MS Gothic" w:cstheme="minorHAnsi"/>
                  </w:rPr>
                  <w:t>☒</w:t>
                </w:r>
              </w:sdtContent>
            </w:sdt>
            <w:r w:rsidRPr="00DE48B4" w:rsidR="00E460CF">
              <w:rPr>
                <w:rFonts w:cstheme="minorHAnsi"/>
              </w:rPr>
              <w:t xml:space="preserve"> Adoption with debate</w:t>
            </w:r>
          </w:p>
        </w:tc>
      </w:tr>
      <w:tr w:rsidRPr="00DE48B4" w:rsidR="00E460CF" w:rsidTr="00826D53" w14:paraId="6FD8E322" w14:textId="77777777">
        <w:trPr>
          <w:jc w:val="center"/>
        </w:trPr>
        <w:tc>
          <w:tcPr>
            <w:tcW w:w="3865" w:type="dxa"/>
          </w:tcPr>
          <w:p w:rsidRPr="00DE48B4" w:rsidR="00E460CF" w:rsidP="00E460CF" w:rsidRDefault="00E460CF" w14:paraId="6FD8E320" w14:textId="77777777">
            <w:pPr>
              <w:pStyle w:val="WMOBodyText"/>
              <w:spacing w:before="160"/>
              <w:ind w:left="164"/>
              <w:jc w:val="left"/>
            </w:pPr>
            <w:r w:rsidRPr="00DE48B4">
              <w:rPr>
                <w:rFonts w:cstheme="minorHAnsi"/>
              </w:rPr>
              <w:t>Financial implications:</w:t>
            </w:r>
          </w:p>
        </w:tc>
        <w:tc>
          <w:tcPr>
            <w:tcW w:w="5310" w:type="dxa"/>
          </w:tcPr>
          <w:p w:rsidRPr="00DE48B4" w:rsidR="00E460CF" w:rsidP="00E460CF" w:rsidRDefault="00E460CF" w14:paraId="6FD8E321" w14:textId="77777777">
            <w:pPr>
              <w:pStyle w:val="WMOBodyText"/>
              <w:spacing w:before="160"/>
              <w:jc w:val="left"/>
            </w:pPr>
            <w:r w:rsidRPr="00DE48B4">
              <w:rPr>
                <w:rFonts w:cstheme="minorHAnsi"/>
              </w:rPr>
              <w:t xml:space="preserve">Operating Plan 2021, Output </w:t>
            </w:r>
            <w:r w:rsidR="00336BF9">
              <w:rPr>
                <w:rFonts w:cstheme="minorHAnsi"/>
              </w:rPr>
              <w:t>2.3.10</w:t>
            </w:r>
          </w:p>
        </w:tc>
      </w:tr>
      <w:tr w:rsidRPr="00DE48B4" w:rsidR="00E460CF" w:rsidTr="00826D53" w14:paraId="6FD8E326" w14:textId="77777777">
        <w:trPr>
          <w:jc w:val="center"/>
        </w:trPr>
        <w:tc>
          <w:tcPr>
            <w:tcW w:w="3865" w:type="dxa"/>
          </w:tcPr>
          <w:p w:rsidRPr="009D136F" w:rsidR="00E460CF" w:rsidP="00E460CF" w:rsidRDefault="00E460CF" w14:paraId="6FD8E323" w14:textId="77777777">
            <w:pPr>
              <w:pStyle w:val="WMOBodyText"/>
              <w:spacing w:before="160"/>
              <w:ind w:left="164"/>
              <w:jc w:val="left"/>
            </w:pPr>
            <w:r w:rsidRPr="009D136F">
              <w:rPr>
                <w:rFonts w:cstheme="minorHAnsi"/>
              </w:rPr>
              <w:t>Content:</w:t>
            </w:r>
          </w:p>
        </w:tc>
        <w:tc>
          <w:tcPr>
            <w:tcW w:w="5310" w:type="dxa"/>
          </w:tcPr>
          <w:p w:rsidRPr="009D136F" w:rsidR="00E460CF" w:rsidP="00E460CF" w:rsidRDefault="002626B1" w14:paraId="6FD8E324" w14:textId="77777777">
            <w:pPr>
              <w:pStyle w:val="WMOBodyText"/>
              <w:spacing w:before="160"/>
              <w:jc w:val="left"/>
            </w:pPr>
            <w:r>
              <w:t xml:space="preserve">1 </w:t>
            </w:r>
            <w:r w:rsidRPr="009D136F" w:rsidR="00E460CF">
              <w:t>Recommendation</w:t>
            </w:r>
          </w:p>
          <w:p w:rsidRPr="009D136F" w:rsidR="00E460CF" w:rsidP="00E460CF" w:rsidRDefault="00E460CF" w14:paraId="6FD8E325" w14:textId="77777777">
            <w:pPr>
              <w:pStyle w:val="WMOBodyText"/>
              <w:spacing w:before="160"/>
              <w:contextualSpacing/>
              <w:jc w:val="left"/>
            </w:pPr>
          </w:p>
        </w:tc>
      </w:tr>
      <w:tr w:rsidRPr="00DE48B4" w:rsidR="00E460CF" w:rsidTr="00826D53" w14:paraId="6FD8E329" w14:textId="77777777">
        <w:trPr>
          <w:jc w:val="center"/>
        </w:trPr>
        <w:tc>
          <w:tcPr>
            <w:tcW w:w="3865" w:type="dxa"/>
          </w:tcPr>
          <w:p w:rsidRPr="00DE48B4" w:rsidR="00E460CF" w:rsidP="00E460CF" w:rsidRDefault="00E460CF" w14:paraId="6FD8E327" w14:textId="77777777">
            <w:pPr>
              <w:pStyle w:val="WMOBodyText"/>
              <w:spacing w:before="160"/>
              <w:ind w:left="164"/>
              <w:jc w:val="left"/>
            </w:pPr>
            <w:r w:rsidRPr="00DE48B4">
              <w:t>Related INF(s):</w:t>
            </w:r>
          </w:p>
        </w:tc>
        <w:tc>
          <w:tcPr>
            <w:tcW w:w="5310" w:type="dxa"/>
          </w:tcPr>
          <w:p w:rsidRPr="00DE48B4" w:rsidR="00E460CF" w:rsidP="00E460CF" w:rsidRDefault="002626B1" w14:paraId="6FD8E328" w14:textId="77777777">
            <w:pPr>
              <w:pStyle w:val="WMOBodyText"/>
              <w:spacing w:before="160"/>
              <w:jc w:val="left"/>
            </w:pPr>
            <w:r>
              <w:t>N/A</w:t>
            </w:r>
          </w:p>
        </w:tc>
      </w:tr>
      <w:tr w:rsidR="00E460CF" w:rsidTr="00826D53" w14:paraId="6FD8E32F" w14:textId="77777777">
        <w:trPr>
          <w:jc w:val="center"/>
        </w:trPr>
        <w:tc>
          <w:tcPr>
            <w:tcW w:w="3865" w:type="dxa"/>
          </w:tcPr>
          <w:p w:rsidRPr="00DE48B4" w:rsidR="00E460CF" w:rsidP="00E460CF" w:rsidRDefault="00E460CF" w14:paraId="6FD8E32D" w14:textId="77777777">
            <w:pPr>
              <w:pStyle w:val="WMOBodyText"/>
              <w:spacing w:before="160"/>
              <w:ind w:left="164"/>
              <w:jc w:val="left"/>
              <w:rPr>
                <w:rFonts w:cstheme="minorHAnsi"/>
              </w:rPr>
            </w:pPr>
            <w:r w:rsidRPr="00DE48B4">
              <w:rPr>
                <w:rFonts w:cstheme="minorHAnsi"/>
              </w:rPr>
              <w:t>Main changes to previous version:</w:t>
            </w:r>
          </w:p>
        </w:tc>
        <w:tc>
          <w:tcPr>
            <w:tcW w:w="5310" w:type="dxa"/>
          </w:tcPr>
          <w:p w:rsidRPr="0045301D" w:rsidR="00E460CF" w:rsidP="00E460CF" w:rsidRDefault="00E460CF" w14:paraId="6FD8E32E" w14:textId="77777777">
            <w:pPr>
              <w:pStyle w:val="WMOBodyText"/>
              <w:spacing w:before="160"/>
              <w:jc w:val="left"/>
              <w:rPr>
                <w:rFonts w:cstheme="minorHAnsi"/>
              </w:rPr>
            </w:pPr>
            <w:r w:rsidRPr="002626B1">
              <w:rPr>
                <w:rFonts w:cstheme="minorHAnsi"/>
              </w:rPr>
              <w:t>[For DRAFT 2, 3, etc. and APPROVED versions only]</w:t>
            </w:r>
            <w:r>
              <w:rPr>
                <w:rFonts w:cstheme="minorHAnsi"/>
              </w:rPr>
              <w:br/>
            </w:r>
          </w:p>
        </w:tc>
      </w:tr>
    </w:tbl>
    <w:p w:rsidR="00092CAE" w:rsidRDefault="00092CAE" w14:paraId="6FD8E330" w14:textId="77777777">
      <w:pPr>
        <w:tabs>
          <w:tab w:val="clear" w:pos="1134"/>
        </w:tabs>
        <w:jc w:val="left"/>
      </w:pPr>
    </w:p>
    <w:p w:rsidR="00DA48A2" w:rsidRDefault="00DA48A2" w14:paraId="64B491C4" w14:textId="77777777">
      <w:pPr>
        <w:tabs>
          <w:tab w:val="clear" w:pos="1134"/>
        </w:tabs>
        <w:jc w:val="left"/>
        <w:rPr>
          <w:rFonts w:eastAsia="Verdana" w:cs="Verdana"/>
          <w:b/>
          <w:bCs/>
          <w:caps/>
          <w:kern w:val="32"/>
          <w:sz w:val="24"/>
          <w:szCs w:val="24"/>
          <w:lang w:eastAsia="zh-TW"/>
        </w:rPr>
      </w:pPr>
      <w:bookmarkStart w:name="_Annex_to_Draft_2" w:id="1"/>
      <w:bookmarkStart w:name="_Annex_to_Draft" w:id="2"/>
      <w:bookmarkEnd w:id="1"/>
      <w:bookmarkEnd w:id="2"/>
      <w:r>
        <w:br w:type="page"/>
      </w:r>
    </w:p>
    <w:p w:rsidRPr="00B24FC9" w:rsidR="00A80767" w:rsidP="00A80767" w:rsidRDefault="00A80767" w14:paraId="6FD8E331" w14:textId="7AECACF8">
      <w:pPr>
        <w:pStyle w:val="Heading1"/>
      </w:pPr>
      <w:r w:rsidRPr="00B24FC9">
        <w:t>DRAFT RECOMMENDATION</w:t>
      </w:r>
    </w:p>
    <w:p w:rsidRPr="002A0622" w:rsidR="00A80767" w:rsidP="00A80767" w:rsidRDefault="00A80767" w14:paraId="6FD8E332" w14:textId="77777777">
      <w:pPr>
        <w:pStyle w:val="Heading2"/>
      </w:pPr>
      <w:bookmarkStart w:name="_DRAFT_RESOLUTION_4.2/1_(EC-64)_-_PU" w:id="3"/>
      <w:bookmarkStart w:name="_DRAFT_RESOLUTION_X.X/1" w:id="4"/>
      <w:bookmarkStart w:name="_Toc319327010" w:id="5"/>
      <w:bookmarkStart w:name="Text6" w:id="6"/>
      <w:bookmarkEnd w:id="3"/>
      <w:bookmarkEnd w:id="4"/>
      <w:r w:rsidRPr="002A0622">
        <w:t>Draft Recommendation</w:t>
      </w:r>
      <w:bookmarkStart w:name="_Hlk59615701" w:id="7"/>
      <w:r w:rsidR="006910B3">
        <w:t xml:space="preserve"> 5</w:t>
      </w:r>
      <w:r w:rsidRPr="002A0622" w:rsidR="00467F81">
        <w:t>.1.4(1)</w:t>
      </w:r>
      <w:r w:rsidRPr="002A0622">
        <w:t xml:space="preserve">/1 </w:t>
      </w:r>
      <w:r w:rsidRPr="002A0622" w:rsidR="00467F81">
        <w:t>(INFCOM-1(III))</w:t>
      </w:r>
      <w:bookmarkEnd w:id="7"/>
    </w:p>
    <w:p w:rsidRPr="002A0622" w:rsidR="0082207B" w:rsidP="002626B1" w:rsidRDefault="0082207B" w14:paraId="6FD8E333" w14:textId="6965DF86">
      <w:pPr>
        <w:pStyle w:val="Heading3"/>
        <w:rPr>
          <w:caps/>
        </w:rPr>
      </w:pPr>
      <w:bookmarkStart w:name="_Title_of_the" w:id="8"/>
      <w:bookmarkEnd w:id="5"/>
      <w:bookmarkEnd w:id="6"/>
      <w:bookmarkEnd w:id="8"/>
      <w:r w:rsidRPr="002A0622">
        <w:t xml:space="preserve">Amendment to the </w:t>
      </w:r>
      <w:hyperlink w:history="1" w:anchor=".YEjPVGhKiUl" r:id="rId15">
        <w:bookmarkStart w:name="_Hlk67566578" w:id="9"/>
        <w:r w:rsidRPr="00647657" w:rsidR="00647657">
          <w:rPr>
            <w:rStyle w:val="Hyperlink"/>
            <w:i/>
            <w:iCs/>
          </w:rPr>
          <w:t>Manual on the Global Data-processing and Forecasting System</w:t>
        </w:r>
        <w:r w:rsidR="00647657">
          <w:rPr>
            <w:rStyle w:val="Hyperlink"/>
          </w:rPr>
          <w:t xml:space="preserve"> </w:t>
        </w:r>
        <w:bookmarkEnd w:id="9"/>
        <w:r w:rsidRPr="00647657" w:rsidR="00647657">
          <w:rPr>
            <w:rStyle w:val="Hyperlink"/>
            <w:color w:val="auto"/>
          </w:rPr>
          <w:t>(WMO-No. 485</w:t>
        </w:r>
      </w:hyperlink>
      <w:r w:rsidRPr="002A0622">
        <w:t>) reflecting new WMO governance structure</w:t>
      </w:r>
    </w:p>
    <w:p w:rsidRPr="002A0622" w:rsidR="00A80767" w:rsidP="00A80767" w:rsidRDefault="00A80767" w14:paraId="6FD8E334" w14:textId="77777777">
      <w:pPr>
        <w:pStyle w:val="WMOBodyText"/>
        <w:rPr>
          <w:caps/>
        </w:rPr>
      </w:pPr>
      <w:r w:rsidRPr="002A0622">
        <w:rPr>
          <w:caps/>
        </w:rPr>
        <w:t xml:space="preserve">The </w:t>
      </w:r>
      <w:r w:rsidRPr="002A0622" w:rsidR="00467F81">
        <w:rPr>
          <w:caps/>
        </w:rPr>
        <w:t>Commission for Observation, Infrastructure and Information Systems</w:t>
      </w:r>
      <w:r w:rsidRPr="002A0622" w:rsidR="00F3069C">
        <w:t>,</w:t>
      </w:r>
    </w:p>
    <w:p w:rsidRPr="002A0622" w:rsidR="00F3069C" w:rsidP="00F3069C" w:rsidRDefault="00F3069C" w14:paraId="6FD8E335" w14:textId="465C5F39">
      <w:pPr>
        <w:pStyle w:val="WMOBodyText"/>
      </w:pPr>
      <w:r w:rsidRPr="002A0622">
        <w:rPr>
          <w:b/>
          <w:bCs/>
        </w:rPr>
        <w:t>Recalling</w:t>
      </w:r>
      <w:r w:rsidRPr="002A0622" w:rsidR="00EE5D2E">
        <w:t xml:space="preserve"> </w:t>
      </w:r>
      <w:hyperlink w:history="1" w:anchor=".Xxaxb54za70" r:id="rId16">
        <w:r w:rsidRPr="002A0622" w:rsidR="008277BB">
          <w:rPr>
            <w:rStyle w:val="Hyperlink"/>
          </w:rPr>
          <w:t>Resolution</w:t>
        </w:r>
        <w:r w:rsidRPr="002A0622" w:rsidR="008277BB">
          <w:rPr>
            <w:rStyle w:val="Hyperlink"/>
            <w:rFonts w:eastAsia="Malgun Gothic"/>
          </w:rPr>
          <w:t xml:space="preserve"> </w:t>
        </w:r>
        <w:r w:rsidRPr="002A0622" w:rsidR="008277BB">
          <w:rPr>
            <w:rStyle w:val="Hyperlink"/>
          </w:rPr>
          <w:t>6 (Cg-XVI)</w:t>
        </w:r>
      </w:hyperlink>
      <w:r w:rsidRPr="002A0622" w:rsidR="008277BB">
        <w:t xml:space="preserve"> –</w:t>
      </w:r>
      <w:r w:rsidR="002626B1">
        <w:t xml:space="preserve"> </w:t>
      </w:r>
      <w:r w:rsidRPr="002A0622" w:rsidR="008277BB">
        <w:t xml:space="preserve">Revised </w:t>
      </w:r>
      <w:hyperlink w:history="1" w:anchor=".YFxvd0BFyUm" r:id="rId17">
        <w:r w:rsidRPr="00B91F55" w:rsidR="00647657">
          <w:rPr>
            <w:rStyle w:val="Hyperlink"/>
            <w:i/>
            <w:iCs/>
          </w:rPr>
          <w:t>Manual on the Global Data-processing and Forecasting System</w:t>
        </w:r>
      </w:hyperlink>
      <w:r w:rsidRPr="00647657" w:rsidR="00647657">
        <w:t xml:space="preserve"> </w:t>
      </w:r>
      <w:r w:rsidRPr="002A0622" w:rsidR="008277BB">
        <w:t>(</w:t>
      </w:r>
      <w:r w:rsidRPr="00647657" w:rsidR="008277BB">
        <w:t>WMO-No. 485</w:t>
      </w:r>
      <w:r w:rsidRPr="002A0622" w:rsidR="008277BB">
        <w:t>)</w:t>
      </w:r>
      <w:r w:rsidRPr="002A0622" w:rsidR="006F2671">
        <w:t xml:space="preserve">, </w:t>
      </w:r>
      <w:hyperlink w:history="1" w:anchor=".YEjPr2hKiUk" r:id="rId18">
        <w:r w:rsidRPr="002626B1" w:rsidR="00D54137">
          <w:rPr>
            <w:rStyle w:val="Hyperlink"/>
          </w:rPr>
          <w:t>Resolution 11 (Cg-18)</w:t>
        </w:r>
      </w:hyperlink>
      <w:r w:rsidR="00D54137">
        <w:rPr>
          <w:rStyle w:val="Hyperlink"/>
        </w:rPr>
        <w:t xml:space="preserve"> </w:t>
      </w:r>
      <w:r w:rsidRPr="002A0622" w:rsidR="007C73B9">
        <w:rPr>
          <w:rStyle w:val="Hyperlink"/>
          <w:color w:val="000000" w:themeColor="text1"/>
        </w:rPr>
        <w:t>- WMO reform – next phase</w:t>
      </w:r>
      <w:r w:rsidRPr="002A0622" w:rsidR="006F2671">
        <w:rPr>
          <w:rStyle w:val="Hyperlink"/>
          <w:color w:val="000000" w:themeColor="text1"/>
        </w:rPr>
        <w:t xml:space="preserve"> and </w:t>
      </w:r>
      <w:hyperlink w:history="1" w:anchor=".YEjQHmhKiUk" r:id="rId19">
        <w:r w:rsidRPr="00F25C41" w:rsidR="000768EA">
          <w:rPr>
            <w:rStyle w:val="Hyperlink"/>
          </w:rPr>
          <w:t>Decision 2 (EC-72)</w:t>
        </w:r>
      </w:hyperlink>
      <w:r w:rsidR="000768EA">
        <w:rPr>
          <w:rStyle w:val="Hyperlink"/>
        </w:rPr>
        <w:t xml:space="preserve"> </w:t>
      </w:r>
      <w:r w:rsidRPr="002A0622" w:rsidR="00EA5F0B">
        <w:rPr>
          <w:rStyle w:val="Hyperlink"/>
          <w:color w:val="000000" w:themeColor="text1"/>
        </w:rPr>
        <w:t>- Consideration of reports,</w:t>
      </w:r>
      <w:r w:rsidRPr="002A0622" w:rsidR="007C73B9">
        <w:rPr>
          <w:rStyle w:val="Hyperlink"/>
          <w:color w:val="000000" w:themeColor="text1"/>
        </w:rPr>
        <w:t xml:space="preserve"> </w:t>
      </w:r>
    </w:p>
    <w:p w:rsidRPr="002A0622" w:rsidR="00100EF4" w:rsidP="00F3069C" w:rsidRDefault="00FB382A" w14:paraId="6FD8E336" w14:textId="4A91B76A">
      <w:pPr>
        <w:pStyle w:val="WMOBodyText"/>
      </w:pPr>
      <w:r w:rsidRPr="00F3069C">
        <w:rPr>
          <w:b/>
          <w:bCs/>
        </w:rPr>
        <w:t>Emphasizing</w:t>
      </w:r>
      <w:r w:rsidRPr="00F3069C">
        <w:t xml:space="preserve"> </w:t>
      </w:r>
      <w:r w:rsidRPr="001077AF" w:rsidR="001077AF">
        <w:t xml:space="preserve">that </w:t>
      </w:r>
      <w:r w:rsidRPr="002A0622" w:rsidR="00F86AFB">
        <w:t xml:space="preserve">the new WMO structure </w:t>
      </w:r>
      <w:r w:rsidR="001077AF">
        <w:t xml:space="preserve">should </w:t>
      </w:r>
      <w:r w:rsidRPr="002A0622" w:rsidR="00F86AFB">
        <w:t>be</w:t>
      </w:r>
      <w:r w:rsidRPr="002A0622" w:rsidR="002624C0">
        <w:t xml:space="preserve"> reflected </w:t>
      </w:r>
      <w:r w:rsidRPr="002A0622" w:rsidR="008B41B9">
        <w:t xml:space="preserve">into the </w:t>
      </w:r>
      <w:hyperlink w:history="1" w:anchor=".YFxvmkBFyUl" r:id="rId20">
        <w:r w:rsidRPr="00C44F8D" w:rsidR="0089534E">
          <w:rPr>
            <w:rStyle w:val="Hyperlink"/>
            <w:i/>
            <w:iCs/>
          </w:rPr>
          <w:t>Manual on Global Data-processing and Forecasting System</w:t>
        </w:r>
        <w:r w:rsidRPr="00C44F8D" w:rsidR="005A5286">
          <w:rPr>
            <w:rStyle w:val="Hyperlink"/>
            <w:i/>
            <w:iCs/>
          </w:rPr>
          <w:t xml:space="preserve"> </w:t>
        </w:r>
      </w:hyperlink>
      <w:r w:rsidRPr="002A0622" w:rsidR="005A5286">
        <w:t>(</w:t>
      </w:r>
      <w:r w:rsidRPr="00C44F8D" w:rsidR="005A5286">
        <w:t>WMO-No. 485</w:t>
      </w:r>
      <w:r w:rsidRPr="002A0622" w:rsidR="005A5286">
        <w:t>)</w:t>
      </w:r>
      <w:r w:rsidRPr="002A0622" w:rsidR="00855E83">
        <w:t>,</w:t>
      </w:r>
      <w:r w:rsidRPr="002A0622" w:rsidR="00F86AFB">
        <w:t xml:space="preserve"> </w:t>
      </w:r>
    </w:p>
    <w:p w:rsidR="00D62ADE" w:rsidP="00F3069C" w:rsidRDefault="00D62ADE" w14:paraId="6FD8E337" w14:textId="0A06A80C">
      <w:pPr>
        <w:pStyle w:val="WMOBodyText"/>
      </w:pPr>
      <w:r w:rsidRPr="002A0622">
        <w:rPr>
          <w:b/>
          <w:bCs/>
        </w:rPr>
        <w:t xml:space="preserve">Recognizing </w:t>
      </w:r>
      <w:r w:rsidRPr="002A0622">
        <w:t xml:space="preserve">the need to rearrange the </w:t>
      </w:r>
      <w:r w:rsidRPr="002A0622" w:rsidR="004E5E30">
        <w:t xml:space="preserve">designated Global Data-processing and Forecasting System centres </w:t>
      </w:r>
      <w:r w:rsidR="002A0622">
        <w:t xml:space="preserve">in the </w:t>
      </w:r>
      <w:hyperlink w:history="1" w:anchor=".YFxvmkBFyUl" r:id="rId21">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r w:rsidRPr="002A0622">
        <w:t xml:space="preserve">in compliance with the forecast range and purpose of </w:t>
      </w:r>
      <w:r w:rsidRPr="002A0622" w:rsidR="004E5E30">
        <w:t xml:space="preserve">the centres’ </w:t>
      </w:r>
      <w:r w:rsidRPr="002A0622">
        <w:t>activities</w:t>
      </w:r>
      <w:r w:rsidRPr="002A0622" w:rsidR="004E5E30">
        <w:t>,</w:t>
      </w:r>
    </w:p>
    <w:p w:rsidRPr="002A0622" w:rsidR="00C44F8D" w:rsidP="00C44F8D" w:rsidRDefault="00FB382A" w14:paraId="111B73FA" w14:textId="2EF21CE7">
      <w:pPr>
        <w:pStyle w:val="WMOBodyText"/>
      </w:pPr>
      <w:r w:rsidRPr="002A0622">
        <w:rPr>
          <w:b/>
          <w:bCs/>
        </w:rPr>
        <w:t xml:space="preserve">Recognizing further </w:t>
      </w:r>
      <w:r w:rsidRPr="00FB382A">
        <w:t xml:space="preserve">that certain minor editorial changes need to be made to ensure consistency within the </w:t>
      </w:r>
      <w:hyperlink w:history="1" w:anchor=".YFxvmkBFyUl" r:id="rId22">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p>
    <w:p w:rsidRPr="002A0622" w:rsidR="00F3069C" w:rsidP="00F3069C" w:rsidRDefault="00F3069C" w14:paraId="6FD8E339" w14:textId="22989F0B">
      <w:pPr>
        <w:pStyle w:val="WMOBodyText"/>
        <w:rPr>
          <w:i/>
          <w:iCs/>
        </w:rPr>
      </w:pPr>
      <w:r w:rsidRPr="002A0622">
        <w:rPr>
          <w:b/>
          <w:bCs/>
        </w:rPr>
        <w:t>Having examined</w:t>
      </w:r>
      <w:r w:rsidRPr="002A0622" w:rsidR="00EE5D2E">
        <w:t xml:space="preserve"> </w:t>
      </w:r>
      <w:r w:rsidRPr="002A0622" w:rsidR="00A93655">
        <w:t xml:space="preserve">the draft amendments to the </w:t>
      </w:r>
      <w:r w:rsidRPr="00FB382A" w:rsidR="00C44F8D">
        <w:t xml:space="preserve"> </w:t>
      </w:r>
      <w:hyperlink w:history="1" w:anchor=".YFxvmkBFyUl" r:id="rId23">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r w:rsidRPr="002A0622" w:rsidR="00476784">
        <w:t xml:space="preserve">as provided in the annex to the draft Resolution </w:t>
      </w:r>
      <w:r w:rsidRPr="002A0622" w:rsidR="00963CEE">
        <w:t>#</w:t>
      </w:r>
      <w:r w:rsidRPr="002A0622" w:rsidR="00C66004">
        <w:t>/</w:t>
      </w:r>
      <w:r w:rsidRPr="002A0622" w:rsidR="00963CEE">
        <w:t>#</w:t>
      </w:r>
      <w:r w:rsidRPr="002A0622" w:rsidR="00C66004">
        <w:t xml:space="preserve"> (EC-73)</w:t>
      </w:r>
      <w:r w:rsidRPr="002A0622" w:rsidR="00EE5D2E">
        <w:t>,</w:t>
      </w:r>
    </w:p>
    <w:p w:rsidR="00397661" w:rsidP="00397661" w:rsidRDefault="00F3069C" w14:paraId="5AA437ED" w14:textId="1AC25C9B">
      <w:pPr>
        <w:pStyle w:val="WMOBodyText"/>
        <w:rPr>
          <w:ins w:author="Eunha Lim" w:date="2021-04-14T18:24:00Z" w:id="10"/>
        </w:rPr>
      </w:pPr>
      <w:r w:rsidRPr="002A0622">
        <w:rPr>
          <w:b/>
          <w:bCs/>
        </w:rPr>
        <w:t xml:space="preserve">Recommends </w:t>
      </w:r>
      <w:r w:rsidRPr="002A0622">
        <w:t xml:space="preserve">to </w:t>
      </w:r>
      <w:r w:rsidRPr="002A0622" w:rsidR="00EE5D2E">
        <w:t xml:space="preserve">Executive Council </w:t>
      </w:r>
      <w:r w:rsidRPr="002A0622">
        <w:t xml:space="preserve">the adoption of </w:t>
      </w:r>
      <w:r w:rsidRPr="002A0622" w:rsidR="005960C3">
        <w:t>a</w:t>
      </w:r>
      <w:r w:rsidRPr="002A0622" w:rsidR="00EF1758">
        <w:t xml:space="preserve">mendment to the </w:t>
      </w:r>
      <w:r w:rsidRPr="00FB382A" w:rsidR="00C44F8D">
        <w:t xml:space="preserve"> </w:t>
      </w:r>
      <w:hyperlink w:history="1" w:anchor=".YFxvmkBFyUl" r:id="rId24">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r w:rsidRPr="002A0622">
        <w:t>through</w:t>
      </w:r>
      <w:r w:rsidRPr="002A0622">
        <w:rPr>
          <w:i/>
          <w:iCs/>
        </w:rPr>
        <w:t xml:space="preserve"> </w:t>
      </w:r>
      <w:r w:rsidRPr="002A0622">
        <w:t xml:space="preserve">the draft </w:t>
      </w:r>
      <w:r w:rsidR="001077AF">
        <w:t>R</w:t>
      </w:r>
      <w:r w:rsidRPr="002A0622">
        <w:t>esolution</w:t>
      </w:r>
      <w:r w:rsidRPr="002A0622" w:rsidR="001077AF">
        <w:t xml:space="preserve"> #/# (EC-73)</w:t>
      </w:r>
      <w:r w:rsidR="001077AF">
        <w:t xml:space="preserve"> </w:t>
      </w:r>
      <w:r w:rsidRPr="002A0622">
        <w:t xml:space="preserve">provided in the </w:t>
      </w:r>
      <w:r w:rsidRPr="002A0622" w:rsidR="00963CEE">
        <w:t>a</w:t>
      </w:r>
      <w:r w:rsidRPr="002A0622" w:rsidR="0006123B">
        <w:t xml:space="preserve">nnex to the </w:t>
      </w:r>
      <w:r w:rsidRPr="002A0622" w:rsidR="00E1464C">
        <w:t>present</w:t>
      </w:r>
      <w:r w:rsidRPr="002A0622" w:rsidR="0006123B">
        <w:t xml:space="preserve"> </w:t>
      </w:r>
      <w:r w:rsidRPr="002A0622" w:rsidR="005F79DD">
        <w:t>r</w:t>
      </w:r>
      <w:r w:rsidRPr="002A0622" w:rsidR="0006123B">
        <w:t>ecommendation</w:t>
      </w:r>
      <w:r w:rsidRPr="002A0622">
        <w:t>.</w:t>
      </w:r>
    </w:p>
    <w:p w:rsidRPr="003B07D3" w:rsidR="003B07D3" w:rsidP="003B07D3" w:rsidRDefault="003B07D3" w14:paraId="715F4084" w14:textId="3A9D913C">
      <w:pPr>
        <w:pStyle w:val="WMOBodyText"/>
        <w:rPr>
          <w:ins w:author="Eunha Lim" w:date="2021-04-14T18:24:00Z" w:id="11"/>
          <w:highlight w:val="yellow"/>
          <w:rPrChange w:author="Eunha Lim" w:date="2021-04-14T18:25:00Z" w:id="12">
            <w:rPr>
              <w:ins w:author="Eunha Lim" w:date="2021-04-14T18:24:00Z" w:id="13"/>
            </w:rPr>
          </w:rPrChange>
        </w:rPr>
      </w:pPr>
      <w:ins w:author="Eunha Lim" w:date="2021-04-14T18:24:00Z" w:id="14">
        <w:r w:rsidRPr="003B07D3">
          <w:rPr>
            <w:b/>
            <w:bCs/>
            <w:highlight w:val="yellow"/>
            <w:rPrChange w:author="Eunha Lim" w:date="2021-04-14T18:25:00Z" w:id="15">
              <w:rPr>
                <w:b/>
                <w:bCs/>
              </w:rPr>
            </w:rPrChange>
          </w:rPr>
          <w:t>Recalling</w:t>
        </w:r>
        <w:r w:rsidRPr="003B07D3">
          <w:rPr>
            <w:highlight w:val="yellow"/>
            <w:rPrChange w:author="Eunha Lim" w:date="2021-04-14T18:25:00Z" w:id="16">
              <w:rPr/>
            </w:rPrChange>
          </w:rPr>
          <w:t xml:space="preserve"> (a) the request of the seventeenth Congress (Cg-17) that the contents and the reporting method of the WMO Technical Progress Report on Global Data-processing and Forecasting Systems (GDPFS) and Numerical Weather Prediction (NWP) Research, as a single source of information on operational NWP systems and relevant research activities should be reviewed to facilitate the Members’ contribution to the Report, and (b) the request of Resolution 18 (EC-69) that performance requirements for monitoring GDPFS Centres should be included in the Manual and the Guide to the Global Data-processing System (</w:t>
        </w:r>
        <w:r w:rsidRPr="003B07D3">
          <w:rPr>
            <w:highlight w:val="yellow"/>
            <w:rPrChange w:author="Eunha Lim" w:date="2021-04-14T18:25:00Z" w:id="17">
              <w:rPr/>
            </w:rPrChange>
          </w:rPr>
          <w:fldChar w:fldCharType="begin"/>
        </w:r>
        <w:r w:rsidRPr="003B07D3">
          <w:rPr>
            <w:highlight w:val="yellow"/>
            <w:rPrChange w:author="Eunha Lim" w:date="2021-04-14T18:25:00Z" w:id="18">
              <w:rPr/>
            </w:rPrChange>
          </w:rPr>
          <w:instrText>HYPERLINK "https://library.wmo.int/index.php?lvl=notice_display&amp;id=6832" \l ".YHVhdEBuKMo"</w:instrText>
        </w:r>
        <w:r w:rsidRPr="003B07D3">
          <w:rPr>
            <w:highlight w:val="yellow"/>
            <w:rPrChange w:author="Eunha Lim" w:date="2021-04-14T18:25:00Z" w:id="19">
              <w:rPr/>
            </w:rPrChange>
          </w:rPr>
          <w:fldChar w:fldCharType="separate"/>
        </w:r>
        <w:r w:rsidRPr="003B07D3">
          <w:rPr>
            <w:rStyle w:val="Hyperlink"/>
            <w:highlight w:val="yellow"/>
            <w:rPrChange w:author="Eunha Lim" w:date="2021-04-14T18:25:00Z" w:id="20">
              <w:rPr>
                <w:rStyle w:val="Hyperlink"/>
              </w:rPr>
            </w:rPrChange>
          </w:rPr>
          <w:t>WMO-No.305</w:t>
        </w:r>
        <w:r w:rsidRPr="003B07D3">
          <w:rPr>
            <w:highlight w:val="yellow"/>
            <w:rPrChange w:author="Eunha Lim" w:date="2021-04-14T18:25:00Z" w:id="21">
              <w:rPr/>
            </w:rPrChange>
          </w:rPr>
          <w:fldChar w:fldCharType="end"/>
        </w:r>
        <w:r w:rsidRPr="003B07D3">
          <w:rPr>
            <w:highlight w:val="yellow"/>
            <w:rPrChange w:author="Eunha Lim" w:date="2021-04-14T18:25:00Z" w:id="22">
              <w:rPr/>
            </w:rPrChange>
          </w:rPr>
          <w:t xml:space="preserve">), </w:t>
        </w:r>
      </w:ins>
      <w:ins w:author="Eunha Lim" w:date="2021-04-14T18:25:00Z" w:id="23">
        <w:r>
          <w:rPr>
            <w:highlight w:val="yellow"/>
          </w:rPr>
          <w:t>[Canada]</w:t>
        </w:r>
      </w:ins>
    </w:p>
    <w:p w:rsidR="003B07D3" w:rsidP="003B07D3" w:rsidRDefault="003B07D3" w14:paraId="2D675CC8" w14:textId="50911549">
      <w:pPr>
        <w:pStyle w:val="WMOBodyText"/>
      </w:pPr>
      <w:ins w:author="Eunha Lim" w:date="2021-04-14T18:24:00Z" w:id="24">
        <w:r w:rsidRPr="003B07D3">
          <w:rPr>
            <w:b/>
            <w:bCs/>
            <w:highlight w:val="yellow"/>
            <w:rPrChange w:author="Eunha Lim" w:date="2021-04-14T18:25:00Z" w:id="25">
              <w:rPr>
                <w:b/>
                <w:bCs/>
              </w:rPr>
            </w:rPrChange>
          </w:rPr>
          <w:t>Requests</w:t>
        </w:r>
        <w:r w:rsidRPr="003B07D3">
          <w:rPr>
            <w:highlight w:val="yellow"/>
            <w:rPrChange w:author="Eunha Lim" w:date="2021-04-14T18:25:00Z" w:id="26">
              <w:rPr/>
            </w:rPrChange>
          </w:rPr>
          <w:t xml:space="preserve"> the Standing Committee on Data Processing for Applied Earth System Modelling and Prediction (SC-ESMP), in collaboration with the Research Board and its relevant subsidiary bodies to review the contents and the reporting method of the Report to facilitate the ability of Members to contribute and develop performance requirements for monitoring GDPFS Centres. [Canada</w:t>
        </w:r>
      </w:ins>
      <w:ins w:author="Eunha Lim" w:date="2021-04-14T18:25:00Z" w:id="27">
        <w:r w:rsidRPr="003B07D3">
          <w:rPr>
            <w:highlight w:val="yellow"/>
            <w:rPrChange w:author="Eunha Lim" w:date="2021-04-14T18:25:00Z" w:id="28">
              <w:rPr/>
            </w:rPrChange>
          </w:rPr>
          <w:t>]</w:t>
        </w:r>
      </w:ins>
    </w:p>
    <w:p w:rsidR="002B0F70" w:rsidP="00397661" w:rsidRDefault="00A80767" w14:paraId="6FD8E33B" w14:textId="3BF5AABF">
      <w:pPr>
        <w:pStyle w:val="WMOBodyText"/>
        <w:jc w:val="center"/>
      </w:pPr>
      <w:r w:rsidRPr="00F3069C">
        <w:t>__________</w:t>
      </w:r>
    </w:p>
    <w:p w:rsidRPr="00B24FC9" w:rsidR="00B45999" w:rsidP="00B45999" w:rsidRDefault="00BD5BDC" w14:paraId="6FD8E33C" w14:textId="77777777">
      <w:pPr>
        <w:pStyle w:val="WMOBodyText"/>
      </w:pPr>
      <w:hyperlink w:history="1" w:anchor="_Annex_to_draft_1">
        <w:r w:rsidRPr="00B45999" w:rsidR="00B45999">
          <w:rPr>
            <w:rStyle w:val="Hyperlink"/>
          </w:rPr>
          <w:t>Annex: 1</w:t>
        </w:r>
      </w:hyperlink>
    </w:p>
    <w:p w:rsidR="00F3069C" w:rsidRDefault="00F3069C" w14:paraId="6FD8E33E" w14:textId="77777777">
      <w:pPr>
        <w:tabs>
          <w:tab w:val="clear" w:pos="1134"/>
        </w:tabs>
        <w:jc w:val="left"/>
        <w:rPr>
          <w:rFonts w:eastAsia="Verdana" w:cs="Verdana"/>
          <w:lang w:eastAsia="zh-TW"/>
        </w:rPr>
      </w:pPr>
    </w:p>
    <w:p w:rsidR="00B45999" w:rsidRDefault="00B45999" w14:paraId="6FD8E33F" w14:textId="77777777">
      <w:pPr>
        <w:tabs>
          <w:tab w:val="clear" w:pos="1134"/>
        </w:tabs>
        <w:jc w:val="left"/>
        <w:rPr>
          <w:rFonts w:eastAsia="Verdana" w:cs="Verdana"/>
          <w:b/>
          <w:bCs/>
          <w:iCs/>
          <w:sz w:val="22"/>
          <w:szCs w:val="22"/>
          <w:lang w:eastAsia="zh-TW"/>
        </w:rPr>
      </w:pPr>
      <w:bookmarkStart w:name="Annex_to_draft_Recommendation" w:id="29"/>
      <w:bookmarkStart w:name="Annex_to_Resolution" w:id="30"/>
      <w:r>
        <w:br w:type="page"/>
      </w:r>
    </w:p>
    <w:p w:rsidRPr="00B45999" w:rsidR="00F3069C" w:rsidP="00B45999" w:rsidRDefault="00F3069C" w14:paraId="6FD8E340" w14:textId="77777777">
      <w:pPr>
        <w:pStyle w:val="Heading2"/>
      </w:pPr>
      <w:bookmarkStart w:name="_Annex_to_draft_1" w:id="31"/>
      <w:bookmarkEnd w:id="31"/>
      <w:r w:rsidRPr="00B45999">
        <w:t>Annex to draft Recommendation</w:t>
      </w:r>
      <w:bookmarkEnd w:id="29"/>
      <w:r w:rsidRPr="00B45999">
        <w:t xml:space="preserve"> </w:t>
      </w:r>
      <w:bookmarkEnd w:id="30"/>
      <w:r w:rsidRPr="00B45999" w:rsidR="00467F81">
        <w:t>5.1.4(1)</w:t>
      </w:r>
      <w:r w:rsidRPr="00B45999">
        <w:t xml:space="preserve">/1 </w:t>
      </w:r>
      <w:r w:rsidRPr="00B45999" w:rsidR="00467F81">
        <w:t>(INFCOM-1(III))</w:t>
      </w:r>
    </w:p>
    <w:p w:rsidR="00F3069C" w:rsidP="00F3069C" w:rsidRDefault="00F3069C" w14:paraId="6FD8E341" w14:textId="77777777">
      <w:pPr>
        <w:pStyle w:val="WMOBodyText"/>
        <w:jc w:val="center"/>
        <w:rPr>
          <w:b/>
          <w:bCs/>
        </w:rPr>
      </w:pPr>
      <w:r w:rsidRPr="00F3069C">
        <w:rPr>
          <w:b/>
          <w:bCs/>
        </w:rPr>
        <w:t xml:space="preserve">Draft Resolution </w:t>
      </w:r>
      <w:r w:rsidR="00063876">
        <w:rPr>
          <w:b/>
          <w:bCs/>
        </w:rPr>
        <w:t>#</w:t>
      </w:r>
      <w:r w:rsidRPr="00F3069C">
        <w:rPr>
          <w:b/>
          <w:bCs/>
        </w:rPr>
        <w:t>/</w:t>
      </w:r>
      <w:r w:rsidR="00063876">
        <w:rPr>
          <w:b/>
          <w:bCs/>
        </w:rPr>
        <w:t>#</w:t>
      </w:r>
      <w:r w:rsidRPr="00F3069C">
        <w:rPr>
          <w:b/>
          <w:bCs/>
        </w:rPr>
        <w:t xml:space="preserve"> (</w:t>
      </w:r>
      <w:r w:rsidRPr="0050425E">
        <w:rPr>
          <w:b/>
          <w:bCs/>
        </w:rPr>
        <w:t>EC-</w:t>
      </w:r>
      <w:r w:rsidR="00297854">
        <w:rPr>
          <w:b/>
          <w:bCs/>
        </w:rPr>
        <w:t>73</w:t>
      </w:r>
      <w:r w:rsidRPr="0050425E">
        <w:rPr>
          <w:b/>
          <w:bCs/>
        </w:rPr>
        <w:t>)</w:t>
      </w:r>
    </w:p>
    <w:p w:rsidRPr="00677898" w:rsidR="00963CEE" w:rsidP="007A44B7" w:rsidRDefault="00963CEE" w14:paraId="6FD8E342" w14:textId="63C661D6">
      <w:pPr>
        <w:pStyle w:val="Heading3"/>
        <w:jc w:val="center"/>
        <w:rPr>
          <w:caps/>
        </w:rPr>
      </w:pPr>
      <w:r w:rsidRPr="00677898">
        <w:t xml:space="preserve">Amendment to the </w:t>
      </w:r>
      <w:hyperlink w:history="1" w:anchor=".YEjPVGhKiUl" r:id="rId25">
        <w:r w:rsidRPr="00647657" w:rsidR="00C44F8D">
          <w:rPr>
            <w:rStyle w:val="Hyperlink"/>
            <w:i/>
            <w:iCs/>
          </w:rPr>
          <w:t>Manual on the Global Data-processing and Forecasting System</w:t>
        </w:r>
        <w:r w:rsidR="00C44F8D">
          <w:rPr>
            <w:rStyle w:val="Hyperlink"/>
          </w:rPr>
          <w:t xml:space="preserve"> </w:t>
        </w:r>
        <w:r w:rsidRPr="00647657" w:rsidR="00C44F8D">
          <w:rPr>
            <w:rStyle w:val="Hyperlink"/>
            <w:color w:val="auto"/>
          </w:rPr>
          <w:t>(WMO-No. 485</w:t>
        </w:r>
      </w:hyperlink>
      <w:r w:rsidRPr="002A0622" w:rsidR="00C44F8D">
        <w:t>)</w:t>
      </w:r>
      <w:r w:rsidR="00C44F8D">
        <w:t xml:space="preserve"> </w:t>
      </w:r>
      <w:r w:rsidRPr="00677898">
        <w:t>reflecting new WMO governance structure</w:t>
      </w:r>
    </w:p>
    <w:p w:rsidRPr="00F3069C" w:rsidR="00F3069C" w:rsidP="00F3069C" w:rsidRDefault="00F3069C" w14:paraId="6FD8E343" w14:textId="77777777">
      <w:pPr>
        <w:pStyle w:val="WMOBodyText"/>
      </w:pPr>
      <w:r w:rsidRPr="00F3069C">
        <w:t xml:space="preserve">THE </w:t>
      </w:r>
      <w:r w:rsidR="00E8410F">
        <w:t>EXECUTIVE COUNCIL</w:t>
      </w:r>
      <w:r w:rsidRPr="00F3069C">
        <w:t>,</w:t>
      </w:r>
    </w:p>
    <w:p w:rsidR="004973DF" w:rsidP="00F3069C" w:rsidRDefault="004973DF" w14:paraId="6FD8E344" w14:textId="5048D9F8">
      <w:pPr>
        <w:pStyle w:val="WMOBodyText"/>
        <w:rPr>
          <w:b/>
          <w:bCs/>
        </w:rPr>
      </w:pPr>
      <w:r w:rsidRPr="00F3069C">
        <w:rPr>
          <w:b/>
          <w:bCs/>
        </w:rPr>
        <w:t>Recalling</w:t>
      </w:r>
      <w:r>
        <w:t xml:space="preserve"> </w:t>
      </w:r>
      <w:hyperlink w:history="1" w:anchor=".YEjQqGhKiUl" r:id="rId26">
        <w:r w:rsidRPr="00677898" w:rsidR="0036357D">
          <w:rPr>
            <w:rStyle w:val="Hyperlink"/>
          </w:rPr>
          <w:t>Resolution</w:t>
        </w:r>
        <w:r w:rsidRPr="00677898" w:rsidR="0036357D">
          <w:rPr>
            <w:rStyle w:val="Hyperlink"/>
            <w:rFonts w:eastAsia="Malgun Gothic"/>
            <w:lang w:eastAsia="ko-KR"/>
          </w:rPr>
          <w:t xml:space="preserve"> </w:t>
        </w:r>
        <w:r w:rsidRPr="00677898" w:rsidR="0036357D">
          <w:rPr>
            <w:rStyle w:val="Hyperlink"/>
          </w:rPr>
          <w:t>6 (Cg-XVI)</w:t>
        </w:r>
      </w:hyperlink>
      <w:r w:rsidR="0036357D">
        <w:rPr>
          <w:rStyle w:val="Hyperlink"/>
        </w:rPr>
        <w:t xml:space="preserve"> </w:t>
      </w:r>
      <w:r w:rsidRPr="00677898">
        <w:t>–</w:t>
      </w:r>
      <w:r w:rsidR="00385EE6">
        <w:t xml:space="preserve"> </w:t>
      </w:r>
      <w:r w:rsidRPr="00677898">
        <w:t xml:space="preserve">Revised </w:t>
      </w:r>
      <w:r w:rsidRPr="00FB382A" w:rsidR="00C44F8D">
        <w:t xml:space="preserve"> </w:t>
      </w:r>
      <w:hyperlink w:history="1" w:anchor=".YFxvmkBFyUl" r:id="rId27">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hyperlink w:history="1" w:anchor=".YEjPr2hKiUk" r:id="rId28">
        <w:r w:rsidRPr="00CA1365">
          <w:rPr>
            <w:rStyle w:val="Hyperlink"/>
          </w:rPr>
          <w:t>Resolution 11 (Cg-18)</w:t>
        </w:r>
      </w:hyperlink>
      <w:r w:rsidRPr="00677898">
        <w:rPr>
          <w:rStyle w:val="Hyperlink"/>
        </w:rPr>
        <w:t xml:space="preserve"> </w:t>
      </w:r>
      <w:r w:rsidRPr="00677898">
        <w:rPr>
          <w:rStyle w:val="Hyperlink"/>
          <w:color w:val="000000" w:themeColor="text1"/>
        </w:rPr>
        <w:t>- WMO reform – next phase</w:t>
      </w:r>
      <w:r>
        <w:rPr>
          <w:rStyle w:val="Hyperlink"/>
          <w:color w:val="000000" w:themeColor="text1"/>
        </w:rPr>
        <w:t xml:space="preserve"> and </w:t>
      </w:r>
      <w:hyperlink w:history="1" w:anchor=".YEjQHmhKiUk" r:id="rId29">
        <w:r w:rsidRPr="00F25C41">
          <w:rPr>
            <w:rStyle w:val="Hyperlink"/>
          </w:rPr>
          <w:t>Decision 2 (EC-72)</w:t>
        </w:r>
      </w:hyperlink>
      <w:r>
        <w:rPr>
          <w:rStyle w:val="Hyperlink"/>
          <w:color w:val="000000" w:themeColor="text1"/>
        </w:rPr>
        <w:t xml:space="preserve"> - Consideration of reports,</w:t>
      </w:r>
    </w:p>
    <w:p w:rsidRPr="00F3069C" w:rsidR="00F3069C" w:rsidP="00F3069C" w:rsidRDefault="00F3069C" w14:paraId="6FD8E345" w14:textId="16757EEC">
      <w:pPr>
        <w:pStyle w:val="WMOBodyText"/>
      </w:pPr>
      <w:r w:rsidRPr="00F3069C">
        <w:rPr>
          <w:b/>
          <w:bCs/>
        </w:rPr>
        <w:t>Having examined</w:t>
      </w:r>
      <w:r w:rsidRPr="00F3069C">
        <w:t xml:space="preserve"> Recommendation </w:t>
      </w:r>
      <w:r w:rsidR="00467F81">
        <w:t>5.1.4(1)</w:t>
      </w:r>
      <w:r w:rsidR="00210BFE">
        <w:t>/</w:t>
      </w:r>
      <w:r w:rsidRPr="00F3069C">
        <w:t xml:space="preserve">1 </w:t>
      </w:r>
      <w:r w:rsidR="00467F81">
        <w:t>(INFCOM-1(III))</w:t>
      </w:r>
      <w:r w:rsidR="00B45999">
        <w:t xml:space="preserve"> - </w:t>
      </w:r>
      <w:r w:rsidRPr="00B45999" w:rsidR="00B45999">
        <w:t xml:space="preserve">Amendment to the </w:t>
      </w:r>
      <w:r w:rsidRPr="00FB382A" w:rsidR="00C44F8D">
        <w:t xml:space="preserve"> </w:t>
      </w:r>
      <w:hyperlink w:history="1" w:anchor=".YFxvmkBFyUl" r:id="rId30">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r w:rsidRPr="00B45999" w:rsidR="00B45999">
        <w:t>reflecting new WMO governance structure</w:t>
      </w:r>
      <w:r w:rsidRPr="00F3069C">
        <w:t>,</w:t>
      </w:r>
    </w:p>
    <w:p w:rsidR="00646A90" w:rsidP="00F3069C" w:rsidRDefault="00412F16" w14:paraId="6FD8E346" w14:textId="5A13D5FB">
      <w:pPr>
        <w:pStyle w:val="WMOBodyText"/>
      </w:pPr>
      <w:r>
        <w:rPr>
          <w:b/>
          <w:bCs/>
        </w:rPr>
        <w:t>Adopts</w:t>
      </w:r>
      <w:r w:rsidR="00F91851">
        <w:t xml:space="preserve"> the amendment to </w:t>
      </w:r>
      <w:r w:rsidRPr="00EF1758" w:rsidR="00FF71D0">
        <w:t xml:space="preserve">the </w:t>
      </w:r>
      <w:r w:rsidRPr="00FB382A" w:rsidR="00C44F8D">
        <w:t xml:space="preserve"> </w:t>
      </w:r>
      <w:hyperlink w:history="1" w:anchor=".YFxvmkBFyUl" r:id="rId31">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 xml:space="preserve">), </w:t>
      </w:r>
      <w:r w:rsidR="00963CEE">
        <w:t>as provided in the annex to the present resolution</w:t>
      </w:r>
      <w:r w:rsidR="00646A90">
        <w:t>,</w:t>
      </w:r>
    </w:p>
    <w:p w:rsidRPr="002A0622" w:rsidR="00C44F8D" w:rsidP="00C44F8D" w:rsidRDefault="00646A90" w14:paraId="44C03A41" w14:textId="78C47594">
      <w:pPr>
        <w:pStyle w:val="WMOBodyText"/>
      </w:pPr>
      <w:r w:rsidRPr="00646A90">
        <w:rPr>
          <w:b/>
          <w:bCs/>
        </w:rPr>
        <w:t>Authorizes</w:t>
      </w:r>
      <w:r w:rsidRPr="00646A90">
        <w:t xml:space="preserve"> </w:t>
      </w:r>
      <w:r w:rsidR="00412F16">
        <w:t xml:space="preserve">the Secretary-General, in </w:t>
      </w:r>
      <w:r w:rsidRPr="007F55A2" w:rsidR="00412F16">
        <w:t>consultation with the president of the Commission for Observation, Infrastructure and Information Systems concerned to make editorial amendments to the</w:t>
      </w:r>
      <w:r w:rsidRPr="00FB382A" w:rsidR="00C44F8D">
        <w:t xml:space="preserve"> </w:t>
      </w:r>
      <w:hyperlink w:history="1" w:anchor=".YFxvmkBFyUl" r:id="rId32">
        <w:r w:rsidRPr="00C44F8D" w:rsidR="00C44F8D">
          <w:rPr>
            <w:rStyle w:val="Hyperlink"/>
            <w:i/>
            <w:iCs/>
          </w:rPr>
          <w:t xml:space="preserve">Manual on Global Data-processing and Forecasting System </w:t>
        </w:r>
      </w:hyperlink>
      <w:r w:rsidRPr="002A0622" w:rsidR="00C44F8D">
        <w:t>(</w:t>
      </w:r>
      <w:r w:rsidRPr="00C44F8D" w:rsidR="00C44F8D">
        <w:t>WMO</w:t>
      </w:r>
      <w:r w:rsidR="00C44F8D">
        <w:noBreakHyphen/>
      </w:r>
      <w:r w:rsidRPr="00C44F8D" w:rsidR="00C44F8D">
        <w:t>No.</w:t>
      </w:r>
      <w:r w:rsidR="00C44F8D">
        <w:t> </w:t>
      </w:r>
      <w:r w:rsidRPr="00C44F8D" w:rsidR="00C44F8D">
        <w:t>485</w:t>
      </w:r>
      <w:r w:rsidRPr="002A0622" w:rsidR="00C44F8D">
        <w:t>)</w:t>
      </w:r>
      <w:r w:rsidR="00C44F8D">
        <w:t>.</w:t>
      </w:r>
      <w:r w:rsidRPr="002A0622" w:rsidR="00C44F8D">
        <w:t xml:space="preserve"> </w:t>
      </w:r>
    </w:p>
    <w:p w:rsidRPr="00F3069C" w:rsidR="00D0678B" w:rsidP="00F3069C" w:rsidRDefault="00D0678B" w14:paraId="6FD8E347" w14:textId="4604E489">
      <w:pPr>
        <w:pStyle w:val="WMOBodyText"/>
      </w:pPr>
    </w:p>
    <w:p w:rsidR="00CE3145" w:rsidP="00F3069C" w:rsidRDefault="00F3069C" w14:paraId="6FD8E348" w14:textId="77777777">
      <w:pPr>
        <w:pStyle w:val="WMOBodyText"/>
        <w:jc w:val="center"/>
        <w:rPr>
          <w:lang w:val="en-US"/>
        </w:rPr>
      </w:pPr>
      <w:r w:rsidRPr="00F3069C">
        <w:rPr>
          <w:lang w:val="en-US"/>
        </w:rPr>
        <w:t>__________</w:t>
      </w:r>
    </w:p>
    <w:p w:rsidRPr="00B24FC9" w:rsidR="00B45999" w:rsidP="00B45999" w:rsidRDefault="00BD5BDC" w14:paraId="6FD8E349" w14:textId="77777777">
      <w:pPr>
        <w:pStyle w:val="WMOBodyText"/>
      </w:pPr>
      <w:hyperlink w:history="1" w:anchor="_Annex_to_draft_3">
        <w:r w:rsidRPr="00314A20" w:rsidR="00B45999">
          <w:rPr>
            <w:rStyle w:val="Hyperlink"/>
          </w:rPr>
          <w:t>Annex: 1</w:t>
        </w:r>
      </w:hyperlink>
    </w:p>
    <w:p w:rsidRPr="00B24FC9" w:rsidR="00B45999" w:rsidP="00B45999" w:rsidRDefault="00B45999" w14:paraId="6FD8E34A" w14:textId="77777777">
      <w:pPr>
        <w:pStyle w:val="WMOBodyText"/>
      </w:pPr>
      <w:r w:rsidRPr="00B24FC9">
        <w:t>_______</w:t>
      </w:r>
    </w:p>
    <w:p w:rsidR="00CE3145" w:rsidP="00CE3145" w:rsidRDefault="00CE3145" w14:paraId="6FD8E34B" w14:textId="77777777">
      <w:pPr>
        <w:pStyle w:val="WMOBodyText"/>
        <w:rPr>
          <w:lang w:val="en-US"/>
        </w:rPr>
      </w:pPr>
      <w:r>
        <w:rPr>
          <w:lang w:val="en-US"/>
        </w:rPr>
        <w:br w:type="page"/>
      </w:r>
    </w:p>
    <w:p w:rsidRPr="00F3069C" w:rsidR="00CE3145" w:rsidP="00CE3145" w:rsidRDefault="00CE3145" w14:paraId="6FD8E34C" w14:textId="77777777">
      <w:pPr>
        <w:pStyle w:val="Heading2"/>
      </w:pPr>
      <w:bookmarkStart w:name="_Annex_to_draft_3" w:id="32"/>
      <w:bookmarkEnd w:id="32"/>
      <w:r w:rsidRPr="00F3069C">
        <w:t xml:space="preserve">Annex to </w:t>
      </w:r>
      <w:r>
        <w:t>d</w:t>
      </w:r>
      <w:r w:rsidRPr="00F3069C">
        <w:t xml:space="preserve">raft </w:t>
      </w:r>
      <w:r w:rsidR="00FA0490">
        <w:t xml:space="preserve">Resolution </w:t>
      </w:r>
      <w:r w:rsidR="00314A20">
        <w:t>#</w:t>
      </w:r>
      <w:r w:rsidR="00FA0490">
        <w:t>/</w:t>
      </w:r>
      <w:r w:rsidR="00314A20">
        <w:t>#</w:t>
      </w:r>
      <w:r w:rsidR="00FA0490">
        <w:t xml:space="preserve"> (EC-73)</w:t>
      </w:r>
    </w:p>
    <w:p w:rsidRPr="00C44F8D" w:rsidR="00CE3145" w:rsidP="00CE3145" w:rsidRDefault="005F79DD" w14:paraId="6FD8E34D" w14:textId="532571BC">
      <w:pPr>
        <w:pStyle w:val="WMOBodyText"/>
        <w:jc w:val="center"/>
        <w:rPr>
          <w:b/>
          <w:bCs/>
        </w:rPr>
      </w:pPr>
      <w:r w:rsidRPr="005F79DD">
        <w:rPr>
          <w:b/>
          <w:bCs/>
        </w:rPr>
        <w:t>Amendment to the</w:t>
      </w:r>
      <w:r>
        <w:rPr>
          <w:b/>
          <w:bCs/>
          <w:i/>
          <w:iCs/>
        </w:rPr>
        <w:t xml:space="preserve"> </w:t>
      </w:r>
      <w:hyperlink w:history="1" w:anchor=".YEjPVGhKiUl" r:id="rId33">
        <w:r w:rsidRPr="00C44F8D" w:rsidR="00C44F8D">
          <w:rPr>
            <w:rStyle w:val="Hyperlink"/>
            <w:b/>
            <w:bCs/>
            <w:i/>
            <w:iCs/>
          </w:rPr>
          <w:t>Manual on the Global Data-processing and Forecasting System</w:t>
        </w:r>
        <w:r w:rsidRPr="00C44F8D" w:rsidR="00C44F8D">
          <w:rPr>
            <w:rStyle w:val="Hyperlink"/>
            <w:b/>
            <w:bCs/>
          </w:rPr>
          <w:t xml:space="preserve"> </w:t>
        </w:r>
        <w:r w:rsidRPr="00C44F8D" w:rsidR="00C44F8D">
          <w:rPr>
            <w:rStyle w:val="Hyperlink"/>
            <w:b/>
            <w:bCs/>
            <w:color w:val="auto"/>
          </w:rPr>
          <w:t>(WMO-No. 485</w:t>
        </w:r>
      </w:hyperlink>
      <w:r w:rsidRPr="00C44F8D" w:rsidR="00C44F8D">
        <w:rPr>
          <w:b/>
          <w:bCs/>
        </w:rPr>
        <w:t>)</w:t>
      </w:r>
    </w:p>
    <w:p w:rsidR="00BB273D" w:rsidP="00A13A01" w:rsidRDefault="00BB273D" w14:paraId="6FD8E34E" w14:textId="77777777">
      <w:pPr>
        <w:pStyle w:val="ChapterheadNOToC"/>
        <w:spacing w:after="0" w:line="240" w:lineRule="auto"/>
      </w:pPr>
    </w:p>
    <w:p w:rsidR="00BB273D" w:rsidP="00A13A01" w:rsidRDefault="00BB273D" w14:paraId="6FD8E34F" w14:textId="77777777">
      <w:pPr>
        <w:pStyle w:val="ChapterheadNOToC"/>
        <w:spacing w:after="0" w:line="240" w:lineRule="auto"/>
        <w:rPr>
          <w:color w:val="008000"/>
          <w:sz w:val="20"/>
          <w:szCs w:val="20"/>
          <w:u w:val="dash"/>
        </w:rPr>
      </w:pPr>
      <w:r w:rsidRPr="00385EE6">
        <w:rPr>
          <w:sz w:val="20"/>
          <w:szCs w:val="20"/>
        </w:rPr>
        <w:t xml:space="preserve">APPENDIX. PROCEDURES FOR AMENDING WMO MANUALS AND GUIDES THAT ARE THE RESPONSIBILITY OF THE </w:t>
      </w:r>
      <w:r w:rsidRPr="00385EE6">
        <w:rPr>
          <w:strike/>
          <w:color w:val="FF0000"/>
          <w:sz w:val="20"/>
          <w:szCs w:val="20"/>
          <w:u w:val="dash"/>
        </w:rPr>
        <w:t>COMMISSION FOR BASIC SYSTEMS</w:t>
      </w:r>
      <w:bookmarkStart w:name="_p_40AC05DBE48B184F8F6F158E510E1D78" w:id="33"/>
      <w:bookmarkEnd w:id="33"/>
      <w:r w:rsidRPr="00385EE6">
        <w:rPr>
          <w:strike/>
          <w:color w:val="FF0000"/>
          <w:sz w:val="20"/>
          <w:szCs w:val="20"/>
          <w:u w:val="dash"/>
        </w:rPr>
        <w:t xml:space="preserve"> </w:t>
      </w:r>
      <w:r w:rsidRPr="00385EE6">
        <w:rPr>
          <w:color w:val="008000"/>
          <w:sz w:val="20"/>
          <w:szCs w:val="20"/>
          <w:u w:val="dash"/>
        </w:rPr>
        <w:t>Commission for observation, Infrastructure and Information Systems</w:t>
      </w:r>
    </w:p>
    <w:p w:rsidR="00810E81" w:rsidP="00A13A01" w:rsidRDefault="00810E81" w14:paraId="07F97A04" w14:textId="77777777">
      <w:pPr>
        <w:pStyle w:val="ChapterheadNOToC"/>
        <w:spacing w:after="0" w:line="240" w:lineRule="auto"/>
        <w:rPr>
          <w:color w:val="008000"/>
          <w:sz w:val="20"/>
          <w:szCs w:val="20"/>
          <w:u w:val="dash"/>
        </w:rPr>
      </w:pPr>
    </w:p>
    <w:p w:rsidRPr="00C43CCB" w:rsidR="00810E81" w:rsidDel="00C43CCB" w:rsidP="005F0A1D" w:rsidRDefault="00DA6FDF" w14:paraId="5E37998A" w14:textId="515B3A19">
      <w:pPr>
        <w:pStyle w:val="Bodytext1"/>
        <w:rPr>
          <w:del w:author="Eunha Lim" w:date="2021-04-14T14:48:00Z" w:id="34"/>
          <w:rFonts w:ascii="Verdana" w:hAnsi="Verdana"/>
          <w:color w:val="008000"/>
          <w:sz w:val="16"/>
          <w:szCs w:val="16"/>
          <w:u w:val="dash"/>
        </w:rPr>
      </w:pPr>
      <w:ins w:author="Eunha Lim" w:date="2021-04-14T14:47:00Z" w:id="35">
        <w:r w:rsidRPr="00590447">
          <w:rPr>
            <w:rFonts w:ascii="Verdana" w:hAnsi="Verdana" w:cs="Arial"/>
            <w:color w:val="000000"/>
            <w:sz w:val="16"/>
            <w:szCs w:val="16"/>
            <w:highlight w:val="yellow"/>
            <w:bdr w:val="none" w:color="auto" w:sz="0" w:space="0" w:frame="1"/>
            <w:shd w:val="clear" w:color="auto" w:fill="FFFFFF"/>
          </w:rPr>
          <w:t>Note: This Appendix will be amended by a revised version to be developed by</w:t>
        </w:r>
        <w:r w:rsidRPr="00590447">
          <w:rPr>
            <w:rFonts w:ascii="Verdana" w:hAnsi="Verdana" w:cs="Arial"/>
            <w:color w:val="861106"/>
            <w:sz w:val="16"/>
            <w:szCs w:val="16"/>
            <w:highlight w:val="yellow"/>
            <w:bdr w:val="none" w:color="auto" w:sz="0" w:space="0" w:frame="1"/>
            <w:shd w:val="clear" w:color="auto" w:fill="FFFFFF"/>
          </w:rPr>
          <w:t> </w:t>
        </w:r>
        <w:r w:rsidRPr="00590447">
          <w:rPr>
            <w:rFonts w:ascii="Verdana" w:hAnsi="Verdana" w:cs="Arial"/>
            <w:color w:val="ED5C57"/>
            <w:sz w:val="16"/>
            <w:szCs w:val="16"/>
            <w:highlight w:val="yellow"/>
            <w:bdr w:val="none" w:color="auto" w:sz="0" w:space="0" w:frame="1"/>
            <w:shd w:val="clear" w:color="auto" w:fill="FFFFFF"/>
          </w:rPr>
          <w:t>the </w:t>
        </w:r>
        <w:r w:rsidRPr="00590447">
          <w:rPr>
            <w:rFonts w:ascii="Verdana" w:hAnsi="Verdana" w:cs="Arial"/>
            <w:color w:val="000000"/>
            <w:sz w:val="16"/>
            <w:szCs w:val="16"/>
            <w:highlight w:val="yellow"/>
            <w:bdr w:val="none" w:color="auto" w:sz="0" w:space="0" w:frame="1"/>
            <w:shd w:val="clear" w:color="auto" w:fill="FFFFFF"/>
          </w:rPr>
          <w:t>Commission for Observation, Infrastructure and Information Systems as requested by Recommendation 5.1.1(3)/1 (INFCOM-1(III)</w:t>
        </w:r>
      </w:ins>
      <w:ins w:author="Eunha Lim" w:date="2021-04-14T14:49:00Z" w:id="36">
        <w:r w:rsidR="00590447">
          <w:rPr>
            <w:rFonts w:ascii="Verdana" w:hAnsi="Verdana" w:cs="Arial"/>
            <w:color w:val="000000"/>
            <w:sz w:val="16"/>
            <w:szCs w:val="16"/>
            <w:highlight w:val="yellow"/>
            <w:bdr w:val="none" w:color="auto" w:sz="0" w:space="0" w:frame="1"/>
            <w:shd w:val="clear" w:color="auto" w:fill="FFFFFF"/>
          </w:rPr>
          <w:t>)</w:t>
        </w:r>
      </w:ins>
      <w:ins w:author="Eunha Lim" w:date="2021-04-14T14:47:00Z" w:id="37">
        <w:r w:rsidRPr="00590447">
          <w:rPr>
            <w:rFonts w:ascii="Verdana" w:hAnsi="Verdana" w:cs="Arial"/>
            <w:color w:val="000000"/>
            <w:sz w:val="16"/>
            <w:szCs w:val="16"/>
            <w:highlight w:val="yellow"/>
            <w:bdr w:val="none" w:color="auto" w:sz="0" w:space="0" w:frame="1"/>
            <w:shd w:val="clear" w:color="auto" w:fill="FFFFFF"/>
          </w:rPr>
          <w:t xml:space="preserve"> to ensure consistency with other relevant Manuals and Guides [Japan, Secretariat]</w:t>
        </w:r>
      </w:ins>
    </w:p>
    <w:p w:rsidRPr="00810E81" w:rsidR="00B25932" w:rsidP="005F0A1D" w:rsidRDefault="00B25932" w14:paraId="3BCD8CF1" w14:textId="77777777">
      <w:pPr>
        <w:pStyle w:val="Bodytext1"/>
      </w:pPr>
    </w:p>
    <w:p w:rsidRPr="00385EE6" w:rsidR="00BB273D" w:rsidP="00A13A01" w:rsidRDefault="00BB273D" w14:paraId="6FD8E350" w14:textId="77777777">
      <w:pPr>
        <w:pStyle w:val="Heading1NOToC"/>
        <w:spacing w:before="240" w:line="240" w:lineRule="auto"/>
        <w:rPr>
          <w:rFonts w:ascii="Verdana" w:hAnsi="Verdana"/>
          <w:sz w:val="20"/>
          <w:szCs w:val="20"/>
        </w:rPr>
      </w:pPr>
      <w:r w:rsidRPr="00385EE6">
        <w:rPr>
          <w:rFonts w:ascii="Verdana" w:hAnsi="Verdana"/>
          <w:sz w:val="20"/>
          <w:szCs w:val="20"/>
        </w:rPr>
        <w:t>1.</w:t>
      </w:r>
      <w:r w:rsidRPr="00385EE6">
        <w:rPr>
          <w:rFonts w:ascii="Verdana" w:hAnsi="Verdana"/>
          <w:sz w:val="20"/>
          <w:szCs w:val="20"/>
        </w:rPr>
        <w:tab/>
      </w:r>
      <w:r w:rsidRPr="00385EE6">
        <w:rPr>
          <w:rFonts w:ascii="Verdana" w:hAnsi="Verdana"/>
          <w:sz w:val="20"/>
          <w:szCs w:val="20"/>
        </w:rPr>
        <w:t xml:space="preserve">DESIGNATION OF RESPONSIBLE </w:t>
      </w:r>
      <w:r w:rsidRPr="00385EE6">
        <w:rPr>
          <w:rFonts w:ascii="Verdana" w:hAnsi="Verdana"/>
          <w:strike/>
          <w:color w:val="FF0000"/>
          <w:sz w:val="20"/>
          <w:szCs w:val="20"/>
          <w:u w:val="dash"/>
        </w:rPr>
        <w:t>Committees</w:t>
      </w:r>
      <w:r w:rsidRPr="00385EE6">
        <w:rPr>
          <w:rFonts w:ascii="Verdana" w:hAnsi="Verdana"/>
          <w:sz w:val="20"/>
          <w:szCs w:val="20"/>
        </w:rPr>
        <w:t xml:space="preserve"> </w:t>
      </w:r>
      <w:r w:rsidRPr="00385EE6">
        <w:rPr>
          <w:rFonts w:ascii="Verdana" w:hAnsi="Verdana"/>
          <w:color w:val="008000"/>
          <w:sz w:val="20"/>
          <w:szCs w:val="20"/>
          <w:u w:val="dash"/>
        </w:rPr>
        <w:t>BODIES</w:t>
      </w:r>
    </w:p>
    <w:p w:rsidRPr="00385EE6" w:rsidR="00BB273D" w:rsidP="00A13A01" w:rsidRDefault="00BB273D" w14:paraId="6FD8E351" w14:textId="77777777">
      <w:pPr>
        <w:pStyle w:val="Bodytext1"/>
        <w:spacing w:after="0" w:line="240" w:lineRule="auto"/>
        <w:rPr>
          <w:rFonts w:ascii="Verdana" w:hAnsi="Verdana"/>
          <w:sz w:val="20"/>
          <w:szCs w:val="20"/>
        </w:rPr>
      </w:pPr>
      <w:r w:rsidRPr="00385EE6">
        <w:rPr>
          <w:rFonts w:ascii="Verdana" w:hAnsi="Verdana"/>
          <w:sz w:val="20"/>
          <w:szCs w:val="20"/>
        </w:rPr>
        <w:t xml:space="preserve">The </w:t>
      </w:r>
      <w:r w:rsidRPr="00385EE6">
        <w:rPr>
          <w:rFonts w:ascii="Verdana" w:hAnsi="Verdana"/>
          <w:strike/>
          <w:color w:val="FF0000"/>
          <w:sz w:val="20"/>
          <w:szCs w:val="20"/>
          <w:u w:val="dash"/>
        </w:rPr>
        <w:t>Commission for Basic Systems (CBS)</w:t>
      </w:r>
      <w:r w:rsidRPr="00385EE6">
        <w:rPr>
          <w:rFonts w:ascii="Verdana" w:hAnsi="Verdana"/>
          <w:sz w:val="20"/>
          <w:szCs w:val="20"/>
        </w:rPr>
        <w:t xml:space="preserve"> </w:t>
      </w:r>
      <w:r w:rsidRPr="00385EE6">
        <w:rPr>
          <w:rFonts w:ascii="Verdana" w:hAnsi="Verdana"/>
          <w:color w:val="008000"/>
          <w:sz w:val="20"/>
          <w:szCs w:val="20"/>
          <w:u w:val="dash"/>
        </w:rPr>
        <w:t>Commission for Observation, Infrastructure and Information Systems (INFCOM) shall</w:t>
      </w:r>
      <w:r w:rsidRPr="00385EE6">
        <w:rPr>
          <w:rFonts w:ascii="Verdana" w:hAnsi="Verdana"/>
          <w:sz w:val="20"/>
          <w:szCs w:val="20"/>
        </w:rPr>
        <w:t xml:space="preserve">, for each Manual and Guide, designate one of its </w:t>
      </w:r>
      <w:r w:rsidRPr="00385EE6">
        <w:rPr>
          <w:rFonts w:ascii="Verdana" w:hAnsi="Verdana"/>
          <w:strike/>
          <w:color w:val="FF0000"/>
          <w:sz w:val="20"/>
          <w:szCs w:val="20"/>
          <w:u w:val="dash"/>
        </w:rPr>
        <w:t>Open Programme Area Groups (OPAGs)</w:t>
      </w:r>
      <w:r w:rsidRPr="00385EE6">
        <w:rPr>
          <w:rFonts w:ascii="Verdana" w:hAnsi="Verdana"/>
          <w:sz w:val="20"/>
          <w:szCs w:val="20"/>
        </w:rPr>
        <w:t xml:space="preserve"> </w:t>
      </w:r>
      <w:r w:rsidRPr="00385EE6">
        <w:rPr>
          <w:rFonts w:ascii="Verdana" w:hAnsi="Verdana"/>
          <w:color w:val="008000"/>
          <w:sz w:val="20"/>
          <w:szCs w:val="20"/>
          <w:u w:val="dash"/>
        </w:rPr>
        <w:t>Standing Committees (SCs)</w:t>
      </w:r>
      <w:r w:rsidRPr="00385EE6">
        <w:rPr>
          <w:rFonts w:ascii="Verdana" w:hAnsi="Verdana"/>
          <w:sz w:val="20"/>
          <w:szCs w:val="20"/>
        </w:rPr>
        <w:t xml:space="preserve"> as being responsible for that Manual and its associated technical guides. The </w:t>
      </w:r>
      <w:r w:rsidRPr="00385EE6">
        <w:rPr>
          <w:rFonts w:ascii="Verdana" w:hAnsi="Verdana"/>
          <w:strike/>
          <w:color w:val="FF0000"/>
          <w:sz w:val="20"/>
          <w:szCs w:val="20"/>
          <w:u w:val="dash"/>
        </w:rPr>
        <w:t>Open Programme Area Group</w:t>
      </w:r>
      <w:r w:rsidRPr="00385EE6">
        <w:rPr>
          <w:rFonts w:ascii="Verdana" w:hAnsi="Verdana"/>
          <w:sz w:val="20"/>
          <w:szCs w:val="20"/>
        </w:rPr>
        <w:t xml:space="preserve"> </w:t>
      </w:r>
      <w:r w:rsidRPr="00385EE6">
        <w:rPr>
          <w:rFonts w:ascii="Verdana" w:hAnsi="Verdana"/>
          <w:color w:val="008000"/>
          <w:sz w:val="20"/>
          <w:szCs w:val="20"/>
          <w:u w:val="dash"/>
        </w:rPr>
        <w:t>Standing Committee</w:t>
      </w:r>
      <w:r w:rsidRPr="00385EE6">
        <w:rPr>
          <w:rFonts w:ascii="Verdana" w:hAnsi="Verdana"/>
          <w:sz w:val="20"/>
          <w:szCs w:val="20"/>
        </w:rPr>
        <w:t xml:space="preserve"> may choose to designate one of its Expert Teams as 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for managing changes to all or part of that Manual; if no Expert Team is designated, </w:t>
      </w:r>
      <w:r w:rsidRPr="00385EE6">
        <w:rPr>
          <w:rFonts w:ascii="Verdana" w:hAnsi="Verdana"/>
          <w:strike/>
          <w:color w:val="FF0000"/>
          <w:sz w:val="20"/>
          <w:szCs w:val="20"/>
          <w:u w:val="dash"/>
        </w:rPr>
        <w:t>the Implementation Coordination Team for the OPAG</w:t>
      </w:r>
      <w:r w:rsidRPr="00385EE6">
        <w:rPr>
          <w:rFonts w:ascii="Verdana" w:hAnsi="Verdana"/>
          <w:sz w:val="20"/>
          <w:szCs w:val="20"/>
        </w:rPr>
        <w:t xml:space="preserve"> </w:t>
      </w:r>
      <w:r w:rsidRPr="00385EE6" w:rsidR="00B30A92">
        <w:rPr>
          <w:rFonts w:ascii="Verdana" w:hAnsi="Verdana"/>
          <w:color w:val="008000"/>
          <w:sz w:val="20"/>
          <w:szCs w:val="20"/>
          <w:u w:val="dash"/>
        </w:rPr>
        <w:t>or the designated Expert Team is not in force, the</w:t>
      </w:r>
      <w:r w:rsidRPr="00385EE6" w:rsidR="00B30A92">
        <w:rPr>
          <w:rFonts w:ascii="Verdana" w:hAnsi="Verdana"/>
          <w:sz w:val="20"/>
          <w:szCs w:val="20"/>
        </w:rPr>
        <w:t xml:space="preserve"> </w:t>
      </w:r>
      <w:r w:rsidRPr="00385EE6">
        <w:rPr>
          <w:rFonts w:ascii="Verdana" w:hAnsi="Verdana"/>
          <w:color w:val="008000"/>
          <w:sz w:val="20"/>
          <w:szCs w:val="20"/>
          <w:u w:val="dash"/>
        </w:rPr>
        <w:t>Standing Committee</w:t>
      </w:r>
      <w:r w:rsidRPr="00385EE6">
        <w:rPr>
          <w:rFonts w:ascii="Verdana" w:hAnsi="Verdana"/>
          <w:sz w:val="20"/>
          <w:szCs w:val="20"/>
        </w:rPr>
        <w:t xml:space="preserve"> takes on the role of 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w:t>
      </w:r>
    </w:p>
    <w:p w:rsidRPr="00385EE6" w:rsidR="00BB273D" w:rsidP="00A13A01" w:rsidRDefault="00BB273D" w14:paraId="6FD8E352" w14:textId="77777777">
      <w:pPr>
        <w:pStyle w:val="Heading1NOToC"/>
        <w:spacing w:before="240" w:line="240" w:lineRule="auto"/>
        <w:rPr>
          <w:rFonts w:ascii="Verdana" w:hAnsi="Verdana"/>
          <w:sz w:val="20"/>
          <w:szCs w:val="20"/>
        </w:rPr>
      </w:pPr>
      <w:r w:rsidRPr="00385EE6">
        <w:rPr>
          <w:rFonts w:ascii="Verdana" w:hAnsi="Verdana"/>
          <w:sz w:val="20"/>
          <w:szCs w:val="20"/>
        </w:rPr>
        <w:t>2.</w:t>
      </w:r>
      <w:r w:rsidRPr="00385EE6">
        <w:rPr>
          <w:rFonts w:ascii="Verdana" w:hAnsi="Verdana"/>
          <w:sz w:val="20"/>
          <w:szCs w:val="20"/>
        </w:rPr>
        <w:tab/>
      </w:r>
      <w:r w:rsidRPr="00385EE6">
        <w:rPr>
          <w:rFonts w:ascii="Verdana" w:hAnsi="Verdana"/>
          <w:sz w:val="20"/>
          <w:szCs w:val="20"/>
        </w:rPr>
        <w:t>GENERAL VALIDATION AND IMPLEMENTATION PROCEDURES</w:t>
      </w:r>
    </w:p>
    <w:p w:rsidRPr="00385EE6" w:rsidR="00BB273D" w:rsidP="00BB273D" w:rsidRDefault="00BB273D" w14:paraId="6FD8E353" w14:textId="77777777">
      <w:pPr>
        <w:pStyle w:val="Heading2NOToC"/>
        <w:rPr>
          <w:rFonts w:ascii="Verdana" w:hAnsi="Verdana"/>
          <w:sz w:val="20"/>
          <w:szCs w:val="20"/>
        </w:rPr>
      </w:pPr>
      <w:r w:rsidRPr="00385EE6">
        <w:rPr>
          <w:rFonts w:ascii="Verdana" w:hAnsi="Verdana"/>
          <w:sz w:val="20"/>
          <w:szCs w:val="20"/>
        </w:rPr>
        <w:t>2.1</w:t>
      </w:r>
      <w:r w:rsidRPr="00385EE6">
        <w:rPr>
          <w:rFonts w:ascii="Verdana" w:hAnsi="Verdana"/>
          <w:sz w:val="20"/>
          <w:szCs w:val="20"/>
        </w:rPr>
        <w:tab/>
      </w:r>
      <w:r w:rsidRPr="00385EE6">
        <w:rPr>
          <w:rFonts w:ascii="Verdana" w:hAnsi="Verdana"/>
          <w:sz w:val="20"/>
          <w:szCs w:val="20"/>
        </w:rPr>
        <w:t>Proposal of amendments</w:t>
      </w:r>
    </w:p>
    <w:p w:rsidRPr="00385EE6" w:rsidR="00BB273D" w:rsidP="00BB273D" w:rsidRDefault="00BB273D" w14:paraId="6FD8E354" w14:textId="77777777">
      <w:pPr>
        <w:pStyle w:val="Bodytext1"/>
        <w:rPr>
          <w:rFonts w:ascii="Verdana" w:hAnsi="Verdana"/>
          <w:sz w:val="20"/>
          <w:szCs w:val="20"/>
        </w:rPr>
      </w:pPr>
      <w:r w:rsidRPr="00385EE6">
        <w:rPr>
          <w:rFonts w:ascii="Verdana" w:hAnsi="Verdana"/>
          <w:sz w:val="20"/>
          <w:szCs w:val="20"/>
        </w:rPr>
        <w:t xml:space="preserve">Amendments to a Manual or a Guide managed by </w:t>
      </w:r>
      <w:r w:rsidRPr="00385EE6">
        <w:rPr>
          <w:rFonts w:ascii="Verdana" w:hAnsi="Verdana"/>
          <w:strike/>
          <w:color w:val="FF0000"/>
          <w:sz w:val="20"/>
          <w:szCs w:val="20"/>
          <w:u w:val="dash"/>
        </w:rPr>
        <w:t>CBS</w:t>
      </w:r>
      <w:r w:rsidRPr="00385EE6">
        <w:rPr>
          <w:rFonts w:ascii="Verdana" w:hAnsi="Verdana"/>
          <w:sz w:val="20"/>
          <w:szCs w:val="20"/>
        </w:rPr>
        <w:t xml:space="preserve"> </w:t>
      </w:r>
      <w:r w:rsidRPr="00385EE6">
        <w:rPr>
          <w:rFonts w:ascii="Verdana" w:hAnsi="Verdana"/>
          <w:color w:val="008000"/>
          <w:sz w:val="20"/>
          <w:szCs w:val="20"/>
          <w:u w:val="dash"/>
        </w:rPr>
        <w:t>INFCOM</w:t>
      </w:r>
      <w:r w:rsidRPr="00385EE6">
        <w:rPr>
          <w:rFonts w:ascii="Verdana" w:hAnsi="Verdana"/>
          <w:sz w:val="20"/>
          <w:szCs w:val="20"/>
        </w:rPr>
        <w:t xml:space="preserve"> shall be proposed in writing to the Secretariat. The proposal shall specify the needs, purposes and requirements and include information on a contact point for technical matters.</w:t>
      </w:r>
    </w:p>
    <w:p w:rsidRPr="00385EE6" w:rsidR="00BB273D" w:rsidP="00BB273D" w:rsidRDefault="00BB273D" w14:paraId="6FD8E355" w14:textId="77777777">
      <w:pPr>
        <w:pStyle w:val="Heading2NOToC"/>
        <w:rPr>
          <w:rFonts w:ascii="Verdana" w:hAnsi="Verdana"/>
          <w:sz w:val="20"/>
          <w:szCs w:val="20"/>
        </w:rPr>
      </w:pPr>
      <w:r w:rsidRPr="00385EE6">
        <w:rPr>
          <w:rFonts w:ascii="Verdana" w:hAnsi="Verdana"/>
          <w:sz w:val="20"/>
          <w:szCs w:val="20"/>
        </w:rPr>
        <w:t>2.2</w:t>
      </w:r>
      <w:r w:rsidRPr="00385EE6">
        <w:rPr>
          <w:rFonts w:ascii="Verdana" w:hAnsi="Verdana"/>
          <w:sz w:val="20"/>
          <w:szCs w:val="20"/>
        </w:rPr>
        <w:tab/>
      </w:r>
      <w:r w:rsidRPr="00385EE6">
        <w:rPr>
          <w:rFonts w:ascii="Verdana" w:hAnsi="Verdana"/>
          <w:sz w:val="20"/>
          <w:szCs w:val="20"/>
        </w:rPr>
        <w:t>Drafting recommendation</w:t>
      </w:r>
    </w:p>
    <w:p w:rsidRPr="00385EE6" w:rsidR="00BB273D" w:rsidP="00BB273D" w:rsidRDefault="00BB273D" w14:paraId="6FD8E356" w14:textId="77777777">
      <w:pPr>
        <w:pStyle w:val="Bodytext1"/>
        <w:rPr>
          <w:rFonts w:ascii="Verdana" w:hAnsi="Verdana"/>
          <w:sz w:val="20"/>
          <w:szCs w:val="20"/>
        </w:rPr>
      </w:pPr>
      <w:r w:rsidRPr="00385EE6">
        <w:rPr>
          <w:rFonts w:ascii="Verdana" w:hAnsi="Verdana"/>
          <w:sz w:val="20"/>
          <w:szCs w:val="20"/>
        </w:rPr>
        <w:t xml:space="preserve">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for the relevant part of a Manual or a Guide, supported by the Secretariat, shall validate the stated requirement (unless it is consequential to an amendment to the WMO Technical Regulations) and develop a draft recommendation to respond to the requirement, as appropriate.</w:t>
      </w:r>
    </w:p>
    <w:p w:rsidRPr="00385EE6" w:rsidR="00BB273D" w:rsidP="00BB273D" w:rsidRDefault="00BB273D" w14:paraId="6FD8E357" w14:textId="77777777">
      <w:pPr>
        <w:pStyle w:val="Heading2NOToC"/>
        <w:rPr>
          <w:rFonts w:ascii="Verdana" w:hAnsi="Verdana"/>
          <w:sz w:val="20"/>
          <w:szCs w:val="20"/>
        </w:rPr>
      </w:pPr>
      <w:r w:rsidRPr="00385EE6">
        <w:rPr>
          <w:rFonts w:ascii="Verdana" w:hAnsi="Verdana"/>
          <w:sz w:val="20"/>
          <w:szCs w:val="20"/>
        </w:rPr>
        <w:t>2.3</w:t>
      </w:r>
      <w:r w:rsidRPr="00385EE6">
        <w:rPr>
          <w:rFonts w:ascii="Verdana" w:hAnsi="Verdana"/>
          <w:sz w:val="20"/>
          <w:szCs w:val="20"/>
        </w:rPr>
        <w:tab/>
      </w:r>
      <w:r w:rsidRPr="00385EE6">
        <w:rPr>
          <w:rFonts w:ascii="Verdana" w:hAnsi="Verdana"/>
          <w:sz w:val="20"/>
          <w:szCs w:val="20"/>
        </w:rPr>
        <w:t>Procedures for approval</w:t>
      </w:r>
    </w:p>
    <w:p w:rsidRPr="00385EE6" w:rsidR="00BB273D" w:rsidP="00BB273D" w:rsidRDefault="00BB273D" w14:paraId="6FD8E358" w14:textId="77777777">
      <w:pPr>
        <w:pStyle w:val="Bodytext1"/>
        <w:rPr>
          <w:rFonts w:ascii="Verdana" w:hAnsi="Verdana"/>
          <w:sz w:val="20"/>
          <w:szCs w:val="20"/>
        </w:rPr>
      </w:pPr>
      <w:r w:rsidRPr="00385EE6">
        <w:rPr>
          <w:rFonts w:ascii="Verdana" w:hAnsi="Verdana"/>
          <w:sz w:val="20"/>
          <w:szCs w:val="20"/>
        </w:rPr>
        <w:t xml:space="preserve">After a draft recommendation of 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is validated in accordance with the procedure given in section</w:t>
      </w:r>
      <w:r w:rsidRPr="00385EE6">
        <w:rPr>
          <w:rFonts w:ascii="Verdana" w:hAnsi="Verdana"/>
          <w:sz w:val="20"/>
          <w:szCs w:val="20"/>
          <w:lang w:val="en-US"/>
        </w:rPr>
        <w:t> </w:t>
      </w:r>
      <w:r w:rsidRPr="00385EE6">
        <w:rPr>
          <w:rFonts w:ascii="Verdana" w:hAnsi="Verdana"/>
          <w:sz w:val="20"/>
          <w:szCs w:val="20"/>
        </w:rPr>
        <w:t xml:space="preserve">7 below, depending on the type of amendments, 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should select one of the following procedures for the approval of the amendments:</w:t>
      </w:r>
    </w:p>
    <w:p w:rsidRPr="00385EE6" w:rsidR="00BB273D" w:rsidP="00DE526B" w:rsidRDefault="00BB273D" w14:paraId="6FD8E359" w14:textId="77777777">
      <w:pPr>
        <w:pStyle w:val="Indent1"/>
        <w:tabs>
          <w:tab w:val="clear" w:pos="480"/>
        </w:tabs>
        <w:ind w:left="567" w:hanging="567"/>
        <w:rPr>
          <w:szCs w:val="20"/>
        </w:rPr>
      </w:pPr>
      <w:r w:rsidRPr="00385EE6">
        <w:rPr>
          <w:szCs w:val="20"/>
        </w:rPr>
        <w:t>(a)</w:t>
      </w:r>
      <w:r w:rsidRPr="00385EE6">
        <w:rPr>
          <w:szCs w:val="20"/>
        </w:rPr>
        <w:tab/>
      </w:r>
      <w:r w:rsidR="002A2CF0">
        <w:rPr>
          <w:szCs w:val="20"/>
        </w:rPr>
        <w:t>S</w:t>
      </w:r>
      <w:r w:rsidRPr="00385EE6">
        <w:rPr>
          <w:szCs w:val="20"/>
        </w:rPr>
        <w:t>imple (fast-track) procedure (see section</w:t>
      </w:r>
      <w:r w:rsidRPr="00385EE6">
        <w:rPr>
          <w:szCs w:val="20"/>
          <w:lang w:val="en-US"/>
        </w:rPr>
        <w:t> </w:t>
      </w:r>
      <w:r w:rsidRPr="00385EE6">
        <w:rPr>
          <w:szCs w:val="20"/>
        </w:rPr>
        <w:t>3 below);</w:t>
      </w:r>
    </w:p>
    <w:p w:rsidRPr="00385EE6" w:rsidR="00BB273D" w:rsidP="00DE526B" w:rsidRDefault="00BB273D" w14:paraId="6FD8E35A" w14:textId="77777777">
      <w:pPr>
        <w:pStyle w:val="Indent1"/>
        <w:tabs>
          <w:tab w:val="clear" w:pos="480"/>
        </w:tabs>
        <w:ind w:left="567" w:hanging="567"/>
        <w:rPr>
          <w:szCs w:val="20"/>
        </w:rPr>
      </w:pPr>
      <w:r w:rsidRPr="00385EE6">
        <w:rPr>
          <w:szCs w:val="20"/>
        </w:rPr>
        <w:t>(b)</w:t>
      </w:r>
      <w:r w:rsidRPr="00385EE6">
        <w:rPr>
          <w:szCs w:val="20"/>
        </w:rPr>
        <w:tab/>
      </w:r>
      <w:r w:rsidRPr="00385EE6">
        <w:rPr>
          <w:szCs w:val="20"/>
        </w:rPr>
        <w:t xml:space="preserve">Standard (adoption of amendments between </w:t>
      </w:r>
      <w:r w:rsidRPr="00385EE6">
        <w:rPr>
          <w:strike/>
          <w:color w:val="FF0000"/>
          <w:szCs w:val="20"/>
          <w:u w:val="dash"/>
        </w:rPr>
        <w:t>CBS</w:t>
      </w:r>
      <w:r w:rsidRPr="00385EE6">
        <w:rPr>
          <w:szCs w:val="20"/>
        </w:rPr>
        <w:t xml:space="preserve"> </w:t>
      </w:r>
      <w:r w:rsidRPr="00385EE6">
        <w:rPr>
          <w:color w:val="008000"/>
          <w:szCs w:val="20"/>
          <w:u w:val="dash"/>
        </w:rPr>
        <w:t>INFCOM</w:t>
      </w:r>
      <w:r w:rsidRPr="00385EE6">
        <w:rPr>
          <w:szCs w:val="20"/>
        </w:rPr>
        <w:t xml:space="preserve"> sessions) procedure (see section</w:t>
      </w:r>
      <w:r w:rsidRPr="00385EE6">
        <w:rPr>
          <w:szCs w:val="20"/>
          <w:lang w:val="en-US"/>
        </w:rPr>
        <w:t> </w:t>
      </w:r>
      <w:r w:rsidRPr="00385EE6">
        <w:rPr>
          <w:szCs w:val="20"/>
        </w:rPr>
        <w:t>4 below);</w:t>
      </w:r>
    </w:p>
    <w:p w:rsidRPr="00385EE6" w:rsidR="00BB273D" w:rsidP="00DE526B" w:rsidRDefault="00BB273D" w14:paraId="6FD8E35B" w14:textId="77777777">
      <w:pPr>
        <w:pStyle w:val="Indent1"/>
        <w:tabs>
          <w:tab w:val="clear" w:pos="480"/>
        </w:tabs>
        <w:ind w:left="567" w:hanging="567"/>
        <w:rPr>
          <w:szCs w:val="20"/>
        </w:rPr>
      </w:pPr>
      <w:r w:rsidRPr="00385EE6">
        <w:rPr>
          <w:szCs w:val="20"/>
        </w:rPr>
        <w:t>(c)</w:t>
      </w:r>
      <w:r w:rsidRPr="00385EE6">
        <w:rPr>
          <w:szCs w:val="20"/>
        </w:rPr>
        <w:tab/>
      </w:r>
      <w:r w:rsidRPr="00385EE6">
        <w:rPr>
          <w:szCs w:val="20"/>
        </w:rPr>
        <w:t xml:space="preserve">Complex (adoption of amendments during </w:t>
      </w:r>
      <w:r w:rsidRPr="00385EE6">
        <w:rPr>
          <w:strike/>
          <w:color w:val="FF0000"/>
          <w:szCs w:val="20"/>
          <w:u w:val="dash"/>
        </w:rPr>
        <w:t>CBS</w:t>
      </w:r>
      <w:r w:rsidRPr="00385EE6">
        <w:rPr>
          <w:szCs w:val="20"/>
        </w:rPr>
        <w:t xml:space="preserve"> </w:t>
      </w:r>
      <w:r w:rsidRPr="00385EE6">
        <w:rPr>
          <w:color w:val="008000"/>
          <w:szCs w:val="20"/>
          <w:u w:val="dash"/>
        </w:rPr>
        <w:t>INFCOM</w:t>
      </w:r>
      <w:r w:rsidRPr="00385EE6">
        <w:rPr>
          <w:szCs w:val="20"/>
        </w:rPr>
        <w:t xml:space="preserve"> sessions) procedure (see section</w:t>
      </w:r>
      <w:r w:rsidRPr="00385EE6">
        <w:rPr>
          <w:szCs w:val="20"/>
          <w:lang w:val="en-US"/>
        </w:rPr>
        <w:t> </w:t>
      </w:r>
      <w:r w:rsidRPr="00385EE6">
        <w:rPr>
          <w:szCs w:val="20"/>
        </w:rPr>
        <w:t>5 below).</w:t>
      </w:r>
    </w:p>
    <w:p w:rsidRPr="00385EE6" w:rsidR="00BB273D" w:rsidP="00BB273D" w:rsidRDefault="00BB273D" w14:paraId="6FD8E35C" w14:textId="77777777">
      <w:pPr>
        <w:pStyle w:val="Heading2NOToC"/>
        <w:rPr>
          <w:rFonts w:ascii="Verdana" w:hAnsi="Verdana"/>
          <w:sz w:val="20"/>
          <w:szCs w:val="20"/>
        </w:rPr>
      </w:pPr>
      <w:r w:rsidRPr="00385EE6">
        <w:rPr>
          <w:rFonts w:ascii="Verdana" w:hAnsi="Verdana"/>
          <w:sz w:val="20"/>
          <w:szCs w:val="20"/>
        </w:rPr>
        <w:t>2.4</w:t>
      </w:r>
      <w:r w:rsidRPr="00385EE6">
        <w:rPr>
          <w:rFonts w:ascii="Verdana" w:hAnsi="Verdana"/>
          <w:sz w:val="20"/>
          <w:szCs w:val="20"/>
        </w:rPr>
        <w:tab/>
      </w:r>
      <w:r w:rsidRPr="00385EE6">
        <w:rPr>
          <w:rFonts w:ascii="Verdana" w:hAnsi="Verdana"/>
          <w:sz w:val="20"/>
          <w:szCs w:val="20"/>
        </w:rPr>
        <w:t>Date of implementation</w:t>
      </w:r>
    </w:p>
    <w:p w:rsidRPr="00385EE6" w:rsidR="00BB273D" w:rsidP="00BB273D" w:rsidRDefault="00BB273D" w14:paraId="6FD8E35D" w14:textId="77777777">
      <w:pPr>
        <w:pStyle w:val="Bodytext1"/>
        <w:rPr>
          <w:rFonts w:ascii="Verdana" w:hAnsi="Verdana"/>
          <w:sz w:val="20"/>
          <w:szCs w:val="20"/>
        </w:rPr>
      </w:pPr>
      <w:r w:rsidRPr="00385EE6">
        <w:rPr>
          <w:rFonts w:ascii="Verdana" w:hAnsi="Verdana"/>
          <w:sz w:val="20"/>
          <w:szCs w:val="20"/>
        </w:rPr>
        <w:t xml:space="preserve">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should define an implementation date in order to give WMO Members sufficient time to implement the amendments after the date of notification. For procedures other than the simple (fast-track) one, if the time between the date of notification and implementation date is less than six months, the designated </w:t>
      </w:r>
      <w:r w:rsidRPr="00385EE6">
        <w:rPr>
          <w:rFonts w:ascii="Verdana" w:hAnsi="Verdana"/>
          <w:strike/>
          <w:color w:val="FF0000"/>
          <w:sz w:val="20"/>
          <w:szCs w:val="20"/>
          <w:u w:val="dash"/>
        </w:rPr>
        <w:t>committee</w:t>
      </w:r>
      <w:r w:rsidRPr="00385EE6">
        <w:rPr>
          <w:rFonts w:ascii="Verdana" w:hAnsi="Verdana"/>
          <w:sz w:val="20"/>
          <w:szCs w:val="20"/>
        </w:rPr>
        <w:t xml:space="preserve"> </w:t>
      </w:r>
      <w:r w:rsidRPr="00385EE6">
        <w:rPr>
          <w:rFonts w:ascii="Verdana" w:hAnsi="Verdana"/>
          <w:color w:val="008000"/>
          <w:sz w:val="20"/>
          <w:szCs w:val="20"/>
          <w:u w:val="dash"/>
        </w:rPr>
        <w:t>body</w:t>
      </w:r>
      <w:r w:rsidRPr="00385EE6">
        <w:rPr>
          <w:rFonts w:ascii="Verdana" w:hAnsi="Verdana"/>
          <w:sz w:val="20"/>
          <w:szCs w:val="20"/>
        </w:rPr>
        <w:t xml:space="preserve"> shall document the reasons for its decision.</w:t>
      </w:r>
    </w:p>
    <w:p w:rsidRPr="00385EE6" w:rsidR="00BB273D" w:rsidP="00BB273D" w:rsidRDefault="00BB273D" w14:paraId="6FD8E35E" w14:textId="77777777">
      <w:pPr>
        <w:pStyle w:val="Heading2NOToC"/>
        <w:rPr>
          <w:rFonts w:ascii="Verdana" w:hAnsi="Verdana"/>
          <w:sz w:val="20"/>
          <w:szCs w:val="20"/>
        </w:rPr>
      </w:pPr>
      <w:r w:rsidRPr="00385EE6">
        <w:rPr>
          <w:rFonts w:ascii="Verdana" w:hAnsi="Verdana"/>
          <w:sz w:val="20"/>
          <w:szCs w:val="20"/>
        </w:rPr>
        <w:t>2.5</w:t>
      </w:r>
      <w:r w:rsidRPr="00385EE6">
        <w:rPr>
          <w:rFonts w:ascii="Verdana" w:hAnsi="Verdana"/>
          <w:sz w:val="20"/>
          <w:szCs w:val="20"/>
        </w:rPr>
        <w:tab/>
      </w:r>
      <w:r w:rsidRPr="00385EE6">
        <w:rPr>
          <w:rFonts w:ascii="Verdana" w:hAnsi="Verdana"/>
          <w:sz w:val="20"/>
          <w:szCs w:val="20"/>
        </w:rPr>
        <w:t>Urgent introduction</w:t>
      </w:r>
    </w:p>
    <w:p w:rsidRPr="00385EE6" w:rsidR="00BB273D" w:rsidP="00BB273D" w:rsidRDefault="00BB273D" w14:paraId="6FD8E35F" w14:textId="77777777">
      <w:pPr>
        <w:pStyle w:val="Bodytext1"/>
        <w:rPr>
          <w:rFonts w:ascii="Verdana" w:hAnsi="Verdana"/>
          <w:sz w:val="20"/>
          <w:szCs w:val="20"/>
        </w:rPr>
      </w:pPr>
      <w:r w:rsidRPr="00385EE6">
        <w:rPr>
          <w:rFonts w:ascii="Verdana" w:hAnsi="Verdana"/>
          <w:sz w:val="20"/>
          <w:szCs w:val="20"/>
        </w:rPr>
        <w:t>Regardless of the above procedures, as an exceptional measure, the following procedure accommodates urgent user needs to introduce elements in lists of technical details, or to correct errors:</w:t>
      </w:r>
    </w:p>
    <w:p w:rsidRPr="00385EE6" w:rsidR="00BB273D" w:rsidP="00DE526B" w:rsidRDefault="00BB273D" w14:paraId="6FD8E360" w14:textId="77777777">
      <w:pPr>
        <w:pStyle w:val="Indent1"/>
        <w:tabs>
          <w:tab w:val="clear" w:pos="480"/>
          <w:tab w:val="left" w:pos="993"/>
        </w:tabs>
        <w:ind w:left="567" w:hanging="567"/>
        <w:rPr>
          <w:szCs w:val="20"/>
        </w:rPr>
      </w:pPr>
      <w:r w:rsidRPr="00385EE6">
        <w:rPr>
          <w:szCs w:val="20"/>
        </w:rPr>
        <w:t>(a)</w:t>
      </w:r>
      <w:r w:rsidRPr="00385EE6">
        <w:rPr>
          <w:szCs w:val="20"/>
        </w:rPr>
        <w:tab/>
      </w:r>
      <w:r w:rsidRPr="00385EE6">
        <w:rPr>
          <w:szCs w:val="20"/>
        </w:rPr>
        <w:t xml:space="preserve">A draft recommendation developed by the designated </w:t>
      </w:r>
      <w:r w:rsidRPr="00385EE6">
        <w:rPr>
          <w:strike/>
          <w:color w:val="FF0000"/>
          <w:szCs w:val="20"/>
          <w:u w:val="dash"/>
        </w:rPr>
        <w:t>committee</w:t>
      </w:r>
      <w:r w:rsidRPr="00385EE6">
        <w:rPr>
          <w:szCs w:val="20"/>
        </w:rPr>
        <w:t xml:space="preserve"> </w:t>
      </w:r>
      <w:r w:rsidRPr="00385EE6">
        <w:rPr>
          <w:color w:val="008000"/>
          <w:szCs w:val="20"/>
          <w:u w:val="dash"/>
        </w:rPr>
        <w:t>body</w:t>
      </w:r>
      <w:r w:rsidRPr="00385EE6">
        <w:rPr>
          <w:szCs w:val="20"/>
        </w:rPr>
        <w:t xml:space="preserve"> shall be validated according to the steps defined in section</w:t>
      </w:r>
      <w:r w:rsidRPr="00385EE6">
        <w:rPr>
          <w:szCs w:val="20"/>
          <w:lang w:val="en-US"/>
        </w:rPr>
        <w:t> </w:t>
      </w:r>
      <w:r w:rsidRPr="00385EE6">
        <w:rPr>
          <w:szCs w:val="20"/>
        </w:rPr>
        <w:t>7 below;</w:t>
      </w:r>
    </w:p>
    <w:p w:rsidRPr="00385EE6" w:rsidR="00BB273D" w:rsidP="00DE526B" w:rsidRDefault="00BB273D" w14:paraId="6FD8E361" w14:textId="77777777">
      <w:pPr>
        <w:pStyle w:val="Indent1"/>
        <w:tabs>
          <w:tab w:val="clear" w:pos="480"/>
          <w:tab w:val="left" w:pos="993"/>
          <w:tab w:val="left" w:pos="1800"/>
        </w:tabs>
        <w:ind w:left="567" w:hanging="567"/>
        <w:rPr>
          <w:szCs w:val="20"/>
        </w:rPr>
      </w:pPr>
      <w:r w:rsidRPr="00385EE6">
        <w:rPr>
          <w:szCs w:val="20"/>
        </w:rPr>
        <w:t>(b)</w:t>
      </w:r>
      <w:r w:rsidRPr="00385EE6">
        <w:rPr>
          <w:szCs w:val="20"/>
        </w:rPr>
        <w:tab/>
      </w:r>
      <w:r w:rsidRPr="00385EE6">
        <w:rPr>
          <w:szCs w:val="20"/>
        </w:rPr>
        <w:t xml:space="preserve">The draft recommendation for pre-operational use of a list entry, which can be used in operational data and products, shall be approved by the chair of the designated </w:t>
      </w:r>
      <w:r w:rsidRPr="00385EE6">
        <w:rPr>
          <w:strike/>
          <w:color w:val="FF0000"/>
          <w:szCs w:val="20"/>
          <w:u w:val="dash"/>
        </w:rPr>
        <w:t>committee</w:t>
      </w:r>
      <w:r w:rsidRPr="00385EE6">
        <w:rPr>
          <w:szCs w:val="20"/>
        </w:rPr>
        <w:t xml:space="preserve"> </w:t>
      </w:r>
      <w:r w:rsidRPr="00385EE6">
        <w:rPr>
          <w:color w:val="008000"/>
          <w:szCs w:val="20"/>
          <w:u w:val="dash"/>
        </w:rPr>
        <w:t>body</w:t>
      </w:r>
      <w:r w:rsidRPr="00385EE6">
        <w:rPr>
          <w:szCs w:val="20"/>
        </w:rPr>
        <w:t xml:space="preserve"> and the chair of the responsible </w:t>
      </w:r>
      <w:r w:rsidRPr="00385EE6">
        <w:rPr>
          <w:strike/>
          <w:color w:val="FF0000"/>
          <w:szCs w:val="20"/>
          <w:u w:val="dash"/>
        </w:rPr>
        <w:t>OPAG</w:t>
      </w:r>
      <w:r w:rsidRPr="00385EE6">
        <w:rPr>
          <w:szCs w:val="20"/>
        </w:rPr>
        <w:t xml:space="preserve"> </w:t>
      </w:r>
      <w:r w:rsidRPr="00385EE6">
        <w:rPr>
          <w:color w:val="008000"/>
          <w:szCs w:val="20"/>
          <w:u w:val="dash"/>
        </w:rPr>
        <w:t>SC,</w:t>
      </w:r>
      <w:r w:rsidRPr="00385EE6">
        <w:rPr>
          <w:szCs w:val="20"/>
        </w:rPr>
        <w:t xml:space="preserve"> and the president of </w:t>
      </w:r>
      <w:r w:rsidRPr="00385EE6">
        <w:rPr>
          <w:strike/>
          <w:color w:val="FF0000"/>
          <w:szCs w:val="20"/>
          <w:u w:val="dash"/>
        </w:rPr>
        <w:t xml:space="preserve">CBS </w:t>
      </w:r>
      <w:r w:rsidRPr="00385EE6">
        <w:rPr>
          <w:color w:val="008000"/>
          <w:szCs w:val="20"/>
          <w:u w:val="dash"/>
        </w:rPr>
        <w:t>INFCOM</w:t>
      </w:r>
      <w:r w:rsidRPr="00385EE6">
        <w:rPr>
          <w:szCs w:val="20"/>
        </w:rPr>
        <w:t>. A listing of pre-operational list entries is kept online on the WMO web server;</w:t>
      </w:r>
    </w:p>
    <w:p w:rsidRPr="00385EE6" w:rsidR="00BB273D" w:rsidP="00DE526B" w:rsidRDefault="00BB273D" w14:paraId="6FD8E362" w14:textId="77777777">
      <w:pPr>
        <w:pStyle w:val="Indent1"/>
        <w:tabs>
          <w:tab w:val="clear" w:pos="480"/>
          <w:tab w:val="left" w:pos="993"/>
        </w:tabs>
        <w:ind w:left="567" w:hanging="567"/>
        <w:rPr>
          <w:szCs w:val="20"/>
        </w:rPr>
      </w:pPr>
      <w:r w:rsidRPr="00385EE6">
        <w:rPr>
          <w:szCs w:val="20"/>
        </w:rPr>
        <w:t>(c)</w:t>
      </w:r>
      <w:r w:rsidRPr="00385EE6">
        <w:rPr>
          <w:szCs w:val="20"/>
        </w:rPr>
        <w:tab/>
      </w:r>
      <w:r w:rsidR="002A2CF0">
        <w:rPr>
          <w:szCs w:val="20"/>
        </w:rPr>
        <w:t>P</w:t>
      </w:r>
      <w:r w:rsidRPr="00385EE6">
        <w:rPr>
          <w:szCs w:val="20"/>
        </w:rPr>
        <w:t>re-operational list entries shall then be submitted for approval by one of the procedures in 2.3 above for operational use;</w:t>
      </w:r>
    </w:p>
    <w:p w:rsidRPr="00385EE6" w:rsidR="00BB273D" w:rsidP="00DE526B" w:rsidRDefault="00BB273D" w14:paraId="6FD8E363" w14:textId="77777777">
      <w:pPr>
        <w:pStyle w:val="Indent1"/>
        <w:tabs>
          <w:tab w:val="clear" w:pos="480"/>
          <w:tab w:val="left" w:pos="993"/>
        </w:tabs>
        <w:ind w:left="567" w:hanging="567"/>
        <w:rPr>
          <w:szCs w:val="20"/>
        </w:rPr>
      </w:pPr>
      <w:r w:rsidRPr="00385EE6">
        <w:rPr>
          <w:szCs w:val="20"/>
        </w:rPr>
        <w:t>(d)</w:t>
      </w:r>
      <w:r w:rsidRPr="00385EE6">
        <w:rPr>
          <w:szCs w:val="20"/>
        </w:rPr>
        <w:tab/>
      </w:r>
      <w:r w:rsidRPr="00385EE6">
        <w:rPr>
          <w:szCs w:val="20"/>
        </w:rPr>
        <w:t>Any version numbers associated with the technical implementation should be incremented at the least significant level.</w:t>
      </w:r>
    </w:p>
    <w:p w:rsidRPr="00385EE6" w:rsidR="00BB273D" w:rsidP="00BB273D" w:rsidRDefault="00BB273D" w14:paraId="6FD8E364" w14:textId="77777777">
      <w:pPr>
        <w:pStyle w:val="Heading2NOToC"/>
        <w:rPr>
          <w:rFonts w:ascii="Verdana" w:hAnsi="Verdana"/>
          <w:sz w:val="20"/>
          <w:szCs w:val="20"/>
        </w:rPr>
      </w:pPr>
      <w:r w:rsidRPr="00385EE6">
        <w:rPr>
          <w:rFonts w:ascii="Verdana" w:hAnsi="Verdana"/>
          <w:sz w:val="20"/>
          <w:szCs w:val="20"/>
        </w:rPr>
        <w:t>2.6</w:t>
      </w:r>
      <w:r w:rsidRPr="00385EE6">
        <w:rPr>
          <w:rFonts w:ascii="Verdana" w:hAnsi="Verdana"/>
          <w:sz w:val="20"/>
          <w:szCs w:val="20"/>
        </w:rPr>
        <w:tab/>
      </w:r>
      <w:r w:rsidRPr="00385EE6">
        <w:rPr>
          <w:rFonts w:ascii="Verdana" w:hAnsi="Verdana"/>
          <w:sz w:val="20"/>
          <w:szCs w:val="20"/>
        </w:rPr>
        <w:t>Issuing updated version</w:t>
      </w:r>
    </w:p>
    <w:p w:rsidRPr="00385EE6" w:rsidR="00BB273D" w:rsidP="00BB273D" w:rsidRDefault="00BB273D" w14:paraId="6FD8E365" w14:textId="77777777">
      <w:pPr>
        <w:pStyle w:val="Bodytext1"/>
        <w:rPr>
          <w:rFonts w:ascii="Verdana" w:hAnsi="Verdana"/>
          <w:sz w:val="20"/>
          <w:szCs w:val="20"/>
        </w:rPr>
      </w:pPr>
      <w:r w:rsidRPr="00385EE6">
        <w:rPr>
          <w:rFonts w:ascii="Verdana" w:hAnsi="Verdana"/>
          <w:sz w:val="20"/>
          <w:szCs w:val="20"/>
        </w:rPr>
        <w:t>Once amendments to a Manual or a Guide are adopted, an updated version of the relevant part of the Manual shall be issued in the languages agreed for its publication. The Secretariat shall inform all Members of the availability of a new updated version of that part at the date of notification mentioned in 2.4 above. If amendments are not incorporated into the published text of the relevant Manual or Guide at the time of the amendment, there should be a mechanism to publish the amendments at the time of their implementation and to retain a permanent record of the sequence of amendments.</w:t>
      </w:r>
    </w:p>
    <w:p w:rsidRPr="00385EE6" w:rsidR="00BB273D" w:rsidP="00A13A01" w:rsidRDefault="00BB273D" w14:paraId="6FD8E366" w14:textId="77777777">
      <w:pPr>
        <w:pStyle w:val="Heading1NOToC"/>
        <w:spacing w:before="240" w:line="240" w:lineRule="auto"/>
        <w:rPr>
          <w:rFonts w:ascii="Verdana" w:hAnsi="Verdana"/>
          <w:sz w:val="20"/>
          <w:szCs w:val="20"/>
        </w:rPr>
      </w:pPr>
      <w:r w:rsidRPr="00385EE6">
        <w:rPr>
          <w:rFonts w:ascii="Verdana" w:hAnsi="Verdana"/>
          <w:sz w:val="20"/>
          <w:szCs w:val="20"/>
        </w:rPr>
        <w:t>3.</w:t>
      </w:r>
      <w:r w:rsidRPr="00385EE6">
        <w:rPr>
          <w:rFonts w:ascii="Verdana" w:hAnsi="Verdana"/>
          <w:sz w:val="20"/>
          <w:szCs w:val="20"/>
        </w:rPr>
        <w:tab/>
      </w:r>
      <w:r w:rsidRPr="00385EE6">
        <w:rPr>
          <w:rFonts w:ascii="Verdana" w:hAnsi="Verdana"/>
          <w:sz w:val="20"/>
          <w:szCs w:val="20"/>
        </w:rPr>
        <w:t>SIMPLE (FAST-TRACK) PROCEDURE</w:t>
      </w:r>
    </w:p>
    <w:p w:rsidRPr="00385EE6" w:rsidR="00BB273D" w:rsidP="00BB273D" w:rsidRDefault="00BB273D" w14:paraId="6FD8E367" w14:textId="77777777">
      <w:pPr>
        <w:pStyle w:val="Heading2NOToC"/>
        <w:rPr>
          <w:rFonts w:ascii="Verdana" w:hAnsi="Verdana"/>
          <w:sz w:val="20"/>
          <w:szCs w:val="20"/>
        </w:rPr>
      </w:pPr>
      <w:r w:rsidRPr="00385EE6">
        <w:rPr>
          <w:rFonts w:ascii="Verdana" w:hAnsi="Verdana"/>
          <w:sz w:val="20"/>
          <w:szCs w:val="20"/>
        </w:rPr>
        <w:t>3.1</w:t>
      </w:r>
      <w:r w:rsidRPr="00385EE6">
        <w:rPr>
          <w:rFonts w:ascii="Verdana" w:hAnsi="Verdana"/>
          <w:sz w:val="20"/>
          <w:szCs w:val="20"/>
        </w:rPr>
        <w:tab/>
      </w:r>
      <w:r w:rsidRPr="00385EE6">
        <w:rPr>
          <w:rFonts w:ascii="Verdana" w:hAnsi="Verdana"/>
          <w:sz w:val="20"/>
          <w:szCs w:val="20"/>
        </w:rPr>
        <w:t>Scope</w:t>
      </w:r>
    </w:p>
    <w:p w:rsidRPr="00385EE6" w:rsidR="00BB273D" w:rsidP="00BB273D" w:rsidRDefault="00BB273D" w14:paraId="6FD8E368" w14:textId="77777777">
      <w:pPr>
        <w:pStyle w:val="Bodytext1"/>
        <w:rPr>
          <w:rFonts w:ascii="Verdana" w:hAnsi="Verdana"/>
          <w:sz w:val="20"/>
          <w:szCs w:val="20"/>
        </w:rPr>
      </w:pPr>
      <w:r w:rsidRPr="00385EE6">
        <w:rPr>
          <w:rFonts w:ascii="Verdana" w:hAnsi="Verdana"/>
          <w:sz w:val="20"/>
          <w:szCs w:val="20"/>
        </w:rPr>
        <w:t>The simple (fast-track) procedure shall be used only for changes to components of the Manual that have been designated and marked as “technical specifications to which the simple (fast-track) procedure for the approval of amendments may be applied”.</w:t>
      </w:r>
    </w:p>
    <w:p w:rsidRPr="006F02E6" w:rsidR="00BB273D" w:rsidP="003E7956" w:rsidRDefault="00BB273D" w14:paraId="6FD8E369" w14:textId="77777777">
      <w:pPr>
        <w:pStyle w:val="Note"/>
        <w:tabs>
          <w:tab w:val="clear" w:pos="720"/>
          <w:tab w:val="left" w:pos="709"/>
        </w:tabs>
        <w:rPr>
          <w:szCs w:val="16"/>
        </w:rPr>
      </w:pPr>
      <w:r w:rsidRPr="006F02E6">
        <w:rPr>
          <w:szCs w:val="16"/>
        </w:rPr>
        <w:t>Note:</w:t>
      </w:r>
      <w:r w:rsidRPr="006F02E6">
        <w:rPr>
          <w:szCs w:val="16"/>
        </w:rPr>
        <w:tab/>
      </w:r>
      <w:r w:rsidRPr="006F02E6">
        <w:rPr>
          <w:szCs w:val="16"/>
        </w:rPr>
        <w:t xml:space="preserve">An example would be the addition of code list items in the </w:t>
      </w:r>
      <w:r w:rsidRPr="006F02E6">
        <w:rPr>
          <w:rStyle w:val="Italic"/>
          <w:szCs w:val="16"/>
        </w:rPr>
        <w:t>Manual on Codes</w:t>
      </w:r>
      <w:r w:rsidRPr="006F02E6">
        <w:rPr>
          <w:szCs w:val="16"/>
        </w:rPr>
        <w:t xml:space="preserve"> (</w:t>
      </w:r>
      <w:hyperlink w:history="1" w:anchor=".YEj6BmhKiUk" r:id="rId34">
        <w:r w:rsidRPr="006F02E6">
          <w:rPr>
            <w:rStyle w:val="Hyperlink"/>
            <w:szCs w:val="16"/>
          </w:rPr>
          <w:t>WMO-No.</w:t>
        </w:r>
        <w:r w:rsidRPr="006F02E6">
          <w:rPr>
            <w:rStyle w:val="Hyperlink"/>
            <w:szCs w:val="16"/>
            <w:lang w:val="en-US"/>
          </w:rPr>
          <w:t> </w:t>
        </w:r>
        <w:r w:rsidRPr="006F02E6">
          <w:rPr>
            <w:rStyle w:val="Hyperlink"/>
            <w:szCs w:val="16"/>
          </w:rPr>
          <w:t>306</w:t>
        </w:r>
      </w:hyperlink>
      <w:r w:rsidRPr="006F02E6">
        <w:rPr>
          <w:szCs w:val="16"/>
        </w:rPr>
        <w:t>).</w:t>
      </w:r>
    </w:p>
    <w:p w:rsidRPr="00385EE6" w:rsidR="00BB273D" w:rsidP="00BB273D" w:rsidRDefault="00BB273D" w14:paraId="6FD8E36A" w14:textId="77777777">
      <w:pPr>
        <w:pStyle w:val="Heading2NOToC"/>
        <w:rPr>
          <w:rFonts w:ascii="Verdana" w:hAnsi="Verdana"/>
          <w:sz w:val="20"/>
          <w:szCs w:val="20"/>
        </w:rPr>
      </w:pPr>
      <w:r w:rsidRPr="00385EE6">
        <w:rPr>
          <w:rFonts w:ascii="Verdana" w:hAnsi="Verdana"/>
          <w:sz w:val="20"/>
          <w:szCs w:val="20"/>
        </w:rPr>
        <w:t>3.2</w:t>
      </w:r>
      <w:r w:rsidRPr="00385EE6">
        <w:rPr>
          <w:rFonts w:ascii="Verdana" w:hAnsi="Verdana"/>
          <w:sz w:val="20"/>
          <w:szCs w:val="20"/>
        </w:rPr>
        <w:tab/>
      </w:r>
      <w:r w:rsidRPr="00385EE6">
        <w:rPr>
          <w:rFonts w:ascii="Verdana" w:hAnsi="Verdana"/>
          <w:sz w:val="20"/>
          <w:szCs w:val="20"/>
        </w:rPr>
        <w:t>Endorsement</w:t>
      </w:r>
    </w:p>
    <w:p w:rsidRPr="00385EE6" w:rsidR="00BB273D" w:rsidP="00BB273D" w:rsidRDefault="00BB273D" w14:paraId="6FD8E36B" w14:textId="77777777">
      <w:pPr>
        <w:pStyle w:val="Bodytext1"/>
        <w:rPr>
          <w:rFonts w:ascii="Verdana" w:hAnsi="Verdana"/>
          <w:sz w:val="20"/>
          <w:szCs w:val="20"/>
        </w:rPr>
      </w:pPr>
      <w:r w:rsidRPr="00385EE6">
        <w:rPr>
          <w:rFonts w:ascii="Verdana" w:hAnsi="Verdana"/>
          <w:sz w:val="20"/>
          <w:szCs w:val="20"/>
        </w:rPr>
        <w:t xml:space="preserve">Draft recommendations developed by the responsible committee, including a date for implementation of the amendments, shall be submitted to the chair of the relevant </w:t>
      </w:r>
      <w:r w:rsidRPr="00385EE6">
        <w:rPr>
          <w:rFonts w:ascii="Verdana" w:hAnsi="Verdana"/>
          <w:strike/>
          <w:color w:val="FF0000"/>
          <w:sz w:val="20"/>
          <w:szCs w:val="20"/>
          <w:u w:val="dash"/>
        </w:rPr>
        <w:t>OPAG</w:t>
      </w:r>
      <w:r w:rsidRPr="00385EE6">
        <w:rPr>
          <w:rFonts w:ascii="Verdana" w:hAnsi="Verdana"/>
          <w:sz w:val="20"/>
          <w:szCs w:val="20"/>
        </w:rPr>
        <w:t xml:space="preserve"> </w:t>
      </w:r>
      <w:r w:rsidRPr="00385EE6">
        <w:rPr>
          <w:rFonts w:ascii="Verdana" w:hAnsi="Verdana"/>
          <w:color w:val="008000"/>
          <w:sz w:val="20"/>
          <w:szCs w:val="20"/>
          <w:u w:val="dash"/>
        </w:rPr>
        <w:t>SC</w:t>
      </w:r>
      <w:r w:rsidRPr="00385EE6">
        <w:rPr>
          <w:rFonts w:ascii="Verdana" w:hAnsi="Verdana"/>
          <w:sz w:val="20"/>
          <w:szCs w:val="20"/>
        </w:rPr>
        <w:t xml:space="preserve"> for endorsement.</w:t>
      </w:r>
    </w:p>
    <w:p w:rsidRPr="00385EE6" w:rsidR="00BB273D" w:rsidP="00BB273D" w:rsidRDefault="00BB273D" w14:paraId="6FD8E36C" w14:textId="77777777">
      <w:pPr>
        <w:pStyle w:val="Heading2NOToC"/>
        <w:rPr>
          <w:rFonts w:ascii="Verdana" w:hAnsi="Verdana"/>
          <w:sz w:val="20"/>
          <w:szCs w:val="20"/>
        </w:rPr>
      </w:pPr>
      <w:r w:rsidRPr="00385EE6">
        <w:rPr>
          <w:rFonts w:ascii="Verdana" w:hAnsi="Verdana"/>
          <w:sz w:val="20"/>
          <w:szCs w:val="20"/>
        </w:rPr>
        <w:t>3.3</w:t>
      </w:r>
      <w:r w:rsidRPr="00385EE6">
        <w:rPr>
          <w:rFonts w:ascii="Verdana" w:hAnsi="Verdana"/>
          <w:sz w:val="20"/>
          <w:szCs w:val="20"/>
        </w:rPr>
        <w:tab/>
      </w:r>
      <w:r w:rsidRPr="00385EE6">
        <w:rPr>
          <w:rFonts w:ascii="Verdana" w:hAnsi="Verdana"/>
          <w:sz w:val="20"/>
          <w:szCs w:val="20"/>
        </w:rPr>
        <w:t>Approval</w:t>
      </w:r>
    </w:p>
    <w:p w:rsidRPr="00385EE6" w:rsidR="00BB273D" w:rsidP="00BB273D" w:rsidRDefault="00BB273D" w14:paraId="6FD8E36D" w14:textId="77777777">
      <w:pPr>
        <w:pStyle w:val="Heading3NOToC"/>
        <w:rPr>
          <w:rFonts w:ascii="Verdana" w:hAnsi="Verdana"/>
          <w:sz w:val="20"/>
          <w:szCs w:val="20"/>
        </w:rPr>
      </w:pPr>
      <w:r w:rsidRPr="00385EE6">
        <w:rPr>
          <w:rFonts w:ascii="Verdana" w:hAnsi="Verdana"/>
          <w:sz w:val="20"/>
          <w:szCs w:val="20"/>
        </w:rPr>
        <w:t>3.3.1</w:t>
      </w:r>
      <w:r w:rsidRPr="00385EE6">
        <w:rPr>
          <w:rFonts w:ascii="Verdana" w:hAnsi="Verdana"/>
          <w:sz w:val="20"/>
          <w:szCs w:val="20"/>
        </w:rPr>
        <w:tab/>
      </w:r>
      <w:r w:rsidRPr="00385EE6">
        <w:rPr>
          <w:rFonts w:ascii="Verdana" w:hAnsi="Verdana"/>
          <w:sz w:val="20"/>
          <w:szCs w:val="20"/>
        </w:rPr>
        <w:t>Minor adjustments</w:t>
      </w:r>
    </w:p>
    <w:p w:rsidRPr="00385EE6" w:rsidR="00BB273D" w:rsidP="00BB273D" w:rsidRDefault="00BB273D" w14:paraId="6FD8E36E" w14:textId="77777777">
      <w:pPr>
        <w:pStyle w:val="Bodytext1"/>
        <w:rPr>
          <w:rFonts w:ascii="Verdana" w:hAnsi="Verdana"/>
          <w:sz w:val="20"/>
          <w:szCs w:val="20"/>
        </w:rPr>
      </w:pPr>
      <w:r w:rsidRPr="00385EE6">
        <w:rPr>
          <w:rFonts w:ascii="Verdana" w:hAnsi="Verdana"/>
          <w:sz w:val="20"/>
          <w:szCs w:val="20"/>
        </w:rPr>
        <w:t xml:space="preserve">Correcting typographical errors in descriptive text is considered a minor adjustment, and will be done by the Secretariat in consultation with the president of </w:t>
      </w:r>
      <w:r w:rsidRPr="00385EE6">
        <w:rPr>
          <w:rFonts w:ascii="Verdana" w:hAnsi="Verdana"/>
          <w:strike/>
          <w:color w:val="FF0000"/>
          <w:sz w:val="20"/>
          <w:szCs w:val="20"/>
          <w:u w:val="dash"/>
        </w:rPr>
        <w:t>CBS</w:t>
      </w:r>
      <w:r w:rsidRPr="00385EE6">
        <w:rPr>
          <w:rFonts w:ascii="Verdana" w:hAnsi="Verdana"/>
          <w:color w:val="000000"/>
          <w:sz w:val="20"/>
          <w:szCs w:val="20"/>
        </w:rPr>
        <w:t xml:space="preserve"> </w:t>
      </w:r>
      <w:r w:rsidRPr="00385EE6">
        <w:rPr>
          <w:rFonts w:ascii="Verdana" w:hAnsi="Verdana"/>
          <w:color w:val="008000"/>
          <w:sz w:val="20"/>
          <w:szCs w:val="20"/>
          <w:u w:val="dash"/>
        </w:rPr>
        <w:t>INFCOM</w:t>
      </w:r>
      <w:r w:rsidRPr="00385EE6">
        <w:rPr>
          <w:rFonts w:ascii="Verdana" w:hAnsi="Verdana"/>
          <w:sz w:val="20"/>
          <w:szCs w:val="20"/>
        </w:rPr>
        <w:t>. See Figure</w:t>
      </w:r>
      <w:r w:rsidRPr="00385EE6">
        <w:rPr>
          <w:rFonts w:ascii="Verdana" w:hAnsi="Verdana"/>
          <w:sz w:val="20"/>
          <w:szCs w:val="20"/>
          <w:lang w:val="en-US"/>
        </w:rPr>
        <w:t> </w:t>
      </w:r>
      <w:r w:rsidRPr="00385EE6">
        <w:rPr>
          <w:rFonts w:ascii="Verdana" w:hAnsi="Verdana"/>
          <w:sz w:val="20"/>
          <w:szCs w:val="20"/>
        </w:rPr>
        <w:t>1.</w:t>
      </w:r>
    </w:p>
    <w:p w:rsidRPr="00452E83" w:rsidR="00BB273D" w:rsidP="00BB273D" w:rsidRDefault="00BB273D" w14:paraId="6FD8E36F" w14:textId="77777777">
      <w:pPr>
        <w:pStyle w:val="WMOBodyText"/>
        <w:rPr>
          <w:lang w:val="en-US" w:eastAsia="en-US"/>
        </w:rPr>
      </w:pPr>
    </w:p>
    <w:p w:rsidRPr="00452E83" w:rsidR="00BB273D" w:rsidP="00BB273D" w:rsidRDefault="00BB273D" w14:paraId="6FD8E370" w14:textId="77777777">
      <w:r w:rsidRPr="00452E83">
        <w:rPr>
          <w:noProof/>
        </w:rPr>
        <mc:AlternateContent>
          <mc:Choice Requires="wps">
            <w:drawing>
              <wp:inline distT="0" distB="0" distL="0" distR="0" wp14:anchorId="6FD8EBD7" wp14:editId="27C8F967">
                <wp:extent cx="1228725" cy="591820"/>
                <wp:effectExtent l="0" t="0" r="28575" b="17780"/>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91820"/>
                        </a:xfrm>
                        <a:prstGeom prst="rect">
                          <a:avLst/>
                        </a:prstGeom>
                        <a:solidFill>
                          <a:srgbClr val="FFFFFF"/>
                        </a:solidFill>
                        <a:ln w="9525">
                          <a:solidFill>
                            <a:srgbClr val="000000"/>
                          </a:solidFill>
                          <a:miter lim="800000"/>
                          <a:headEnd/>
                          <a:tailEnd/>
                        </a:ln>
                      </wps:spPr>
                      <wps:txbx>
                        <w:txbxContent>
                          <w:p w:rsidR="002626B1" w:rsidP="00BB273D" w:rsidRDefault="002626B1" w14:paraId="6FD8EC3F"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wps:txbx>
                      <wps:bodyPr rot="0" vert="horz" wrap="square" lIns="91440" tIns="45720" rIns="91440" bIns="45720" anchor="t" anchorCtr="0">
                        <a:noAutofit/>
                      </wps:bodyPr>
                    </wps:wsp>
                  </a:graphicData>
                </a:graphic>
              </wp:inline>
            </w:drawing>
          </mc:Choice>
          <mc:Fallback>
            <w:pict w14:anchorId="0C6E4DE0">
              <v:shapetype id="_x0000_t202" coordsize="21600,21600" o:spt="202" path="m,l,21600r21600,l21600,xe" w14:anchorId="6FD8EBD7">
                <v:stroke joinstyle="miter"/>
                <v:path gradientshapeok="t" o:connecttype="rect"/>
              </v:shapetype>
              <v:shape id="Text Box 2" style="width:96.75pt;height:46.6pt;visibility:visible;mso-wrap-style:square;mso-left-percent:-10001;mso-top-percent:-10001;mso-position-horizontal:absolute;mso-position-horizontal-relative:char;mso-position-vertical:absolute;mso-position-vertical-relative:line;mso-left-percent:-10001;mso-top-percent:-10001;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">
                <v:textbox>
                  <w:txbxContent>
                    <w:p w:rsidR="002626B1" w:rsidP="00BB273D" w:rsidRDefault="002626B1" w14:paraId="34DA7B6A"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v:textbox>
                <w10:anchorlock/>
              </v:shape>
            </w:pict>
          </mc:Fallback>
        </mc:AlternateContent>
      </w:r>
      <w:r w:rsidRPr="00452E83">
        <w:t xml:space="preserve">  </w:t>
      </w:r>
      <w:r w:rsidRPr="00452E83">
        <w:rPr>
          <w:rFonts w:eastAsia="Symbol" w:cs="Symbol"/>
        </w:rPr>
        <w:t></w:t>
      </w:r>
      <w:r w:rsidRPr="00452E83">
        <w:t xml:space="preserve">  </w:t>
      </w:r>
      <w:r w:rsidRPr="00452E83">
        <w:rPr>
          <w:noProof/>
        </w:rPr>
        <mc:AlternateContent>
          <mc:Choice Requires="wps">
            <w:drawing>
              <wp:inline distT="0" distB="0" distL="0" distR="0" wp14:anchorId="6FD8EBD9" wp14:editId="6FD8EBDA">
                <wp:extent cx="1574157" cy="1404620"/>
                <wp:effectExtent l="0" t="0" r="26670" b="2032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57" cy="1404620"/>
                        </a:xfrm>
                        <a:prstGeom prst="rect">
                          <a:avLst/>
                        </a:prstGeom>
                        <a:solidFill>
                          <a:srgbClr val="FFFFFF"/>
                        </a:solidFill>
                        <a:ln w="9525">
                          <a:solidFill>
                            <a:srgbClr val="000000"/>
                          </a:solidFill>
                          <a:miter lim="800000"/>
                          <a:headEnd/>
                          <a:tailEnd/>
                        </a:ln>
                      </wps:spPr>
                      <wps:txbx>
                        <w:txbxContent>
                          <w:p w:rsidRPr="00F33E3F" w:rsidR="002626B1" w:rsidP="00BB273D" w:rsidRDefault="002626B1" w14:paraId="6FD8EC40" w14:textId="77777777">
                            <w:pPr>
                              <w:jc w:val="center"/>
                              <w:rPr>
                                <w:color w:val="008000"/>
                                <w:u w:val="dash"/>
                              </w:rPr>
                            </w:pPr>
                            <w:r>
                              <w:t xml:space="preserve">Chair of </w:t>
                            </w:r>
                            <w:r w:rsidRPr="00F33E3F">
                              <w:rPr>
                                <w:strike/>
                                <w:color w:val="FF0000"/>
                                <w:u w:val="dash"/>
                              </w:rPr>
                              <w:t>OPAG</w:t>
                            </w:r>
                            <w:r>
                              <w:t xml:space="preserve"> </w:t>
                            </w:r>
                            <w:r w:rsidRPr="00F33E3F">
                              <w:rPr>
                                <w:color w:val="008000"/>
                                <w:u w:val="dash"/>
                              </w:rPr>
                              <w:t>Standing Committee</w:t>
                            </w:r>
                          </w:p>
                        </w:txbxContent>
                      </wps:txbx>
                      <wps:bodyPr rot="0" vert="horz" wrap="square" lIns="91440" tIns="45720" rIns="91440" bIns="45720" anchor="t" anchorCtr="0">
                        <a:spAutoFit/>
                      </wps:bodyPr>
                    </wps:wsp>
                  </a:graphicData>
                </a:graphic>
              </wp:inline>
            </w:drawing>
          </mc:Choice>
          <mc:Fallback>
            <w:pict w14:anchorId="39472A32">
              <v:shape id="_x0000_s1027" style="width:123.9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" w14:anchorId="6FD8EBD9">
                <v:textbox style="mso-fit-shape-to-text:t">
                  <w:txbxContent>
                    <w:p w:rsidRPr="00F33E3F" w:rsidR="002626B1" w:rsidP="00BB273D" w:rsidRDefault="002626B1" w14:paraId="50540EFA" w14:textId="77777777">
                      <w:pPr>
                        <w:jc w:val="center"/>
                        <w:rPr>
                          <w:color w:val="008000"/>
                          <w:u w:val="dash"/>
                        </w:rPr>
                      </w:pPr>
                      <w:r>
                        <w:t xml:space="preserve">Chair of </w:t>
                      </w:r>
                      <w:r w:rsidRPr="00F33E3F">
                        <w:rPr>
                          <w:strike/>
                          <w:color w:val="FF0000"/>
                          <w:u w:val="dash"/>
                        </w:rPr>
                        <w:t>OPAG</w:t>
                      </w:r>
                      <w:r>
                        <w:t xml:space="preserve"> </w:t>
                      </w:r>
                      <w:r w:rsidRPr="00F33E3F">
                        <w:rPr>
                          <w:color w:val="008000"/>
                          <w:u w:val="dash"/>
                        </w:rPr>
                        <w:t>Standing Committee</w:t>
                      </w:r>
                    </w:p>
                  </w:txbxContent>
                </v:textbox>
                <w10:anchorlock/>
              </v:shape>
            </w:pict>
          </mc:Fallback>
        </mc:AlternateContent>
      </w:r>
      <w:r w:rsidRPr="00452E83">
        <w:t xml:space="preserve"> </w:t>
      </w:r>
      <w:r w:rsidRPr="00452E83">
        <w:rPr>
          <w:rFonts w:eastAsia="Symbol" w:cs="Symbol"/>
        </w:rPr>
        <w:t></w:t>
      </w:r>
      <w:r w:rsidRPr="00452E83">
        <w:t xml:space="preserve">  </w:t>
      </w:r>
      <w:r w:rsidRPr="00452E83">
        <w:rPr>
          <w:noProof/>
        </w:rPr>
        <mc:AlternateContent>
          <mc:Choice Requires="wps">
            <w:drawing>
              <wp:inline distT="0" distB="0" distL="0" distR="0" wp14:anchorId="6FD8EBDB" wp14:editId="6FD8EBDC">
                <wp:extent cx="2060294" cy="1404620"/>
                <wp:effectExtent l="0" t="0" r="16510" b="2730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294" cy="1404620"/>
                        </a:xfrm>
                        <a:prstGeom prst="rect">
                          <a:avLst/>
                        </a:prstGeom>
                        <a:solidFill>
                          <a:srgbClr val="FFFFFF"/>
                        </a:solidFill>
                        <a:ln w="9525">
                          <a:solidFill>
                            <a:srgbClr val="000000"/>
                          </a:solidFill>
                          <a:miter lim="800000"/>
                          <a:headEnd/>
                          <a:tailEnd/>
                        </a:ln>
                      </wps:spPr>
                      <wps:txbx>
                        <w:txbxContent>
                          <w:p w:rsidR="002626B1" w:rsidP="00BB273D" w:rsidRDefault="002626B1" w14:paraId="6FD8EC41" w14:textId="77777777">
                            <w:pPr>
                              <w:jc w:val="center"/>
                            </w:pPr>
                            <w:r>
                              <w:t xml:space="preserve">President of </w:t>
                            </w:r>
                            <w:r w:rsidRPr="00F33E3F">
                              <w:rPr>
                                <w:strike/>
                                <w:color w:val="FF0000"/>
                                <w:u w:val="dash"/>
                              </w:rPr>
                              <w:t>CBS</w:t>
                            </w:r>
                            <w:r>
                              <w:t xml:space="preserve"> </w:t>
                            </w:r>
                            <w:r w:rsidRPr="00F33E3F">
                              <w:rPr>
                                <w:color w:val="008000"/>
                                <w:u w:val="dash"/>
                              </w:rPr>
                              <w:t>INFCOM</w:t>
                            </w:r>
                            <w:r>
                              <w:t xml:space="preserve"> (in consultation with presidents of technical commissions)</w:t>
                            </w:r>
                          </w:p>
                        </w:txbxContent>
                      </wps:txbx>
                      <wps:bodyPr rot="0" vert="horz" wrap="square" lIns="91440" tIns="45720" rIns="91440" bIns="45720" anchor="t" anchorCtr="0">
                        <a:spAutoFit/>
                      </wps:bodyPr>
                    </wps:wsp>
                  </a:graphicData>
                </a:graphic>
              </wp:inline>
            </w:drawing>
          </mc:Choice>
          <mc:Fallback>
            <w:pict w14:anchorId="24B821B4">
              <v:shape id="_x0000_s1028" style="width:162.2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" w14:anchorId="6FD8EBDB">
                <v:textbox style="mso-fit-shape-to-text:t">
                  <w:txbxContent>
                    <w:p w:rsidR="002626B1" w:rsidP="00BB273D" w:rsidRDefault="002626B1" w14:paraId="5D770457" w14:textId="77777777">
                      <w:pPr>
                        <w:jc w:val="center"/>
                      </w:pPr>
                      <w:r>
                        <w:t xml:space="preserve">President of </w:t>
                      </w:r>
                      <w:r w:rsidRPr="00F33E3F">
                        <w:rPr>
                          <w:strike/>
                          <w:color w:val="FF0000"/>
                          <w:u w:val="dash"/>
                        </w:rPr>
                        <w:t>CBS</w:t>
                      </w:r>
                      <w:r>
                        <w:t xml:space="preserve"> </w:t>
                      </w:r>
                      <w:r w:rsidRPr="00F33E3F">
                        <w:rPr>
                          <w:color w:val="008000"/>
                          <w:u w:val="dash"/>
                        </w:rPr>
                        <w:t>INFCOM</w:t>
                      </w:r>
                      <w:r>
                        <w:t xml:space="preserve"> (in consultation with presidents of technical commissions)</w:t>
                      </w:r>
                    </w:p>
                  </w:txbxContent>
                </v:textbox>
                <w10:anchorlock/>
              </v:shape>
            </w:pict>
          </mc:Fallback>
        </mc:AlternateContent>
      </w:r>
    </w:p>
    <w:p w:rsidRPr="00DE526B" w:rsidR="00BB273D" w:rsidP="00DE526B" w:rsidRDefault="00BB273D" w14:paraId="6FD8E371" w14:textId="77777777">
      <w:pPr>
        <w:pStyle w:val="Figurecaption"/>
        <w:spacing w:before="0" w:after="0"/>
        <w:rPr>
          <w:rFonts w:ascii="Verdana" w:hAnsi="Verdana"/>
          <w:color w:val="000000" w:themeColor="text1"/>
          <w:sz w:val="18"/>
          <w:szCs w:val="18"/>
        </w:rPr>
      </w:pPr>
      <w:r w:rsidRPr="00DE526B">
        <w:rPr>
          <w:rFonts w:ascii="Verdana" w:hAnsi="Verdana"/>
          <w:color w:val="000000" w:themeColor="text1"/>
          <w:sz w:val="18"/>
          <w:szCs w:val="18"/>
        </w:rPr>
        <w:t>Figure 1. Adoption of amendments to a Manual by minor adjustment</w:t>
      </w:r>
    </w:p>
    <w:p w:rsidRPr="00DE526B" w:rsidR="00BB273D" w:rsidP="00BB273D" w:rsidRDefault="00BB273D" w14:paraId="6FD8E372" w14:textId="77777777">
      <w:pPr>
        <w:pStyle w:val="Heading3NOToC"/>
        <w:rPr>
          <w:rFonts w:ascii="Verdana" w:hAnsi="Verdana"/>
          <w:sz w:val="20"/>
          <w:szCs w:val="20"/>
        </w:rPr>
      </w:pPr>
      <w:r w:rsidRPr="00DE526B">
        <w:rPr>
          <w:rFonts w:ascii="Verdana" w:hAnsi="Verdana"/>
          <w:sz w:val="20"/>
          <w:szCs w:val="20"/>
        </w:rPr>
        <w:t>3.3.2</w:t>
      </w:r>
      <w:r w:rsidRPr="00DE526B">
        <w:rPr>
          <w:rFonts w:ascii="Verdana" w:hAnsi="Verdana"/>
          <w:sz w:val="20"/>
          <w:szCs w:val="20"/>
        </w:rPr>
        <w:tab/>
      </w:r>
      <w:r w:rsidRPr="00DE526B">
        <w:rPr>
          <w:rFonts w:ascii="Verdana" w:hAnsi="Verdana"/>
          <w:sz w:val="20"/>
          <w:szCs w:val="20"/>
        </w:rPr>
        <w:t>Other types of amendments</w:t>
      </w:r>
    </w:p>
    <w:p w:rsidRPr="00DE526B" w:rsidR="00BB273D" w:rsidP="00BB273D" w:rsidRDefault="00BB273D" w14:paraId="6FD8E373" w14:textId="77777777">
      <w:pPr>
        <w:pStyle w:val="Bodytext1"/>
        <w:rPr>
          <w:rFonts w:ascii="Verdana" w:hAnsi="Verdana"/>
          <w:sz w:val="20"/>
          <w:szCs w:val="20"/>
        </w:rPr>
      </w:pPr>
      <w:r w:rsidRPr="00DE526B">
        <w:rPr>
          <w:rFonts w:ascii="Verdana" w:hAnsi="Verdana"/>
          <w:sz w:val="20"/>
          <w:szCs w:val="20"/>
        </w:rPr>
        <w:t xml:space="preserve">For other types of amendments, the English version of the draft recommendation, including a date of implementation, should be distributed to the focal points for matters concerning the relevant Manual for comments, with a deadline of two months for the reply. It should then be submitted to the 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for consultation with presidents of technical commissions affected by the change. If endorsed by the 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the change should be passed to the President of WMO for consideration and adoption on behalf of the Executive Council (EC).</w:t>
      </w:r>
    </w:p>
    <w:p w:rsidRPr="00DE526B" w:rsidR="00BB273D" w:rsidP="00BB273D" w:rsidRDefault="00BB273D" w14:paraId="6FD8E374" w14:textId="77777777">
      <w:pPr>
        <w:pStyle w:val="Heading3NOToC"/>
        <w:rPr>
          <w:rFonts w:ascii="Verdana" w:hAnsi="Verdana"/>
          <w:sz w:val="20"/>
          <w:szCs w:val="20"/>
        </w:rPr>
      </w:pPr>
      <w:r w:rsidRPr="00DE526B">
        <w:rPr>
          <w:rFonts w:ascii="Verdana" w:hAnsi="Verdana"/>
          <w:sz w:val="20"/>
          <w:szCs w:val="20"/>
        </w:rPr>
        <w:t>3.3.3</w:t>
      </w:r>
      <w:r w:rsidRPr="00DE526B">
        <w:rPr>
          <w:rFonts w:ascii="Verdana" w:hAnsi="Verdana"/>
          <w:sz w:val="20"/>
          <w:szCs w:val="20"/>
        </w:rPr>
        <w:tab/>
      </w:r>
      <w:r w:rsidRPr="00DE526B">
        <w:rPr>
          <w:rFonts w:ascii="Verdana" w:hAnsi="Verdana"/>
          <w:sz w:val="20"/>
          <w:szCs w:val="20"/>
        </w:rPr>
        <w:t xml:space="preserve">Frequency </w:t>
      </w:r>
    </w:p>
    <w:p w:rsidRPr="00DE526B" w:rsidR="00BB273D" w:rsidP="00BB273D" w:rsidRDefault="00BB273D" w14:paraId="6FD8E375" w14:textId="77777777">
      <w:pPr>
        <w:pStyle w:val="Bodytext1"/>
        <w:rPr>
          <w:rFonts w:ascii="Verdana" w:hAnsi="Verdana"/>
          <w:sz w:val="20"/>
          <w:szCs w:val="20"/>
        </w:rPr>
      </w:pPr>
      <w:r w:rsidRPr="00DE526B">
        <w:rPr>
          <w:rFonts w:ascii="Verdana" w:hAnsi="Verdana"/>
          <w:sz w:val="20"/>
          <w:szCs w:val="20"/>
        </w:rPr>
        <w:t>The implementation of amendments approved through the simple (fast-track) procedure can be twice a year in May and November. See Figure</w:t>
      </w:r>
      <w:r w:rsidRPr="00DE526B">
        <w:rPr>
          <w:rFonts w:ascii="Verdana" w:hAnsi="Verdana"/>
          <w:sz w:val="20"/>
          <w:szCs w:val="20"/>
          <w:lang w:val="en-US"/>
        </w:rPr>
        <w:t> </w:t>
      </w:r>
      <w:r w:rsidRPr="00DE526B">
        <w:rPr>
          <w:rFonts w:ascii="Verdana" w:hAnsi="Verdana"/>
          <w:sz w:val="20"/>
          <w:szCs w:val="20"/>
        </w:rPr>
        <w:t>2.</w:t>
      </w:r>
    </w:p>
    <w:p w:rsidRPr="00452E83" w:rsidR="00BB273D" w:rsidP="00BB273D" w:rsidRDefault="00BB273D" w14:paraId="6FD8E376" w14:textId="77777777">
      <w:r w:rsidRPr="00452E83">
        <w:rPr>
          <w:noProof/>
        </w:rPr>
        <mc:AlternateContent>
          <mc:Choice Requires="wps">
            <w:drawing>
              <wp:inline distT="0" distB="0" distL="0" distR="0" wp14:anchorId="6FD8EBDD" wp14:editId="6FD8EBDE">
                <wp:extent cx="931762" cy="1404620"/>
                <wp:effectExtent l="0" t="0" r="20955" b="2032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762" cy="1404620"/>
                        </a:xfrm>
                        <a:prstGeom prst="rect">
                          <a:avLst/>
                        </a:prstGeom>
                        <a:solidFill>
                          <a:srgbClr val="FFFFFF"/>
                        </a:solidFill>
                        <a:ln w="9525">
                          <a:solidFill>
                            <a:srgbClr val="000000"/>
                          </a:solidFill>
                          <a:miter lim="800000"/>
                          <a:headEnd/>
                          <a:tailEnd/>
                        </a:ln>
                      </wps:spPr>
                      <wps:txbx>
                        <w:txbxContent>
                          <w:p w:rsidR="002626B1" w:rsidP="00BB273D" w:rsidRDefault="002626B1" w14:paraId="6FD8EC42"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wps:txbx>
                      <wps:bodyPr rot="0" vert="horz" wrap="square" lIns="91440" tIns="45720" rIns="91440" bIns="45720" anchor="t" anchorCtr="0">
                        <a:spAutoFit/>
                      </wps:bodyPr>
                    </wps:wsp>
                  </a:graphicData>
                </a:graphic>
              </wp:inline>
            </w:drawing>
          </mc:Choice>
          <mc:Fallback>
            <w:pict w14:anchorId="567F9499">
              <v:shape id="_x0000_s1029" style="width:73.3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" w14:anchorId="6FD8EBDD">
                <v:textbox style="mso-fit-shape-to-text:t">
                  <w:txbxContent>
                    <w:p w:rsidR="002626B1" w:rsidP="00BB273D" w:rsidRDefault="002626B1" w14:paraId="05CCAB2D"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v:textbox>
                <w10:anchorlock/>
              </v:shape>
            </w:pict>
          </mc:Fallback>
        </mc:AlternateContent>
      </w:r>
      <w:r w:rsidRPr="00452E83">
        <w:rPr>
          <w:rFonts w:eastAsia="Symbol" w:cs="Symbol"/>
        </w:rPr>
        <w:t></w:t>
      </w:r>
      <w:r w:rsidRPr="00452E83">
        <w:t xml:space="preserve"> </w:t>
      </w:r>
      <w:r w:rsidRPr="00452E83">
        <w:rPr>
          <w:noProof/>
        </w:rPr>
        <mc:AlternateContent>
          <mc:Choice Requires="wps">
            <w:drawing>
              <wp:inline distT="0" distB="0" distL="0" distR="0" wp14:anchorId="6FD8EBDF" wp14:editId="6FD8EBE0">
                <wp:extent cx="1116957" cy="1404620"/>
                <wp:effectExtent l="0" t="0" r="26670" b="2730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57" cy="1404620"/>
                        </a:xfrm>
                        <a:prstGeom prst="rect">
                          <a:avLst/>
                        </a:prstGeom>
                        <a:solidFill>
                          <a:srgbClr val="FFFFFF"/>
                        </a:solidFill>
                        <a:ln w="9525">
                          <a:solidFill>
                            <a:srgbClr val="000000"/>
                          </a:solidFill>
                          <a:miter lim="800000"/>
                          <a:headEnd/>
                          <a:tailEnd/>
                        </a:ln>
                      </wps:spPr>
                      <wps:txbx>
                        <w:txbxContent>
                          <w:p w:rsidRPr="00F33E3F" w:rsidR="002626B1" w:rsidP="00BB273D" w:rsidRDefault="002626B1" w14:paraId="6FD8EC43" w14:textId="77777777">
                            <w:pPr>
                              <w:jc w:val="center"/>
                              <w:rPr>
                                <w:color w:val="008000"/>
                                <w:u w:val="dash"/>
                              </w:rPr>
                            </w:pPr>
                            <w:r>
                              <w:t xml:space="preserve">Chair of </w:t>
                            </w:r>
                            <w:r w:rsidRPr="00F33E3F">
                              <w:rPr>
                                <w:strike/>
                                <w:color w:val="FF0000"/>
                                <w:u w:val="dash"/>
                              </w:rPr>
                              <w:t>OPAG</w:t>
                            </w:r>
                            <w:r>
                              <w:t xml:space="preserve"> </w:t>
                            </w:r>
                            <w:r w:rsidRPr="00F33E3F">
                              <w:rPr>
                                <w:color w:val="008000"/>
                                <w:u w:val="dash"/>
                              </w:rPr>
                              <w:t>Standing Committee</w:t>
                            </w:r>
                          </w:p>
                        </w:txbxContent>
                      </wps:txbx>
                      <wps:bodyPr rot="0" vert="horz" wrap="square" lIns="91440" tIns="45720" rIns="91440" bIns="45720" anchor="t" anchorCtr="0">
                        <a:spAutoFit/>
                      </wps:bodyPr>
                    </wps:wsp>
                  </a:graphicData>
                </a:graphic>
              </wp:inline>
            </w:drawing>
          </mc:Choice>
          <mc:Fallback>
            <w:pict w14:anchorId="595F1CB0">
              <v:shape id="_x0000_s1030" style="width:87.9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" w14:anchorId="6FD8EBDF">
                <v:textbox style="mso-fit-shape-to-text:t">
                  <w:txbxContent>
                    <w:p w:rsidRPr="00F33E3F" w:rsidR="002626B1" w:rsidP="00BB273D" w:rsidRDefault="002626B1" w14:paraId="64E8CC32" w14:textId="77777777">
                      <w:pPr>
                        <w:jc w:val="center"/>
                        <w:rPr>
                          <w:color w:val="008000"/>
                          <w:u w:val="dash"/>
                        </w:rPr>
                      </w:pPr>
                      <w:r>
                        <w:t xml:space="preserve">Chair of </w:t>
                      </w:r>
                      <w:r w:rsidRPr="00F33E3F">
                        <w:rPr>
                          <w:strike/>
                          <w:color w:val="FF0000"/>
                          <w:u w:val="dash"/>
                        </w:rPr>
                        <w:t>OPAG</w:t>
                      </w:r>
                      <w:r>
                        <w:t xml:space="preserve"> </w:t>
                      </w:r>
                      <w:r w:rsidRPr="00F33E3F">
                        <w:rPr>
                          <w:color w:val="008000"/>
                          <w:u w:val="dash"/>
                        </w:rPr>
                        <w:t>Standing Committee</w:t>
                      </w:r>
                    </w:p>
                  </w:txbxContent>
                </v:textbox>
                <w10:anchorlock/>
              </v:shape>
            </w:pict>
          </mc:Fallback>
        </mc:AlternateContent>
      </w:r>
      <w:r w:rsidRPr="00452E83">
        <w:t xml:space="preserve"> </w:t>
      </w:r>
      <w:r w:rsidRPr="00452E83">
        <w:rPr>
          <w:rFonts w:eastAsia="Symbol" w:cs="Symbol"/>
        </w:rPr>
        <w:t></w:t>
      </w:r>
      <w:r w:rsidRPr="00452E83">
        <w:rPr>
          <w:noProof/>
        </w:rPr>
        <mc:AlternateContent>
          <mc:Choice Requires="wps">
            <w:drawing>
              <wp:inline distT="0" distB="0" distL="0" distR="0" wp14:anchorId="6FD8EBE1" wp14:editId="6FD8EBE2">
                <wp:extent cx="1342664" cy="1404620"/>
                <wp:effectExtent l="0" t="0" r="10160" b="203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2664"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4" w14:textId="77777777">
                            <w:pPr>
                              <w:jc w:val="center"/>
                              <w:rPr>
                                <w:lang w:val="en-US"/>
                              </w:rPr>
                            </w:pPr>
                            <w:r>
                              <w:rPr>
                                <w:lang w:val="en-US"/>
                              </w:rPr>
                              <w:t>Focal points for matters concerning the Manual</w:t>
                            </w:r>
                          </w:p>
                        </w:txbxContent>
                      </wps:txbx>
                      <wps:bodyPr rot="0" vert="horz" wrap="square" lIns="91440" tIns="45720" rIns="91440" bIns="45720" anchor="t" anchorCtr="0">
                        <a:spAutoFit/>
                      </wps:bodyPr>
                    </wps:wsp>
                  </a:graphicData>
                </a:graphic>
              </wp:inline>
            </w:drawing>
          </mc:Choice>
          <mc:Fallback>
            <w:pict w14:anchorId="36509F19">
              <v:shape id="_x0000_s1031" style="width:105.7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" w14:anchorId="6FD8EBE1">
                <v:textbox style="mso-fit-shape-to-text:t">
                  <w:txbxContent>
                    <w:p w:rsidRPr="009E3939" w:rsidR="002626B1" w:rsidP="00BB273D" w:rsidRDefault="002626B1" w14:paraId="011FFCA2" w14:textId="77777777">
                      <w:pPr>
                        <w:jc w:val="center"/>
                        <w:rPr>
                          <w:lang w:val="en-US"/>
                        </w:rPr>
                      </w:pPr>
                      <w:r>
                        <w:rPr>
                          <w:lang w:val="en-US"/>
                        </w:rPr>
                        <w:t>Focal points for matters concerning the Manual</w:t>
                      </w:r>
                    </w:p>
                  </w:txbxContent>
                </v:textbox>
                <w10:anchorlock/>
              </v:shape>
            </w:pict>
          </mc:Fallback>
        </mc:AlternateContent>
      </w:r>
      <w:r w:rsidRPr="00452E83">
        <w:t xml:space="preserve"> </w:t>
      </w:r>
      <w:r w:rsidRPr="00452E83">
        <w:rPr>
          <w:rFonts w:eastAsia="Symbol" w:cs="Symbol"/>
        </w:rPr>
        <w:t></w:t>
      </w:r>
      <w:r w:rsidRPr="00452E83">
        <w:t xml:space="preserve"> </w:t>
      </w:r>
      <w:r w:rsidRPr="00452E83">
        <w:rPr>
          <w:noProof/>
        </w:rPr>
        <mc:AlternateContent>
          <mc:Choice Requires="wps">
            <w:drawing>
              <wp:inline distT="0" distB="0" distL="0" distR="0" wp14:anchorId="6FD8EBE3" wp14:editId="6FD8EBE4">
                <wp:extent cx="1574157" cy="1404620"/>
                <wp:effectExtent l="0" t="0" r="26670" b="2032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57"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5" w14:textId="77777777">
                            <w:pPr>
                              <w:jc w:val="center"/>
                              <w:rPr>
                                <w:lang w:val="en-US"/>
                              </w:rPr>
                            </w:pPr>
                            <w:r>
                              <w:t xml:space="preserve">President of </w:t>
                            </w:r>
                            <w:r w:rsidRPr="00F33E3F">
                              <w:rPr>
                                <w:strike/>
                                <w:color w:val="FF0000"/>
                                <w:u w:val="dash"/>
                              </w:rPr>
                              <w:t>CBS</w:t>
                            </w:r>
                            <w:r>
                              <w:t xml:space="preserve"> </w:t>
                            </w:r>
                            <w:r w:rsidRPr="00F33E3F">
                              <w:rPr>
                                <w:color w:val="008000"/>
                                <w:u w:val="dash"/>
                              </w:rPr>
                              <w:t>INFCOM</w:t>
                            </w:r>
                            <w:r>
                              <w:t xml:space="preserve"> (in consultation with presidents of technical commissions)</w:t>
                            </w:r>
                            <w:r>
                              <w:rPr>
                                <w:lang w:val="en-US"/>
                              </w:rPr>
                              <w:t xml:space="preserve"> and then to the President of WMO</w:t>
                            </w:r>
                          </w:p>
                        </w:txbxContent>
                      </wps:txbx>
                      <wps:bodyPr rot="0" vert="horz" wrap="square" lIns="91440" tIns="45720" rIns="91440" bIns="45720" anchor="t" anchorCtr="0">
                        <a:spAutoFit/>
                      </wps:bodyPr>
                    </wps:wsp>
                  </a:graphicData>
                </a:graphic>
              </wp:inline>
            </w:drawing>
          </mc:Choice>
          <mc:Fallback>
            <w:pict w14:anchorId="32AD5B49">
              <v:shape id="_x0000_s1032" style="width:123.9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" w14:anchorId="6FD8EBE3">
                <v:textbox style="mso-fit-shape-to-text:t">
                  <w:txbxContent>
                    <w:p w:rsidRPr="009E3939" w:rsidR="002626B1" w:rsidP="00BB273D" w:rsidRDefault="002626B1" w14:paraId="291E576F" w14:textId="77777777">
                      <w:pPr>
                        <w:jc w:val="center"/>
                        <w:rPr>
                          <w:lang w:val="en-US"/>
                        </w:rPr>
                      </w:pPr>
                      <w:r>
                        <w:t xml:space="preserve">President of </w:t>
                      </w:r>
                      <w:r w:rsidRPr="00F33E3F">
                        <w:rPr>
                          <w:strike/>
                          <w:color w:val="FF0000"/>
                          <w:u w:val="dash"/>
                        </w:rPr>
                        <w:t>CBS</w:t>
                      </w:r>
                      <w:r>
                        <w:t xml:space="preserve"> </w:t>
                      </w:r>
                      <w:r w:rsidRPr="00F33E3F">
                        <w:rPr>
                          <w:color w:val="008000"/>
                          <w:u w:val="dash"/>
                        </w:rPr>
                        <w:t>INFCOM</w:t>
                      </w:r>
                      <w:r>
                        <w:t xml:space="preserve"> (in consultation with presidents of technical commissions)</w:t>
                      </w:r>
                      <w:r>
                        <w:rPr>
                          <w:lang w:val="en-US"/>
                        </w:rPr>
                        <w:t xml:space="preserve"> and then to the President of WMO</w:t>
                      </w:r>
                    </w:p>
                  </w:txbxContent>
                </v:textbox>
                <w10:anchorlock/>
              </v:shape>
            </w:pict>
          </mc:Fallback>
        </mc:AlternateContent>
      </w:r>
    </w:p>
    <w:p w:rsidRPr="00DE526B" w:rsidR="00BB273D" w:rsidP="00DE526B" w:rsidRDefault="00BB273D" w14:paraId="6FD8E377" w14:textId="77777777">
      <w:pPr>
        <w:pStyle w:val="Figurecaption"/>
        <w:spacing w:before="0" w:after="0"/>
        <w:rPr>
          <w:rFonts w:ascii="Verdana" w:hAnsi="Verdana"/>
          <w:color w:val="000000" w:themeColor="text1"/>
          <w:sz w:val="18"/>
          <w:szCs w:val="18"/>
        </w:rPr>
      </w:pPr>
      <w:r w:rsidRPr="00DE526B">
        <w:rPr>
          <w:rFonts w:ascii="Verdana" w:hAnsi="Verdana"/>
          <w:color w:val="000000" w:themeColor="text1"/>
          <w:sz w:val="18"/>
          <w:szCs w:val="18"/>
        </w:rPr>
        <w:t>Figure 2. Adoption of amendments to a Manual by simple (fast-track) procedure</w:t>
      </w:r>
    </w:p>
    <w:p w:rsidRPr="00B06FBF" w:rsidR="00BB273D" w:rsidP="00A13A01" w:rsidRDefault="00BB273D" w14:paraId="6FD8E378" w14:textId="3760AAD7">
      <w:pPr>
        <w:pStyle w:val="Heading1NOToC"/>
        <w:spacing w:before="240" w:line="240" w:lineRule="auto"/>
        <w:rPr>
          <w:rFonts w:ascii="Verdana" w:hAnsi="Verdana"/>
          <w:sz w:val="16"/>
          <w:szCs w:val="16"/>
        </w:rPr>
      </w:pPr>
      <w:r w:rsidRPr="00DE526B">
        <w:rPr>
          <w:rFonts w:ascii="Verdana" w:hAnsi="Verdana"/>
          <w:sz w:val="20"/>
          <w:szCs w:val="20"/>
        </w:rPr>
        <w:t>4.</w:t>
      </w:r>
      <w:r>
        <w:tab/>
      </w:r>
      <w:r w:rsidRPr="006F4DCC">
        <w:rPr>
          <w:rFonts w:ascii="Verdana" w:hAnsi="Verdana"/>
          <w:sz w:val="20"/>
          <w:szCs w:val="20"/>
          <w:highlight w:val="yellow"/>
        </w:rPr>
        <w:t>STANDARD (ADOPTION OF AMENDMENTS BETWEEN</w:t>
      </w:r>
      <w:r w:rsidRPr="006F4DCC" w:rsidR="00466285">
        <w:rPr>
          <w:rFonts w:ascii="Verdana" w:hAnsi="Verdana"/>
          <w:sz w:val="20"/>
          <w:szCs w:val="20"/>
          <w:highlight w:val="yellow"/>
        </w:rPr>
        <w:t xml:space="preserve"> </w:t>
      </w:r>
      <w:ins w:author="Eunha Lim" w:date="2021-04-09T09:29:00Z" w:id="38">
        <w:r w:rsidRPr="006F4DCC" w:rsidR="00466285">
          <w:rPr>
            <w:rFonts w:ascii="Verdana" w:hAnsi="Verdana"/>
            <w:strike/>
            <w:color w:val="FF0000"/>
            <w:sz w:val="20"/>
            <w:szCs w:val="20"/>
            <w:highlight w:val="yellow"/>
            <w:u w:val="dash"/>
          </w:rPr>
          <w:t>CBS</w:t>
        </w:r>
        <w:r w:rsidRPr="006F4DCC" w:rsidR="00466285">
          <w:rPr>
            <w:rFonts w:ascii="Verdana" w:hAnsi="Verdana"/>
            <w:sz w:val="20"/>
            <w:szCs w:val="20"/>
            <w:highlight w:val="yellow"/>
          </w:rPr>
          <w:t xml:space="preserve"> </w:t>
        </w:r>
        <w:r w:rsidRPr="006F4DCC" w:rsidR="00466285">
          <w:rPr>
            <w:rFonts w:ascii="Verdana" w:hAnsi="Verdana"/>
            <w:color w:val="008000"/>
            <w:sz w:val="20"/>
            <w:szCs w:val="20"/>
            <w:highlight w:val="yellow"/>
            <w:u w:val="dash"/>
          </w:rPr>
          <w:t>INFCOM</w:t>
        </w:r>
      </w:ins>
      <w:r w:rsidRPr="006F4DCC">
        <w:rPr>
          <w:rFonts w:ascii="Verdana" w:hAnsi="Verdana"/>
          <w:sz w:val="20"/>
          <w:szCs w:val="20"/>
          <w:highlight w:val="yellow"/>
        </w:rPr>
        <w:t xml:space="preserve"> SESSIONS) PROCEDURE</w:t>
      </w:r>
      <w:ins w:author="Eunha Lim" w:date="2021-04-09T09:30:00Z" w:id="39">
        <w:r w:rsidRPr="006F4DCC" w:rsidR="00B06FBF">
          <w:rPr>
            <w:rFonts w:ascii="Verdana" w:hAnsi="Verdana"/>
            <w:sz w:val="20"/>
            <w:szCs w:val="20"/>
            <w:highlight w:val="yellow"/>
          </w:rPr>
          <w:t xml:space="preserve"> </w:t>
        </w:r>
        <w:r w:rsidRPr="006F4DCC" w:rsidR="00B06FBF">
          <w:rPr>
            <w:rFonts w:eastAsia="Malgun Gothic"/>
            <w:b w:val="0"/>
            <w:color w:val="000000" w:themeColor="text1"/>
            <w:sz w:val="20"/>
            <w:szCs w:val="20"/>
            <w:highlight w:val="yellow"/>
          </w:rPr>
          <w:t>[Hong Kong, China]</w:t>
        </w:r>
      </w:ins>
    </w:p>
    <w:p w:rsidRPr="00DE526B" w:rsidR="00BB273D" w:rsidP="00BB273D" w:rsidRDefault="00BB273D" w14:paraId="6FD8E379" w14:textId="77777777">
      <w:pPr>
        <w:pStyle w:val="Heading2NOToC"/>
        <w:rPr>
          <w:rFonts w:ascii="Verdana" w:hAnsi="Verdana"/>
          <w:sz w:val="20"/>
          <w:szCs w:val="20"/>
        </w:rPr>
      </w:pPr>
      <w:r w:rsidRPr="00DE526B">
        <w:rPr>
          <w:rFonts w:ascii="Verdana" w:hAnsi="Verdana"/>
          <w:sz w:val="20"/>
          <w:szCs w:val="20"/>
        </w:rPr>
        <w:t>4.1</w:t>
      </w:r>
      <w:r w:rsidRPr="00DE526B">
        <w:rPr>
          <w:rFonts w:ascii="Verdana" w:hAnsi="Verdana"/>
          <w:sz w:val="20"/>
          <w:szCs w:val="20"/>
        </w:rPr>
        <w:tab/>
      </w:r>
      <w:r w:rsidRPr="00DE526B">
        <w:rPr>
          <w:rFonts w:ascii="Verdana" w:hAnsi="Verdana"/>
          <w:sz w:val="20"/>
          <w:szCs w:val="20"/>
        </w:rPr>
        <w:t>Scope</w:t>
      </w:r>
    </w:p>
    <w:p w:rsidRPr="00DE526B" w:rsidR="00BB273D" w:rsidP="00BB273D" w:rsidRDefault="00BB273D" w14:paraId="6FD8E37A" w14:textId="77777777">
      <w:pPr>
        <w:pStyle w:val="Bodytext1"/>
        <w:rPr>
          <w:rFonts w:ascii="Verdana" w:hAnsi="Verdana"/>
          <w:sz w:val="20"/>
          <w:szCs w:val="20"/>
        </w:rPr>
      </w:pPr>
      <w:r w:rsidRPr="00DE526B">
        <w:rPr>
          <w:rFonts w:ascii="Verdana" w:hAnsi="Verdana"/>
          <w:sz w:val="20"/>
          <w:szCs w:val="20"/>
        </w:rPr>
        <w:t xml:space="preserve">The standard (adoption of amendments between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sessions) procedure shall be used for changes that have an operational impact on those Members who do not wish to exploit the change, but that have only minor financial impact, or that are required to implement changes in the </w:t>
      </w:r>
      <w:r w:rsidRPr="00DE526B">
        <w:rPr>
          <w:rStyle w:val="Italic"/>
          <w:rFonts w:ascii="Verdana" w:hAnsi="Verdana"/>
          <w:sz w:val="20"/>
          <w:szCs w:val="20"/>
        </w:rPr>
        <w:t>Technical Regulations</w:t>
      </w:r>
      <w:r w:rsidRPr="00DE526B">
        <w:rPr>
          <w:rFonts w:ascii="Verdana" w:hAnsi="Verdana"/>
          <w:sz w:val="20"/>
          <w:szCs w:val="20"/>
        </w:rPr>
        <w:t xml:space="preserve"> (</w:t>
      </w:r>
      <w:hyperlink w:history="1" w:anchor=".YEotfWhKg2w" r:id="rId35">
        <w:r w:rsidRPr="00C51867">
          <w:rPr>
            <w:rStyle w:val="Hyperlink"/>
            <w:rFonts w:ascii="Verdana" w:hAnsi="Verdana"/>
            <w:sz w:val="20"/>
            <w:szCs w:val="20"/>
          </w:rPr>
          <w:t>WMO-No.</w:t>
        </w:r>
        <w:r w:rsidRPr="00C51867">
          <w:rPr>
            <w:rStyle w:val="Hyperlink"/>
            <w:rFonts w:ascii="Verdana" w:hAnsi="Verdana"/>
            <w:sz w:val="20"/>
            <w:szCs w:val="20"/>
            <w:lang w:val="en-US"/>
          </w:rPr>
          <w:t> </w:t>
        </w:r>
        <w:r w:rsidRPr="00C51867">
          <w:rPr>
            <w:rStyle w:val="Hyperlink"/>
            <w:rFonts w:ascii="Verdana" w:hAnsi="Verdana"/>
            <w:sz w:val="20"/>
            <w:szCs w:val="20"/>
          </w:rPr>
          <w:t>49</w:t>
        </w:r>
      </w:hyperlink>
      <w:r w:rsidRPr="00DE526B">
        <w:rPr>
          <w:rFonts w:ascii="Verdana" w:hAnsi="Verdana"/>
          <w:sz w:val="20"/>
          <w:szCs w:val="20"/>
        </w:rPr>
        <w:t>), Volume</w:t>
      </w:r>
      <w:r w:rsidRPr="00DE526B">
        <w:rPr>
          <w:rFonts w:ascii="Verdana" w:hAnsi="Verdana"/>
          <w:sz w:val="20"/>
          <w:szCs w:val="20"/>
          <w:lang w:val="en-US"/>
        </w:rPr>
        <w:t> </w:t>
      </w:r>
      <w:r w:rsidRPr="00DE526B">
        <w:rPr>
          <w:rFonts w:ascii="Verdana" w:hAnsi="Verdana"/>
          <w:sz w:val="20"/>
          <w:szCs w:val="20"/>
        </w:rPr>
        <w:t>II – Meteorological Service for International Air Navigation.</w:t>
      </w:r>
    </w:p>
    <w:p w:rsidRPr="00DE526B" w:rsidR="00BB273D" w:rsidP="00BB273D" w:rsidRDefault="00BB273D" w14:paraId="6FD8E37B" w14:textId="77777777">
      <w:pPr>
        <w:pStyle w:val="Heading2NOToC"/>
        <w:rPr>
          <w:rFonts w:ascii="Verdana" w:hAnsi="Verdana"/>
          <w:sz w:val="20"/>
          <w:szCs w:val="20"/>
        </w:rPr>
      </w:pPr>
      <w:r w:rsidRPr="00DE526B">
        <w:rPr>
          <w:rFonts w:ascii="Verdana" w:hAnsi="Verdana"/>
          <w:sz w:val="20"/>
          <w:szCs w:val="20"/>
        </w:rPr>
        <w:t>4.2</w:t>
      </w:r>
      <w:r w:rsidRPr="00DE526B">
        <w:rPr>
          <w:rFonts w:ascii="Verdana" w:hAnsi="Verdana"/>
          <w:sz w:val="20"/>
          <w:szCs w:val="20"/>
        </w:rPr>
        <w:tab/>
      </w:r>
      <w:r w:rsidRPr="00DE526B">
        <w:rPr>
          <w:rFonts w:ascii="Verdana" w:hAnsi="Verdana"/>
          <w:sz w:val="20"/>
          <w:szCs w:val="20"/>
        </w:rPr>
        <w:t>Approval of draft recommendations</w:t>
      </w:r>
    </w:p>
    <w:p w:rsidRPr="00DE526B" w:rsidR="00BB273D" w:rsidP="00BB273D" w:rsidRDefault="00BB273D" w14:paraId="6FD8E37C" w14:textId="77777777">
      <w:pPr>
        <w:pStyle w:val="Bodytext1"/>
        <w:rPr>
          <w:rFonts w:ascii="Verdana" w:hAnsi="Verdana"/>
          <w:sz w:val="20"/>
          <w:szCs w:val="20"/>
        </w:rPr>
      </w:pPr>
      <w:r w:rsidRPr="00DE526B">
        <w:rPr>
          <w:rFonts w:ascii="Verdana" w:hAnsi="Verdana"/>
          <w:sz w:val="20"/>
          <w:szCs w:val="20"/>
        </w:rPr>
        <w:t xml:space="preserve">For the direct adoption of amendments between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sessions, the draft recommendation developed by the designated </w:t>
      </w:r>
      <w:r w:rsidRPr="00DE526B">
        <w:rPr>
          <w:rFonts w:ascii="Verdana" w:hAnsi="Verdana"/>
          <w:strike/>
          <w:color w:val="FF0000"/>
          <w:sz w:val="20"/>
          <w:szCs w:val="20"/>
          <w:u w:val="dash"/>
        </w:rPr>
        <w:t>committee</w:t>
      </w:r>
      <w:r w:rsidRPr="00DE526B">
        <w:rPr>
          <w:rFonts w:ascii="Verdana" w:hAnsi="Verdana"/>
          <w:sz w:val="20"/>
          <w:szCs w:val="20"/>
        </w:rPr>
        <w:t xml:space="preserve"> </w:t>
      </w:r>
      <w:r w:rsidRPr="00DE526B">
        <w:rPr>
          <w:rFonts w:ascii="Verdana" w:hAnsi="Verdana"/>
          <w:color w:val="008000"/>
          <w:sz w:val="20"/>
          <w:szCs w:val="20"/>
          <w:u w:val="dash"/>
        </w:rPr>
        <w:t>body</w:t>
      </w:r>
      <w:r w:rsidRPr="00DE526B">
        <w:rPr>
          <w:rFonts w:ascii="Verdana" w:hAnsi="Verdana"/>
          <w:sz w:val="20"/>
          <w:szCs w:val="20"/>
        </w:rPr>
        <w:t xml:space="preserve">, including a date of implementation of the amendments, shall be submitted to the chair of the responsible </w:t>
      </w:r>
      <w:r w:rsidRPr="00DE526B">
        <w:rPr>
          <w:rFonts w:ascii="Verdana" w:hAnsi="Verdana"/>
          <w:strike/>
          <w:color w:val="FF0000"/>
          <w:sz w:val="20"/>
          <w:szCs w:val="20"/>
          <w:u w:val="dash"/>
        </w:rPr>
        <w:t>OPAG</w:t>
      </w:r>
      <w:r w:rsidRPr="00DE526B">
        <w:rPr>
          <w:rFonts w:ascii="Verdana" w:hAnsi="Verdana"/>
          <w:sz w:val="20"/>
          <w:szCs w:val="20"/>
        </w:rPr>
        <w:t xml:space="preserve"> </w:t>
      </w:r>
      <w:r w:rsidRPr="00DE526B">
        <w:rPr>
          <w:rFonts w:ascii="Verdana" w:hAnsi="Verdana"/>
          <w:color w:val="008000"/>
          <w:sz w:val="20"/>
          <w:szCs w:val="20"/>
          <w:u w:val="dash"/>
        </w:rPr>
        <w:t>SC</w:t>
      </w:r>
      <w:r w:rsidRPr="00DE526B">
        <w:rPr>
          <w:rFonts w:ascii="Verdana" w:hAnsi="Verdana"/>
          <w:sz w:val="20"/>
          <w:szCs w:val="20"/>
        </w:rPr>
        <w:t xml:space="preserve"> and president and vice-president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for approval. The 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shall consult with the presidents of technical commissions affected by the change. In the case of recommendations in response to changes in the </w:t>
      </w:r>
      <w:r w:rsidRPr="00DE526B">
        <w:rPr>
          <w:rStyle w:val="Italic"/>
          <w:rFonts w:ascii="Verdana" w:hAnsi="Verdana"/>
          <w:sz w:val="20"/>
          <w:szCs w:val="20"/>
        </w:rPr>
        <w:t>Technical Regulations</w:t>
      </w:r>
      <w:r w:rsidRPr="00DE526B">
        <w:rPr>
          <w:rFonts w:ascii="Verdana" w:hAnsi="Verdana"/>
          <w:sz w:val="20"/>
          <w:szCs w:val="20"/>
        </w:rPr>
        <w:t xml:space="preserve"> (</w:t>
      </w:r>
      <w:hyperlink w:history="1" w:anchor=".YEotfWhKg2w" r:id="rId36">
        <w:r w:rsidRPr="00C51867">
          <w:rPr>
            <w:rStyle w:val="Hyperlink"/>
            <w:rFonts w:ascii="Verdana" w:hAnsi="Verdana"/>
            <w:sz w:val="20"/>
            <w:szCs w:val="20"/>
          </w:rPr>
          <w:t>WMO-No.</w:t>
        </w:r>
        <w:r w:rsidRPr="00C51867">
          <w:rPr>
            <w:rStyle w:val="Hyperlink"/>
            <w:rFonts w:ascii="Verdana" w:hAnsi="Verdana"/>
            <w:sz w:val="20"/>
            <w:szCs w:val="20"/>
            <w:lang w:val="en-US"/>
          </w:rPr>
          <w:t> </w:t>
        </w:r>
        <w:r w:rsidRPr="00C51867">
          <w:rPr>
            <w:rStyle w:val="Hyperlink"/>
            <w:rFonts w:ascii="Verdana" w:hAnsi="Verdana"/>
            <w:sz w:val="20"/>
            <w:szCs w:val="20"/>
          </w:rPr>
          <w:t>49</w:t>
        </w:r>
      </w:hyperlink>
      <w:r w:rsidRPr="00DE526B">
        <w:rPr>
          <w:rFonts w:ascii="Verdana" w:hAnsi="Verdana"/>
          <w:sz w:val="20"/>
          <w:szCs w:val="20"/>
        </w:rPr>
        <w:t>), Volume</w:t>
      </w:r>
      <w:r w:rsidRPr="00DE526B">
        <w:rPr>
          <w:rFonts w:ascii="Verdana" w:hAnsi="Verdana"/>
          <w:sz w:val="20"/>
          <w:szCs w:val="20"/>
          <w:lang w:val="en-US"/>
        </w:rPr>
        <w:t> </w:t>
      </w:r>
      <w:r w:rsidRPr="00DE526B">
        <w:rPr>
          <w:rFonts w:ascii="Verdana" w:hAnsi="Verdana"/>
          <w:sz w:val="20"/>
          <w:szCs w:val="20"/>
        </w:rPr>
        <w:t xml:space="preserve">II – Meteorological Service for International Air Navigation, the president of </w:t>
      </w:r>
      <w:r w:rsidRPr="00DE526B">
        <w:rPr>
          <w:rFonts w:ascii="Verdana" w:hAnsi="Verdana"/>
          <w:strike/>
          <w:color w:val="FF0000"/>
          <w:sz w:val="20"/>
          <w:szCs w:val="20"/>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shall consult with the president of the </w:t>
      </w:r>
      <w:r w:rsidRPr="00DE526B">
        <w:rPr>
          <w:rFonts w:ascii="Verdana" w:hAnsi="Verdana"/>
          <w:strike/>
          <w:color w:val="FF0000"/>
          <w:sz w:val="20"/>
          <w:szCs w:val="20"/>
          <w:u w:val="dash"/>
        </w:rPr>
        <w:t>Commission for Aeronautical Meteorology</w:t>
      </w:r>
      <w:r w:rsidRPr="00DE526B">
        <w:rPr>
          <w:rFonts w:ascii="Verdana" w:hAnsi="Verdana"/>
          <w:sz w:val="20"/>
          <w:szCs w:val="20"/>
        </w:rPr>
        <w:t xml:space="preserve"> </w:t>
      </w:r>
      <w:r w:rsidRPr="00DE526B">
        <w:rPr>
          <w:rFonts w:ascii="Verdana" w:hAnsi="Verdana"/>
          <w:color w:val="008000"/>
          <w:sz w:val="20"/>
          <w:szCs w:val="20"/>
          <w:u w:val="dash"/>
        </w:rPr>
        <w:t>Commission for Weather, Climate, Water and Related Environmental Services and Applications (SERCOM)</w:t>
      </w:r>
      <w:r w:rsidRPr="00DE526B">
        <w:rPr>
          <w:rFonts w:ascii="Verdana" w:hAnsi="Verdana"/>
          <w:sz w:val="20"/>
          <w:szCs w:val="20"/>
        </w:rPr>
        <w:t>.</w:t>
      </w:r>
    </w:p>
    <w:p w:rsidRPr="00DE526B" w:rsidR="00BB273D" w:rsidP="00BB273D" w:rsidRDefault="00BB273D" w14:paraId="6FD8E37D" w14:textId="77777777">
      <w:pPr>
        <w:pStyle w:val="Heading2NOToC"/>
        <w:rPr>
          <w:rFonts w:ascii="Verdana" w:hAnsi="Verdana"/>
          <w:sz w:val="20"/>
          <w:szCs w:val="20"/>
        </w:rPr>
      </w:pPr>
      <w:r w:rsidRPr="00DE526B">
        <w:rPr>
          <w:rFonts w:ascii="Verdana" w:hAnsi="Verdana"/>
          <w:sz w:val="20"/>
          <w:szCs w:val="20"/>
        </w:rPr>
        <w:t>4.3</w:t>
      </w:r>
      <w:r w:rsidRPr="00DE526B">
        <w:rPr>
          <w:rFonts w:ascii="Verdana" w:hAnsi="Verdana"/>
          <w:sz w:val="20"/>
          <w:szCs w:val="20"/>
        </w:rPr>
        <w:tab/>
      </w:r>
      <w:r w:rsidRPr="00DE526B">
        <w:rPr>
          <w:rFonts w:ascii="Verdana" w:hAnsi="Verdana"/>
          <w:sz w:val="20"/>
          <w:szCs w:val="20"/>
        </w:rPr>
        <w:t>Circulation to Members</w:t>
      </w:r>
    </w:p>
    <w:p w:rsidRPr="00DE526B" w:rsidR="00BB273D" w:rsidP="00BB273D" w:rsidRDefault="00BB273D" w14:paraId="6FD8E37E" w14:textId="77777777">
      <w:pPr>
        <w:pStyle w:val="Bodytext1"/>
        <w:rPr>
          <w:rFonts w:ascii="Verdana" w:hAnsi="Verdana"/>
          <w:sz w:val="20"/>
          <w:szCs w:val="20"/>
        </w:rPr>
      </w:pPr>
      <w:r w:rsidRPr="00DE526B">
        <w:rPr>
          <w:rFonts w:ascii="Verdana" w:hAnsi="Verdana"/>
          <w:sz w:val="20"/>
          <w:szCs w:val="20"/>
        </w:rPr>
        <w:t xml:space="preserve">Upon approval of the president of </w:t>
      </w:r>
      <w:r w:rsidRPr="00DE526B">
        <w:rPr>
          <w:rFonts w:ascii="Verdana" w:hAnsi="Verdana"/>
          <w:strike/>
          <w:color w:val="FF0000"/>
          <w:sz w:val="20"/>
          <w:szCs w:val="20"/>
          <w:u w:val="dash"/>
        </w:rPr>
        <w:t xml:space="preserve">CBS </w:t>
      </w:r>
      <w:r w:rsidRPr="00DE526B">
        <w:rPr>
          <w:rFonts w:ascii="Verdana" w:hAnsi="Verdana"/>
          <w:color w:val="008000"/>
          <w:sz w:val="20"/>
          <w:szCs w:val="20"/>
          <w:u w:val="dash"/>
        </w:rPr>
        <w:t>INFCOM</w:t>
      </w:r>
      <w:r w:rsidRPr="00DE526B">
        <w:rPr>
          <w:rFonts w:ascii="Verdana" w:hAnsi="Verdana"/>
          <w:sz w:val="20"/>
          <w:szCs w:val="20"/>
        </w:rPr>
        <w:t>, the Secretariat sends the recommendation to all Members, in the languages in which the Manual is published, including a date of implementation of the amendments, for comments to be submitted within two months following the dispatch of the amendments. If the recommendation is sent to Members via electronic mail, there shall be public announcement of the amendment process including dates, for example by WMO Operational Newsletter on the WMO website, to ensure all relevant Members are informed.</w:t>
      </w:r>
    </w:p>
    <w:p w:rsidRPr="00DE526B" w:rsidR="00BB273D" w:rsidP="00BB273D" w:rsidRDefault="00BB273D" w14:paraId="6FD8E37F" w14:textId="77777777">
      <w:pPr>
        <w:pStyle w:val="Heading2NOToC"/>
        <w:rPr>
          <w:rFonts w:ascii="Verdana" w:hAnsi="Verdana"/>
          <w:sz w:val="20"/>
          <w:szCs w:val="20"/>
        </w:rPr>
      </w:pPr>
      <w:r w:rsidRPr="00DE526B">
        <w:rPr>
          <w:rFonts w:ascii="Verdana" w:hAnsi="Verdana"/>
          <w:sz w:val="20"/>
          <w:szCs w:val="20"/>
        </w:rPr>
        <w:t>4.4</w:t>
      </w:r>
      <w:r w:rsidRPr="00DE526B">
        <w:rPr>
          <w:rFonts w:ascii="Verdana" w:hAnsi="Verdana"/>
          <w:sz w:val="20"/>
          <w:szCs w:val="20"/>
        </w:rPr>
        <w:tab/>
      </w:r>
      <w:r w:rsidRPr="00DE526B">
        <w:rPr>
          <w:rFonts w:ascii="Verdana" w:hAnsi="Verdana"/>
          <w:sz w:val="20"/>
          <w:szCs w:val="20"/>
        </w:rPr>
        <w:t>Agreement</w:t>
      </w:r>
    </w:p>
    <w:p w:rsidRPr="00DE526B" w:rsidR="00BB273D" w:rsidP="00BB273D" w:rsidRDefault="00BB273D" w14:paraId="6FD8E380" w14:textId="77777777">
      <w:pPr>
        <w:pStyle w:val="Bodytext1"/>
        <w:rPr>
          <w:rFonts w:ascii="Verdana" w:hAnsi="Verdana"/>
          <w:sz w:val="20"/>
          <w:szCs w:val="20"/>
        </w:rPr>
      </w:pPr>
      <w:r w:rsidRPr="00DE526B">
        <w:rPr>
          <w:rFonts w:ascii="Verdana" w:hAnsi="Verdana"/>
          <w:sz w:val="20"/>
          <w:szCs w:val="20"/>
        </w:rPr>
        <w:t>Those Members not having replied within the two months following the dispatch of the amendments are implicitly considered as having agreed with the amendments.</w:t>
      </w:r>
    </w:p>
    <w:p w:rsidRPr="00DE526B" w:rsidR="00BB273D" w:rsidP="00BB273D" w:rsidRDefault="00BB273D" w14:paraId="6FD8E381" w14:textId="77777777">
      <w:pPr>
        <w:pStyle w:val="Heading2NOToC"/>
        <w:rPr>
          <w:rFonts w:ascii="Verdana" w:hAnsi="Verdana"/>
          <w:sz w:val="20"/>
          <w:szCs w:val="20"/>
        </w:rPr>
      </w:pPr>
      <w:r w:rsidRPr="00DE526B">
        <w:rPr>
          <w:rFonts w:ascii="Verdana" w:hAnsi="Verdana"/>
          <w:sz w:val="20"/>
          <w:szCs w:val="20"/>
        </w:rPr>
        <w:t>4.5</w:t>
      </w:r>
      <w:r w:rsidRPr="00DE526B">
        <w:rPr>
          <w:rFonts w:ascii="Verdana" w:hAnsi="Verdana"/>
          <w:sz w:val="20"/>
          <w:szCs w:val="20"/>
        </w:rPr>
        <w:tab/>
      </w:r>
      <w:r w:rsidRPr="00DE526B">
        <w:rPr>
          <w:rFonts w:ascii="Verdana" w:hAnsi="Verdana"/>
          <w:sz w:val="20"/>
          <w:szCs w:val="20"/>
        </w:rPr>
        <w:t>Coordination</w:t>
      </w:r>
    </w:p>
    <w:p w:rsidRPr="00DE526B" w:rsidR="00BB273D" w:rsidP="00BB273D" w:rsidRDefault="00BB273D" w14:paraId="6FD8E382" w14:textId="77777777">
      <w:pPr>
        <w:pStyle w:val="Bodytext1"/>
        <w:rPr>
          <w:rFonts w:ascii="Verdana" w:hAnsi="Verdana"/>
          <w:sz w:val="20"/>
          <w:szCs w:val="20"/>
        </w:rPr>
      </w:pPr>
      <w:r w:rsidRPr="00DE526B">
        <w:rPr>
          <w:rFonts w:ascii="Verdana" w:hAnsi="Verdana"/>
          <w:sz w:val="20"/>
          <w:szCs w:val="20"/>
        </w:rPr>
        <w:t xml:space="preserve">Members are invited to designate a focal point responsible to discuss any comments/disagreements with the designated </w:t>
      </w:r>
      <w:r w:rsidRPr="00DE526B">
        <w:rPr>
          <w:rFonts w:ascii="Verdana" w:hAnsi="Verdana"/>
          <w:strike/>
          <w:color w:val="FF0000"/>
          <w:sz w:val="20"/>
          <w:szCs w:val="20"/>
          <w:u w:val="dash"/>
        </w:rPr>
        <w:t>committee</w:t>
      </w:r>
      <w:r w:rsidRPr="00DE526B">
        <w:rPr>
          <w:rFonts w:ascii="Verdana" w:hAnsi="Verdana"/>
          <w:sz w:val="20"/>
          <w:szCs w:val="20"/>
        </w:rPr>
        <w:t xml:space="preserve"> </w:t>
      </w:r>
      <w:r w:rsidRPr="00DE526B">
        <w:rPr>
          <w:rFonts w:ascii="Verdana" w:hAnsi="Verdana"/>
          <w:color w:val="008000"/>
          <w:sz w:val="20"/>
          <w:szCs w:val="20"/>
          <w:u w:val="dash"/>
        </w:rPr>
        <w:t>body</w:t>
      </w:r>
      <w:r w:rsidRPr="00DE526B">
        <w:rPr>
          <w:rFonts w:ascii="Verdana" w:hAnsi="Verdana"/>
          <w:sz w:val="20"/>
          <w:szCs w:val="20"/>
        </w:rPr>
        <w:t xml:space="preserve">. If the discussion between the designated </w:t>
      </w:r>
      <w:r w:rsidRPr="00DE526B">
        <w:rPr>
          <w:rFonts w:ascii="Verdana" w:hAnsi="Verdana"/>
          <w:strike/>
          <w:color w:val="FF0000"/>
          <w:sz w:val="20"/>
          <w:szCs w:val="20"/>
          <w:u w:val="dash"/>
        </w:rPr>
        <w:t>committee</w:t>
      </w:r>
      <w:r w:rsidRPr="00DE526B">
        <w:rPr>
          <w:rFonts w:ascii="Verdana" w:hAnsi="Verdana"/>
          <w:sz w:val="20"/>
          <w:szCs w:val="20"/>
        </w:rPr>
        <w:t xml:space="preserve"> </w:t>
      </w:r>
      <w:r w:rsidRPr="00DE526B">
        <w:rPr>
          <w:rFonts w:ascii="Verdana" w:hAnsi="Verdana"/>
          <w:color w:val="008000"/>
          <w:sz w:val="20"/>
          <w:szCs w:val="20"/>
          <w:u w:val="dash"/>
        </w:rPr>
        <w:t>body</w:t>
      </w:r>
      <w:r w:rsidRPr="00DE526B">
        <w:rPr>
          <w:rFonts w:ascii="Verdana" w:hAnsi="Verdana"/>
          <w:sz w:val="20"/>
          <w:szCs w:val="20"/>
        </w:rPr>
        <w:t xml:space="preserve"> and the focal point cannot result in an agreement on a specific amendment by a Member, this amendment will be reconsidered by the designated </w:t>
      </w:r>
      <w:r w:rsidRPr="00DE526B">
        <w:rPr>
          <w:rFonts w:ascii="Verdana" w:hAnsi="Verdana"/>
          <w:strike/>
          <w:color w:val="FF0000"/>
          <w:sz w:val="20"/>
          <w:szCs w:val="20"/>
          <w:u w:val="dash"/>
        </w:rPr>
        <w:t>committee</w:t>
      </w:r>
      <w:r w:rsidRPr="00DE526B">
        <w:rPr>
          <w:rFonts w:ascii="Verdana" w:hAnsi="Verdana"/>
          <w:sz w:val="20"/>
          <w:szCs w:val="20"/>
        </w:rPr>
        <w:t xml:space="preserve"> </w:t>
      </w:r>
      <w:r w:rsidRPr="00DE526B">
        <w:rPr>
          <w:rFonts w:ascii="Verdana" w:hAnsi="Verdana"/>
          <w:color w:val="008000"/>
          <w:sz w:val="20"/>
          <w:szCs w:val="20"/>
          <w:u w:val="dash"/>
        </w:rPr>
        <w:t>body</w:t>
      </w:r>
      <w:r w:rsidRPr="00DE526B">
        <w:rPr>
          <w:rFonts w:ascii="Verdana" w:hAnsi="Verdana"/>
          <w:sz w:val="20"/>
          <w:szCs w:val="20"/>
        </w:rPr>
        <w:t xml:space="preserve">. If a Member cannot agree that the financial or operational impact is minor, the redrafted amendment shall be approved by the complex (adoption of amendments during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sessions) procedure described in section 5 below.</w:t>
      </w:r>
    </w:p>
    <w:p w:rsidRPr="00DE526B" w:rsidR="00BB273D" w:rsidP="00BB273D" w:rsidRDefault="00BB273D" w14:paraId="6FD8E383" w14:textId="77777777">
      <w:pPr>
        <w:pStyle w:val="Heading2NOToC"/>
        <w:rPr>
          <w:rFonts w:ascii="Verdana" w:hAnsi="Verdana"/>
          <w:sz w:val="20"/>
          <w:szCs w:val="20"/>
        </w:rPr>
      </w:pPr>
      <w:r w:rsidRPr="00DE526B">
        <w:rPr>
          <w:rFonts w:ascii="Verdana" w:hAnsi="Verdana"/>
          <w:sz w:val="20"/>
          <w:szCs w:val="20"/>
        </w:rPr>
        <w:t>4.6</w:t>
      </w:r>
      <w:r w:rsidRPr="00DE526B">
        <w:rPr>
          <w:rFonts w:ascii="Verdana" w:hAnsi="Verdana"/>
          <w:sz w:val="20"/>
          <w:szCs w:val="20"/>
        </w:rPr>
        <w:tab/>
      </w:r>
      <w:r w:rsidRPr="00DE526B">
        <w:rPr>
          <w:rFonts w:ascii="Verdana" w:hAnsi="Verdana"/>
          <w:sz w:val="20"/>
          <w:szCs w:val="20"/>
        </w:rPr>
        <w:t>Notification</w:t>
      </w:r>
    </w:p>
    <w:p w:rsidRPr="00DE526B" w:rsidR="00BB273D" w:rsidP="00BB273D" w:rsidRDefault="00BB273D" w14:paraId="6FD8E384" w14:textId="77777777">
      <w:pPr>
        <w:pStyle w:val="Bodytext1"/>
        <w:rPr>
          <w:rFonts w:ascii="Verdana" w:hAnsi="Verdana"/>
          <w:sz w:val="20"/>
          <w:szCs w:val="20"/>
        </w:rPr>
      </w:pPr>
      <w:r w:rsidRPr="00DE526B">
        <w:rPr>
          <w:rFonts w:ascii="Verdana" w:hAnsi="Verdana"/>
          <w:sz w:val="20"/>
          <w:szCs w:val="20"/>
        </w:rPr>
        <w:t xml:space="preserve">Once amendments are agreed by Members, and after consultation with the chair of the responsible </w:t>
      </w:r>
      <w:r w:rsidRPr="00DE526B">
        <w:rPr>
          <w:rFonts w:ascii="Verdana" w:hAnsi="Verdana"/>
          <w:strike/>
          <w:color w:val="FF0000"/>
          <w:sz w:val="20"/>
          <w:szCs w:val="20"/>
          <w:u w:val="dash"/>
        </w:rPr>
        <w:t xml:space="preserve">OPAG </w:t>
      </w:r>
      <w:r w:rsidRPr="00DE526B">
        <w:rPr>
          <w:rFonts w:ascii="Verdana" w:hAnsi="Verdana"/>
          <w:color w:val="008000"/>
          <w:sz w:val="20"/>
          <w:szCs w:val="20"/>
          <w:u w:val="dash"/>
        </w:rPr>
        <w:t>SC,</w:t>
      </w:r>
      <w:r w:rsidRPr="00DE526B">
        <w:rPr>
          <w:rFonts w:ascii="Verdana" w:hAnsi="Verdana"/>
          <w:sz w:val="20"/>
          <w:szCs w:val="20"/>
        </w:rPr>
        <w:t xml:space="preserve"> the vice-president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and the president of </w:t>
      </w:r>
      <w:r w:rsidRPr="00DE526B">
        <w:rPr>
          <w:rFonts w:ascii="Verdana" w:hAnsi="Verdana"/>
          <w:strike/>
          <w:color w:val="FF0000"/>
          <w:sz w:val="20"/>
          <w:szCs w:val="20"/>
          <w:u w:val="dash"/>
        </w:rPr>
        <w:t>CBS</w:t>
      </w:r>
      <w:r w:rsidRPr="00DE526B">
        <w:rPr>
          <w:rFonts w:ascii="Verdana" w:hAnsi="Verdana"/>
          <w:sz w:val="20"/>
          <w:szCs w:val="20"/>
        </w:rPr>
        <w:t xml:space="preserve"> </w:t>
      </w:r>
      <w:r w:rsidRPr="00DE526B">
        <w:rPr>
          <w:rFonts w:ascii="Verdana" w:hAnsi="Verdana"/>
          <w:color w:val="008000"/>
          <w:sz w:val="20"/>
          <w:szCs w:val="20"/>
          <w:u w:val="dash"/>
        </w:rPr>
        <w:t>INFCOM</w:t>
      </w:r>
      <w:r w:rsidRPr="00DE526B">
        <w:rPr>
          <w:rFonts w:ascii="Verdana" w:hAnsi="Verdana"/>
          <w:sz w:val="20"/>
          <w:szCs w:val="20"/>
        </w:rPr>
        <w:t xml:space="preserve"> (who should consult with presidents of other commissions affected by the change), the Secretariat notifies at the same time the Members and the </w:t>
      </w:r>
      <w:r w:rsidR="003C4606">
        <w:rPr>
          <w:rFonts w:ascii="Verdana" w:hAnsi="Verdana"/>
          <w:sz w:val="20"/>
          <w:szCs w:val="20"/>
        </w:rPr>
        <w:t>M</w:t>
      </w:r>
      <w:r w:rsidRPr="00DE526B">
        <w:rPr>
          <w:rFonts w:ascii="Verdana" w:hAnsi="Verdana"/>
          <w:sz w:val="20"/>
          <w:szCs w:val="20"/>
        </w:rPr>
        <w:t>embers of E</w:t>
      </w:r>
      <w:r w:rsidR="00A41247">
        <w:rPr>
          <w:rFonts w:ascii="Verdana" w:hAnsi="Verdana"/>
          <w:sz w:val="20"/>
          <w:szCs w:val="20"/>
        </w:rPr>
        <w:t>C</w:t>
      </w:r>
      <w:r w:rsidRPr="00DE526B">
        <w:rPr>
          <w:rFonts w:ascii="Verdana" w:hAnsi="Verdana"/>
          <w:sz w:val="20"/>
          <w:szCs w:val="20"/>
        </w:rPr>
        <w:t xml:space="preserve"> of the approved</w:t>
      </w:r>
      <w:r w:rsidRPr="00452E83">
        <w:rPr>
          <w:rFonts w:ascii="Verdana" w:hAnsi="Verdana"/>
        </w:rPr>
        <w:t xml:space="preserve"> </w:t>
      </w:r>
      <w:r w:rsidRPr="00DE526B">
        <w:rPr>
          <w:rFonts w:ascii="Verdana" w:hAnsi="Verdana"/>
          <w:sz w:val="20"/>
          <w:szCs w:val="20"/>
        </w:rPr>
        <w:t>amendments and of the date of their implementation. See Figure</w:t>
      </w:r>
      <w:r w:rsidRPr="00DE526B">
        <w:rPr>
          <w:rFonts w:ascii="Verdana" w:hAnsi="Verdana"/>
          <w:sz w:val="20"/>
          <w:szCs w:val="20"/>
          <w:lang w:val="en-US"/>
        </w:rPr>
        <w:t> </w:t>
      </w:r>
      <w:r w:rsidRPr="00DE526B">
        <w:rPr>
          <w:rFonts w:ascii="Verdana" w:hAnsi="Verdana"/>
          <w:sz w:val="20"/>
          <w:szCs w:val="20"/>
        </w:rPr>
        <w:t>3.</w:t>
      </w:r>
    </w:p>
    <w:p w:rsidRPr="00452E83" w:rsidR="00427342" w:rsidP="00427342" w:rsidRDefault="00BB273D" w14:paraId="6FD8E385" w14:textId="77777777">
      <w:r w:rsidRPr="00452E83">
        <w:rPr>
          <w:noProof/>
        </w:rPr>
        <mc:AlternateContent>
          <mc:Choice Requires="wps">
            <w:drawing>
              <wp:inline distT="0" distB="0" distL="0" distR="0" wp14:anchorId="6FD8EBE5" wp14:editId="6FD8EBE6">
                <wp:extent cx="931762" cy="1404620"/>
                <wp:effectExtent l="0" t="0" r="20955" b="2032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762" cy="1404620"/>
                        </a:xfrm>
                        <a:prstGeom prst="rect">
                          <a:avLst/>
                        </a:prstGeom>
                        <a:solidFill>
                          <a:srgbClr val="FFFFFF"/>
                        </a:solidFill>
                        <a:ln w="9525">
                          <a:solidFill>
                            <a:srgbClr val="000000"/>
                          </a:solidFill>
                          <a:miter lim="800000"/>
                          <a:headEnd/>
                          <a:tailEnd/>
                        </a:ln>
                      </wps:spPr>
                      <wps:txbx>
                        <w:txbxContent>
                          <w:p w:rsidR="002626B1" w:rsidP="00BB273D" w:rsidRDefault="002626B1" w14:paraId="6FD8EC46"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wps:txbx>
                      <wps:bodyPr rot="0" vert="horz" wrap="square" lIns="91440" tIns="45720" rIns="91440" bIns="45720" anchor="t" anchorCtr="0">
                        <a:spAutoFit/>
                      </wps:bodyPr>
                    </wps:wsp>
                  </a:graphicData>
                </a:graphic>
              </wp:inline>
            </w:drawing>
          </mc:Choice>
          <mc:Fallback>
            <w:pict w14:anchorId="3F3BD247">
              <v:shape id="_x0000_s1033" style="width:73.3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" w14:anchorId="6FD8EBE5">
                <v:textbox style="mso-fit-shape-to-text:t">
                  <w:txbxContent>
                    <w:p w:rsidR="002626B1" w:rsidP="00BB273D" w:rsidRDefault="002626B1" w14:paraId="2794AF2B"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v:textbox>
                <w10:anchorlock/>
              </v:shape>
            </w:pict>
          </mc:Fallback>
        </mc:AlternateContent>
      </w:r>
      <w:r w:rsidRPr="00452E83">
        <w:t xml:space="preserve"> </w:t>
      </w:r>
      <w:r w:rsidRPr="00452E83">
        <w:rPr>
          <w:rFonts w:eastAsia="Symbol" w:cs="Symbol"/>
        </w:rPr>
        <w:t></w:t>
      </w:r>
      <w:r w:rsidRPr="00452E83">
        <w:t xml:space="preserve"> </w:t>
      </w:r>
      <w:r w:rsidRPr="00452E83">
        <w:rPr>
          <w:noProof/>
        </w:rPr>
        <mc:AlternateContent>
          <mc:Choice Requires="wps">
            <w:drawing>
              <wp:inline distT="0" distB="0" distL="0" distR="0" wp14:anchorId="6FD8EBE7" wp14:editId="6FD8EBE8">
                <wp:extent cx="1869311" cy="1404620"/>
                <wp:effectExtent l="0" t="0" r="17145" b="2095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9311"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7" w14:textId="77777777">
                            <w:pPr>
                              <w:jc w:val="center"/>
                              <w:rPr>
                                <w:color w:val="008000"/>
                                <w:u w:val="dash"/>
                              </w:rPr>
                            </w:pPr>
                            <w:r w:rsidRPr="009E3939">
                              <w:rPr>
                                <w:color w:val="000000"/>
                              </w:rPr>
                              <w:t xml:space="preserve">Chair of </w:t>
                            </w:r>
                            <w:r w:rsidRPr="00F33E3F">
                              <w:rPr>
                                <w:strike/>
                                <w:color w:val="FF0000"/>
                                <w:u w:val="dash"/>
                              </w:rPr>
                              <w:t>OPAG</w:t>
                            </w:r>
                            <w:r>
                              <w:t xml:space="preserve"> </w:t>
                            </w:r>
                            <w:r w:rsidRPr="00F33E3F">
                              <w:rPr>
                                <w:color w:val="008000"/>
                                <w:u w:val="dash"/>
                              </w:rPr>
                              <w:t>Standing Committee</w:t>
                            </w:r>
                            <w:r>
                              <w:rPr>
                                <w:color w:val="008000"/>
                                <w:u w:val="dash"/>
                                <w:lang w:val="en-US"/>
                              </w:rPr>
                              <w:t xml:space="preserve"> </w:t>
                            </w:r>
                            <w:r w:rsidRPr="009E3939">
                              <w:rPr>
                                <w:color w:val="000000"/>
                              </w:rPr>
                              <w:t xml:space="preserve">and president/vice-president of </w:t>
                            </w:r>
                            <w:r w:rsidRPr="00F33E3F">
                              <w:rPr>
                                <w:strike/>
                                <w:color w:val="FF0000"/>
                                <w:u w:val="dash"/>
                              </w:rPr>
                              <w:t>CBS</w:t>
                            </w:r>
                            <w:r>
                              <w:t xml:space="preserve"> </w:t>
                            </w:r>
                            <w:r w:rsidRPr="00F33E3F">
                              <w:rPr>
                                <w:color w:val="008000"/>
                                <w:u w:val="dash"/>
                              </w:rPr>
                              <w:t>INFCOM</w:t>
                            </w:r>
                            <w:r>
                              <w:rPr>
                                <w:color w:val="000000"/>
                                <w:lang w:val="en-US"/>
                              </w:rPr>
                              <w:t xml:space="preserve"> </w:t>
                            </w:r>
                            <w:r w:rsidRPr="009E3939">
                              <w:rPr>
                                <w:color w:val="000000"/>
                              </w:rPr>
                              <w:t>in consultation with presidents of technical commissions</w:t>
                            </w:r>
                          </w:p>
                        </w:txbxContent>
                      </wps:txbx>
                      <wps:bodyPr rot="0" vert="horz" wrap="square" lIns="91440" tIns="45720" rIns="91440" bIns="45720" anchor="t" anchorCtr="0">
                        <a:spAutoFit/>
                      </wps:bodyPr>
                    </wps:wsp>
                  </a:graphicData>
                </a:graphic>
              </wp:inline>
            </w:drawing>
          </mc:Choice>
          <mc:Fallback>
            <w:pict w14:anchorId="32184DB2">
              <v:shape id="_x0000_s1034" style="width:147.2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" w14:anchorId="6FD8EBE7">
                <v:textbox style="mso-fit-shape-to-text:t">
                  <w:txbxContent>
                    <w:p w:rsidRPr="009E3939" w:rsidR="002626B1" w:rsidP="00BB273D" w:rsidRDefault="002626B1" w14:paraId="5A289B0E" w14:textId="77777777">
                      <w:pPr>
                        <w:jc w:val="center"/>
                        <w:rPr>
                          <w:color w:val="008000"/>
                          <w:u w:val="dash"/>
                        </w:rPr>
                      </w:pPr>
                      <w:r w:rsidRPr="009E3939">
                        <w:rPr>
                          <w:color w:val="000000"/>
                        </w:rPr>
                        <w:t xml:space="preserve">Chair of </w:t>
                      </w:r>
                      <w:r w:rsidRPr="00F33E3F">
                        <w:rPr>
                          <w:strike/>
                          <w:color w:val="FF0000"/>
                          <w:u w:val="dash"/>
                        </w:rPr>
                        <w:t>OPAG</w:t>
                      </w:r>
                      <w:r>
                        <w:t xml:space="preserve"> </w:t>
                      </w:r>
                      <w:r w:rsidRPr="00F33E3F">
                        <w:rPr>
                          <w:color w:val="008000"/>
                          <w:u w:val="dash"/>
                        </w:rPr>
                        <w:t>Standing Committee</w:t>
                      </w:r>
                      <w:r>
                        <w:rPr>
                          <w:color w:val="008000"/>
                          <w:u w:val="dash"/>
                          <w:lang w:val="en-US"/>
                        </w:rPr>
                        <w:t xml:space="preserve"> </w:t>
                      </w:r>
                      <w:r w:rsidRPr="009E3939">
                        <w:rPr>
                          <w:color w:val="000000"/>
                        </w:rPr>
                        <w:t xml:space="preserve">and president/vice-president of </w:t>
                      </w:r>
                      <w:r w:rsidRPr="00F33E3F">
                        <w:rPr>
                          <w:strike/>
                          <w:color w:val="FF0000"/>
                          <w:u w:val="dash"/>
                        </w:rPr>
                        <w:t>CBS</w:t>
                      </w:r>
                      <w:r>
                        <w:t xml:space="preserve"> </w:t>
                      </w:r>
                      <w:r w:rsidRPr="00F33E3F">
                        <w:rPr>
                          <w:color w:val="008000"/>
                          <w:u w:val="dash"/>
                        </w:rPr>
                        <w:t>INFCOM</w:t>
                      </w:r>
                      <w:r>
                        <w:rPr>
                          <w:color w:val="000000"/>
                          <w:lang w:val="en-US"/>
                        </w:rPr>
                        <w:t xml:space="preserve"> </w:t>
                      </w:r>
                      <w:r w:rsidRPr="009E3939">
                        <w:rPr>
                          <w:color w:val="000000"/>
                        </w:rPr>
                        <w:t>in consultation with presidents of technical commissions</w:t>
                      </w:r>
                    </w:p>
                  </w:txbxContent>
                </v:textbox>
                <w10:anchorlock/>
              </v:shape>
            </w:pict>
          </mc:Fallback>
        </mc:AlternateContent>
      </w:r>
      <w:r w:rsidRPr="00452E83">
        <w:t xml:space="preserve"> </w:t>
      </w:r>
      <w:r w:rsidRPr="00452E83">
        <w:rPr>
          <w:rFonts w:eastAsia="Symbol" w:cs="Symbol"/>
        </w:rPr>
        <w:t></w:t>
      </w:r>
      <w:r w:rsidRPr="00452E83">
        <w:rPr>
          <w:noProof/>
        </w:rPr>
        <mc:AlternateContent>
          <mc:Choice Requires="wps">
            <w:drawing>
              <wp:inline distT="0" distB="0" distL="0" distR="0" wp14:anchorId="6FD8EBE9" wp14:editId="6FD8EBEA">
                <wp:extent cx="1064597" cy="1404620"/>
                <wp:effectExtent l="0" t="0" r="21590" b="2730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597"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8" w14:textId="77777777">
                            <w:pPr>
                              <w:jc w:val="center"/>
                              <w:rPr>
                                <w:lang w:val="en-US"/>
                              </w:rPr>
                            </w:pPr>
                            <w:r w:rsidRPr="009E3939">
                              <w:rPr>
                                <w:lang w:val="en-US"/>
                              </w:rPr>
                              <w:t>Agreed by WMO</w:t>
                            </w:r>
                            <w:r>
                              <w:rPr>
                                <w:lang w:val="en-US"/>
                              </w:rPr>
                              <w:t xml:space="preserve"> </w:t>
                            </w:r>
                            <w:r w:rsidRPr="009E3939">
                              <w:rPr>
                                <w:lang w:val="en-US"/>
                              </w:rPr>
                              <w:t>Members</w:t>
                            </w:r>
                          </w:p>
                        </w:txbxContent>
                      </wps:txbx>
                      <wps:bodyPr rot="0" vert="horz" wrap="square" lIns="91440" tIns="45720" rIns="91440" bIns="45720" anchor="t" anchorCtr="0">
                        <a:spAutoFit/>
                      </wps:bodyPr>
                    </wps:wsp>
                  </a:graphicData>
                </a:graphic>
              </wp:inline>
            </w:drawing>
          </mc:Choice>
          <mc:Fallback>
            <w:pict w14:anchorId="0E096404">
              <v:shape id="_x0000_s1035" style="width:83.8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" w14:anchorId="6FD8EBE9">
                <v:textbox style="mso-fit-shape-to-text:t">
                  <w:txbxContent>
                    <w:p w:rsidRPr="009E3939" w:rsidR="002626B1" w:rsidP="00BB273D" w:rsidRDefault="002626B1" w14:paraId="6D1C0C50" w14:textId="77777777">
                      <w:pPr>
                        <w:jc w:val="center"/>
                        <w:rPr>
                          <w:lang w:val="en-US"/>
                        </w:rPr>
                      </w:pPr>
                      <w:r w:rsidRPr="009E3939">
                        <w:rPr>
                          <w:lang w:val="en-US"/>
                        </w:rPr>
                        <w:t>Agreed by WMO</w:t>
                      </w:r>
                      <w:r>
                        <w:rPr>
                          <w:lang w:val="en-US"/>
                        </w:rPr>
                        <w:t xml:space="preserve"> </w:t>
                      </w:r>
                      <w:r w:rsidRPr="009E3939">
                        <w:rPr>
                          <w:lang w:val="en-US"/>
                        </w:rPr>
                        <w:t>Members</w:t>
                      </w:r>
                    </w:p>
                  </w:txbxContent>
                </v:textbox>
                <w10:anchorlock/>
              </v:shape>
            </w:pict>
          </mc:Fallback>
        </mc:AlternateContent>
      </w:r>
      <w:r w:rsidRPr="00452E83">
        <w:t xml:space="preserve"> </w:t>
      </w:r>
      <w:r w:rsidRPr="00452E83">
        <w:rPr>
          <w:rFonts w:eastAsia="Symbol" w:cs="Symbol"/>
        </w:rPr>
        <w:t></w:t>
      </w:r>
      <w:r w:rsidRPr="00452E83">
        <w:t xml:space="preserve"> </w:t>
      </w:r>
      <w:r w:rsidRPr="00452E83">
        <w:rPr>
          <w:noProof/>
        </w:rPr>
        <mc:AlternateContent>
          <mc:Choice Requires="wps">
            <w:drawing>
              <wp:inline distT="0" distB="0" distL="0" distR="0" wp14:anchorId="6FD8EBEB" wp14:editId="6FD8EBEC">
                <wp:extent cx="1122117" cy="1404620"/>
                <wp:effectExtent l="0" t="0" r="20955" b="2730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117"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9" w14:textId="77777777">
                            <w:pPr>
                              <w:jc w:val="center"/>
                              <w:rPr>
                                <w:lang w:val="en-US"/>
                              </w:rPr>
                            </w:pPr>
                            <w:r w:rsidRPr="009E3939">
                              <w:rPr>
                                <w:lang w:val="en-US"/>
                              </w:rPr>
                              <w:t>WMO</w:t>
                            </w:r>
                            <w:r>
                              <w:rPr>
                                <w:lang w:val="en-US"/>
                              </w:rPr>
                              <w:t xml:space="preserve"> </w:t>
                            </w:r>
                            <w:r w:rsidRPr="009E3939">
                              <w:rPr>
                                <w:lang w:val="en-US"/>
                              </w:rPr>
                              <w:t>Members and EC informed</w:t>
                            </w:r>
                          </w:p>
                        </w:txbxContent>
                      </wps:txbx>
                      <wps:bodyPr rot="0" vert="horz" wrap="square" lIns="91440" tIns="45720" rIns="91440" bIns="45720" anchor="t" anchorCtr="0">
                        <a:spAutoFit/>
                      </wps:bodyPr>
                    </wps:wsp>
                  </a:graphicData>
                </a:graphic>
              </wp:inline>
            </w:drawing>
          </mc:Choice>
          <mc:Fallback>
            <w:pict w14:anchorId="1278DB1C">
              <v:shape id="_x0000_s1036" style="width:88.3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" w14:anchorId="6FD8EBEB">
                <v:textbox style="mso-fit-shape-to-text:t">
                  <w:txbxContent>
                    <w:p w:rsidRPr="009E3939" w:rsidR="002626B1" w:rsidP="00BB273D" w:rsidRDefault="002626B1" w14:paraId="721DB7F5" w14:textId="77777777">
                      <w:pPr>
                        <w:jc w:val="center"/>
                        <w:rPr>
                          <w:lang w:val="en-US"/>
                        </w:rPr>
                      </w:pPr>
                      <w:r w:rsidRPr="009E3939">
                        <w:rPr>
                          <w:lang w:val="en-US"/>
                        </w:rPr>
                        <w:t>WMO</w:t>
                      </w:r>
                      <w:r>
                        <w:rPr>
                          <w:lang w:val="en-US"/>
                        </w:rPr>
                        <w:t xml:space="preserve"> </w:t>
                      </w:r>
                      <w:r w:rsidRPr="009E3939">
                        <w:rPr>
                          <w:lang w:val="en-US"/>
                        </w:rPr>
                        <w:t>Members and EC informed</w:t>
                      </w:r>
                    </w:p>
                  </w:txbxContent>
                </v:textbox>
                <w10:anchorlock/>
              </v:shape>
            </w:pict>
          </mc:Fallback>
        </mc:AlternateContent>
      </w:r>
    </w:p>
    <w:p w:rsidRPr="00452E83" w:rsidR="00427342" w:rsidP="00427342" w:rsidRDefault="00427342" w14:paraId="6FD8E386" w14:textId="77777777"/>
    <w:p w:rsidRPr="00C905C6" w:rsidR="00BB273D" w:rsidP="00427342" w:rsidRDefault="00BB273D" w14:paraId="6FD8E387" w14:textId="77777777">
      <w:pPr>
        <w:jc w:val="center"/>
        <w:rPr>
          <w:b/>
          <w:bCs/>
          <w:sz w:val="18"/>
          <w:szCs w:val="18"/>
        </w:rPr>
      </w:pPr>
      <w:r w:rsidRPr="00C905C6">
        <w:rPr>
          <w:b/>
          <w:bCs/>
          <w:sz w:val="18"/>
          <w:szCs w:val="18"/>
        </w:rPr>
        <w:t xml:space="preserve">Figure 3. Adoption of amendments between </w:t>
      </w:r>
      <w:r w:rsidRPr="00C905C6">
        <w:rPr>
          <w:b/>
          <w:bCs/>
          <w:strike/>
          <w:color w:val="FF0000"/>
          <w:sz w:val="18"/>
          <w:szCs w:val="18"/>
          <w:u w:val="dash"/>
        </w:rPr>
        <w:t>CBS</w:t>
      </w:r>
      <w:r w:rsidRPr="00C905C6">
        <w:rPr>
          <w:b/>
          <w:bCs/>
          <w:sz w:val="18"/>
          <w:szCs w:val="18"/>
        </w:rPr>
        <w:t xml:space="preserve"> </w:t>
      </w:r>
      <w:r w:rsidRPr="00C905C6">
        <w:rPr>
          <w:b/>
          <w:bCs/>
          <w:color w:val="008000"/>
          <w:sz w:val="18"/>
          <w:szCs w:val="18"/>
          <w:u w:val="dash"/>
        </w:rPr>
        <w:t>INFCOM</w:t>
      </w:r>
      <w:r w:rsidRPr="00C905C6">
        <w:rPr>
          <w:b/>
          <w:bCs/>
          <w:sz w:val="18"/>
          <w:szCs w:val="18"/>
        </w:rPr>
        <w:t xml:space="preserve"> sessions</w:t>
      </w:r>
    </w:p>
    <w:p w:rsidRPr="00C905C6" w:rsidR="00BB273D" w:rsidP="00A13A01" w:rsidRDefault="00BB273D" w14:paraId="6FD8E388" w14:textId="77777777">
      <w:pPr>
        <w:pStyle w:val="Heading1NOToC"/>
        <w:spacing w:before="240" w:line="240" w:lineRule="auto"/>
        <w:rPr>
          <w:rFonts w:ascii="Verdana" w:hAnsi="Verdana"/>
          <w:sz w:val="20"/>
          <w:szCs w:val="20"/>
        </w:rPr>
      </w:pPr>
      <w:r w:rsidRPr="00C905C6">
        <w:rPr>
          <w:rFonts w:ascii="Verdana" w:hAnsi="Verdana"/>
          <w:sz w:val="20"/>
          <w:szCs w:val="20"/>
        </w:rPr>
        <w:t>5.</w:t>
      </w:r>
      <w:r w:rsidRPr="00C905C6">
        <w:rPr>
          <w:rFonts w:ascii="Verdana" w:hAnsi="Verdana"/>
          <w:sz w:val="20"/>
          <w:szCs w:val="20"/>
        </w:rPr>
        <w:tab/>
      </w:r>
      <w:r w:rsidRPr="00C905C6">
        <w:rPr>
          <w:rFonts w:ascii="Verdana" w:hAnsi="Verdana"/>
          <w:sz w:val="20"/>
          <w:szCs w:val="20"/>
        </w:rPr>
        <w:t xml:space="preserve">COMPLEX (ADOPTION OF AMENDMENTS DURING </w:t>
      </w:r>
      <w:r w:rsidRPr="00A13A01">
        <w:rPr>
          <w:rFonts w:ascii="Verdana" w:hAnsi="Verdana"/>
          <w:sz w:val="20"/>
          <w:szCs w:val="20"/>
        </w:rPr>
        <w:t>CBS</w:t>
      </w:r>
      <w:r w:rsidRPr="00C905C6">
        <w:rPr>
          <w:rFonts w:ascii="Verdana" w:hAnsi="Verdana"/>
          <w:sz w:val="20"/>
          <w:szCs w:val="20"/>
        </w:rPr>
        <w:t xml:space="preserve"> </w:t>
      </w:r>
      <w:r w:rsidRPr="00A13A01">
        <w:rPr>
          <w:rFonts w:ascii="Verdana" w:hAnsi="Verdana"/>
          <w:sz w:val="20"/>
          <w:szCs w:val="20"/>
        </w:rPr>
        <w:t>INFCOM</w:t>
      </w:r>
      <w:r w:rsidRPr="00C905C6">
        <w:rPr>
          <w:rFonts w:ascii="Verdana" w:hAnsi="Verdana"/>
          <w:sz w:val="20"/>
          <w:szCs w:val="20"/>
        </w:rPr>
        <w:t xml:space="preserve"> SESSIONS) PROCEDURE</w:t>
      </w:r>
    </w:p>
    <w:p w:rsidRPr="00C905C6" w:rsidR="00BB273D" w:rsidP="00BB273D" w:rsidRDefault="00BB273D" w14:paraId="6FD8E389" w14:textId="77777777">
      <w:pPr>
        <w:pStyle w:val="Heading2NOToC"/>
        <w:rPr>
          <w:rFonts w:ascii="Verdana" w:hAnsi="Verdana"/>
          <w:sz w:val="20"/>
          <w:szCs w:val="20"/>
        </w:rPr>
      </w:pPr>
      <w:r w:rsidRPr="00C905C6">
        <w:rPr>
          <w:rFonts w:ascii="Verdana" w:hAnsi="Verdana"/>
          <w:sz w:val="20"/>
          <w:szCs w:val="20"/>
        </w:rPr>
        <w:t>5.1</w:t>
      </w:r>
      <w:r w:rsidRPr="00C905C6">
        <w:rPr>
          <w:rFonts w:ascii="Verdana" w:hAnsi="Verdana"/>
          <w:sz w:val="20"/>
          <w:szCs w:val="20"/>
        </w:rPr>
        <w:tab/>
      </w:r>
      <w:r w:rsidRPr="00C905C6">
        <w:rPr>
          <w:rFonts w:ascii="Verdana" w:hAnsi="Verdana"/>
          <w:sz w:val="20"/>
          <w:szCs w:val="20"/>
        </w:rPr>
        <w:t>Scope</w:t>
      </w:r>
    </w:p>
    <w:p w:rsidRPr="00C905C6" w:rsidR="00BB273D" w:rsidP="00BB273D" w:rsidRDefault="00BB273D" w14:paraId="6FD8E38A" w14:textId="77777777">
      <w:pPr>
        <w:pStyle w:val="Bodytext1"/>
        <w:rPr>
          <w:rFonts w:ascii="Verdana" w:hAnsi="Verdana"/>
          <w:sz w:val="20"/>
          <w:szCs w:val="20"/>
        </w:rPr>
      </w:pPr>
      <w:r w:rsidRPr="00C905C6">
        <w:rPr>
          <w:rFonts w:ascii="Verdana" w:hAnsi="Verdana"/>
          <w:sz w:val="20"/>
          <w:szCs w:val="20"/>
        </w:rPr>
        <w:t xml:space="preserve">The complex (adoption of amendments during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sessions) procedure shall be used for changes for which the simple (fast-track) procedure or standard (adoption of amendments between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sessions) procedure cannot be applied.</w:t>
      </w:r>
    </w:p>
    <w:p w:rsidRPr="00C905C6" w:rsidR="00BB273D" w:rsidP="00BB273D" w:rsidRDefault="00BB273D" w14:paraId="6FD8E38B" w14:textId="77777777">
      <w:pPr>
        <w:pStyle w:val="Heading2NOToC"/>
        <w:rPr>
          <w:rFonts w:ascii="Verdana" w:hAnsi="Verdana"/>
          <w:sz w:val="20"/>
          <w:szCs w:val="20"/>
        </w:rPr>
      </w:pPr>
      <w:r w:rsidRPr="00C905C6">
        <w:rPr>
          <w:rFonts w:ascii="Verdana" w:hAnsi="Verdana"/>
          <w:sz w:val="20"/>
          <w:szCs w:val="20"/>
        </w:rPr>
        <w:t>5.2</w:t>
      </w:r>
      <w:r w:rsidRPr="00C905C6">
        <w:rPr>
          <w:rFonts w:ascii="Verdana" w:hAnsi="Verdana"/>
          <w:sz w:val="20"/>
          <w:szCs w:val="20"/>
        </w:rPr>
        <w:tab/>
      </w:r>
      <w:r w:rsidRPr="00C905C6">
        <w:rPr>
          <w:rFonts w:ascii="Verdana" w:hAnsi="Verdana"/>
          <w:sz w:val="20"/>
          <w:szCs w:val="20"/>
        </w:rPr>
        <w:t>Procedure</w:t>
      </w:r>
    </w:p>
    <w:p w:rsidRPr="00C905C6" w:rsidR="00BB273D" w:rsidP="00BB273D" w:rsidRDefault="00BB273D" w14:paraId="6FD8E38C" w14:textId="77777777">
      <w:pPr>
        <w:pStyle w:val="Bodytext1"/>
        <w:rPr>
          <w:rFonts w:ascii="Verdana" w:hAnsi="Verdana"/>
          <w:sz w:val="20"/>
          <w:szCs w:val="20"/>
        </w:rPr>
      </w:pPr>
      <w:r w:rsidRPr="00C905C6">
        <w:rPr>
          <w:rFonts w:ascii="Verdana" w:hAnsi="Verdana"/>
          <w:sz w:val="20"/>
          <w:szCs w:val="20"/>
        </w:rPr>
        <w:t xml:space="preserve">For the adoption of amendments during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sessions, the designated </w:t>
      </w:r>
      <w:r w:rsidRPr="00C905C6">
        <w:rPr>
          <w:rFonts w:ascii="Verdana" w:hAnsi="Verdana"/>
          <w:strike/>
          <w:color w:val="FF0000"/>
          <w:sz w:val="20"/>
          <w:szCs w:val="20"/>
          <w:u w:val="dash"/>
        </w:rPr>
        <w:t>committee</w:t>
      </w:r>
      <w:r w:rsidRPr="00C905C6">
        <w:rPr>
          <w:rFonts w:ascii="Verdana" w:hAnsi="Verdana"/>
          <w:sz w:val="20"/>
          <w:szCs w:val="20"/>
        </w:rPr>
        <w:t xml:space="preserve"> </w:t>
      </w:r>
      <w:r w:rsidRPr="00C905C6">
        <w:rPr>
          <w:rFonts w:ascii="Verdana" w:hAnsi="Verdana"/>
          <w:color w:val="008000"/>
          <w:sz w:val="20"/>
          <w:szCs w:val="20"/>
          <w:u w:val="dash"/>
        </w:rPr>
        <w:t>body</w:t>
      </w:r>
      <w:r w:rsidRPr="00C905C6">
        <w:rPr>
          <w:rFonts w:ascii="Verdana" w:hAnsi="Verdana"/>
          <w:sz w:val="20"/>
          <w:szCs w:val="20"/>
        </w:rPr>
        <w:t xml:space="preserve"> submits its recommendation, including a date of implementation of the amendments, to </w:t>
      </w:r>
      <w:r w:rsidRPr="00C905C6">
        <w:rPr>
          <w:rFonts w:ascii="Verdana" w:hAnsi="Verdana"/>
          <w:color w:val="000000"/>
          <w:sz w:val="20"/>
          <w:szCs w:val="20"/>
        </w:rPr>
        <w:t xml:space="preserve">the </w:t>
      </w:r>
      <w:r w:rsidRPr="00C905C6">
        <w:rPr>
          <w:rFonts w:ascii="Verdana" w:hAnsi="Verdana"/>
          <w:strike/>
          <w:color w:val="FF0000"/>
          <w:sz w:val="20"/>
          <w:szCs w:val="20"/>
          <w:u w:val="dash"/>
        </w:rPr>
        <w:t>Implementation Coordination Team of the responsible Open Programme Area Group</w:t>
      </w:r>
      <w:r w:rsidRPr="00C905C6">
        <w:rPr>
          <w:rFonts w:ascii="Verdana" w:hAnsi="Verdana"/>
          <w:sz w:val="20"/>
          <w:szCs w:val="20"/>
        </w:rPr>
        <w:t xml:space="preserve"> </w:t>
      </w:r>
      <w:r w:rsidRPr="00C905C6">
        <w:rPr>
          <w:rFonts w:ascii="Verdana" w:hAnsi="Verdana"/>
          <w:color w:val="008000"/>
          <w:sz w:val="20"/>
          <w:szCs w:val="20"/>
          <w:u w:val="dash"/>
        </w:rPr>
        <w:t>Standing Committee</w:t>
      </w:r>
      <w:r w:rsidRPr="00C905C6">
        <w:rPr>
          <w:rFonts w:ascii="Verdana" w:hAnsi="Verdana"/>
          <w:sz w:val="20"/>
          <w:szCs w:val="20"/>
        </w:rPr>
        <w:t xml:space="preserve">. The recommendation is then passed to the presidents of technical commissions affected by the change for consultation, and to a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 that shall be invited to consider comments submitted by presidents of technical commissions. The document for the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 shall be distributed not later than 45 days before the opening of the session. Following the </w:t>
      </w:r>
      <w:r w:rsidRPr="00C905C6">
        <w:rPr>
          <w:rFonts w:ascii="Verdana" w:hAnsi="Verdana"/>
          <w:strike/>
          <w:color w:val="FF0000"/>
          <w:sz w:val="20"/>
          <w:szCs w:val="20"/>
          <w:u w:val="dash"/>
        </w:rPr>
        <w:t>CBS</w:t>
      </w:r>
      <w:r w:rsidRPr="00C905C6">
        <w:rPr>
          <w:rFonts w:ascii="Verdana" w:hAnsi="Verdana"/>
          <w:sz w:val="20"/>
          <w:szCs w:val="20"/>
        </w:rPr>
        <w:t xml:space="preserve"> </w:t>
      </w:r>
      <w:r w:rsidRPr="00C905C6">
        <w:rPr>
          <w:rFonts w:ascii="Verdana" w:hAnsi="Verdana"/>
          <w:color w:val="008000"/>
          <w:sz w:val="20"/>
          <w:szCs w:val="20"/>
          <w:u w:val="dash"/>
        </w:rPr>
        <w:t>INFCOM</w:t>
      </w:r>
      <w:r w:rsidRPr="00C905C6">
        <w:rPr>
          <w:rFonts w:ascii="Verdana" w:hAnsi="Verdana"/>
          <w:sz w:val="20"/>
          <w:szCs w:val="20"/>
        </w:rPr>
        <w:t xml:space="preserve"> session, the recommendation shall then be submitted to a session of E</w:t>
      </w:r>
      <w:r w:rsidR="00A41247">
        <w:rPr>
          <w:rFonts w:ascii="Verdana" w:hAnsi="Verdana"/>
          <w:sz w:val="20"/>
          <w:szCs w:val="20"/>
        </w:rPr>
        <w:t>C</w:t>
      </w:r>
      <w:r w:rsidRPr="00C905C6">
        <w:rPr>
          <w:rFonts w:ascii="Verdana" w:hAnsi="Verdana"/>
          <w:sz w:val="20"/>
          <w:szCs w:val="20"/>
        </w:rPr>
        <w:t xml:space="preserve"> for decision. See Figure</w:t>
      </w:r>
      <w:r w:rsidRPr="00C905C6">
        <w:rPr>
          <w:rFonts w:ascii="Verdana" w:hAnsi="Verdana"/>
          <w:sz w:val="20"/>
          <w:szCs w:val="20"/>
          <w:lang w:val="en-US"/>
        </w:rPr>
        <w:t> </w:t>
      </w:r>
      <w:r w:rsidRPr="00C905C6">
        <w:rPr>
          <w:rFonts w:ascii="Verdana" w:hAnsi="Verdana"/>
          <w:sz w:val="20"/>
          <w:szCs w:val="20"/>
        </w:rPr>
        <w:t>4.</w:t>
      </w:r>
    </w:p>
    <w:p w:rsidRPr="00C905C6" w:rsidR="00BB273D" w:rsidP="00A13A01" w:rsidRDefault="00BB273D" w14:paraId="6FD8E38D" w14:textId="77777777">
      <w:pPr>
        <w:pStyle w:val="Heading1NOToC"/>
        <w:spacing w:before="240" w:line="240" w:lineRule="auto"/>
        <w:rPr>
          <w:rFonts w:ascii="Verdana" w:hAnsi="Verdana"/>
          <w:sz w:val="20"/>
          <w:szCs w:val="20"/>
        </w:rPr>
      </w:pPr>
      <w:r w:rsidRPr="00C905C6">
        <w:rPr>
          <w:rFonts w:ascii="Verdana" w:hAnsi="Verdana"/>
          <w:sz w:val="20"/>
          <w:szCs w:val="20"/>
        </w:rPr>
        <w:t>6.</w:t>
      </w:r>
      <w:r w:rsidRPr="00C905C6">
        <w:rPr>
          <w:rFonts w:ascii="Verdana" w:hAnsi="Verdana"/>
          <w:sz w:val="20"/>
          <w:szCs w:val="20"/>
        </w:rPr>
        <w:tab/>
      </w:r>
      <w:r w:rsidRPr="00C905C6">
        <w:rPr>
          <w:rFonts w:ascii="Verdana" w:hAnsi="Verdana"/>
          <w:sz w:val="20"/>
          <w:szCs w:val="20"/>
        </w:rPr>
        <w:t>PROCEDURE FOR THE CORRECTION OF EXISTING MANUAL CONTENTS</w:t>
      </w:r>
    </w:p>
    <w:p w:rsidRPr="00C905C6" w:rsidR="00BB273D" w:rsidP="00BB273D" w:rsidRDefault="00BB273D" w14:paraId="6FD8E38E" w14:textId="77777777">
      <w:pPr>
        <w:pStyle w:val="Heading2NOToC"/>
        <w:rPr>
          <w:rFonts w:ascii="Verdana" w:hAnsi="Verdana"/>
          <w:sz w:val="20"/>
          <w:szCs w:val="20"/>
        </w:rPr>
      </w:pPr>
      <w:r w:rsidRPr="00C905C6">
        <w:rPr>
          <w:rFonts w:ascii="Verdana" w:hAnsi="Verdana"/>
          <w:sz w:val="20"/>
          <w:szCs w:val="20"/>
        </w:rPr>
        <w:t>6.1</w:t>
      </w:r>
      <w:r w:rsidRPr="00C905C6">
        <w:rPr>
          <w:rFonts w:ascii="Verdana" w:hAnsi="Verdana"/>
          <w:sz w:val="20"/>
          <w:szCs w:val="20"/>
        </w:rPr>
        <w:tab/>
      </w:r>
      <w:r w:rsidRPr="00C905C6">
        <w:rPr>
          <w:rFonts w:ascii="Verdana" w:hAnsi="Verdana"/>
          <w:sz w:val="20"/>
          <w:szCs w:val="20"/>
        </w:rPr>
        <w:t xml:space="preserve">Correcting errors in items within Manuals </w:t>
      </w:r>
    </w:p>
    <w:p w:rsidRPr="00C905C6" w:rsidR="00BB273D" w:rsidP="00BB273D" w:rsidRDefault="00BB273D" w14:paraId="6FD8E38F" w14:textId="77777777">
      <w:pPr>
        <w:pStyle w:val="Bodytext1"/>
        <w:rPr>
          <w:rFonts w:ascii="Verdana" w:hAnsi="Verdana"/>
          <w:sz w:val="20"/>
          <w:szCs w:val="20"/>
        </w:rPr>
      </w:pPr>
      <w:r w:rsidRPr="00C905C6">
        <w:rPr>
          <w:rFonts w:ascii="Verdana" w:hAnsi="Verdana"/>
          <w:sz w:val="20"/>
          <w:szCs w:val="20"/>
        </w:rPr>
        <w:t>Where a minor error in the specification of an item that defines elements within a Manual is found, for example, a typing error or an incomplete definition, the item shall be amended and re-published. Any version numbers associated with items edited as a result of the change should be incremented at their lowest level of significance. If, however, the change has an impact on the meaning of the item, then a new item should be created and the existing (erroneous) item marked as deprecated. This situation is considered a minor adjustment according to 3.3.1 above.</w:t>
      </w:r>
    </w:p>
    <w:p w:rsidRPr="006F02E6" w:rsidR="00BB273D" w:rsidP="003E7956" w:rsidRDefault="00BB273D" w14:paraId="6FD8E390" w14:textId="77777777">
      <w:pPr>
        <w:pStyle w:val="Note"/>
        <w:tabs>
          <w:tab w:val="clear" w:pos="720"/>
          <w:tab w:val="left" w:pos="709"/>
        </w:tabs>
        <w:rPr>
          <w:szCs w:val="16"/>
        </w:rPr>
      </w:pPr>
      <w:r w:rsidRPr="006F02E6">
        <w:rPr>
          <w:szCs w:val="16"/>
        </w:rPr>
        <w:t>Note:</w:t>
      </w:r>
      <w:r w:rsidRPr="006F02E6">
        <w:rPr>
          <w:szCs w:val="16"/>
        </w:rPr>
        <w:tab/>
      </w:r>
      <w:r w:rsidRPr="006F02E6">
        <w:rPr>
          <w:szCs w:val="16"/>
        </w:rPr>
        <w:t>An example of an item for which this type of change applies is a code list entry for the Table Driven Code Forms or WMO Core Metadata Profile, in which the description contains typographical errors that can be corrected without changing the meaning of the description.</w:t>
      </w:r>
    </w:p>
    <w:p w:rsidRPr="00452E83" w:rsidR="00BB273D" w:rsidP="00BB273D" w:rsidRDefault="00BB273D" w14:paraId="6FD8E391" w14:textId="77777777">
      <w:r w:rsidRPr="00452E83">
        <w:rPr>
          <w:noProof/>
        </w:rPr>
        <mc:AlternateContent>
          <mc:Choice Requires="wps">
            <w:drawing>
              <wp:inline distT="0" distB="0" distL="0" distR="0" wp14:anchorId="6FD8EBED" wp14:editId="258521C0">
                <wp:extent cx="844952" cy="1404620"/>
                <wp:effectExtent l="0" t="0" r="12700" b="2032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952" cy="1404620"/>
                        </a:xfrm>
                        <a:prstGeom prst="rect">
                          <a:avLst/>
                        </a:prstGeom>
                        <a:solidFill>
                          <a:srgbClr val="FFFFFF"/>
                        </a:solidFill>
                        <a:ln w="9525">
                          <a:solidFill>
                            <a:srgbClr val="000000"/>
                          </a:solidFill>
                          <a:miter lim="800000"/>
                          <a:headEnd/>
                          <a:tailEnd/>
                        </a:ln>
                      </wps:spPr>
                      <wps:txbx>
                        <w:txbxContent>
                          <w:p w:rsidR="002626B1" w:rsidP="00BB273D" w:rsidRDefault="002626B1" w14:paraId="6FD8EC4A"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wps:txbx>
                      <wps:bodyPr rot="0" vert="horz" wrap="square" lIns="91440" tIns="45720" rIns="91440" bIns="45720" anchor="t" anchorCtr="0">
                        <a:spAutoFit/>
                      </wps:bodyPr>
                    </wps:wsp>
                  </a:graphicData>
                </a:graphic>
              </wp:inline>
            </w:drawing>
          </mc:Choice>
          <mc:Fallback>
            <w:pict w14:anchorId="1941CBA9">
              <v:shape id="_x0000_s1037" style="width:66.5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" w14:anchorId="6FD8EBED">
                <v:textbox style="mso-fit-shape-to-text:t">
                  <w:txbxContent>
                    <w:p w:rsidR="002626B1" w:rsidP="00BB273D" w:rsidRDefault="002626B1" w14:paraId="04327980" w14:textId="77777777">
                      <w:pPr>
                        <w:jc w:val="center"/>
                      </w:pPr>
                      <w:r>
                        <w:t xml:space="preserve">Designated </w:t>
                      </w:r>
                      <w:r w:rsidRPr="000C46A9">
                        <w:rPr>
                          <w:strike/>
                          <w:color w:val="FF0000"/>
                          <w:u w:val="dash"/>
                        </w:rPr>
                        <w:t>committee</w:t>
                      </w:r>
                      <w:r w:rsidRPr="0056782A">
                        <w:t xml:space="preserve"> </w:t>
                      </w:r>
                      <w:r w:rsidRPr="000C46A9">
                        <w:rPr>
                          <w:color w:val="008000"/>
                          <w:u w:val="dash"/>
                        </w:rPr>
                        <w:t>body</w:t>
                      </w:r>
                    </w:p>
                  </w:txbxContent>
                </v:textbox>
                <w10:anchorlock/>
              </v:shape>
            </w:pict>
          </mc:Fallback>
        </mc:AlternateContent>
      </w:r>
      <w:r w:rsidRPr="00452E83">
        <w:t xml:space="preserve">  </w:t>
      </w:r>
      <w:r w:rsidR="00282083">
        <w:rPr>
          <w:rFonts w:ascii="Symbol" w:hAnsi="Symbol" w:eastAsia="Symbol" w:cs="Symbol"/>
        </w:rPr>
        <w:t></w:t>
      </w:r>
      <w:r w:rsidRPr="00452E83">
        <w:t xml:space="preserve">  </w:t>
      </w:r>
      <w:r w:rsidRPr="00452E83">
        <w:rPr>
          <w:noProof/>
        </w:rPr>
        <mc:AlternateContent>
          <mc:Choice Requires="wps">
            <w:drawing>
              <wp:inline distT="0" distB="0" distL="0" distR="0" wp14:anchorId="6FD8EBEF" wp14:editId="6FD8EBF0">
                <wp:extent cx="1493134" cy="1404620"/>
                <wp:effectExtent l="0" t="0" r="12065" b="2095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134"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B" w14:textId="77777777">
                            <w:pPr>
                              <w:jc w:val="center"/>
                              <w:rPr>
                                <w:strike/>
                                <w:color w:val="FF0000"/>
                                <w:u w:val="dash"/>
                              </w:rPr>
                            </w:pPr>
                            <w:r w:rsidRPr="009E3939">
                              <w:rPr>
                                <w:color w:val="000000"/>
                              </w:rPr>
                              <w:t xml:space="preserve">Meeting of Implementation Coordination Team of responsible </w:t>
                            </w:r>
                            <w:r w:rsidRPr="00F33E3F">
                              <w:rPr>
                                <w:strike/>
                                <w:color w:val="FF0000"/>
                                <w:u w:val="dash"/>
                              </w:rPr>
                              <w:t>OPAG</w:t>
                            </w:r>
                            <w:r>
                              <w:t xml:space="preserve"> </w:t>
                            </w:r>
                            <w:r w:rsidRPr="00F33E3F">
                              <w:rPr>
                                <w:color w:val="008000"/>
                                <w:u w:val="dash"/>
                              </w:rPr>
                              <w:t>Standing Committee</w:t>
                            </w:r>
                            <w:r>
                              <w:rPr>
                                <w:color w:val="008000"/>
                                <w:u w:val="dash"/>
                                <w:lang w:val="en-US"/>
                              </w:rPr>
                              <w:t xml:space="preserve"> </w:t>
                            </w:r>
                          </w:p>
                        </w:txbxContent>
                      </wps:txbx>
                      <wps:bodyPr rot="0" vert="horz" wrap="square" lIns="91440" tIns="45720" rIns="91440" bIns="45720" anchor="t" anchorCtr="0">
                        <a:spAutoFit/>
                      </wps:bodyPr>
                    </wps:wsp>
                  </a:graphicData>
                </a:graphic>
              </wp:inline>
            </w:drawing>
          </mc:Choice>
          <mc:Fallback>
            <w:pict w14:anchorId="49C6B2CD">
              <v:shape id="_x0000_s1038" style="width:117.5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" w14:anchorId="6FD8EBEF">
                <v:textbox style="mso-fit-shape-to-text:t">
                  <w:txbxContent>
                    <w:p w:rsidRPr="009E3939" w:rsidR="002626B1" w:rsidP="00BB273D" w:rsidRDefault="002626B1" w14:paraId="5EF98CD4" w14:textId="77777777">
                      <w:pPr>
                        <w:jc w:val="center"/>
                        <w:rPr>
                          <w:strike/>
                          <w:color w:val="FF0000"/>
                          <w:u w:val="dash"/>
                        </w:rPr>
                      </w:pPr>
                      <w:r w:rsidRPr="009E3939">
                        <w:rPr>
                          <w:color w:val="000000"/>
                        </w:rPr>
                        <w:t xml:space="preserve">Meeting of Implementation Coordination Team of responsible </w:t>
                      </w:r>
                      <w:r w:rsidRPr="00F33E3F">
                        <w:rPr>
                          <w:strike/>
                          <w:color w:val="FF0000"/>
                          <w:u w:val="dash"/>
                        </w:rPr>
                        <w:t>OPAG</w:t>
                      </w:r>
                      <w:r>
                        <w:t xml:space="preserve"> </w:t>
                      </w:r>
                      <w:r w:rsidRPr="00F33E3F">
                        <w:rPr>
                          <w:color w:val="008000"/>
                          <w:u w:val="dash"/>
                        </w:rPr>
                        <w:t>Standing Committee</w:t>
                      </w:r>
                      <w:r>
                        <w:rPr>
                          <w:color w:val="008000"/>
                          <w:u w:val="dash"/>
                          <w:lang w:val="en-US"/>
                        </w:rPr>
                        <w:t xml:space="preserve"> </w:t>
                      </w:r>
                    </w:p>
                  </w:txbxContent>
                </v:textbox>
                <w10:anchorlock/>
              </v:shape>
            </w:pict>
          </mc:Fallback>
        </mc:AlternateContent>
      </w:r>
      <w:r w:rsidRPr="00452E83">
        <w:t xml:space="preserve"> </w:t>
      </w:r>
      <w:r w:rsidRPr="00452E83">
        <w:rPr>
          <w:lang w:val="en-US"/>
        </w:rPr>
        <w:t>-----------------------</w:t>
      </w:r>
      <w:r w:rsidR="00282083">
        <w:rPr>
          <w:rFonts w:ascii="Symbol" w:hAnsi="Symbol" w:eastAsia="Symbol" w:cs="Symbol"/>
        </w:rPr>
        <w:t></w:t>
      </w:r>
      <w:r w:rsidRPr="00452E83">
        <w:rPr>
          <w:lang w:val="en-US"/>
        </w:rPr>
        <w:t xml:space="preserve"> </w:t>
      </w:r>
      <w:r w:rsidRPr="00452E83">
        <w:rPr>
          <w:noProof/>
        </w:rPr>
        <mc:AlternateContent>
          <mc:Choice Requires="wps">
            <w:drawing>
              <wp:inline distT="0" distB="0" distL="0" distR="0" wp14:anchorId="6FD8EBF1" wp14:editId="6FD8EBF2">
                <wp:extent cx="867491" cy="1404620"/>
                <wp:effectExtent l="0" t="0" r="27940" b="1397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91"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C" w14:textId="77777777">
                            <w:pPr>
                              <w:jc w:val="center"/>
                              <w:rPr>
                                <w:lang w:val="en-US"/>
                              </w:rPr>
                            </w:pPr>
                            <w:r w:rsidRPr="009E3939">
                              <w:rPr>
                                <w:strike/>
                                <w:color w:val="FF0000"/>
                                <w:u w:val="dash"/>
                                <w:lang w:val="en-US"/>
                              </w:rPr>
                              <w:t>CBS</w:t>
                            </w:r>
                            <w:r>
                              <w:rPr>
                                <w:lang w:val="en-US"/>
                              </w:rPr>
                              <w:t xml:space="preserve"> </w:t>
                            </w:r>
                            <w:r w:rsidRPr="009E3939">
                              <w:rPr>
                                <w:color w:val="008000"/>
                                <w:u w:val="dash"/>
                                <w:lang w:val="en-US"/>
                              </w:rPr>
                              <w:t>INFCOM</w:t>
                            </w:r>
                            <w:r>
                              <w:rPr>
                                <w:lang w:val="en-US"/>
                              </w:rPr>
                              <w:t xml:space="preserve"> session</w:t>
                            </w:r>
                          </w:p>
                        </w:txbxContent>
                      </wps:txbx>
                      <wps:bodyPr rot="0" vert="horz" wrap="square" lIns="91440" tIns="45720" rIns="91440" bIns="45720" anchor="t" anchorCtr="0">
                        <a:spAutoFit/>
                      </wps:bodyPr>
                    </wps:wsp>
                  </a:graphicData>
                </a:graphic>
              </wp:inline>
            </w:drawing>
          </mc:Choice>
          <mc:Fallback>
            <w:pict w14:anchorId="26E7BF8C">
              <v:shape id="_x0000_s1039" style="width:68.3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" w14:anchorId="6FD8EBF1">
                <v:textbox style="mso-fit-shape-to-text:t">
                  <w:txbxContent>
                    <w:p w:rsidRPr="009E3939" w:rsidR="002626B1" w:rsidP="00BB273D" w:rsidRDefault="002626B1" w14:paraId="2D3E6FF3" w14:textId="77777777">
                      <w:pPr>
                        <w:jc w:val="center"/>
                        <w:rPr>
                          <w:lang w:val="en-US"/>
                        </w:rPr>
                      </w:pPr>
                      <w:r w:rsidRPr="009E3939">
                        <w:rPr>
                          <w:strike/>
                          <w:color w:val="FF0000"/>
                          <w:u w:val="dash"/>
                          <w:lang w:val="en-US"/>
                        </w:rPr>
                        <w:t>CBS</w:t>
                      </w:r>
                      <w:r>
                        <w:rPr>
                          <w:lang w:val="en-US"/>
                        </w:rPr>
                        <w:t xml:space="preserve"> </w:t>
                      </w:r>
                      <w:r w:rsidRPr="009E3939">
                        <w:rPr>
                          <w:color w:val="008000"/>
                          <w:u w:val="dash"/>
                          <w:lang w:val="en-US"/>
                        </w:rPr>
                        <w:t>INFCOM</w:t>
                      </w:r>
                      <w:r>
                        <w:rPr>
                          <w:lang w:val="en-US"/>
                        </w:rPr>
                        <w:t xml:space="preserve"> session</w:t>
                      </w:r>
                    </w:p>
                  </w:txbxContent>
                </v:textbox>
                <w10:anchorlock/>
              </v:shape>
            </w:pict>
          </mc:Fallback>
        </mc:AlternateContent>
      </w:r>
      <w:r w:rsidRPr="00452E83">
        <w:t xml:space="preserve"> </w:t>
      </w:r>
      <w:r w:rsidR="00282083">
        <w:rPr>
          <w:rFonts w:ascii="Symbol" w:hAnsi="Symbol" w:eastAsia="Symbol" w:cs="Symbol"/>
        </w:rPr>
        <w:t></w:t>
      </w:r>
      <w:r w:rsidRPr="00452E83">
        <w:t xml:space="preserve"> </w:t>
      </w:r>
      <w:r w:rsidRPr="00452E83">
        <w:rPr>
          <w:noProof/>
        </w:rPr>
        <mc:AlternateContent>
          <mc:Choice Requires="wps">
            <w:drawing>
              <wp:inline distT="0" distB="0" distL="0" distR="0" wp14:anchorId="6FD8EBF3" wp14:editId="6FD8EBF4">
                <wp:extent cx="742013" cy="1404620"/>
                <wp:effectExtent l="0" t="0" r="7620" b="1016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013" cy="140462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D" w14:textId="77777777">
                            <w:pPr>
                              <w:jc w:val="center"/>
                              <w:rPr>
                                <w:lang w:val="en-US"/>
                              </w:rPr>
                            </w:pPr>
                            <w:r>
                              <w:rPr>
                                <w:lang w:val="en-US"/>
                              </w:rPr>
                              <w:t>EC session</w:t>
                            </w:r>
                          </w:p>
                        </w:txbxContent>
                      </wps:txbx>
                      <wps:bodyPr rot="0" vert="horz" wrap="square" lIns="91440" tIns="45720" rIns="91440" bIns="45720" anchor="t" anchorCtr="0">
                        <a:spAutoFit/>
                      </wps:bodyPr>
                    </wps:wsp>
                  </a:graphicData>
                </a:graphic>
              </wp:inline>
            </w:drawing>
          </mc:Choice>
          <mc:Fallback>
            <w:pict w14:anchorId="2A8B7680">
              <v:shape id="_x0000_s1040" style="width:58.45pt;height:110.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" w14:anchorId="6FD8EBF3">
                <v:textbox style="mso-fit-shape-to-text:t">
                  <w:txbxContent>
                    <w:p w:rsidRPr="009E3939" w:rsidR="002626B1" w:rsidP="00BB273D" w:rsidRDefault="002626B1" w14:paraId="490FDE26" w14:textId="77777777">
                      <w:pPr>
                        <w:jc w:val="center"/>
                        <w:rPr>
                          <w:lang w:val="en-US"/>
                        </w:rPr>
                      </w:pPr>
                      <w:r>
                        <w:rPr>
                          <w:lang w:val="en-US"/>
                        </w:rPr>
                        <w:t>EC session</w:t>
                      </w:r>
                    </w:p>
                  </w:txbxContent>
                </v:textbox>
                <w10:anchorlock/>
              </v:shape>
            </w:pict>
          </mc:Fallback>
        </mc:AlternateContent>
      </w:r>
    </w:p>
    <w:p w:rsidRPr="00452E83" w:rsidR="00BB273D" w:rsidP="00BB273D" w:rsidRDefault="00427342" w14:paraId="6FD8E392" w14:textId="77777777">
      <w:pPr>
        <w:tabs>
          <w:tab w:val="left" w:pos="3955"/>
        </w:tabs>
      </w:pPr>
      <w:r w:rsidRPr="00452E83">
        <w:t xml:space="preserve">                     </w:t>
      </w:r>
      <w:r w:rsidRPr="00452E83" w:rsidR="00BB273D">
        <w:tab/>
      </w:r>
      <w:r w:rsidR="00DA19AE">
        <w:rPr>
          <w:rFonts w:ascii="Wingdings" w:hAnsi="Wingdings" w:eastAsia="Wingdings" w:cs="Wingdings"/>
          <w:lang w:val="en-US"/>
        </w:rPr>
        <w:t></w:t>
      </w:r>
      <w:r w:rsidR="00DA19AE">
        <w:rPr>
          <w:lang w:val="en-US"/>
        </w:rPr>
        <w:t xml:space="preserve">                                   </w:t>
      </w:r>
      <w:r w:rsidR="0037207E">
        <w:rPr>
          <w:lang w:val="en-US"/>
        </w:rPr>
        <w:t xml:space="preserve"> </w:t>
      </w:r>
      <w:r w:rsidR="00DA19AE">
        <w:rPr>
          <w:rFonts w:ascii="Wingdings" w:hAnsi="Wingdings" w:eastAsia="Wingdings" w:cs="Wingdings"/>
          <w:lang w:val="en-US"/>
        </w:rPr>
        <w:t></w:t>
      </w:r>
    </w:p>
    <w:p w:rsidRPr="00452E83" w:rsidR="00427342" w:rsidP="00427342" w:rsidRDefault="00BB273D" w14:paraId="6FD8E393" w14:textId="77777777">
      <w:pPr>
        <w:rPr>
          <w:lang w:val="en-US"/>
        </w:rPr>
      </w:pPr>
      <w:r w:rsidRPr="00452E83">
        <w:rPr>
          <w:lang w:val="en-US"/>
        </w:rPr>
        <w:t xml:space="preserve">                                                                </w:t>
      </w:r>
      <w:r w:rsidRPr="00452E83">
        <w:rPr>
          <w:noProof/>
        </w:rPr>
        <mc:AlternateContent>
          <mc:Choice Requires="wps">
            <w:drawing>
              <wp:inline distT="0" distB="0" distL="0" distR="0" wp14:anchorId="6FD8EBF5" wp14:editId="6FD8EBF6">
                <wp:extent cx="1197980" cy="1197980"/>
                <wp:effectExtent l="0" t="0" r="21590" b="21590"/>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980" cy="1197980"/>
                        </a:xfrm>
                        <a:prstGeom prst="rect">
                          <a:avLst/>
                        </a:prstGeom>
                        <a:solidFill>
                          <a:srgbClr val="FFFFFF"/>
                        </a:solidFill>
                        <a:ln w="9525">
                          <a:solidFill>
                            <a:srgbClr val="000000"/>
                          </a:solidFill>
                          <a:miter lim="800000"/>
                          <a:headEnd/>
                          <a:tailEnd/>
                        </a:ln>
                      </wps:spPr>
                      <wps:txbx>
                        <w:txbxContent>
                          <w:p w:rsidRPr="009E3939" w:rsidR="002626B1" w:rsidP="00BB273D" w:rsidRDefault="002626B1" w14:paraId="6FD8EC4E" w14:textId="77777777">
                            <w:pPr>
                              <w:jc w:val="center"/>
                              <w:rPr>
                                <w:lang w:val="en-US"/>
                              </w:rPr>
                            </w:pPr>
                            <w:r w:rsidRPr="009E3939">
                              <w:rPr>
                                <w:lang w:val="en-US"/>
                              </w:rPr>
                              <w:t>Consult presidents of technical commissions affected by the change</w:t>
                            </w:r>
                          </w:p>
                        </w:txbxContent>
                      </wps:txbx>
                      <wps:bodyPr rot="0" vert="horz" wrap="square" lIns="91440" tIns="45720" rIns="91440" bIns="45720" anchor="t" anchorCtr="0">
                        <a:noAutofit/>
                      </wps:bodyPr>
                    </wps:wsp>
                  </a:graphicData>
                </a:graphic>
              </wp:inline>
            </w:drawing>
          </mc:Choice>
          <mc:Fallback>
            <w:pict w14:anchorId="19446DF3">
              <v:shape id="_x0000_s1041" style="width:94.35pt;height:94.35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" w14:anchorId="6FD8EBF5">
                <v:textbox>
                  <w:txbxContent>
                    <w:p w:rsidRPr="009E3939" w:rsidR="002626B1" w:rsidP="00BB273D" w:rsidRDefault="002626B1" w14:paraId="7FFA89F7" w14:textId="77777777">
                      <w:pPr>
                        <w:jc w:val="center"/>
                        <w:rPr>
                          <w:lang w:val="en-US"/>
                        </w:rPr>
                      </w:pPr>
                      <w:r w:rsidRPr="009E3939">
                        <w:rPr>
                          <w:lang w:val="en-US"/>
                        </w:rPr>
                        <w:t>Consult presidents of technical commissions affected by the change</w:t>
                      </w:r>
                    </w:p>
                  </w:txbxContent>
                </v:textbox>
                <w10:anchorlock/>
              </v:shape>
            </w:pict>
          </mc:Fallback>
        </mc:AlternateContent>
      </w:r>
      <w:r w:rsidRPr="00452E83">
        <w:rPr>
          <w:lang w:val="en-US"/>
        </w:rPr>
        <w:t xml:space="preserve">  </w:t>
      </w:r>
    </w:p>
    <w:p w:rsidRPr="00942E2B" w:rsidR="00BB273D" w:rsidP="00427342" w:rsidRDefault="00BB273D" w14:paraId="6FD8E394" w14:textId="77777777">
      <w:pPr>
        <w:jc w:val="center"/>
        <w:rPr>
          <w:b/>
          <w:bCs/>
          <w:sz w:val="18"/>
          <w:szCs w:val="18"/>
          <w:lang w:val="en-US"/>
        </w:rPr>
      </w:pPr>
      <w:r w:rsidRPr="00942E2B">
        <w:rPr>
          <w:b/>
          <w:bCs/>
          <w:sz w:val="18"/>
          <w:szCs w:val="18"/>
        </w:rPr>
        <w:t xml:space="preserve">Figure 4. Adoption of amendments during </w:t>
      </w:r>
      <w:r w:rsidRPr="00942E2B">
        <w:rPr>
          <w:b/>
          <w:bCs/>
          <w:strike/>
          <w:color w:val="FF0000"/>
          <w:sz w:val="18"/>
          <w:szCs w:val="18"/>
          <w:u w:val="dash"/>
        </w:rPr>
        <w:t>CBS</w:t>
      </w:r>
      <w:r w:rsidRPr="00942E2B">
        <w:rPr>
          <w:b/>
          <w:bCs/>
          <w:sz w:val="18"/>
          <w:szCs w:val="18"/>
        </w:rPr>
        <w:t xml:space="preserve"> </w:t>
      </w:r>
      <w:r w:rsidRPr="00942E2B">
        <w:rPr>
          <w:b/>
          <w:bCs/>
          <w:color w:val="008000"/>
          <w:sz w:val="18"/>
          <w:szCs w:val="18"/>
          <w:u w:val="dash"/>
        </w:rPr>
        <w:t>INFCOM</w:t>
      </w:r>
      <w:r w:rsidRPr="00942E2B">
        <w:rPr>
          <w:b/>
          <w:bCs/>
          <w:sz w:val="18"/>
          <w:szCs w:val="18"/>
        </w:rPr>
        <w:t xml:space="preserve"> sessions</w:t>
      </w:r>
    </w:p>
    <w:p w:rsidRPr="00942E2B" w:rsidR="00BB273D" w:rsidP="00BB273D" w:rsidRDefault="00BB273D" w14:paraId="6FD8E395" w14:textId="77777777">
      <w:pPr>
        <w:pStyle w:val="Heading2NOToC"/>
        <w:rPr>
          <w:rFonts w:ascii="Verdana" w:hAnsi="Verdana"/>
          <w:sz w:val="20"/>
          <w:szCs w:val="20"/>
        </w:rPr>
      </w:pPr>
      <w:r w:rsidRPr="00942E2B">
        <w:rPr>
          <w:rFonts w:ascii="Verdana" w:hAnsi="Verdana"/>
          <w:sz w:val="20"/>
          <w:szCs w:val="20"/>
        </w:rPr>
        <w:t>6.2</w:t>
      </w:r>
      <w:r w:rsidRPr="00942E2B">
        <w:rPr>
          <w:rFonts w:ascii="Verdana" w:hAnsi="Verdana"/>
          <w:sz w:val="20"/>
          <w:szCs w:val="20"/>
        </w:rPr>
        <w:tab/>
      </w:r>
      <w:r w:rsidRPr="00942E2B">
        <w:rPr>
          <w:rFonts w:ascii="Verdana" w:hAnsi="Verdana"/>
          <w:sz w:val="20"/>
          <w:szCs w:val="20"/>
        </w:rPr>
        <w:t>Correcting an error in the specification of how conformance with the requirements of the Manual can be checked</w:t>
      </w:r>
    </w:p>
    <w:p w:rsidRPr="00942E2B" w:rsidR="00BB273D" w:rsidP="00BB273D" w:rsidRDefault="00BB273D" w14:paraId="6FD8E396" w14:textId="77777777">
      <w:pPr>
        <w:pStyle w:val="Bodytext1"/>
        <w:rPr>
          <w:rFonts w:ascii="Verdana" w:hAnsi="Verdana"/>
          <w:sz w:val="20"/>
          <w:szCs w:val="20"/>
        </w:rPr>
      </w:pPr>
      <w:r w:rsidRPr="00942E2B">
        <w:rPr>
          <w:rFonts w:ascii="Verdana" w:hAnsi="Verdana"/>
          <w:sz w:val="20"/>
          <w:szCs w:val="20"/>
        </w:rPr>
        <w:t xml:space="preserve">If an erroneous specification of a conformance-checking rule is found, the preferred approach is to add a new specification using the simple (fast-track) procedure or standard (adoption of amendments between </w:t>
      </w:r>
      <w:r w:rsidRPr="00942E2B">
        <w:rPr>
          <w:rFonts w:ascii="Verdana" w:hAnsi="Verdana"/>
          <w:strike/>
          <w:color w:val="FF0000"/>
          <w:sz w:val="20"/>
          <w:szCs w:val="20"/>
          <w:u w:val="dash"/>
        </w:rPr>
        <w:t>CBS</w:t>
      </w:r>
      <w:r w:rsidRPr="00942E2B">
        <w:rPr>
          <w:rFonts w:ascii="Verdana" w:hAnsi="Verdana"/>
          <w:sz w:val="20"/>
          <w:szCs w:val="20"/>
        </w:rPr>
        <w:t xml:space="preserve"> </w:t>
      </w:r>
      <w:r w:rsidRPr="00942E2B">
        <w:rPr>
          <w:rFonts w:ascii="Verdana" w:hAnsi="Verdana"/>
          <w:color w:val="008000"/>
          <w:sz w:val="20"/>
          <w:szCs w:val="20"/>
          <w:u w:val="dash"/>
        </w:rPr>
        <w:t>INFCOM</w:t>
      </w:r>
      <w:r w:rsidRPr="00942E2B">
        <w:rPr>
          <w:rFonts w:ascii="Verdana" w:hAnsi="Verdana"/>
          <w:sz w:val="20"/>
          <w:szCs w:val="20"/>
        </w:rPr>
        <w:t xml:space="preserve"> sessions) procedure. The new conformance-checking rule should be used instead of the old. An appropriate explanation shall be added to the description of the conformance-checking rule to clarify the practice along with the date of the change.</w:t>
      </w:r>
    </w:p>
    <w:p w:rsidRPr="006F02E6" w:rsidR="00BB273D" w:rsidP="00D56ECF" w:rsidRDefault="00BB273D" w14:paraId="6FD8E397" w14:textId="77777777">
      <w:pPr>
        <w:pStyle w:val="Note"/>
        <w:tabs>
          <w:tab w:val="clear" w:pos="720"/>
          <w:tab w:val="left" w:pos="709"/>
        </w:tabs>
        <w:rPr>
          <w:szCs w:val="16"/>
        </w:rPr>
      </w:pPr>
      <w:r w:rsidRPr="006F02E6">
        <w:rPr>
          <w:szCs w:val="16"/>
        </w:rPr>
        <w:t>Note:</w:t>
      </w:r>
      <w:r w:rsidRPr="006F02E6">
        <w:rPr>
          <w:szCs w:val="16"/>
        </w:rPr>
        <w:tab/>
      </w:r>
      <w:r w:rsidRPr="006F02E6">
        <w:rPr>
          <w:szCs w:val="16"/>
        </w:rPr>
        <w:t>An example of such a change would be correcting a conformance-checking rule in the WMO Core Metadata Profile.</w:t>
      </w:r>
    </w:p>
    <w:p w:rsidRPr="00942E2B" w:rsidR="00BB273D" w:rsidP="00BB273D" w:rsidRDefault="00BB273D" w14:paraId="6FD8E398" w14:textId="77777777">
      <w:pPr>
        <w:pStyle w:val="Heading2NOToC"/>
        <w:rPr>
          <w:rFonts w:ascii="Verdana" w:hAnsi="Verdana"/>
          <w:sz w:val="20"/>
          <w:szCs w:val="20"/>
        </w:rPr>
      </w:pPr>
      <w:r w:rsidRPr="00942E2B">
        <w:rPr>
          <w:rFonts w:ascii="Verdana" w:hAnsi="Verdana"/>
          <w:sz w:val="20"/>
          <w:szCs w:val="20"/>
        </w:rPr>
        <w:t>6.3</w:t>
      </w:r>
      <w:r w:rsidRPr="00942E2B">
        <w:rPr>
          <w:rFonts w:ascii="Verdana" w:hAnsi="Verdana"/>
          <w:sz w:val="20"/>
          <w:szCs w:val="20"/>
        </w:rPr>
        <w:tab/>
      </w:r>
      <w:r w:rsidRPr="00942E2B">
        <w:rPr>
          <w:rFonts w:ascii="Verdana" w:hAnsi="Verdana"/>
          <w:sz w:val="20"/>
          <w:szCs w:val="20"/>
        </w:rPr>
        <w:t>Submission of corrections to errors</w:t>
      </w:r>
    </w:p>
    <w:p w:rsidRPr="00942E2B" w:rsidR="00BB273D" w:rsidP="00942E2B" w:rsidRDefault="00BB273D" w14:paraId="6FD8E399" w14:textId="77777777">
      <w:pPr>
        <w:pStyle w:val="Bodytext1"/>
        <w:spacing w:after="0" w:line="240" w:lineRule="auto"/>
        <w:rPr>
          <w:rFonts w:ascii="Verdana" w:hAnsi="Verdana"/>
          <w:sz w:val="20"/>
          <w:szCs w:val="20"/>
        </w:rPr>
      </w:pPr>
      <w:r w:rsidRPr="00942E2B">
        <w:rPr>
          <w:rFonts w:ascii="Verdana" w:hAnsi="Verdana"/>
          <w:sz w:val="20"/>
          <w:szCs w:val="20"/>
        </w:rPr>
        <w:t>Such changes shall be submitted through the simple (fast-track) procedure.</w:t>
      </w:r>
    </w:p>
    <w:p w:rsidRPr="00942E2B" w:rsidR="00BB273D" w:rsidP="00942E2B" w:rsidRDefault="00BB273D" w14:paraId="6FD8E39A" w14:textId="77777777">
      <w:pPr>
        <w:pStyle w:val="Heading1NOToC"/>
        <w:spacing w:before="240" w:line="240" w:lineRule="auto"/>
        <w:rPr>
          <w:rFonts w:ascii="Verdana" w:hAnsi="Verdana"/>
          <w:sz w:val="20"/>
          <w:szCs w:val="20"/>
        </w:rPr>
      </w:pPr>
      <w:r w:rsidRPr="00942E2B">
        <w:rPr>
          <w:rFonts w:ascii="Verdana" w:hAnsi="Verdana"/>
          <w:sz w:val="20"/>
          <w:szCs w:val="20"/>
        </w:rPr>
        <w:t>7.</w:t>
      </w:r>
      <w:r w:rsidRPr="00942E2B">
        <w:rPr>
          <w:rFonts w:ascii="Verdana" w:hAnsi="Verdana"/>
          <w:sz w:val="20"/>
          <w:szCs w:val="20"/>
        </w:rPr>
        <w:tab/>
      </w:r>
      <w:r w:rsidRPr="00942E2B">
        <w:rPr>
          <w:rFonts w:ascii="Verdana" w:hAnsi="Verdana"/>
          <w:sz w:val="20"/>
          <w:szCs w:val="20"/>
        </w:rPr>
        <w:t>VALIDATION PROCEDURE</w:t>
      </w:r>
    </w:p>
    <w:p w:rsidRPr="00942E2B" w:rsidR="00BB273D" w:rsidP="00BB273D" w:rsidRDefault="00BB273D" w14:paraId="6FD8E39B" w14:textId="77777777">
      <w:pPr>
        <w:pStyle w:val="Heading2NOToC"/>
        <w:rPr>
          <w:rFonts w:ascii="Verdana" w:hAnsi="Verdana"/>
          <w:sz w:val="20"/>
          <w:szCs w:val="20"/>
        </w:rPr>
      </w:pPr>
      <w:r w:rsidRPr="00942E2B">
        <w:rPr>
          <w:rFonts w:ascii="Verdana" w:hAnsi="Verdana"/>
          <w:sz w:val="20"/>
          <w:szCs w:val="20"/>
        </w:rPr>
        <w:t>7.1</w:t>
      </w:r>
      <w:r w:rsidRPr="00942E2B">
        <w:rPr>
          <w:rFonts w:ascii="Verdana" w:hAnsi="Verdana"/>
          <w:sz w:val="20"/>
          <w:szCs w:val="20"/>
        </w:rPr>
        <w:tab/>
      </w:r>
      <w:r w:rsidRPr="00942E2B">
        <w:rPr>
          <w:rFonts w:ascii="Verdana" w:hAnsi="Verdana"/>
          <w:sz w:val="20"/>
          <w:szCs w:val="20"/>
        </w:rPr>
        <w:t>Documentation of need and purpose</w:t>
      </w:r>
    </w:p>
    <w:p w:rsidRPr="00942E2B" w:rsidR="00BB273D" w:rsidP="00BB273D" w:rsidRDefault="00BB273D" w14:paraId="6FD8E39C" w14:textId="77777777">
      <w:pPr>
        <w:pStyle w:val="Bodytext1"/>
        <w:rPr>
          <w:rFonts w:ascii="Verdana" w:hAnsi="Verdana"/>
          <w:sz w:val="20"/>
          <w:szCs w:val="20"/>
        </w:rPr>
      </w:pPr>
      <w:r w:rsidRPr="00942E2B">
        <w:rPr>
          <w:rFonts w:ascii="Verdana" w:hAnsi="Verdana"/>
          <w:sz w:val="20"/>
          <w:szCs w:val="20"/>
        </w:rPr>
        <w:t>The need for, and the purpose of, the proposal for changes should be documented.</w:t>
      </w:r>
    </w:p>
    <w:p w:rsidRPr="00942E2B" w:rsidR="00BB273D" w:rsidP="00BB273D" w:rsidRDefault="00BB273D" w14:paraId="6FD8E39D" w14:textId="77777777">
      <w:pPr>
        <w:pStyle w:val="Heading2NOToC"/>
        <w:rPr>
          <w:rFonts w:ascii="Verdana" w:hAnsi="Verdana"/>
          <w:sz w:val="20"/>
          <w:szCs w:val="20"/>
        </w:rPr>
      </w:pPr>
      <w:r w:rsidRPr="00942E2B">
        <w:rPr>
          <w:rFonts w:ascii="Verdana" w:hAnsi="Verdana"/>
          <w:sz w:val="20"/>
          <w:szCs w:val="20"/>
        </w:rPr>
        <w:t>7.2</w:t>
      </w:r>
      <w:r w:rsidRPr="00942E2B">
        <w:rPr>
          <w:rFonts w:ascii="Verdana" w:hAnsi="Verdana"/>
          <w:sz w:val="20"/>
          <w:szCs w:val="20"/>
        </w:rPr>
        <w:tab/>
      </w:r>
      <w:r w:rsidRPr="00942E2B">
        <w:rPr>
          <w:rFonts w:ascii="Verdana" w:hAnsi="Verdana"/>
          <w:sz w:val="20"/>
          <w:szCs w:val="20"/>
        </w:rPr>
        <w:t>Documentation of result</w:t>
      </w:r>
    </w:p>
    <w:p w:rsidRPr="00942E2B" w:rsidR="00BB273D" w:rsidP="00BB273D" w:rsidRDefault="00BB273D" w14:paraId="6FD8E39E" w14:textId="77777777">
      <w:pPr>
        <w:pStyle w:val="Bodytext1"/>
        <w:rPr>
          <w:rFonts w:ascii="Verdana" w:hAnsi="Verdana"/>
          <w:sz w:val="20"/>
          <w:szCs w:val="20"/>
        </w:rPr>
      </w:pPr>
      <w:r w:rsidRPr="00942E2B">
        <w:rPr>
          <w:rFonts w:ascii="Verdana" w:hAnsi="Verdana"/>
          <w:sz w:val="20"/>
          <w:szCs w:val="20"/>
        </w:rPr>
        <w:t>This documentation shall include the results of validation testing of the proposal as described in 7.3 below.</w:t>
      </w:r>
    </w:p>
    <w:p w:rsidRPr="00942E2B" w:rsidR="00BB273D" w:rsidP="00BB273D" w:rsidRDefault="00BB273D" w14:paraId="6FD8E39F" w14:textId="77777777">
      <w:pPr>
        <w:pStyle w:val="Heading2NOToC"/>
        <w:rPr>
          <w:rFonts w:ascii="Verdana" w:hAnsi="Verdana"/>
          <w:sz w:val="20"/>
          <w:szCs w:val="20"/>
        </w:rPr>
      </w:pPr>
      <w:r w:rsidRPr="00942E2B">
        <w:rPr>
          <w:rFonts w:ascii="Verdana" w:hAnsi="Verdana"/>
          <w:sz w:val="20"/>
          <w:szCs w:val="20"/>
        </w:rPr>
        <w:t>7.3</w:t>
      </w:r>
      <w:r w:rsidRPr="00942E2B">
        <w:rPr>
          <w:rFonts w:ascii="Verdana" w:hAnsi="Verdana"/>
          <w:sz w:val="20"/>
          <w:szCs w:val="20"/>
        </w:rPr>
        <w:tab/>
      </w:r>
      <w:r w:rsidRPr="00942E2B">
        <w:rPr>
          <w:rFonts w:ascii="Verdana" w:hAnsi="Verdana"/>
          <w:sz w:val="20"/>
          <w:szCs w:val="20"/>
        </w:rPr>
        <w:t>Testing with relevant applications</w:t>
      </w:r>
    </w:p>
    <w:p w:rsidRPr="00942E2B" w:rsidR="0090356E" w:rsidP="00BB273D" w:rsidRDefault="00BB273D" w14:paraId="6FD8E3A0" w14:textId="77777777">
      <w:pPr>
        <w:pStyle w:val="Bodytext1"/>
        <w:rPr>
          <w:rFonts w:ascii="Verdana" w:hAnsi="Verdana"/>
          <w:sz w:val="20"/>
          <w:szCs w:val="20"/>
        </w:rPr>
      </w:pPr>
      <w:r w:rsidRPr="00942E2B">
        <w:rPr>
          <w:rFonts w:ascii="Verdana" w:hAnsi="Verdana"/>
          <w:sz w:val="20"/>
          <w:szCs w:val="20"/>
        </w:rPr>
        <w:t xml:space="preserve">For changes that have an impact on automated processing systems, the extent of the testing required before validation should be decided by the designated </w:t>
      </w:r>
      <w:r w:rsidRPr="00942E2B">
        <w:rPr>
          <w:rFonts w:ascii="Verdana" w:hAnsi="Verdana"/>
          <w:strike/>
          <w:color w:val="FF0000"/>
          <w:sz w:val="20"/>
          <w:szCs w:val="20"/>
          <w:u w:val="dash"/>
        </w:rPr>
        <w:t>committee</w:t>
      </w:r>
      <w:r w:rsidRPr="00942E2B">
        <w:rPr>
          <w:rFonts w:ascii="Verdana" w:hAnsi="Verdana"/>
          <w:sz w:val="20"/>
          <w:szCs w:val="20"/>
        </w:rPr>
        <w:t xml:space="preserve"> </w:t>
      </w:r>
      <w:r w:rsidRPr="00942E2B">
        <w:rPr>
          <w:rFonts w:ascii="Verdana" w:hAnsi="Verdana"/>
          <w:color w:val="008000"/>
          <w:sz w:val="20"/>
          <w:szCs w:val="20"/>
          <w:u w:val="dash"/>
        </w:rPr>
        <w:t>body</w:t>
      </w:r>
      <w:r w:rsidRPr="00942E2B">
        <w:rPr>
          <w:rFonts w:ascii="Verdana" w:hAnsi="Verdana"/>
          <w:sz w:val="20"/>
          <w:szCs w:val="20"/>
        </w:rPr>
        <w:t xml:space="preserve"> on a case-by-case basis, depending on the nature of the change. Changes involving a relatively high risk and/or impact on the systems should be tested by the use of at least two independently developed tool sets and two independent centres. In that case, results should be made available to the designated </w:t>
      </w:r>
      <w:r w:rsidRPr="00942E2B">
        <w:rPr>
          <w:rFonts w:ascii="Verdana" w:hAnsi="Verdana"/>
          <w:strike/>
          <w:color w:val="FF0000"/>
          <w:sz w:val="20"/>
          <w:szCs w:val="20"/>
          <w:u w:val="dash"/>
        </w:rPr>
        <w:t>committee</w:t>
      </w:r>
      <w:r w:rsidRPr="00942E2B">
        <w:rPr>
          <w:rFonts w:ascii="Verdana" w:hAnsi="Verdana"/>
          <w:sz w:val="20"/>
          <w:szCs w:val="20"/>
        </w:rPr>
        <w:t xml:space="preserve"> </w:t>
      </w:r>
      <w:r w:rsidRPr="00942E2B">
        <w:rPr>
          <w:rFonts w:ascii="Verdana" w:hAnsi="Verdana"/>
          <w:color w:val="008000"/>
          <w:sz w:val="20"/>
          <w:szCs w:val="20"/>
          <w:u w:val="dash"/>
        </w:rPr>
        <w:t>body</w:t>
      </w:r>
      <w:r w:rsidRPr="00942E2B">
        <w:rPr>
          <w:rFonts w:ascii="Verdana" w:hAnsi="Verdana"/>
          <w:sz w:val="20"/>
          <w:szCs w:val="20"/>
        </w:rPr>
        <w:t xml:space="preserve"> with a view to verifying the technical specifications.</w:t>
      </w:r>
    </w:p>
    <w:p w:rsidRPr="00452E83" w:rsidR="0090356E" w:rsidP="0090356E" w:rsidRDefault="0090356E" w14:paraId="6FD8E3A1" w14:textId="77777777">
      <w:pPr>
        <w:pStyle w:val="WMOBodyText"/>
        <w:jc w:val="center"/>
      </w:pPr>
      <w:r w:rsidRPr="00452E83">
        <w:t>__________</w:t>
      </w:r>
    </w:p>
    <w:p w:rsidRPr="00452E83" w:rsidR="0090356E" w:rsidP="00BB273D" w:rsidRDefault="0090356E" w14:paraId="6FD8E3A2" w14:textId="77777777">
      <w:pPr>
        <w:pStyle w:val="Bodytext1"/>
        <w:rPr>
          <w:rFonts w:ascii="Verdana" w:hAnsi="Verdana"/>
        </w:rPr>
      </w:pPr>
    </w:p>
    <w:p w:rsidRPr="00452E83" w:rsidR="0090356E" w:rsidP="0090356E" w:rsidRDefault="0090356E" w14:paraId="6FD8E3A3" w14:textId="77777777">
      <w:pPr>
        <w:pStyle w:val="WMOBodyText"/>
        <w:rPr>
          <w:rFonts w:eastAsiaTheme="minorEastAsia" w:cstheme="minorBidi"/>
          <w:sz w:val="24"/>
          <w:szCs w:val="24"/>
          <w:lang w:eastAsia="ko-KR"/>
        </w:rPr>
      </w:pPr>
      <w:r w:rsidRPr="00452E83">
        <w:br w:type="page"/>
      </w:r>
    </w:p>
    <w:p w:rsidRPr="00AF2986" w:rsidR="0090356E" w:rsidP="0090356E" w:rsidRDefault="0090356E" w14:paraId="6FD8E3A4" w14:textId="77777777">
      <w:pPr>
        <w:pStyle w:val="Chapterhead"/>
        <w:rPr>
          <w:sz w:val="20"/>
          <w:szCs w:val="20"/>
        </w:rPr>
      </w:pPr>
      <w:r w:rsidRPr="00AF2986">
        <w:rPr>
          <w:sz w:val="20"/>
          <w:szCs w:val="20"/>
        </w:rPr>
        <w:t>INTRODUCTION</w:t>
      </w:r>
      <w:bookmarkStart w:name="_p_3EC68326D1E05643AA7531687EC07682" w:id="40"/>
      <w:bookmarkEnd w:id="40"/>
    </w:p>
    <w:p w:rsidRPr="00D56ECF" w:rsidR="0090356E" w:rsidP="0090356E" w:rsidRDefault="0090356E" w14:paraId="6FD8E3A5" w14:textId="77777777">
      <w:pPr>
        <w:pStyle w:val="Subheading1"/>
        <w:rPr>
          <w:color w:val="auto"/>
          <w:szCs w:val="20"/>
        </w:rPr>
      </w:pPr>
      <w:r w:rsidRPr="00D56ECF">
        <w:rPr>
          <w:color w:val="auto"/>
          <w:szCs w:val="20"/>
        </w:rPr>
        <w:t>General</w:t>
      </w:r>
      <w:bookmarkStart w:name="_p_67F78270C7F84E4F99345D6049A149B3" w:id="41"/>
      <w:bookmarkEnd w:id="41"/>
    </w:p>
    <w:p w:rsidRPr="00AF2986" w:rsidR="0090356E" w:rsidP="0090356E" w:rsidRDefault="0090356E" w14:paraId="6FD8E3A6" w14:textId="77777777">
      <w:pPr>
        <w:pStyle w:val="Bodytext1"/>
        <w:rPr>
          <w:rFonts w:ascii="Verdana" w:hAnsi="Verdana"/>
          <w:sz w:val="20"/>
          <w:szCs w:val="20"/>
        </w:rPr>
      </w:pPr>
      <w:r w:rsidRPr="00AF2986">
        <w:rPr>
          <w:rFonts w:ascii="Verdana" w:hAnsi="Verdana"/>
          <w:sz w:val="20"/>
          <w:szCs w:val="20"/>
        </w:rPr>
        <w:t>1.</w:t>
      </w:r>
      <w:r w:rsidRPr="00AF2986">
        <w:rPr>
          <w:rFonts w:ascii="Verdana" w:hAnsi="Verdana"/>
          <w:sz w:val="20"/>
          <w:szCs w:val="20"/>
        </w:rPr>
        <w:tab/>
      </w:r>
      <w:r w:rsidRPr="00AF2986">
        <w:rPr>
          <w:rFonts w:ascii="Verdana" w:hAnsi="Verdana"/>
          <w:sz w:val="20"/>
          <w:szCs w:val="20"/>
        </w:rPr>
        <w:t xml:space="preserve">The </w:t>
      </w:r>
      <w:r w:rsidRPr="00AF2986">
        <w:rPr>
          <w:rStyle w:val="Italic"/>
          <w:rFonts w:ascii="Verdana" w:hAnsi="Verdana"/>
          <w:sz w:val="20"/>
          <w:szCs w:val="20"/>
        </w:rPr>
        <w:t>Manual on the Global Data-processing and Forecasting System</w:t>
      </w:r>
      <w:r w:rsidRPr="00AF2986">
        <w:rPr>
          <w:rFonts w:ascii="Verdana" w:hAnsi="Verdana"/>
          <w:sz w:val="20"/>
          <w:szCs w:val="20"/>
        </w:rPr>
        <w:t xml:space="preserve"> (</w:t>
      </w:r>
      <w:hyperlink w:history="1" w:anchor=".YEj6u2hKiUk" r:id="rId37">
        <w:r w:rsidRPr="00ED2A8F">
          <w:rPr>
            <w:rStyle w:val="Hyperlink"/>
            <w:rFonts w:ascii="Verdana" w:hAnsi="Verdana"/>
            <w:sz w:val="20"/>
            <w:szCs w:val="20"/>
          </w:rPr>
          <w:t>WMO-No. 485</w:t>
        </w:r>
      </w:hyperlink>
      <w:r w:rsidRPr="00AF2986">
        <w:rPr>
          <w:rFonts w:ascii="Verdana" w:hAnsi="Verdana"/>
          <w:sz w:val="20"/>
          <w:szCs w:val="20"/>
        </w:rPr>
        <w:t xml:space="preserve">) is the single source of </w:t>
      </w:r>
      <w:r w:rsidR="00950737">
        <w:rPr>
          <w:rFonts w:ascii="Verdana" w:hAnsi="Verdana"/>
          <w:sz w:val="20"/>
          <w:szCs w:val="20"/>
        </w:rPr>
        <w:t>T</w:t>
      </w:r>
      <w:r w:rsidRPr="00AF2986">
        <w:rPr>
          <w:rFonts w:ascii="Verdana" w:hAnsi="Verdana"/>
          <w:sz w:val="20"/>
          <w:szCs w:val="20"/>
        </w:rPr>
        <w:t xml:space="preserve">echnical </w:t>
      </w:r>
      <w:r w:rsidR="00950737">
        <w:rPr>
          <w:rFonts w:ascii="Verdana" w:hAnsi="Verdana"/>
          <w:sz w:val="20"/>
          <w:szCs w:val="20"/>
        </w:rPr>
        <w:t>R</w:t>
      </w:r>
      <w:r w:rsidRPr="00AF2986">
        <w:rPr>
          <w:rFonts w:ascii="Verdana" w:hAnsi="Verdana"/>
          <w:sz w:val="20"/>
          <w:szCs w:val="20"/>
        </w:rPr>
        <w:t>egulations for all operational data-processing and forecasting systems of Members designated by WMO as meteorological centres. The Manual is designed to ensure adequate uniformity and standardization of data, information and production practices, procedures and specifications employed among WMO Members in the operation of the Global Data-processing and Forecasting System (GDPFS) as it supports the mission of the Organization.</w:t>
      </w:r>
      <w:bookmarkStart w:name="_p_868DDF6E0CD0204AB14AB4266D4BF47A" w:id="42"/>
      <w:bookmarkEnd w:id="42"/>
    </w:p>
    <w:p w:rsidRPr="00AF2986" w:rsidR="0090356E" w:rsidP="0090356E" w:rsidRDefault="0090356E" w14:paraId="6FD8E3A7" w14:textId="77777777">
      <w:pPr>
        <w:pStyle w:val="Bodytext1"/>
        <w:rPr>
          <w:rFonts w:ascii="Verdana" w:hAnsi="Verdana"/>
          <w:sz w:val="20"/>
          <w:szCs w:val="20"/>
        </w:rPr>
      </w:pPr>
      <w:r w:rsidRPr="00AF2986">
        <w:rPr>
          <w:rFonts w:ascii="Verdana" w:hAnsi="Verdana"/>
          <w:sz w:val="20"/>
          <w:szCs w:val="20"/>
        </w:rPr>
        <w:t>2.</w:t>
      </w:r>
      <w:r w:rsidRPr="00AF2986">
        <w:rPr>
          <w:rFonts w:ascii="Verdana" w:hAnsi="Verdana"/>
          <w:sz w:val="20"/>
          <w:szCs w:val="20"/>
        </w:rPr>
        <w:tab/>
      </w:r>
      <w:r w:rsidRPr="00AF2986">
        <w:rPr>
          <w:rFonts w:ascii="Verdana" w:hAnsi="Verdana"/>
          <w:sz w:val="20"/>
          <w:szCs w:val="20"/>
        </w:rPr>
        <w:t>The Manual is Annex IV to the WMO Technical Regulations (</w:t>
      </w:r>
      <w:r w:rsidRPr="00AF2986">
        <w:rPr>
          <w:rStyle w:val="Italic"/>
          <w:rFonts w:ascii="Verdana" w:hAnsi="Verdana"/>
          <w:sz w:val="20"/>
          <w:szCs w:val="20"/>
        </w:rPr>
        <w:t>Technical Regulations</w:t>
      </w:r>
      <w:r w:rsidRPr="00AF2986">
        <w:rPr>
          <w:rFonts w:ascii="Verdana" w:hAnsi="Verdana"/>
          <w:sz w:val="20"/>
          <w:szCs w:val="20"/>
        </w:rPr>
        <w:t xml:space="preserve"> (</w:t>
      </w:r>
      <w:hyperlink w:history="1" w:anchor=".YEj6_mhKiUk" r:id="rId38">
        <w:r w:rsidRPr="006A69DF">
          <w:rPr>
            <w:rStyle w:val="Hyperlink"/>
            <w:rFonts w:ascii="Verdana" w:hAnsi="Verdana"/>
            <w:sz w:val="20"/>
            <w:szCs w:val="20"/>
          </w:rPr>
          <w:t>WMO-No. 49</w:t>
        </w:r>
      </w:hyperlink>
      <w:r w:rsidRPr="00AF2986">
        <w:rPr>
          <w:rFonts w:ascii="Verdana" w:hAnsi="Verdana"/>
          <w:sz w:val="20"/>
          <w:szCs w:val="20"/>
        </w:rPr>
        <w:t>), Volume I – General Meteorological Standards and Recommended Practices), in which it is stated that GDPFS is established and shall be operated in accordance with the practices, procedures and specifications described in the present Manual.</w:t>
      </w:r>
      <w:bookmarkStart w:name="_p_301F7F366B7BF0469369C0C109D20957" w:id="43"/>
      <w:bookmarkEnd w:id="43"/>
    </w:p>
    <w:p w:rsidRPr="00AF2986" w:rsidR="0090356E" w:rsidP="0090356E" w:rsidRDefault="0090356E" w14:paraId="6FD8E3A8" w14:textId="77777777">
      <w:pPr>
        <w:pStyle w:val="Bodytext1"/>
        <w:rPr>
          <w:rFonts w:ascii="Verdana" w:hAnsi="Verdana"/>
          <w:sz w:val="20"/>
          <w:szCs w:val="20"/>
        </w:rPr>
      </w:pPr>
      <w:r w:rsidRPr="00AF2986">
        <w:rPr>
          <w:rFonts w:ascii="Verdana" w:hAnsi="Verdana"/>
          <w:sz w:val="20"/>
          <w:szCs w:val="20"/>
        </w:rPr>
        <w:t>3.</w:t>
      </w:r>
      <w:r w:rsidRPr="00AF2986">
        <w:rPr>
          <w:rFonts w:ascii="Verdana" w:hAnsi="Verdana"/>
          <w:sz w:val="20"/>
          <w:szCs w:val="20"/>
        </w:rPr>
        <w:tab/>
      </w:r>
      <w:r w:rsidRPr="00AF2986">
        <w:rPr>
          <w:rFonts w:ascii="Verdana" w:hAnsi="Verdana"/>
          <w:sz w:val="20"/>
          <w:szCs w:val="20"/>
        </w:rPr>
        <w:t>The G</w:t>
      </w:r>
      <w:r w:rsidR="00E42725">
        <w:rPr>
          <w:rFonts w:ascii="Verdana" w:hAnsi="Verdana"/>
          <w:sz w:val="20"/>
          <w:szCs w:val="20"/>
        </w:rPr>
        <w:t>DPFS</w:t>
      </w:r>
      <w:r w:rsidRPr="00AF2986">
        <w:rPr>
          <w:rFonts w:ascii="Verdana" w:hAnsi="Verdana"/>
          <w:sz w:val="20"/>
          <w:szCs w:val="20"/>
        </w:rPr>
        <w:t xml:space="preserve"> cuts across a number of WMO-related disciplines. It intersects many WMO practices, procedures and specifications that are primarily defined in publications dedicated specifically to them, for example, the </w:t>
      </w:r>
      <w:r w:rsidRPr="00AF2986">
        <w:rPr>
          <w:rStyle w:val="Italic"/>
          <w:rFonts w:ascii="Verdana" w:hAnsi="Verdana"/>
          <w:sz w:val="20"/>
          <w:szCs w:val="20"/>
        </w:rPr>
        <w:t>Manual on the WMO Information System</w:t>
      </w:r>
      <w:r w:rsidRPr="00AF2986">
        <w:rPr>
          <w:rFonts w:ascii="Verdana" w:hAnsi="Verdana"/>
          <w:sz w:val="20"/>
          <w:szCs w:val="20"/>
        </w:rPr>
        <w:t xml:space="preserve"> (</w:t>
      </w:r>
      <w:hyperlink w:history="1" w:anchor=".YEj7ImhKg2w" r:id="rId39">
        <w:r w:rsidRPr="00A90E79">
          <w:rPr>
            <w:rStyle w:val="Hyperlink"/>
            <w:rFonts w:ascii="Verdana" w:hAnsi="Verdana"/>
            <w:sz w:val="20"/>
            <w:szCs w:val="20"/>
          </w:rPr>
          <w:t>WMO-No. 1060</w:t>
        </w:r>
      </w:hyperlink>
      <w:r w:rsidRPr="00AF2986">
        <w:rPr>
          <w:rFonts w:ascii="Verdana" w:hAnsi="Verdana"/>
          <w:sz w:val="20"/>
          <w:szCs w:val="20"/>
        </w:rPr>
        <w:t xml:space="preserve">) and the </w:t>
      </w:r>
      <w:r w:rsidRPr="00AF2986">
        <w:rPr>
          <w:rStyle w:val="Italic"/>
          <w:rFonts w:ascii="Verdana" w:hAnsi="Verdana"/>
          <w:sz w:val="20"/>
          <w:szCs w:val="20"/>
        </w:rPr>
        <w:t>Manual on the WMO Integrated Global Observing System</w:t>
      </w:r>
      <w:r w:rsidRPr="00AF2986">
        <w:rPr>
          <w:rFonts w:ascii="Verdana" w:hAnsi="Verdana"/>
          <w:sz w:val="20"/>
          <w:szCs w:val="20"/>
        </w:rPr>
        <w:t xml:space="preserve"> (</w:t>
      </w:r>
      <w:hyperlink w:history="1" w:anchor=".YEj7QWhKg2w" r:id="rId40">
        <w:r w:rsidRPr="004C5DC8">
          <w:rPr>
            <w:rStyle w:val="Hyperlink"/>
            <w:rFonts w:ascii="Verdana" w:hAnsi="Verdana"/>
            <w:sz w:val="20"/>
            <w:szCs w:val="20"/>
          </w:rPr>
          <w:t>WMO-No. 1160</w:t>
        </w:r>
      </w:hyperlink>
      <w:r w:rsidRPr="00AF2986">
        <w:rPr>
          <w:rFonts w:ascii="Verdana" w:hAnsi="Verdana"/>
          <w:sz w:val="20"/>
          <w:szCs w:val="20"/>
        </w:rPr>
        <w:t>).</w:t>
      </w:r>
      <w:bookmarkStart w:name="_p_AF9F062D091BBF47B009AC550213D772" w:id="44"/>
      <w:bookmarkEnd w:id="44"/>
    </w:p>
    <w:p w:rsidRPr="00AF2986" w:rsidR="0090356E" w:rsidP="0090356E" w:rsidRDefault="0090356E" w14:paraId="6FD8E3A9" w14:textId="77777777">
      <w:pPr>
        <w:pStyle w:val="Bodytext1"/>
        <w:rPr>
          <w:rFonts w:ascii="Verdana" w:hAnsi="Verdana"/>
          <w:sz w:val="20"/>
          <w:szCs w:val="20"/>
        </w:rPr>
      </w:pPr>
      <w:r w:rsidRPr="00AF2986">
        <w:rPr>
          <w:rFonts w:ascii="Verdana" w:hAnsi="Verdana"/>
          <w:sz w:val="20"/>
          <w:szCs w:val="20"/>
        </w:rPr>
        <w:t>4.</w:t>
      </w:r>
      <w:r w:rsidRPr="00AF2986">
        <w:rPr>
          <w:rFonts w:ascii="Verdana" w:hAnsi="Verdana"/>
          <w:sz w:val="20"/>
          <w:szCs w:val="20"/>
        </w:rPr>
        <w:tab/>
      </w:r>
      <w:r w:rsidRPr="00AF2986">
        <w:rPr>
          <w:rFonts w:ascii="Verdana" w:hAnsi="Verdana"/>
          <w:sz w:val="20"/>
          <w:szCs w:val="20"/>
        </w:rPr>
        <w:t xml:space="preserve">The advances in numerical weather prediction (NWP) in the last few decades have been tremendous: higher accuracy and resolution, longer lead time, and a wider range of relevant applications. Consequently, the emphasis in operational meteorology, hydrology and climatology has been shifting towards the implementation of increasingly sophisticated and diverse numerical models and applications, for an ever-increasing variety of users. GDPFS enables Members to make use of these advances by providing a framework for the sharing of data related to operational meteorology, hydrology and </w:t>
      </w:r>
      <w:bookmarkStart w:name="_p_ECE886DAD77B2444AEB0B61B0F145B9A" w:id="45"/>
      <w:bookmarkEnd w:id="45"/>
      <w:r w:rsidR="00AD7407">
        <w:rPr>
          <w:rFonts w:ascii="Verdana" w:hAnsi="Verdana"/>
          <w:sz w:val="20"/>
          <w:szCs w:val="20"/>
        </w:rPr>
        <w:t>climatology.</w:t>
      </w:r>
    </w:p>
    <w:p w:rsidRPr="00AF2986" w:rsidR="0090356E" w:rsidP="0090356E" w:rsidRDefault="0090356E" w14:paraId="6FD8E3AA" w14:textId="77777777">
      <w:pPr>
        <w:pStyle w:val="Bodytext1"/>
        <w:rPr>
          <w:rFonts w:ascii="Verdana" w:hAnsi="Verdana"/>
          <w:sz w:val="20"/>
          <w:szCs w:val="20"/>
        </w:rPr>
      </w:pPr>
      <w:r w:rsidRPr="00AF2986">
        <w:rPr>
          <w:rFonts w:ascii="Verdana" w:hAnsi="Verdana"/>
          <w:sz w:val="20"/>
          <w:szCs w:val="20"/>
        </w:rPr>
        <w:t>5.</w:t>
      </w:r>
      <w:r w:rsidRPr="00AF2986">
        <w:rPr>
          <w:rFonts w:ascii="Verdana" w:hAnsi="Verdana"/>
          <w:sz w:val="20"/>
          <w:szCs w:val="20"/>
        </w:rPr>
        <w:tab/>
      </w:r>
      <w:r w:rsidRPr="00AF2986">
        <w:rPr>
          <w:rFonts w:ascii="Verdana" w:hAnsi="Verdana"/>
          <w:sz w:val="20"/>
          <w:szCs w:val="20"/>
        </w:rPr>
        <w:t xml:space="preserve">As part of the WMO Technical Regulations, the </w:t>
      </w:r>
      <w:r w:rsidRPr="00AF2986">
        <w:rPr>
          <w:rStyle w:val="Italic"/>
          <w:rFonts w:ascii="Verdana" w:hAnsi="Verdana"/>
          <w:sz w:val="20"/>
          <w:szCs w:val="20"/>
        </w:rPr>
        <w:t>Manual on the Global Data-processing and Forecasting System</w:t>
      </w:r>
      <w:r w:rsidRPr="00AF2986">
        <w:rPr>
          <w:rFonts w:ascii="Verdana" w:hAnsi="Verdana"/>
          <w:sz w:val="20"/>
          <w:szCs w:val="20"/>
        </w:rPr>
        <w:t xml:space="preserve"> sets out standard and recommended practices and procedures. The General Provisions, included in this publication, define the meaning of the phrase “standard and recommended practices and procedures”. The General Provisions also contain information on the procedure for amending, updating or issuing a new edition of the Technical Regulations (including Manuals and Guides).</w:t>
      </w:r>
      <w:bookmarkStart w:name="_p_BEFB466A9C8B8B488E988DA779161BDC" w:id="46"/>
      <w:bookmarkEnd w:id="46"/>
    </w:p>
    <w:p w:rsidRPr="00AF2986" w:rsidR="0090356E" w:rsidP="0090356E" w:rsidRDefault="0090356E" w14:paraId="6FD8E3AB" w14:textId="77777777">
      <w:pPr>
        <w:pStyle w:val="Bodytext1"/>
        <w:rPr>
          <w:rFonts w:ascii="Verdana" w:hAnsi="Verdana"/>
          <w:sz w:val="20"/>
          <w:szCs w:val="20"/>
        </w:rPr>
      </w:pPr>
      <w:r w:rsidRPr="00AF2986">
        <w:rPr>
          <w:rFonts w:ascii="Verdana" w:hAnsi="Verdana"/>
          <w:sz w:val="20"/>
          <w:szCs w:val="20"/>
        </w:rPr>
        <w:t>6.</w:t>
      </w:r>
      <w:r w:rsidRPr="00AF2986">
        <w:rPr>
          <w:rFonts w:ascii="Verdana" w:hAnsi="Verdana"/>
          <w:sz w:val="20"/>
          <w:szCs w:val="20"/>
        </w:rPr>
        <w:tab/>
      </w:r>
      <w:r w:rsidRPr="00AF2986">
        <w:rPr>
          <w:rFonts w:ascii="Verdana" w:hAnsi="Verdana"/>
          <w:sz w:val="20"/>
          <w:szCs w:val="20"/>
        </w:rPr>
        <w:t>This edition has been developed in accordance with quality management principles, which ensures its sustainability as part of the WMO Quality Management Framework.</w:t>
      </w:r>
      <w:bookmarkStart w:name="_p_4F424D0340E46A438129EC4F48565A27" w:id="47"/>
      <w:bookmarkEnd w:id="47"/>
    </w:p>
    <w:p w:rsidRPr="00D56ECF" w:rsidR="0090356E" w:rsidP="0090356E" w:rsidRDefault="0090356E" w14:paraId="6FD8E3AC" w14:textId="77777777">
      <w:pPr>
        <w:pStyle w:val="Subheading1"/>
        <w:rPr>
          <w:color w:val="auto"/>
          <w:szCs w:val="20"/>
        </w:rPr>
      </w:pPr>
      <w:r w:rsidRPr="00D56ECF">
        <w:rPr>
          <w:color w:val="auto"/>
          <w:szCs w:val="20"/>
        </w:rPr>
        <w:t xml:space="preserve">How to read this </w:t>
      </w:r>
      <w:r w:rsidR="00EA1C57">
        <w:rPr>
          <w:color w:val="auto"/>
          <w:szCs w:val="20"/>
        </w:rPr>
        <w:t>M</w:t>
      </w:r>
      <w:r w:rsidRPr="00D56ECF">
        <w:rPr>
          <w:color w:val="auto"/>
          <w:szCs w:val="20"/>
        </w:rPr>
        <w:t>anual</w:t>
      </w:r>
      <w:bookmarkStart w:name="_p_F532C19CA2CEB048B55BC79F72A1022E" w:id="48"/>
      <w:bookmarkEnd w:id="48"/>
    </w:p>
    <w:p w:rsidRPr="00AF2986" w:rsidR="0090356E" w:rsidP="0090356E" w:rsidRDefault="0090356E" w14:paraId="6FD8E3AD" w14:textId="77777777">
      <w:pPr>
        <w:pStyle w:val="Bodytext1"/>
        <w:rPr>
          <w:rFonts w:ascii="Verdana" w:hAnsi="Verdana"/>
          <w:sz w:val="20"/>
          <w:szCs w:val="20"/>
        </w:rPr>
      </w:pPr>
      <w:r w:rsidRPr="00AF2986">
        <w:rPr>
          <w:rFonts w:ascii="Verdana" w:hAnsi="Verdana"/>
          <w:sz w:val="20"/>
          <w:szCs w:val="20"/>
        </w:rPr>
        <w:t>7.</w:t>
      </w:r>
      <w:r w:rsidRPr="00AF2986">
        <w:rPr>
          <w:rFonts w:ascii="Verdana" w:hAnsi="Verdana"/>
          <w:sz w:val="20"/>
          <w:szCs w:val="20"/>
        </w:rPr>
        <w:tab/>
      </w:r>
      <w:r w:rsidRPr="00AF2986">
        <w:rPr>
          <w:rFonts w:ascii="Verdana" w:hAnsi="Verdana"/>
          <w:sz w:val="20"/>
          <w:szCs w:val="20"/>
        </w:rPr>
        <w:t xml:space="preserve">The Manual consists of three </w:t>
      </w:r>
      <w:r w:rsidR="003C4606">
        <w:rPr>
          <w:rFonts w:ascii="Verdana" w:hAnsi="Verdana"/>
          <w:sz w:val="20"/>
          <w:szCs w:val="20"/>
        </w:rPr>
        <w:t>p</w:t>
      </w:r>
      <w:r w:rsidRPr="00AF2986">
        <w:rPr>
          <w:rFonts w:ascii="Verdana" w:hAnsi="Verdana"/>
          <w:sz w:val="20"/>
          <w:szCs w:val="20"/>
        </w:rPr>
        <w:t>arts, as follows:</w:t>
      </w:r>
      <w:bookmarkStart w:name="_p_1A1BC97AD616834F99356F0CBE367F76" w:id="49"/>
      <w:bookmarkEnd w:id="49"/>
    </w:p>
    <w:p w:rsidRPr="00AF2986" w:rsidR="0090356E" w:rsidP="0090356E" w:rsidRDefault="0090356E" w14:paraId="6FD8E3AE" w14:textId="77777777">
      <w:pPr>
        <w:pStyle w:val="Indent1"/>
        <w:rPr>
          <w:szCs w:val="20"/>
        </w:rPr>
      </w:pPr>
      <w:r w:rsidRPr="00AF2986">
        <w:rPr>
          <w:szCs w:val="20"/>
        </w:rPr>
        <w:t>(a)</w:t>
      </w:r>
      <w:r w:rsidRPr="00AF2986">
        <w:rPr>
          <w:szCs w:val="20"/>
        </w:rPr>
        <w:tab/>
      </w:r>
      <w:r w:rsidRPr="00AF2986">
        <w:rPr>
          <w:szCs w:val="20"/>
        </w:rPr>
        <w:t>Part</w:t>
      </w:r>
      <w:r w:rsidR="005E4BFB">
        <w:rPr>
          <w:szCs w:val="20"/>
        </w:rPr>
        <w:t xml:space="preserve"> I</w:t>
      </w:r>
      <w:r w:rsidRPr="00AF2986">
        <w:rPr>
          <w:szCs w:val="20"/>
        </w:rPr>
        <w:t>: Outline of WMO GDPFS – presenting the overall purpose of GDPFS, its organization and the general characteristics of the various activities to be performed;</w:t>
      </w:r>
      <w:bookmarkStart w:name="_p_6FF8C07A4859BA499491BED02C4EF205" w:id="50"/>
      <w:bookmarkEnd w:id="50"/>
    </w:p>
    <w:p w:rsidRPr="00AF2986" w:rsidR="0090356E" w:rsidP="0090356E" w:rsidRDefault="0090356E" w14:paraId="6FD8E3AF" w14:textId="77777777">
      <w:pPr>
        <w:pStyle w:val="Indent1"/>
        <w:rPr>
          <w:szCs w:val="20"/>
        </w:rPr>
      </w:pPr>
      <w:r w:rsidRPr="00AF2986">
        <w:rPr>
          <w:szCs w:val="20"/>
        </w:rPr>
        <w:t>(b)</w:t>
      </w:r>
      <w:r w:rsidRPr="00AF2986">
        <w:rPr>
          <w:szCs w:val="20"/>
        </w:rPr>
        <w:tab/>
      </w:r>
      <w:r w:rsidRPr="00AF2986">
        <w:rPr>
          <w:szCs w:val="20"/>
        </w:rPr>
        <w:t>Part II: Specifications of GDPFS activities – providing detailed information on the various activities: mandatory functions including production, verification and documentation; and additional recommended functions and products. Part II also specifies overall requirements applicable to all types of activities regarding dissemination, verification, training, and the like;</w:t>
      </w:r>
      <w:bookmarkStart w:name="_p_8E5741B1532C4044821A3FF1817E2932" w:id="51"/>
      <w:bookmarkEnd w:id="51"/>
    </w:p>
    <w:p w:rsidRPr="00AF2986" w:rsidR="0090356E" w:rsidP="0090356E" w:rsidRDefault="0090356E" w14:paraId="6FD8E3B0" w14:textId="77777777">
      <w:pPr>
        <w:pStyle w:val="Indent1"/>
        <w:rPr>
          <w:szCs w:val="20"/>
        </w:rPr>
      </w:pPr>
      <w:r w:rsidRPr="00AF2986">
        <w:rPr>
          <w:szCs w:val="20"/>
        </w:rPr>
        <w:t>(c)</w:t>
      </w:r>
      <w:r w:rsidRPr="00AF2986">
        <w:rPr>
          <w:szCs w:val="20"/>
        </w:rPr>
        <w:tab/>
      </w:r>
      <w:r w:rsidRPr="00AF2986">
        <w:rPr>
          <w:szCs w:val="20"/>
        </w:rPr>
        <w:t>Part III: Current designated GDPFS centres.</w:t>
      </w:r>
      <w:bookmarkStart w:name="_p_8AB0C9E4D2E8CB42926CA61C3540D24B" w:id="52"/>
      <w:bookmarkEnd w:id="52"/>
    </w:p>
    <w:p w:rsidRPr="00AF2986" w:rsidR="0090356E" w:rsidP="0090356E" w:rsidRDefault="0090356E" w14:paraId="6FD8E3B1" w14:textId="77777777">
      <w:pPr>
        <w:pStyle w:val="Bodytext1"/>
        <w:rPr>
          <w:rFonts w:ascii="Verdana" w:hAnsi="Verdana"/>
          <w:sz w:val="20"/>
          <w:szCs w:val="20"/>
        </w:rPr>
      </w:pPr>
      <w:r w:rsidRPr="00AF2986">
        <w:rPr>
          <w:rFonts w:ascii="Verdana" w:hAnsi="Verdana"/>
          <w:sz w:val="20"/>
          <w:szCs w:val="20"/>
        </w:rPr>
        <w:t>8.</w:t>
      </w:r>
      <w:r w:rsidRPr="00AF2986">
        <w:rPr>
          <w:rFonts w:ascii="Verdana" w:hAnsi="Verdana"/>
          <w:sz w:val="20"/>
          <w:szCs w:val="20"/>
        </w:rPr>
        <w:tab/>
      </w:r>
      <w:r w:rsidRPr="00AF2986">
        <w:rPr>
          <w:rFonts w:ascii="Verdana" w:hAnsi="Verdana"/>
          <w:sz w:val="20"/>
          <w:szCs w:val="20"/>
        </w:rPr>
        <w:t>The reader seeking general information on GDPFS and its applications should refer to Part I, whereas Parts II and III provide detailed information on the various components of the system, available products and information, status of implementation, as well as compliance criteria.</w:t>
      </w:r>
      <w:bookmarkStart w:name="_p_D6F5DCAE19ED3245B1F34C3716A2F751" w:id="53"/>
      <w:bookmarkEnd w:id="53"/>
    </w:p>
    <w:p w:rsidRPr="00AF2986" w:rsidR="0090356E" w:rsidP="0090356E" w:rsidRDefault="0090356E" w14:paraId="6FD8E3B2" w14:textId="77777777">
      <w:pPr>
        <w:pStyle w:val="Bodytext1"/>
        <w:rPr>
          <w:rFonts w:ascii="Verdana" w:hAnsi="Verdana"/>
          <w:sz w:val="20"/>
          <w:szCs w:val="20"/>
        </w:rPr>
      </w:pPr>
      <w:r w:rsidRPr="00AF2986">
        <w:rPr>
          <w:rFonts w:ascii="Verdana" w:hAnsi="Verdana"/>
          <w:sz w:val="20"/>
          <w:szCs w:val="20"/>
        </w:rPr>
        <w:t>9.</w:t>
      </w:r>
      <w:r w:rsidRPr="00AF2986">
        <w:rPr>
          <w:rFonts w:ascii="Verdana" w:hAnsi="Verdana"/>
          <w:sz w:val="20"/>
          <w:szCs w:val="20"/>
        </w:rPr>
        <w:tab/>
      </w:r>
      <w:r w:rsidRPr="00AF2986">
        <w:rPr>
          <w:rFonts w:ascii="Verdana" w:hAnsi="Verdana"/>
          <w:sz w:val="20"/>
          <w:szCs w:val="20"/>
        </w:rPr>
        <w:t>The Manual is designed so that it can be modified as frequently as necessary to keep it up</w:t>
      </w:r>
      <w:r w:rsidR="0088638E">
        <w:rPr>
          <w:rFonts w:ascii="Verdana" w:hAnsi="Verdana"/>
          <w:sz w:val="20"/>
          <w:szCs w:val="20"/>
        </w:rPr>
        <w:t>-</w:t>
      </w:r>
      <w:r w:rsidRPr="00AF2986">
        <w:rPr>
          <w:rFonts w:ascii="Verdana" w:hAnsi="Verdana"/>
          <w:sz w:val="20"/>
          <w:szCs w:val="20"/>
        </w:rPr>
        <w:t>to</w:t>
      </w:r>
      <w:r w:rsidR="0088638E">
        <w:rPr>
          <w:rFonts w:ascii="Verdana" w:hAnsi="Verdana"/>
          <w:sz w:val="20"/>
          <w:szCs w:val="20"/>
        </w:rPr>
        <w:t>-</w:t>
      </w:r>
      <w:r w:rsidRPr="00AF2986">
        <w:rPr>
          <w:rFonts w:ascii="Verdana" w:hAnsi="Verdana"/>
          <w:sz w:val="20"/>
          <w:szCs w:val="20"/>
        </w:rPr>
        <w:t>date. While Part I should be rather stable and seldom require updating, it is expected that the evolution of science, techniques and user requirements will continue to induce developments requiring frequent changes to Parts II and III.</w:t>
      </w:r>
      <w:bookmarkStart w:name="_p_BF25C1EDC8F85F4483D300850E48F252" w:id="54"/>
      <w:bookmarkEnd w:id="54"/>
    </w:p>
    <w:p w:rsidRPr="00AF2986" w:rsidR="0090356E" w:rsidP="0090356E" w:rsidRDefault="0090356E" w14:paraId="6FD8E3B3" w14:textId="77777777">
      <w:pPr>
        <w:pStyle w:val="Bodytext1"/>
        <w:rPr>
          <w:rFonts w:ascii="Verdana" w:hAnsi="Verdana"/>
          <w:sz w:val="20"/>
          <w:szCs w:val="20"/>
        </w:rPr>
      </w:pPr>
      <w:r w:rsidRPr="00AF2986">
        <w:rPr>
          <w:rFonts w:ascii="Verdana" w:hAnsi="Verdana"/>
          <w:sz w:val="20"/>
          <w:szCs w:val="20"/>
        </w:rPr>
        <w:t>10.</w:t>
      </w:r>
      <w:r w:rsidRPr="00AF2986">
        <w:rPr>
          <w:rFonts w:ascii="Verdana" w:hAnsi="Verdana"/>
          <w:sz w:val="20"/>
          <w:szCs w:val="20"/>
        </w:rPr>
        <w:tab/>
      </w:r>
      <w:r w:rsidRPr="00AF2986">
        <w:rPr>
          <w:rFonts w:ascii="Verdana" w:hAnsi="Verdana"/>
          <w:sz w:val="20"/>
          <w:szCs w:val="20"/>
        </w:rPr>
        <w:t>In line with quality management requirements, the bodies in charge of managing the information contained in the Manual are explicitly specified for every type of GDPFS activity. This information is contained in Part II, 2.2, Tables</w:t>
      </w:r>
      <w:r w:rsidR="006910B3">
        <w:rPr>
          <w:rFonts w:ascii="Verdana" w:hAnsi="Verdana"/>
          <w:sz w:val="20"/>
          <w:szCs w:val="20"/>
        </w:rPr>
        <w:t xml:space="preserve"> 2</w:t>
      </w:r>
      <w:r w:rsidRPr="00AF2986">
        <w:rPr>
          <w:rFonts w:ascii="Verdana" w:hAnsi="Verdana"/>
          <w:sz w:val="20"/>
          <w:szCs w:val="20"/>
        </w:rPr>
        <w:t>–25. The following explanations and example (Table 1) are provided:</w:t>
      </w:r>
      <w:bookmarkStart w:name="_p_09060004C27DFD4394F8B65C32C28231" w:id="55"/>
      <w:bookmarkEnd w:id="55"/>
    </w:p>
    <w:p w:rsidRPr="00AF2986" w:rsidR="0090356E" w:rsidP="00C21FD7" w:rsidRDefault="0090356E" w14:paraId="6FD8E3B4" w14:textId="77777777">
      <w:pPr>
        <w:pStyle w:val="Indent1"/>
        <w:tabs>
          <w:tab w:val="clear" w:pos="480"/>
        </w:tabs>
        <w:ind w:left="567" w:hanging="567"/>
        <w:rPr>
          <w:szCs w:val="20"/>
        </w:rPr>
      </w:pPr>
      <w:r w:rsidRPr="00AF2986">
        <w:rPr>
          <w:szCs w:val="20"/>
        </w:rPr>
        <w:t>(a)</w:t>
      </w:r>
      <w:r w:rsidRPr="00AF2986">
        <w:rPr>
          <w:szCs w:val="20"/>
        </w:rPr>
        <w:tab/>
      </w:r>
      <w:r w:rsidRPr="00AF2986">
        <w:rPr>
          <w:szCs w:val="20"/>
        </w:rPr>
        <w:t>The three entries under “Changes to activity specification” indicate the team(s) and body(ies) in charge of preparing specification updates, approving them, and deciding to update the Manual accordingly;</w:t>
      </w:r>
      <w:bookmarkStart w:name="_p_F2E4637BBA13904F9FEDD2F4A8558BC1" w:id="56"/>
      <w:bookmarkEnd w:id="56"/>
    </w:p>
    <w:p w:rsidRPr="00AF2986" w:rsidR="0090356E" w:rsidP="00C21FD7" w:rsidRDefault="0090356E" w14:paraId="6FD8E3B5" w14:textId="77777777">
      <w:pPr>
        <w:pStyle w:val="Indent1"/>
        <w:tabs>
          <w:tab w:val="clear" w:pos="480"/>
        </w:tabs>
        <w:ind w:left="567" w:hanging="567"/>
        <w:rPr>
          <w:szCs w:val="20"/>
        </w:rPr>
      </w:pPr>
      <w:r w:rsidRPr="00AF2986">
        <w:rPr>
          <w:szCs w:val="20"/>
        </w:rPr>
        <w:t>(b)</w:t>
      </w:r>
      <w:r w:rsidRPr="00AF2986">
        <w:rPr>
          <w:szCs w:val="20"/>
        </w:rPr>
        <w:tab/>
      </w:r>
      <w:r w:rsidRPr="00AF2986">
        <w:rPr>
          <w:szCs w:val="20"/>
        </w:rPr>
        <w:t>The two entries under “Centres designation” indicate the bodies responsible for approving the designation of a GDPFS centre for the activity under consideration and for deciding accordingly;</w:t>
      </w:r>
      <w:bookmarkStart w:name="_p_72EBB4DB0EF1474AB5F9458B141A0559" w:id="57"/>
      <w:bookmarkEnd w:id="57"/>
    </w:p>
    <w:p w:rsidRPr="00AF2986" w:rsidR="0090356E" w:rsidP="00C21FD7" w:rsidRDefault="0090356E" w14:paraId="6FD8E3B6" w14:textId="77777777">
      <w:pPr>
        <w:pStyle w:val="Indent1"/>
        <w:tabs>
          <w:tab w:val="clear" w:pos="480"/>
        </w:tabs>
        <w:ind w:left="567" w:hanging="567"/>
        <w:rPr>
          <w:szCs w:val="20"/>
        </w:rPr>
      </w:pPr>
      <w:r w:rsidRPr="00AF2986">
        <w:rPr>
          <w:szCs w:val="20"/>
        </w:rPr>
        <w:t>(c)</w:t>
      </w:r>
      <w:r w:rsidRPr="00AF2986">
        <w:rPr>
          <w:szCs w:val="20"/>
        </w:rPr>
        <w:tab/>
      </w:r>
      <w:r w:rsidRPr="00AF2986">
        <w:rPr>
          <w:szCs w:val="20"/>
        </w:rPr>
        <w:t>The two entries under “Compliance” indicate the team(s) and body(ies) in charge of ensuring that the designated GDPFS centres remain compliant with the activity specification.</w:t>
      </w:r>
      <w:bookmarkStart w:name="_p_FD1FC72C09849240870E3D55261783E1" w:id="58"/>
      <w:bookmarkEnd w:id="58"/>
    </w:p>
    <w:p w:rsidRPr="00A047D3" w:rsidR="0090356E" w:rsidP="00F20AFE" w:rsidRDefault="0090356E" w14:paraId="6FD8E3B7" w14:textId="77777777">
      <w:pPr>
        <w:pStyle w:val="Tablecaption"/>
        <w:spacing w:line="240" w:lineRule="auto"/>
        <w:rPr>
          <w:rFonts w:ascii="Verdana" w:hAnsi="Verdana"/>
          <w:color w:val="000000" w:themeColor="text1"/>
          <w:sz w:val="18"/>
          <w:szCs w:val="18"/>
        </w:rPr>
      </w:pPr>
      <w:r w:rsidRPr="00A047D3">
        <w:rPr>
          <w:rFonts w:ascii="Verdana" w:hAnsi="Verdana"/>
          <w:color w:val="000000" w:themeColor="text1"/>
          <w:sz w:val="18"/>
          <w:szCs w:val="18"/>
        </w:rPr>
        <w:t xml:space="preserve">Table 1. Example of a </w:t>
      </w:r>
      <w:r w:rsidR="00735637">
        <w:rPr>
          <w:rFonts w:ascii="Verdana" w:hAnsi="Verdana"/>
          <w:color w:val="000000" w:themeColor="text1"/>
          <w:sz w:val="18"/>
          <w:szCs w:val="18"/>
        </w:rPr>
        <w:t>t</w:t>
      </w:r>
      <w:r w:rsidRPr="00A047D3">
        <w:rPr>
          <w:rFonts w:ascii="Verdana" w:hAnsi="Verdana"/>
          <w:color w:val="000000" w:themeColor="text1"/>
          <w:sz w:val="18"/>
          <w:szCs w:val="18"/>
        </w:rPr>
        <w:t>able specifying responsibilities for modifications to a GDPFS activity, for designation of centres and review of compliance</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90356E" w:rsidTr="0093002C" w14:paraId="6FD8E3B9"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B8" w14:textId="77777777">
            <w:pPr>
              <w:pStyle w:val="Tableheader"/>
              <w:rPr>
                <w:rFonts w:ascii="Verdana" w:hAnsi="Verdana"/>
              </w:rPr>
            </w:pPr>
            <w:r w:rsidRPr="00452E83">
              <w:rPr>
                <w:rFonts w:ascii="Verdana" w:hAnsi="Verdana"/>
              </w:rPr>
              <w:t>Responsibility</w:t>
            </w:r>
            <w:bookmarkStart w:name="_p_BA1456B2BC15FC4AAD84AED859F85570" w:id="59"/>
            <w:bookmarkEnd w:id="59"/>
          </w:p>
        </w:tc>
      </w:tr>
      <w:tr w:rsidRPr="00452E83" w:rsidR="0090356E" w:rsidTr="0093002C" w14:paraId="6FD8E3BB"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BA" w14:textId="77777777">
            <w:pPr>
              <w:pStyle w:val="Tableheader"/>
              <w:rPr>
                <w:rFonts w:ascii="Verdana" w:hAnsi="Verdana"/>
              </w:rPr>
            </w:pPr>
            <w:r w:rsidRPr="00452E83">
              <w:rPr>
                <w:rFonts w:ascii="Verdana" w:hAnsi="Verdana"/>
              </w:rPr>
              <w:t>Changes to activity specification</w:t>
            </w:r>
            <w:bookmarkStart w:name="_p_9D4D4899718E83408E1469DBFCA73E68" w:id="60"/>
            <w:bookmarkEnd w:id="60"/>
          </w:p>
        </w:tc>
      </w:tr>
      <w:tr w:rsidRPr="00137301" w:rsidR="0090356E" w:rsidTr="0093002C" w14:paraId="6FD8E3C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BC"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BD" w14:textId="77777777">
            <w:pPr>
              <w:pStyle w:val="Tablebody"/>
              <w:rPr>
                <w:rFonts w:ascii="Verdana" w:hAnsi="Verdana" w:eastAsia="Malgun Gothic"/>
                <w:strike/>
                <w:color w:val="FF0000"/>
                <w:u w:val="dash"/>
                <w:lang w:val="fr-CH"/>
              </w:rPr>
            </w:pPr>
            <w:r w:rsidRPr="00452E83">
              <w:rPr>
                <w:rFonts w:ascii="Verdana" w:hAnsi="Verdana"/>
                <w:strike/>
                <w:color w:val="FF0000"/>
                <w:u w:val="dash"/>
                <w:lang w:val="fr-CH"/>
              </w:rPr>
              <w:t>CBS/ET-OWFPS</w:t>
            </w:r>
            <w:bookmarkStart w:name="_p_029D6C7C63FEAB48A4AB90F3D0723216" w:id="61"/>
            <w:bookmarkEnd w:id="61"/>
            <w:r w:rsidRPr="00452E83">
              <w:rPr>
                <w:rFonts w:ascii="Verdana" w:hAnsi="Verdana"/>
                <w:strike/>
                <w:color w:val="FF0000"/>
                <w:u w:val="dash"/>
                <w:lang w:val="fr-CH"/>
              </w:rPr>
              <w:t xml:space="preserve"> </w:t>
            </w:r>
            <w:r w:rsidRPr="00452E83">
              <w:rPr>
                <w:rFonts w:ascii="Verdana" w:hAnsi="Verdana"/>
                <w:color w:val="008000"/>
                <w:u w:val="dash"/>
                <w:lang w:val="fr-CH"/>
              </w:rPr>
              <w:t>INFCOM</w:t>
            </w:r>
            <w:r w:rsidRPr="00452E83">
              <w:rPr>
                <w:rFonts w:ascii="Verdana" w:hAnsi="Verdana" w:eastAsia="Malgun Gothic"/>
                <w:color w:val="008000"/>
                <w:u w:val="dash"/>
                <w:lang w:val="fr-CH"/>
              </w:rPr>
              <w:t>/ET-OWFS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BE"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90356E" w:rsidP="0093002C" w:rsidRDefault="0090356E" w14:paraId="6FD8E3BF" w14:textId="77777777">
            <w:pPr>
              <w:pStyle w:val="Tablebody"/>
              <w:rPr>
                <w:rFonts w:ascii="Verdana" w:hAnsi="Verdana"/>
                <w:lang w:val="fr-CH"/>
              </w:rPr>
            </w:pPr>
          </w:p>
        </w:tc>
      </w:tr>
      <w:tr w:rsidRPr="00452E83" w:rsidR="0090356E" w:rsidTr="0093002C" w14:paraId="6FD8E3C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C1"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C2" w14:textId="77777777">
            <w:pPr>
              <w:pStyle w:val="Tablebody"/>
              <w:rPr>
                <w:rFonts w:ascii="Verdana" w:hAnsi="Verdana"/>
                <w:strike/>
                <w:color w:val="FF0000"/>
                <w:u w:val="dash"/>
              </w:rPr>
            </w:pPr>
            <w:r w:rsidRPr="00452E83">
              <w:rPr>
                <w:rFonts w:ascii="Verdana" w:hAnsi="Verdana"/>
                <w:strike/>
                <w:color w:val="FF0000"/>
                <w:u w:val="dash"/>
              </w:rPr>
              <w:t>CBS</w:t>
            </w:r>
            <w:bookmarkStart w:name="_p_7047D43B6C4E3D48A0ADBBE33D635C5B" w:id="62"/>
            <w:bookmarkEnd w:id="62"/>
            <w:r w:rsidRPr="00452E83">
              <w:rPr>
                <w:rFonts w:ascii="Verdana" w:hAnsi="Verdana"/>
                <w:strike/>
                <w:color w:val="FF0000"/>
                <w:u w:val="dash"/>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C3"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90356E" w:rsidP="0093002C" w:rsidRDefault="0090356E" w14:paraId="6FD8E3C4" w14:textId="77777777">
            <w:pPr>
              <w:pStyle w:val="Tablebody"/>
              <w:rPr>
                <w:rFonts w:ascii="Verdana" w:hAnsi="Verdana"/>
              </w:rPr>
            </w:pPr>
          </w:p>
        </w:tc>
      </w:tr>
      <w:tr w:rsidRPr="00452E83" w:rsidR="0090356E" w:rsidTr="0093002C" w14:paraId="6FD8E3CA"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C6"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C7" w14:textId="77777777">
            <w:pPr>
              <w:pStyle w:val="Tablebody"/>
              <w:rPr>
                <w:rFonts w:ascii="Verdana" w:hAnsi="Verdana"/>
              </w:rPr>
            </w:pPr>
            <w:r w:rsidRPr="00452E83">
              <w:rPr>
                <w:rFonts w:ascii="Verdana" w:hAnsi="Verdana"/>
              </w:rPr>
              <w:t>EC/Congress</w:t>
            </w:r>
            <w:bookmarkStart w:name="_p_A60CEB9C36E88144BA84B88E2778A9FF" w:id="63"/>
            <w:bookmarkEnd w:id="63"/>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C8"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90356E" w:rsidP="0093002C" w:rsidRDefault="0090356E" w14:paraId="6FD8E3C9" w14:textId="77777777">
            <w:pPr>
              <w:pStyle w:val="Tablebody"/>
              <w:rPr>
                <w:rFonts w:ascii="Verdana" w:hAnsi="Verdana"/>
              </w:rPr>
            </w:pPr>
          </w:p>
        </w:tc>
      </w:tr>
      <w:tr w:rsidRPr="00452E83" w:rsidR="0090356E" w:rsidTr="0093002C" w14:paraId="6FD8E3CC"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CB" w14:textId="77777777">
            <w:pPr>
              <w:pStyle w:val="Tableheader"/>
              <w:rPr>
                <w:rFonts w:ascii="Verdana" w:hAnsi="Verdana"/>
              </w:rPr>
            </w:pPr>
            <w:r w:rsidRPr="00452E83">
              <w:rPr>
                <w:rFonts w:ascii="Verdana" w:hAnsi="Verdana"/>
              </w:rPr>
              <w:t>Centres designation</w:t>
            </w:r>
            <w:bookmarkStart w:name="_p_CB8FBD4234AD304E915CBF6ECE334D1C" w:id="64"/>
            <w:bookmarkEnd w:id="64"/>
          </w:p>
        </w:tc>
      </w:tr>
      <w:tr w:rsidRPr="00452E83" w:rsidR="0090356E" w:rsidTr="0093002C" w14:paraId="6FD8E3D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CD"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CE" w14:textId="77777777">
            <w:pPr>
              <w:pStyle w:val="Tablebody"/>
              <w:rPr>
                <w:rFonts w:ascii="Verdana" w:hAnsi="Verdana"/>
              </w:rPr>
            </w:pPr>
            <w:r w:rsidRPr="00452E83">
              <w:rPr>
                <w:rFonts w:ascii="Verdana" w:hAnsi="Verdana"/>
                <w:strike/>
                <w:color w:val="FF0000"/>
                <w:u w:val="dash"/>
              </w:rPr>
              <w:t>CBS</w:t>
            </w:r>
            <w:bookmarkStart w:name="_p_95FDC59456E3D049AD628628F14692C0" w:id="65"/>
            <w:bookmarkEnd w:id="65"/>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CF"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D0" w14:textId="77777777">
            <w:pPr>
              <w:pStyle w:val="Tablebody"/>
              <w:rPr>
                <w:rFonts w:ascii="Verdana" w:hAnsi="Verdana"/>
              </w:rPr>
            </w:pPr>
          </w:p>
        </w:tc>
      </w:tr>
      <w:tr w:rsidRPr="00452E83" w:rsidR="0090356E" w:rsidTr="0093002C" w14:paraId="6FD8E3D6"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2"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3" w14:textId="77777777">
            <w:pPr>
              <w:pStyle w:val="Tablebody"/>
              <w:rPr>
                <w:rFonts w:ascii="Verdana" w:hAnsi="Verdana"/>
              </w:rPr>
            </w:pPr>
            <w:r w:rsidRPr="00452E83">
              <w:rPr>
                <w:rFonts w:ascii="Verdana" w:hAnsi="Verdana"/>
              </w:rPr>
              <w:t>EC/Congress</w:t>
            </w:r>
            <w:bookmarkStart w:name="_p_FC414096FB83F1459D55B214E781F752" w:id="66"/>
            <w:bookmarkEnd w:id="66"/>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D4"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D5" w14:textId="77777777">
            <w:pPr>
              <w:pStyle w:val="Tablebody"/>
              <w:rPr>
                <w:rFonts w:ascii="Verdana" w:hAnsi="Verdana"/>
              </w:rPr>
            </w:pPr>
          </w:p>
        </w:tc>
      </w:tr>
      <w:tr w:rsidRPr="00452E83" w:rsidR="0090356E" w:rsidTr="0093002C" w14:paraId="6FD8E3D8"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7" w14:textId="77777777">
            <w:pPr>
              <w:pStyle w:val="Tableheader"/>
              <w:rPr>
                <w:rFonts w:ascii="Verdana" w:hAnsi="Verdana"/>
              </w:rPr>
            </w:pPr>
            <w:r w:rsidRPr="00452E83">
              <w:rPr>
                <w:rFonts w:ascii="Verdana" w:hAnsi="Verdana"/>
              </w:rPr>
              <w:t>Compliance</w:t>
            </w:r>
            <w:bookmarkStart w:name="_p_4059B67A1F99874FA357518D49417F25" w:id="67"/>
            <w:bookmarkEnd w:id="67"/>
          </w:p>
        </w:tc>
      </w:tr>
      <w:tr w:rsidRPr="00137301" w:rsidR="0090356E" w:rsidTr="0093002C" w14:paraId="6FD8E3DD"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9"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A" w14:textId="77777777">
            <w:pPr>
              <w:pStyle w:val="Tablebody"/>
              <w:rPr>
                <w:rFonts w:ascii="Verdana" w:hAnsi="Verdana"/>
                <w:lang w:val="fr-CH"/>
              </w:rPr>
            </w:pPr>
            <w:r w:rsidRPr="00452E83">
              <w:rPr>
                <w:rFonts w:ascii="Verdana" w:hAnsi="Verdana"/>
                <w:strike/>
                <w:color w:val="FF0000"/>
                <w:u w:val="dash"/>
                <w:lang w:val="fr-CH"/>
              </w:rPr>
              <w:t>CBS/ET-OWFPS</w:t>
            </w:r>
            <w:bookmarkStart w:name="_p_0BD23D530586C648974667943269A089" w:id="68"/>
            <w:bookmarkEnd w:id="68"/>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DB"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DC" w14:textId="77777777">
            <w:pPr>
              <w:pStyle w:val="Tablebody"/>
              <w:rPr>
                <w:rFonts w:ascii="Verdana" w:hAnsi="Verdana"/>
                <w:lang w:val="fr-CH"/>
              </w:rPr>
            </w:pPr>
          </w:p>
        </w:tc>
      </w:tr>
      <w:tr w:rsidRPr="00452E83" w:rsidR="0090356E" w:rsidTr="0093002C" w14:paraId="6FD8E3E2"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E"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DF"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90356E" w:rsidP="0093002C" w:rsidRDefault="0090356E" w14:paraId="6FD8E3E0" w14:textId="77777777">
            <w:pPr>
              <w:pStyle w:val="Tablebody"/>
              <w:rPr>
                <w:rFonts w:ascii="Verdana" w:hAnsi="Verdana"/>
              </w:rPr>
            </w:pPr>
            <w:r w:rsidRPr="00452E83">
              <w:rPr>
                <w:rFonts w:ascii="Verdana" w:hAnsi="Verdana"/>
                <w:strike/>
                <w:color w:val="FF0000"/>
                <w:u w:val="dash"/>
              </w:rPr>
              <w:t>CBS</w:t>
            </w:r>
            <w:bookmarkStart w:name="_p_5F60F337ABE30A4DB727504C752146D7" w:id="69"/>
            <w:bookmarkEnd w:id="69"/>
            <w:r w:rsidRPr="00452E83">
              <w:rPr>
                <w:rFonts w:ascii="Verdana" w:hAnsi="Verdana"/>
              </w:rPr>
              <w:t xml:space="preserve"> </w:t>
            </w:r>
            <w:r w:rsidRPr="00452E83">
              <w:rPr>
                <w:rFonts w:ascii="Verdana" w:hAnsi="Verdana"/>
                <w:color w:val="008000"/>
                <w:u w:val="das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90356E" w:rsidP="0093002C" w:rsidRDefault="0090356E" w14:paraId="6FD8E3E1" w14:textId="77777777">
            <w:pPr>
              <w:pStyle w:val="Tablebody"/>
              <w:rPr>
                <w:rFonts w:ascii="Verdana" w:hAnsi="Verdana"/>
              </w:rPr>
            </w:pPr>
          </w:p>
        </w:tc>
      </w:tr>
    </w:tbl>
    <w:p w:rsidRPr="00452E83" w:rsidR="0090356E" w:rsidP="0090356E" w:rsidRDefault="0090356E" w14:paraId="6FD8E3E3" w14:textId="3AB64305">
      <w:pPr>
        <w:pStyle w:val="Tablenote"/>
        <w:rPr>
          <w:rFonts w:ascii="Verdana" w:hAnsi="Verdana"/>
        </w:rPr>
      </w:pPr>
      <w:r w:rsidRPr="00452E83">
        <w:rPr>
          <w:rFonts w:ascii="Verdana" w:hAnsi="Verdana"/>
        </w:rPr>
        <w:t>Acronyms not previously defined: EC –</w:t>
      </w:r>
      <w:r w:rsidR="00AB37D1">
        <w:rPr>
          <w:rFonts w:ascii="Verdana" w:hAnsi="Verdana"/>
        </w:rPr>
        <w:t xml:space="preserve"> </w:t>
      </w:r>
      <w:r w:rsidRPr="00452E83">
        <w:rPr>
          <w:rFonts w:ascii="Verdana" w:hAnsi="Verdana"/>
        </w:rPr>
        <w:t xml:space="preserve">Executive Council; </w:t>
      </w:r>
      <w:r w:rsidRPr="00452E83">
        <w:rPr>
          <w:rFonts w:ascii="Verdana" w:hAnsi="Verdana"/>
          <w:strike/>
          <w:color w:val="FF0000"/>
          <w:u w:val="dash"/>
        </w:rPr>
        <w:t>ET-OWFPS – Expert Team on Operational Weather Forecasting Process and Support; ICT-DPFS – Implementation Coordination Team on Data-processing and Forecasting Systems</w:t>
      </w:r>
      <w:bookmarkStart w:name="_p_4181325F3B05284F9E6E2A4449C277B5" w:id="70"/>
      <w:bookmarkEnd w:id="70"/>
      <w:r w:rsidRPr="00452E83">
        <w:rPr>
          <w:rFonts w:ascii="Verdana" w:hAnsi="Verdana"/>
          <w:color w:val="008000"/>
          <w:u w:val="dash"/>
        </w:rPr>
        <w:t xml:space="preserve">; </w:t>
      </w:r>
      <w:r w:rsidRPr="00452E83">
        <w:rPr>
          <w:rFonts w:ascii="Verdana" w:hAnsi="Verdana" w:eastAsia="Calibri" w:cs="Times New Roman"/>
          <w:color w:val="008000"/>
          <w:u w:val="dash"/>
        </w:rPr>
        <w:t xml:space="preserve">Expert Team on Operational Weather Forecasting System; SC-ESMP </w:t>
      </w:r>
      <w:r w:rsidR="00D55C1B">
        <w:rPr>
          <w:rFonts w:ascii="Verdana" w:hAnsi="Verdana" w:eastAsia="Calibri" w:cs="Times New Roman"/>
          <w:color w:val="008000"/>
          <w:u w:val="dash"/>
        </w:rPr>
        <w:t>–</w:t>
      </w:r>
      <w:r w:rsidRPr="00452E83">
        <w:rPr>
          <w:rFonts w:ascii="Verdana" w:hAnsi="Verdana" w:eastAsia="Calibri" w:cs="Times New Roman"/>
          <w:color w:val="008000"/>
          <w:u w:val="dash"/>
        </w:rPr>
        <w:t xml:space="preserve"> Standing Committee on Data</w:t>
      </w:r>
      <w:r w:rsidR="00873295">
        <w:rPr>
          <w:rFonts w:ascii="Verdana" w:hAnsi="Verdana" w:eastAsia="Calibri" w:cs="Times New Roman"/>
          <w:color w:val="008000"/>
          <w:u w:val="dash"/>
        </w:rPr>
        <w:t>-</w:t>
      </w:r>
      <w:r w:rsidRPr="00452E83">
        <w:rPr>
          <w:rFonts w:ascii="Verdana" w:hAnsi="Verdana" w:eastAsia="Calibri" w:cs="Times New Roman"/>
          <w:color w:val="008000"/>
          <w:u w:val="dash"/>
        </w:rPr>
        <w:t>Processing for Applied Earth System Modelling, Prediction and Projection</w:t>
      </w:r>
      <w:r w:rsidRPr="00452E83">
        <w:rPr>
          <w:rFonts w:ascii="Verdana" w:hAnsi="Verdana" w:eastAsia="Calibri" w:cs="Times New Roman"/>
          <w:color w:val="000000"/>
        </w:rPr>
        <w:t>.</w:t>
      </w:r>
    </w:p>
    <w:p w:rsidRPr="00AF2986" w:rsidR="0090356E" w:rsidP="00B10E16" w:rsidRDefault="0090356E" w14:paraId="6FD8E3E4" w14:textId="77777777">
      <w:pPr>
        <w:pStyle w:val="Bodytext1"/>
        <w:spacing w:before="240"/>
        <w:rPr>
          <w:rFonts w:ascii="Verdana" w:hAnsi="Verdana"/>
          <w:sz w:val="20"/>
          <w:szCs w:val="20"/>
        </w:rPr>
      </w:pPr>
      <w:bookmarkStart w:name="_p_F6BB807D5BA8FB41BDA897C28C997A1A" w:id="71"/>
      <w:bookmarkEnd w:id="71"/>
      <w:r w:rsidRPr="00AF2986">
        <w:rPr>
          <w:rFonts w:ascii="Verdana" w:hAnsi="Verdana"/>
          <w:sz w:val="20"/>
          <w:szCs w:val="20"/>
        </w:rPr>
        <w:t>11.</w:t>
      </w:r>
      <w:r w:rsidRPr="00AF2986">
        <w:rPr>
          <w:rFonts w:ascii="Verdana" w:hAnsi="Verdana"/>
          <w:sz w:val="20"/>
          <w:szCs w:val="20"/>
        </w:rPr>
        <w:tab/>
      </w:r>
      <w:r w:rsidRPr="00AF2986">
        <w:rPr>
          <w:rFonts w:ascii="Verdana" w:hAnsi="Verdana"/>
          <w:sz w:val="20"/>
          <w:szCs w:val="20"/>
        </w:rPr>
        <w:t>The following procedure is applied for the incorporation of new types of GDPFS centres into this Manual:</w:t>
      </w:r>
      <w:bookmarkStart w:name="_p_15ABFDBDB98CD44997EFD43343F47C8D" w:id="72"/>
      <w:bookmarkEnd w:id="72"/>
    </w:p>
    <w:p w:rsidRPr="00AF2986" w:rsidR="0090356E" w:rsidP="00B10E16" w:rsidRDefault="0090356E" w14:paraId="6FD8E3E5" w14:textId="77777777">
      <w:pPr>
        <w:pStyle w:val="Indent1"/>
        <w:tabs>
          <w:tab w:val="clear" w:pos="480"/>
        </w:tabs>
        <w:ind w:left="567" w:hanging="567"/>
        <w:rPr>
          <w:szCs w:val="20"/>
        </w:rPr>
      </w:pPr>
      <w:r w:rsidRPr="00AF2986">
        <w:rPr>
          <w:szCs w:val="20"/>
        </w:rPr>
        <w:t>(a)</w:t>
      </w:r>
      <w:r w:rsidRPr="00AF2986">
        <w:rPr>
          <w:szCs w:val="20"/>
        </w:rPr>
        <w:tab/>
      </w:r>
      <w:r w:rsidRPr="00AF2986">
        <w:rPr>
          <w:szCs w:val="20"/>
        </w:rPr>
        <w:t xml:space="preserve">The relevant technical commission or programme </w:t>
      </w:r>
      <w:r w:rsidR="003C4606">
        <w:rPr>
          <w:szCs w:val="20"/>
        </w:rPr>
        <w:t>e</w:t>
      </w:r>
      <w:r w:rsidRPr="00AF2986">
        <w:rPr>
          <w:szCs w:val="20"/>
        </w:rPr>
        <w:t xml:space="preserve">xpert </w:t>
      </w:r>
      <w:r w:rsidR="003C4606">
        <w:rPr>
          <w:szCs w:val="20"/>
        </w:rPr>
        <w:t>t</w:t>
      </w:r>
      <w:r w:rsidRPr="00AF2986">
        <w:rPr>
          <w:szCs w:val="20"/>
        </w:rPr>
        <w:t>eam will develop the criteria and functions for the new type of centre, including the list of mandatory products to be made available in the context of GDPFS;</w:t>
      </w:r>
      <w:bookmarkStart w:name="_p_07A7D9B5EE008E46A076CDA9CF73E2AC" w:id="73"/>
      <w:bookmarkEnd w:id="73"/>
    </w:p>
    <w:p w:rsidRPr="00AF2986" w:rsidR="0090356E" w:rsidP="00B10E16" w:rsidRDefault="0090356E" w14:paraId="6FD8E3E6" w14:textId="77777777">
      <w:pPr>
        <w:pStyle w:val="Indent1"/>
        <w:tabs>
          <w:tab w:val="clear" w:pos="480"/>
        </w:tabs>
        <w:ind w:left="567" w:hanging="567"/>
        <w:rPr>
          <w:szCs w:val="20"/>
        </w:rPr>
      </w:pPr>
      <w:r w:rsidRPr="00AF2986">
        <w:rPr>
          <w:szCs w:val="20"/>
        </w:rPr>
        <w:t>(b)</w:t>
      </w:r>
      <w:r w:rsidRPr="00AF2986">
        <w:rPr>
          <w:szCs w:val="20"/>
        </w:rPr>
        <w:tab/>
      </w:r>
      <w:r w:rsidRPr="00AF2986">
        <w:rPr>
          <w:szCs w:val="20"/>
        </w:rPr>
        <w:t xml:space="preserve">The criteria and functions for the new type of centre will be endorsed by the relevant technical commission management group or programme steering committee, and submitted to </w:t>
      </w:r>
      <w:r w:rsidRPr="00AF2986">
        <w:rPr>
          <w:strike/>
          <w:color w:val="FF0000"/>
          <w:szCs w:val="20"/>
          <w:u w:val="dash"/>
        </w:rPr>
        <w:t>CBS</w:t>
      </w:r>
      <w:r w:rsidRPr="00AF2986">
        <w:rPr>
          <w:szCs w:val="20"/>
        </w:rPr>
        <w:t xml:space="preserve"> </w:t>
      </w:r>
      <w:r w:rsidRPr="00AF2986">
        <w:rPr>
          <w:color w:val="008000"/>
          <w:szCs w:val="20"/>
          <w:u w:val="dash"/>
        </w:rPr>
        <w:t>INFCOM</w:t>
      </w:r>
      <w:r w:rsidRPr="00AF2986">
        <w:rPr>
          <w:szCs w:val="20"/>
        </w:rPr>
        <w:t xml:space="preserve"> through its president;</w:t>
      </w:r>
      <w:bookmarkStart w:name="_p_B0A461C39269E84D89B148ACC8026938" w:id="74"/>
      <w:bookmarkEnd w:id="74"/>
    </w:p>
    <w:p w:rsidRPr="00AF2986" w:rsidR="0090356E" w:rsidP="00B10E16" w:rsidRDefault="0090356E" w14:paraId="6FD8E3E7" w14:textId="77777777">
      <w:pPr>
        <w:pStyle w:val="Indent1"/>
        <w:tabs>
          <w:tab w:val="clear" w:pos="480"/>
        </w:tabs>
        <w:ind w:left="567" w:hanging="567"/>
        <w:rPr>
          <w:szCs w:val="20"/>
        </w:rPr>
      </w:pPr>
      <w:r w:rsidRPr="00AF2986">
        <w:rPr>
          <w:szCs w:val="20"/>
        </w:rPr>
        <w:t>(c)</w:t>
      </w:r>
      <w:r w:rsidRPr="00AF2986">
        <w:rPr>
          <w:szCs w:val="20"/>
        </w:rPr>
        <w:tab/>
      </w:r>
      <w:r w:rsidRPr="00AF2986">
        <w:rPr>
          <w:szCs w:val="20"/>
        </w:rPr>
        <w:t xml:space="preserve">The president of </w:t>
      </w:r>
      <w:r w:rsidRPr="00AF2986">
        <w:rPr>
          <w:strike/>
          <w:color w:val="FF0000"/>
          <w:szCs w:val="20"/>
          <w:u w:val="dash"/>
        </w:rPr>
        <w:t>CBS</w:t>
      </w:r>
      <w:r w:rsidRPr="00AF2986">
        <w:rPr>
          <w:szCs w:val="20"/>
        </w:rPr>
        <w:t xml:space="preserve"> </w:t>
      </w:r>
      <w:r w:rsidRPr="00AF2986">
        <w:rPr>
          <w:color w:val="008000"/>
          <w:szCs w:val="20"/>
          <w:u w:val="dash"/>
        </w:rPr>
        <w:t>INFCOM</w:t>
      </w:r>
      <w:r w:rsidRPr="00AF2986">
        <w:rPr>
          <w:szCs w:val="20"/>
        </w:rPr>
        <w:t xml:space="preserve"> will then decide on an expert team of the commission that will be responsible for reviewing the proposal according to the standard procedure for amendments as defined in the General Provisions.</w:t>
      </w:r>
      <w:bookmarkStart w:name="_p_46DC5EA8EDF54540B17656F98591128F" w:id="75"/>
      <w:bookmarkEnd w:id="75"/>
    </w:p>
    <w:p w:rsidRPr="00AF2986" w:rsidR="0090356E" w:rsidP="0090356E" w:rsidRDefault="0090356E" w14:paraId="6FD8E3E8" w14:textId="77777777">
      <w:pPr>
        <w:pStyle w:val="WMOBodyText"/>
        <w:jc w:val="center"/>
      </w:pPr>
      <w:r w:rsidRPr="00AF2986">
        <w:t>__________</w:t>
      </w:r>
    </w:p>
    <w:p w:rsidRPr="00AF2986" w:rsidR="0090356E" w:rsidRDefault="0090356E" w14:paraId="6FD8E3E9" w14:textId="77777777">
      <w:pPr>
        <w:tabs>
          <w:tab w:val="clear" w:pos="1134"/>
        </w:tabs>
        <w:jc w:val="left"/>
        <w:rPr>
          <w:color w:val="000000" w:themeColor="text1"/>
        </w:rPr>
      </w:pPr>
      <w:r w:rsidRPr="00AF2986">
        <w:br w:type="page"/>
      </w:r>
    </w:p>
    <w:p w:rsidRPr="00B10E16" w:rsidR="0090356E" w:rsidP="00B10E16" w:rsidRDefault="0090356E" w14:paraId="6FD8E3EA" w14:textId="77777777">
      <w:pPr>
        <w:pStyle w:val="Chapterhead"/>
        <w:spacing w:after="0" w:line="240" w:lineRule="auto"/>
        <w:rPr>
          <w:sz w:val="20"/>
          <w:szCs w:val="20"/>
        </w:rPr>
      </w:pPr>
      <w:r w:rsidRPr="00B10E16">
        <w:rPr>
          <w:sz w:val="20"/>
          <w:szCs w:val="20"/>
        </w:rPr>
        <w:t>PART I. OUTLINE OF THE WMO GLOBAL DATA-PROCESSING AND FORECASTING SYSTEM</w:t>
      </w:r>
      <w:bookmarkStart w:name="_p_1126D084EEA27B41BD908834B22B53A2" w:id="76"/>
      <w:bookmarkEnd w:id="76"/>
    </w:p>
    <w:p w:rsidRPr="00B10E16" w:rsidR="0090356E" w:rsidP="00B10E16" w:rsidRDefault="0090356E" w14:paraId="6FD8E3EB" w14:textId="77777777">
      <w:pPr>
        <w:pStyle w:val="Heading10"/>
        <w:spacing w:before="240" w:after="0" w:line="240" w:lineRule="auto"/>
      </w:pPr>
      <w:r w:rsidRPr="00B10E16">
        <w:t>1.1</w:t>
      </w:r>
      <w:r w:rsidRPr="00B10E16">
        <w:tab/>
      </w:r>
      <w:r w:rsidRPr="00B10E16">
        <w:t>PURPOSE AND SUPPORTED ACTIVITIES</w:t>
      </w:r>
      <w:bookmarkStart w:name="_p_2CEA350FB23A2841816D3A4C06566F33" w:id="77"/>
      <w:bookmarkEnd w:id="77"/>
    </w:p>
    <w:p w:rsidRPr="00B10E16" w:rsidR="0090356E" w:rsidP="00B10E16" w:rsidRDefault="0090356E" w14:paraId="6FD8E3EC" w14:textId="77777777">
      <w:pPr>
        <w:pStyle w:val="Heading20"/>
        <w:spacing w:line="240" w:lineRule="auto"/>
      </w:pPr>
      <w:r w:rsidRPr="00B10E16">
        <w:t>1.1.1</w:t>
      </w:r>
      <w:r w:rsidRPr="00B10E16">
        <w:tab/>
      </w:r>
      <w:r w:rsidRPr="00B10E16">
        <w:t>General description</w:t>
      </w:r>
      <w:bookmarkStart w:name="_p_27A86D77186ECF40B60120CD0FACB266" w:id="78"/>
      <w:bookmarkEnd w:id="78"/>
    </w:p>
    <w:p w:rsidRPr="00B10E16" w:rsidR="0090356E" w:rsidP="0090356E" w:rsidRDefault="0090356E" w14:paraId="6FD8E3ED"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1.1.1.1</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The Global Data-processing and Forecasting System</w:t>
      </w:r>
      <w:r w:rsidR="00962AB4">
        <w:rPr>
          <w:rFonts w:ascii="Verdana" w:hAnsi="Verdana"/>
          <w:b w:val="0"/>
          <w:bCs/>
          <w:color w:val="000000" w:themeColor="text1"/>
          <w:sz w:val="20"/>
          <w:szCs w:val="20"/>
        </w:rPr>
        <w:t xml:space="preserve"> (GDPFS)</w:t>
      </w:r>
      <w:r w:rsidRPr="00B10E16">
        <w:rPr>
          <w:rFonts w:ascii="Verdana" w:hAnsi="Verdana"/>
          <w:b w:val="0"/>
          <w:bCs/>
          <w:color w:val="000000" w:themeColor="text1"/>
          <w:sz w:val="20"/>
          <w:szCs w:val="20"/>
        </w:rPr>
        <w:t xml:space="preserve"> shall be the worldwide network of operational centres operated by WMO Members. Its purpose shall be to make operationally available among WMO Members and relevant operational organizations defined products and services for applications related to weather, climate, water and environment.</w:t>
      </w:r>
      <w:bookmarkStart w:name="_p_39A262BBF3E43849A8CBD92A8E911738" w:id="79"/>
      <w:bookmarkEnd w:id="79"/>
    </w:p>
    <w:p w:rsidRPr="00B10E16" w:rsidR="0090356E" w:rsidP="0090356E" w:rsidRDefault="0090356E" w14:paraId="6FD8E3EE"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1.1.1.2</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The G</w:t>
      </w:r>
      <w:r w:rsidR="00962AB4">
        <w:rPr>
          <w:rFonts w:ascii="Verdana" w:hAnsi="Verdana"/>
          <w:b w:val="0"/>
          <w:bCs/>
          <w:color w:val="000000" w:themeColor="text1"/>
          <w:sz w:val="20"/>
          <w:szCs w:val="20"/>
        </w:rPr>
        <w:t>DPFS</w:t>
      </w:r>
      <w:r w:rsidRPr="00B10E16">
        <w:rPr>
          <w:rFonts w:ascii="Verdana" w:hAnsi="Verdana"/>
          <w:b w:val="0"/>
          <w:bCs/>
          <w:color w:val="000000" w:themeColor="text1"/>
          <w:sz w:val="20"/>
          <w:szCs w:val="20"/>
        </w:rPr>
        <w:t xml:space="preserve"> shall enable scientific and technological advances made in meteorology and related fields to be accessible and exploitable by WMO Members.</w:t>
      </w:r>
      <w:bookmarkStart w:name="_p_60727BC65E1FBA4C9E49B6F1BCA268D5" w:id="80"/>
      <w:bookmarkEnd w:id="80"/>
    </w:p>
    <w:p w:rsidRPr="00B10E16" w:rsidR="0090356E" w:rsidP="0090356E" w:rsidRDefault="0090356E" w14:paraId="6FD8E3EF"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1.1.1.3</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The activities, organizational structure and operations of GDPFS shall be systematically designed in accordance with Members’ needs and their ability to contribute to, and benefit from, the system in an efficient manner and with a minimum of duplication.</w:t>
      </w:r>
      <w:bookmarkStart w:name="_p_514CB9FBD48A16489E182B4840693871" w:id="81"/>
      <w:bookmarkEnd w:id="81"/>
    </w:p>
    <w:p w:rsidRPr="00B10E16" w:rsidR="0090356E" w:rsidP="0090356E" w:rsidRDefault="0090356E" w14:paraId="6FD8E3F0" w14:textId="77777777">
      <w:pPr>
        <w:pStyle w:val="Bodytext1"/>
        <w:rPr>
          <w:rFonts w:ascii="Verdana" w:hAnsi="Verdana"/>
          <w:bCs/>
          <w:color w:val="000000" w:themeColor="text1"/>
          <w:sz w:val="20"/>
          <w:szCs w:val="20"/>
        </w:rPr>
      </w:pPr>
      <w:r w:rsidRPr="00B10E16">
        <w:rPr>
          <w:rFonts w:ascii="Verdana" w:hAnsi="Verdana"/>
          <w:bCs/>
          <w:color w:val="000000" w:themeColor="text1"/>
          <w:sz w:val="20"/>
          <w:szCs w:val="20"/>
        </w:rPr>
        <w:t>1.1.1.4</w:t>
      </w:r>
      <w:r w:rsidRPr="00B10E16">
        <w:rPr>
          <w:rFonts w:ascii="Verdana" w:hAnsi="Verdana"/>
          <w:bCs/>
          <w:color w:val="000000" w:themeColor="text1"/>
          <w:sz w:val="20"/>
          <w:szCs w:val="20"/>
        </w:rPr>
        <w:tab/>
      </w:r>
      <w:r w:rsidRPr="00B10E16">
        <w:rPr>
          <w:rFonts w:ascii="Verdana" w:hAnsi="Verdana"/>
          <w:bCs/>
          <w:color w:val="000000" w:themeColor="text1"/>
          <w:sz w:val="20"/>
          <w:szCs w:val="20"/>
        </w:rPr>
        <w:t>A key objective of GDPFS should be to facilitate cooperation and the exchange of information, thereby also contributing to capacity development among developing countries.</w:t>
      </w:r>
      <w:bookmarkStart w:name="_p_CAE582982A8CC544B8692B17237E04F0" w:id="82"/>
      <w:bookmarkEnd w:id="82"/>
    </w:p>
    <w:p w:rsidRPr="00B10E16" w:rsidR="0090356E" w:rsidP="0090356E" w:rsidRDefault="0090356E" w14:paraId="6FD8E3F1"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1.1.1.5</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Defined products and services for applications related to weather, climate, water and environment shall include:</w:t>
      </w:r>
      <w:bookmarkStart w:name="_p_268062EC94A7C74998852214F0928C63" w:id="83"/>
      <w:bookmarkEnd w:id="83"/>
    </w:p>
    <w:p w:rsidRPr="00B10E16" w:rsidR="0090356E" w:rsidP="00004111" w:rsidRDefault="0090356E" w14:paraId="6FD8E3F2"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(a)</w:t>
      </w:r>
      <w:r w:rsidRPr="00B10E16">
        <w:rPr>
          <w:b w:val="0"/>
          <w:bCs/>
          <w:color w:val="000000" w:themeColor="text1"/>
          <w:szCs w:val="20"/>
        </w:rPr>
        <w:tab/>
      </w:r>
      <w:r w:rsidRPr="00B10E16">
        <w:rPr>
          <w:b w:val="0"/>
          <w:bCs/>
          <w:color w:val="000000" w:themeColor="text1"/>
          <w:szCs w:val="20"/>
        </w:rPr>
        <w:t>Numerical weather, oceanographic and climate prediction products (analysis and forecast, including probabilistic information);</w:t>
      </w:r>
      <w:bookmarkStart w:name="_p_C76F464B8A93C549AC1144E1287CCFF6" w:id="84"/>
      <w:bookmarkEnd w:id="84"/>
    </w:p>
    <w:p w:rsidRPr="00B10E16" w:rsidR="0090356E" w:rsidP="00004111" w:rsidRDefault="0090356E" w14:paraId="6FD8E3F3"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(b)</w:t>
      </w:r>
      <w:r w:rsidRPr="00B10E16">
        <w:rPr>
          <w:b w:val="0"/>
          <w:bCs/>
          <w:color w:val="000000" w:themeColor="text1"/>
          <w:szCs w:val="20"/>
        </w:rPr>
        <w:tab/>
      </w:r>
      <w:r w:rsidRPr="00B10E16">
        <w:rPr>
          <w:b w:val="0"/>
          <w:bCs/>
          <w:color w:val="000000" w:themeColor="text1"/>
          <w:szCs w:val="20"/>
        </w:rPr>
        <w:t>Specialized products tailored for specific applications.</w:t>
      </w:r>
      <w:bookmarkStart w:name="_p_454A4F73B1CD724F809CD157C7678B0E" w:id="85"/>
      <w:bookmarkEnd w:id="85"/>
    </w:p>
    <w:p w:rsidRPr="00B10E16" w:rsidR="0090356E" w:rsidP="0090356E" w:rsidRDefault="0090356E" w14:paraId="6FD8E3F4"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1.1.1.6</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Additional information necessary for an appropriate use of the identified products and services shall be available. This includes non-real-time information as follows:</w:t>
      </w:r>
      <w:bookmarkStart w:name="_p_85E8D1D6B3DA334282FFB4FF6BCB1EE0" w:id="86"/>
      <w:bookmarkEnd w:id="86"/>
    </w:p>
    <w:p w:rsidRPr="00B10E16" w:rsidR="0090356E" w:rsidP="00004111" w:rsidRDefault="0090356E" w14:paraId="6FD8E3F5"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(a)</w:t>
      </w:r>
      <w:r w:rsidRPr="00B10E16">
        <w:rPr>
          <w:b w:val="0"/>
          <w:bCs/>
          <w:color w:val="000000" w:themeColor="text1"/>
          <w:szCs w:val="20"/>
        </w:rPr>
        <w:tab/>
      </w:r>
      <w:r w:rsidRPr="00B10E16">
        <w:rPr>
          <w:b w:val="0"/>
          <w:bCs/>
          <w:color w:val="000000" w:themeColor="text1"/>
          <w:szCs w:val="20"/>
        </w:rPr>
        <w:t>Systems description and characteristics;</w:t>
      </w:r>
      <w:bookmarkStart w:name="_p_9B47AD77DFD48A41AEA36608186612C0" w:id="87"/>
      <w:bookmarkEnd w:id="87"/>
    </w:p>
    <w:p w:rsidRPr="00B10E16" w:rsidR="0090356E" w:rsidP="00004111" w:rsidRDefault="0090356E" w14:paraId="6FD8E3F6"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(b)</w:t>
      </w:r>
      <w:r w:rsidRPr="00B10E16">
        <w:rPr>
          <w:b w:val="0"/>
          <w:bCs/>
          <w:color w:val="000000" w:themeColor="text1"/>
          <w:szCs w:val="20"/>
        </w:rPr>
        <w:tab/>
      </w:r>
      <w:r w:rsidRPr="00B10E16">
        <w:rPr>
          <w:b w:val="0"/>
          <w:bCs/>
          <w:color w:val="000000" w:themeColor="text1"/>
          <w:szCs w:val="20"/>
        </w:rPr>
        <w:t>Product metadata;</w:t>
      </w:r>
      <w:bookmarkStart w:name="_p_658262EB64A3BF49BC5188CDF0381900" w:id="88"/>
      <w:bookmarkEnd w:id="88"/>
    </w:p>
    <w:p w:rsidRPr="00B10E16" w:rsidR="0090356E" w:rsidP="00004111" w:rsidRDefault="0090356E" w14:paraId="6FD8E3F7"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(c)</w:t>
      </w:r>
      <w:r w:rsidRPr="00B10E16">
        <w:rPr>
          <w:b w:val="0"/>
          <w:bCs/>
          <w:color w:val="000000" w:themeColor="text1"/>
          <w:szCs w:val="20"/>
        </w:rPr>
        <w:tab/>
      </w:r>
      <w:r w:rsidRPr="00B10E16">
        <w:rPr>
          <w:b w:val="0"/>
          <w:bCs/>
          <w:color w:val="000000" w:themeColor="text1"/>
          <w:szCs w:val="20"/>
        </w:rPr>
        <w:t>Verification and monitoring results.</w:t>
      </w:r>
      <w:bookmarkStart w:name="_p_0BA9F8D467777C4EBE29EC8A82CC1C2C" w:id="89"/>
      <w:bookmarkEnd w:id="89"/>
    </w:p>
    <w:p w:rsidRPr="00B10E16" w:rsidR="0090356E" w:rsidP="0090356E" w:rsidRDefault="0090356E" w14:paraId="6FD8E3F8" w14:textId="77777777">
      <w:pPr>
        <w:pStyle w:val="Heading20"/>
      </w:pPr>
      <w:r w:rsidRPr="00B10E16">
        <w:t>1.1.2</w:t>
      </w:r>
      <w:r w:rsidRPr="00B10E16">
        <w:tab/>
      </w:r>
      <w:r w:rsidRPr="00B10E16">
        <w:t>Activities supported by the Global Data-processing and Forecasting System</w:t>
      </w:r>
      <w:bookmarkStart w:name="_p_7D071F6FE5302448B948B670F8C23840" w:id="90"/>
      <w:bookmarkEnd w:id="90"/>
    </w:p>
    <w:p w:rsidRPr="00B10E16" w:rsidR="0090356E" w:rsidP="0090356E" w:rsidRDefault="0090356E" w14:paraId="6FD8E3F9"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1.1.2.1</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Through GDPFS, Members shall provide and have access to meteorological, hydrological, oceanographic and climatological information supporting a range of operational activities.</w:t>
      </w:r>
      <w:bookmarkStart w:name="_p_7EE34E969E598B46BB325D17E9D085A2" w:id="91"/>
      <w:bookmarkEnd w:id="91"/>
    </w:p>
    <w:p w:rsidRPr="00B10E16" w:rsidR="0090356E" w:rsidP="0090356E" w:rsidRDefault="0090356E" w14:paraId="6FD8E3FA"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1.1.2.2</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The G</w:t>
      </w:r>
      <w:r w:rsidR="00E97DBB">
        <w:rPr>
          <w:rFonts w:ascii="Verdana" w:hAnsi="Verdana"/>
          <w:b w:val="0"/>
          <w:bCs/>
          <w:color w:val="000000" w:themeColor="text1"/>
          <w:sz w:val="20"/>
          <w:szCs w:val="20"/>
        </w:rPr>
        <w:t>DPFS</w:t>
      </w:r>
      <w:r w:rsidRPr="00B10E16">
        <w:rPr>
          <w:rFonts w:ascii="Verdana" w:hAnsi="Verdana"/>
          <w:b w:val="0"/>
          <w:bCs/>
          <w:color w:val="000000" w:themeColor="text1"/>
          <w:sz w:val="20"/>
          <w:szCs w:val="20"/>
        </w:rPr>
        <w:t xml:space="preserve"> shall be organized as a three-tier system of activities as follows:</w:t>
      </w:r>
      <w:bookmarkStart w:name="_p_952341EC10A414489FCEB262193A35CC" w:id="92"/>
      <w:bookmarkEnd w:id="92"/>
    </w:p>
    <w:p w:rsidRPr="006F02E6" w:rsidR="0090356E" w:rsidP="00D56ECF" w:rsidRDefault="0090356E" w14:paraId="6FD8E3FB" w14:textId="174D4680">
      <w:pPr>
        <w:pStyle w:val="Note"/>
        <w:tabs>
          <w:tab w:val="clear" w:pos="720"/>
          <w:tab w:val="left" w:pos="709"/>
        </w:tabs>
        <w:rPr>
          <w:szCs w:val="16"/>
        </w:rPr>
      </w:pPr>
      <w:r w:rsidRPr="006F02E6">
        <w:rPr>
          <w:szCs w:val="16"/>
        </w:rPr>
        <w:t>Note:</w:t>
      </w:r>
      <w:r w:rsidRPr="006F02E6">
        <w:rPr>
          <w:szCs w:val="16"/>
        </w:rPr>
        <w:tab/>
      </w:r>
      <w:r w:rsidRPr="006F02E6">
        <w:rPr>
          <w:szCs w:val="16"/>
        </w:rPr>
        <w:t>A distinction is made between general-purpose and specialized activities: general-purpose activities are those that encompass essential data</w:t>
      </w:r>
      <w:r w:rsidR="00873295">
        <w:rPr>
          <w:szCs w:val="16"/>
        </w:rPr>
        <w:t>-</w:t>
      </w:r>
      <w:r w:rsidRPr="006F02E6">
        <w:rPr>
          <w:szCs w:val="16"/>
        </w:rPr>
        <w:t>processing required for a wide range of end use, while specialized activities are those that make forecasting products, which may include guidance based on human interpretation, tailored for a specific type of application or user community. In addition to these activities conducted in real</w:t>
      </w:r>
      <w:r w:rsidR="0088638E">
        <w:rPr>
          <w:szCs w:val="16"/>
        </w:rPr>
        <w:t>-</w:t>
      </w:r>
      <w:r w:rsidRPr="006F02E6">
        <w:rPr>
          <w:szCs w:val="16"/>
        </w:rPr>
        <w:t>time, non-real-time operational coordination activities are also part of GDPFS. Associated commitments and other appropriate details are specified in Part II.</w:t>
      </w:r>
      <w:bookmarkStart w:name="_p_2E8ACDB59ADF1A4CA50ABC5E702B5C63" w:id="93"/>
      <w:bookmarkEnd w:id="93"/>
    </w:p>
    <w:p w:rsidRPr="00B10E16" w:rsidR="0090356E" w:rsidP="00A24ECA" w:rsidRDefault="0090356E" w14:paraId="6FD8E3FC"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(a)</w:t>
      </w:r>
      <w:r w:rsidRPr="00B10E16">
        <w:rPr>
          <w:b w:val="0"/>
          <w:bCs/>
          <w:color w:val="000000" w:themeColor="text1"/>
          <w:szCs w:val="20"/>
        </w:rPr>
        <w:tab/>
      </w:r>
      <w:r w:rsidRPr="00B10E16">
        <w:rPr>
          <w:b w:val="0"/>
          <w:bCs/>
          <w:color w:val="000000" w:themeColor="text1"/>
          <w:szCs w:val="20"/>
        </w:rPr>
        <w:t>General-purpose activities:</w:t>
      </w:r>
      <w:bookmarkStart w:name="_p_D8914C16C220AD4CA69BAD745A78AB84" w:id="94"/>
      <w:bookmarkEnd w:id="94"/>
    </w:p>
    <w:p w:rsidRPr="00B10E16" w:rsidR="0090356E" w:rsidP="0090356E" w:rsidRDefault="0090356E" w14:paraId="6FD8E3FD"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Global deterministic NWP</w:t>
      </w:r>
      <w:bookmarkStart w:name="_p_737A0E0675F87549A8260CE7C0FB15A0" w:id="95"/>
      <w:bookmarkEnd w:id="95"/>
    </w:p>
    <w:p w:rsidRPr="00B10E16" w:rsidR="0090356E" w:rsidP="0090356E" w:rsidRDefault="0090356E" w14:paraId="6FD8E3FE"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Limited-area deterministic NWP</w:t>
      </w:r>
      <w:bookmarkStart w:name="_p_B51D65BBD5C2E7409D71F1482860E10B" w:id="96"/>
      <w:bookmarkEnd w:id="96"/>
    </w:p>
    <w:p w:rsidRPr="00B10E16" w:rsidR="0090356E" w:rsidP="0090356E" w:rsidRDefault="0090356E" w14:paraId="6FD8E3FF"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Global ensemble NWP</w:t>
      </w:r>
      <w:bookmarkStart w:name="_p_2293D9CA0B350648A3FE4A32EA151107" w:id="97"/>
      <w:bookmarkEnd w:id="97"/>
    </w:p>
    <w:p w:rsidRPr="00B10E16" w:rsidR="0090356E" w:rsidP="0090356E" w:rsidRDefault="0090356E" w14:paraId="6FD8E400"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Limited-area ensemble NWP</w:t>
      </w:r>
      <w:bookmarkStart w:name="_p_7728C97563842149BF6307EDAD1AE1AC" w:id="98"/>
      <w:bookmarkEnd w:id="98"/>
    </w:p>
    <w:p w:rsidRPr="00B10E16" w:rsidR="0090356E" w:rsidP="0090356E" w:rsidRDefault="0090356E" w14:paraId="6FD8E401"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Global numerical long-range prediction</w:t>
      </w:r>
      <w:bookmarkStart w:name="_p_3168E7DDF13FF54783C2C0D001D25AA9" w:id="99"/>
      <w:bookmarkEnd w:id="99"/>
    </w:p>
    <w:p w:rsidRPr="00B10E16" w:rsidR="0090356E" w:rsidP="0090356E" w:rsidRDefault="0090356E" w14:paraId="6FD8E402" w14:textId="77777777">
      <w:pPr>
        <w:pStyle w:val="Indent2semiboldNOspaceafter"/>
        <w:rPr>
          <w:rFonts w:ascii="Verdana" w:hAnsi="Verdana"/>
          <w:b w:val="0"/>
          <w:bCs/>
          <w:color w:val="008000"/>
          <w:sz w:val="20"/>
          <w:szCs w:val="20"/>
          <w:u w:val="dash"/>
        </w:rPr>
      </w:pPr>
      <w:r w:rsidRPr="00B10E16">
        <w:rPr>
          <w:rFonts w:ascii="Verdana" w:hAnsi="Verdana"/>
          <w:b w:val="0"/>
          <w:bCs/>
          <w:color w:val="008000"/>
          <w:sz w:val="20"/>
          <w:szCs w:val="20"/>
          <w:u w:val="dash"/>
        </w:rPr>
        <w:t>–</w:t>
      </w:r>
      <w:r w:rsidRPr="00B10E16">
        <w:rPr>
          <w:rFonts w:ascii="Verdana" w:hAnsi="Verdana"/>
          <w:b w:val="0"/>
          <w:bCs/>
          <w:color w:val="008000"/>
          <w:sz w:val="20"/>
          <w:szCs w:val="20"/>
          <w:u w:val="dash"/>
        </w:rPr>
        <w:tab/>
      </w:r>
      <w:r w:rsidRPr="00B10E16">
        <w:rPr>
          <w:rFonts w:ascii="Verdana" w:hAnsi="Verdana"/>
          <w:b w:val="0"/>
          <w:bCs/>
          <w:color w:val="008000"/>
          <w:sz w:val="20"/>
          <w:szCs w:val="20"/>
          <w:u w:val="dash"/>
        </w:rPr>
        <w:t xml:space="preserve">Annual to decadal climate prediction </w:t>
      </w:r>
    </w:p>
    <w:p w:rsidRPr="00B10E16" w:rsidR="0090356E" w:rsidP="0090356E" w:rsidRDefault="0090356E" w14:paraId="6FD8E403"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Numerical ocean wave prediction</w:t>
      </w:r>
      <w:bookmarkStart w:name="_p_F7705CEB1029B94AB032315C58A94C63" w:id="100"/>
      <w:bookmarkEnd w:id="100"/>
    </w:p>
    <w:p w:rsidRPr="00B10E16" w:rsidR="0090356E" w:rsidP="0090356E" w:rsidRDefault="0090356E" w14:paraId="6FD8E404"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Global numerical ocean prediction</w:t>
      </w:r>
      <w:bookmarkStart w:name="_p_200A704D9BA6F9438929E696C88BE778" w:id="101"/>
      <w:bookmarkEnd w:id="101"/>
    </w:p>
    <w:p w:rsidRPr="00B10E16" w:rsidR="0090356E" w:rsidP="0090356E" w:rsidRDefault="0090356E" w14:paraId="6FD8E405" w14:textId="77777777">
      <w:pPr>
        <w:pStyle w:val="Indent2semibold"/>
        <w:rPr>
          <w:b w:val="0"/>
          <w:bCs/>
          <w:color w:val="000000" w:themeColor="text1"/>
          <w:szCs w:val="20"/>
        </w:rPr>
      </w:pPr>
      <w:r w:rsidRPr="00B10E16">
        <w:rPr>
          <w:b w:val="0"/>
          <w:bCs/>
          <w:color w:val="000000" w:themeColor="text1"/>
          <w:szCs w:val="20"/>
        </w:rPr>
        <w:t>–</w:t>
      </w:r>
      <w:r w:rsidRPr="00B10E16">
        <w:rPr>
          <w:b w:val="0"/>
          <w:bCs/>
          <w:color w:val="000000" w:themeColor="text1"/>
          <w:szCs w:val="20"/>
        </w:rPr>
        <w:tab/>
      </w:r>
      <w:r w:rsidRPr="00B10E16">
        <w:rPr>
          <w:b w:val="0"/>
          <w:bCs/>
          <w:color w:val="000000" w:themeColor="text1"/>
          <w:szCs w:val="20"/>
        </w:rPr>
        <w:t>Nowcasting</w:t>
      </w:r>
      <w:bookmarkStart w:name="_p_5F079F9E4339AE4E962EF70BA901A869" w:id="102"/>
      <w:bookmarkEnd w:id="102"/>
    </w:p>
    <w:p w:rsidRPr="00B10E16" w:rsidR="0090356E" w:rsidP="00A24ECA" w:rsidRDefault="0090356E" w14:paraId="6FD8E406"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(b)</w:t>
      </w:r>
      <w:r w:rsidRPr="00B10E16">
        <w:rPr>
          <w:b w:val="0"/>
          <w:bCs/>
          <w:color w:val="000000" w:themeColor="text1"/>
          <w:szCs w:val="20"/>
        </w:rPr>
        <w:tab/>
      </w:r>
      <w:r w:rsidRPr="00B10E16">
        <w:rPr>
          <w:b w:val="0"/>
          <w:bCs/>
          <w:color w:val="000000" w:themeColor="text1"/>
          <w:szCs w:val="20"/>
        </w:rPr>
        <w:t>Specialized activities:</w:t>
      </w:r>
      <w:bookmarkStart w:name="_p_1728659ADC561E47B95B17446255B29A" w:id="103"/>
      <w:bookmarkEnd w:id="103"/>
    </w:p>
    <w:p w:rsidRPr="00B10E16" w:rsidR="0090356E" w:rsidP="0090356E" w:rsidRDefault="0090356E" w14:paraId="6FD8E407"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Regional climate prediction and monitoring</w:t>
      </w:r>
      <w:bookmarkStart w:name="_p_9648079C42EA9343990C624F172CE8D9" w:id="104"/>
      <w:bookmarkEnd w:id="104"/>
    </w:p>
    <w:p w:rsidRPr="00B10E16" w:rsidR="0090356E" w:rsidP="0090356E" w:rsidRDefault="0090356E" w14:paraId="6FD8E408"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multi</w:t>
      </w:r>
      <w:r w:rsidR="00A125F4">
        <w:rPr>
          <w:rFonts w:ascii="Verdana" w:hAnsi="Verdana"/>
          <w:b w:val="0"/>
          <w:bCs/>
          <w:color w:val="000000" w:themeColor="text1"/>
          <w:sz w:val="20"/>
          <w:szCs w:val="20"/>
        </w:rPr>
        <w:t>-model</w:t>
      </w:r>
      <w:r w:rsidRPr="00B10E16">
        <w:rPr>
          <w:rFonts w:ascii="Verdana" w:hAnsi="Verdana"/>
          <w:b w:val="0"/>
          <w:bCs/>
          <w:color w:val="000000" w:themeColor="text1"/>
          <w:sz w:val="20"/>
          <w:szCs w:val="20"/>
        </w:rPr>
        <w:t xml:space="preserve"> ensemble prediction for long-range forecasts (LRFs)</w:t>
      </w:r>
      <w:bookmarkStart w:name="_p_0F04CB0B8692454EAD9FCB11445585BE" w:id="105"/>
      <w:bookmarkEnd w:id="105"/>
    </w:p>
    <w:p w:rsidRPr="00B10E16" w:rsidR="0090356E" w:rsidP="0090356E" w:rsidRDefault="0090356E" w14:paraId="6FD8E409" w14:textId="77777777">
      <w:pPr>
        <w:pStyle w:val="Indent2semiboldNOspaceafter"/>
        <w:rPr>
          <w:rFonts w:ascii="Verdana" w:hAnsi="Verdana"/>
          <w:b w:val="0"/>
          <w:bCs/>
          <w:strike/>
          <w:color w:val="FF0000"/>
          <w:sz w:val="20"/>
          <w:szCs w:val="20"/>
          <w:u w:val="dash"/>
        </w:rPr>
      </w:pPr>
      <w:r w:rsidRPr="00B10E16">
        <w:rPr>
          <w:rFonts w:ascii="Verdana" w:hAnsi="Verdana"/>
          <w:b w:val="0"/>
          <w:bCs/>
          <w:strike/>
          <w:color w:val="FF0000"/>
          <w:sz w:val="20"/>
          <w:szCs w:val="20"/>
          <w:u w:val="dash"/>
        </w:rPr>
        <w:t>–</w:t>
      </w:r>
      <w:r w:rsidRPr="00B10E16">
        <w:rPr>
          <w:rFonts w:ascii="Verdana" w:hAnsi="Verdana"/>
          <w:b w:val="0"/>
          <w:bCs/>
          <w:strike/>
          <w:color w:val="FF0000"/>
          <w:sz w:val="20"/>
          <w:szCs w:val="20"/>
          <w:u w:val="dash"/>
        </w:rPr>
        <w:tab/>
      </w:r>
      <w:r w:rsidRPr="00B10E16">
        <w:rPr>
          <w:rFonts w:ascii="Verdana" w:hAnsi="Verdana"/>
          <w:b w:val="0"/>
          <w:bCs/>
          <w:strike/>
          <w:color w:val="FF0000"/>
          <w:sz w:val="20"/>
          <w:szCs w:val="20"/>
          <w:u w:val="dash"/>
        </w:rPr>
        <w:t xml:space="preserve">Annual to decadal climate prediction </w:t>
      </w:r>
      <w:bookmarkStart w:name="_p_CB4F15908E35544F97BC6843D2CA0BF6" w:id="106"/>
      <w:bookmarkEnd w:id="106"/>
    </w:p>
    <w:p w:rsidRPr="00B10E16" w:rsidR="0090356E" w:rsidP="0090356E" w:rsidRDefault="0090356E" w14:paraId="6FD8E40A"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annual to decadal climate prediction</w:t>
      </w:r>
      <w:bookmarkStart w:name="_p_9FDFFB30BDC42148A27241FFDB73A3A5" w:id="107"/>
      <w:bookmarkEnd w:id="107"/>
    </w:p>
    <w:p w:rsidRPr="00B10E16" w:rsidR="0090356E" w:rsidP="0090356E" w:rsidRDefault="0090356E" w14:paraId="6FD8E40B"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Regional severe weather forecasting</w:t>
      </w:r>
      <w:bookmarkStart w:name="_p_8E02A286443D1B4AB55F7CDCB5293A47" w:id="108"/>
      <w:bookmarkEnd w:id="108"/>
    </w:p>
    <w:p w:rsidRPr="00B10E16" w:rsidR="0090356E" w:rsidP="0090356E" w:rsidRDefault="0090356E" w14:paraId="6FD8E40C"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 xml:space="preserve">Tropical </w:t>
      </w:r>
      <w:r w:rsidR="00DF739F">
        <w:rPr>
          <w:rFonts w:ascii="Verdana" w:hAnsi="Verdana"/>
          <w:b w:val="0"/>
          <w:bCs/>
          <w:color w:val="000000" w:themeColor="text1"/>
          <w:sz w:val="20"/>
          <w:szCs w:val="20"/>
        </w:rPr>
        <w:t>c</w:t>
      </w:r>
      <w:r w:rsidRPr="00B10E16">
        <w:rPr>
          <w:rFonts w:ascii="Verdana" w:hAnsi="Verdana"/>
          <w:b w:val="0"/>
          <w:bCs/>
          <w:color w:val="000000" w:themeColor="text1"/>
          <w:sz w:val="20"/>
          <w:szCs w:val="20"/>
        </w:rPr>
        <w:t>yclone forecasting, including marine-related hazards</w:t>
      </w:r>
      <w:bookmarkStart w:name="_p_7D41CE9A3C935D4482855EC57D0DB6D1" w:id="109"/>
      <w:bookmarkEnd w:id="109"/>
    </w:p>
    <w:p w:rsidRPr="00B10E16" w:rsidR="0090356E" w:rsidP="0090356E" w:rsidRDefault="0090356E" w14:paraId="6FD8E40D"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Nuclear environmental emergency response</w:t>
      </w:r>
      <w:bookmarkStart w:name="_p_576DEF02C9EE7944AAE260616D5ECD2B" w:id="110"/>
      <w:bookmarkEnd w:id="110"/>
    </w:p>
    <w:p w:rsidRPr="00B10E16" w:rsidR="0090356E" w:rsidP="0090356E" w:rsidRDefault="0090356E" w14:paraId="6FD8E40E"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 xml:space="preserve">Non-nuclear environmental emergency response </w:t>
      </w:r>
      <w:bookmarkStart w:name="_p_281F895E2A0457499E6E4B293EB6B209" w:id="111"/>
      <w:bookmarkEnd w:id="111"/>
    </w:p>
    <w:p w:rsidRPr="00B10E16" w:rsidR="0090356E" w:rsidP="0090356E" w:rsidRDefault="0090356E" w14:paraId="6FD8E40F" w14:textId="77777777">
      <w:pPr>
        <w:pStyle w:val="Indent2semiboldNOspaceafter"/>
        <w:rPr>
          <w:rFonts w:ascii="Verdana" w:hAnsi="Verdana"/>
          <w:b w:val="0"/>
          <w:bCs/>
          <w:color w:val="000000" w:themeColor="text1"/>
          <w:sz w:val="20"/>
          <w:szCs w:val="20"/>
        </w:rPr>
      </w:pPr>
      <w:bookmarkStart w:name="_Hlk30435149" w:id="112"/>
      <w:r w:rsidRPr="00B10E16">
        <w:rPr>
          <w:rFonts w:ascii="Verdana" w:hAnsi="Verdana"/>
          <w:b w:val="0"/>
          <w:bCs/>
          <w:color w:val="000000" w:themeColor="text1"/>
          <w:sz w:val="20"/>
          <w:szCs w:val="20"/>
        </w:rPr>
        <w:t>–</w:t>
      </w:r>
      <w:bookmarkEnd w:id="112"/>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Atmospheric sand and dust storm forecasts</w:t>
      </w:r>
      <w:bookmarkStart w:name="_p_388C679C2332D847949D7F7A6D0D9BEA" w:id="113"/>
      <w:bookmarkEnd w:id="113"/>
    </w:p>
    <w:p w:rsidRPr="00B10E16" w:rsidR="0090356E" w:rsidP="0090356E" w:rsidRDefault="0090356E" w14:paraId="6FD8E410"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lang w:val="en-US"/>
        </w:rPr>
        <w:t>–</w:t>
      </w:r>
      <w:r w:rsidRPr="00B10E16">
        <w:rPr>
          <w:rFonts w:ascii="Verdana" w:hAnsi="Verdana"/>
          <w:b w:val="0"/>
          <w:bCs/>
          <w:color w:val="000000" w:themeColor="text1"/>
          <w:sz w:val="20"/>
          <w:szCs w:val="20"/>
          <w:lang w:val="en-US"/>
        </w:rPr>
        <w:tab/>
      </w:r>
      <w:r w:rsidRPr="00B10E16">
        <w:rPr>
          <w:rFonts w:ascii="Verdana" w:hAnsi="Verdana"/>
          <w:b w:val="0"/>
          <w:bCs/>
          <w:color w:val="000000" w:themeColor="text1"/>
          <w:sz w:val="20"/>
          <w:szCs w:val="20"/>
          <w:lang w:val="en-US"/>
        </w:rPr>
        <w:t>Volcano watch services for international air navigation</w:t>
      </w:r>
      <w:bookmarkStart w:name="_p_182CD2F2E5D0A44EA7EF45560F6A647D" w:id="114"/>
      <w:bookmarkEnd w:id="114"/>
      <w:r w:rsidRPr="00B10E16">
        <w:rPr>
          <w:rFonts w:ascii="Verdana" w:hAnsi="Verdana"/>
          <w:b w:val="0"/>
          <w:bCs/>
          <w:color w:val="000000" w:themeColor="text1"/>
          <w:sz w:val="20"/>
          <w:szCs w:val="20"/>
          <w:lang w:val="en-US"/>
        </w:rPr>
        <w:t xml:space="preserve"> (see 2.2.2.10)</w:t>
      </w:r>
    </w:p>
    <w:p w:rsidRPr="00B10E16" w:rsidR="0090356E" w:rsidP="0090356E" w:rsidRDefault="0090356E" w14:paraId="6FD8E411"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Marine meteorological services</w:t>
      </w:r>
      <w:bookmarkStart w:name="_p_41BACA4059786C468E0E535A076A2074" w:id="115"/>
      <w:bookmarkEnd w:id="115"/>
    </w:p>
    <w:p w:rsidRPr="00B10E16" w:rsidR="0090356E" w:rsidP="0090356E" w:rsidRDefault="0090356E" w14:paraId="6FD8E412" w14:textId="77777777">
      <w:pPr>
        <w:pStyle w:val="Indent2semibold"/>
        <w:rPr>
          <w:b w:val="0"/>
          <w:bCs/>
          <w:color w:val="000000" w:themeColor="text1"/>
          <w:szCs w:val="20"/>
        </w:rPr>
      </w:pPr>
      <w:r w:rsidRPr="00B10E16">
        <w:rPr>
          <w:b w:val="0"/>
          <w:bCs/>
          <w:color w:val="000000" w:themeColor="text1"/>
          <w:szCs w:val="20"/>
        </w:rPr>
        <w:t>–</w:t>
      </w:r>
      <w:r w:rsidRPr="00B10E16">
        <w:rPr>
          <w:b w:val="0"/>
          <w:bCs/>
          <w:color w:val="000000" w:themeColor="text1"/>
          <w:szCs w:val="20"/>
        </w:rPr>
        <w:tab/>
      </w:r>
      <w:r w:rsidRPr="00B10E16">
        <w:rPr>
          <w:b w:val="0"/>
          <w:bCs/>
          <w:color w:val="000000" w:themeColor="text1"/>
          <w:szCs w:val="20"/>
        </w:rPr>
        <w:t>Marine environmental emergency response</w:t>
      </w:r>
      <w:bookmarkStart w:name="_p_758B18AB3844F8489BA6933C5892B7FB" w:id="116"/>
      <w:bookmarkEnd w:id="116"/>
    </w:p>
    <w:p w:rsidRPr="00B10E16" w:rsidR="0090356E" w:rsidP="00A24ECA" w:rsidRDefault="0090356E" w14:paraId="6FD8E413" w14:textId="77777777">
      <w:pPr>
        <w:pStyle w:val="Indent1semibold"/>
        <w:tabs>
          <w:tab w:val="clear" w:pos="480"/>
        </w:tabs>
        <w:ind w:left="567" w:hanging="567"/>
        <w:rPr>
          <w:b w:val="0"/>
          <w:bCs/>
          <w:color w:val="000000" w:themeColor="text1"/>
          <w:szCs w:val="20"/>
        </w:rPr>
      </w:pPr>
      <w:r w:rsidRPr="00B10E16">
        <w:rPr>
          <w:b w:val="0"/>
          <w:bCs/>
          <w:color w:val="000000" w:themeColor="text1"/>
          <w:szCs w:val="20"/>
        </w:rPr>
        <w:t>(c)</w:t>
      </w:r>
      <w:r w:rsidRPr="00B10E16">
        <w:rPr>
          <w:b w:val="0"/>
          <w:bCs/>
          <w:color w:val="000000" w:themeColor="text1"/>
          <w:szCs w:val="20"/>
        </w:rPr>
        <w:tab/>
      </w:r>
      <w:r w:rsidRPr="00B10E16">
        <w:rPr>
          <w:b w:val="0"/>
          <w:bCs/>
          <w:color w:val="000000" w:themeColor="text1"/>
          <w:szCs w:val="20"/>
        </w:rPr>
        <w:t>Non-real-time coordination activities:</w:t>
      </w:r>
      <w:bookmarkStart w:name="_p_0EB4A50D2EB0BC4DBE923C987F80BDDC" w:id="117"/>
      <w:bookmarkEnd w:id="117"/>
    </w:p>
    <w:p w:rsidRPr="00B10E16" w:rsidR="0090356E" w:rsidP="0090356E" w:rsidRDefault="0090356E" w14:paraId="6FD8E414"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deterministic NWP verification (DNV)</w:t>
      </w:r>
      <w:bookmarkStart w:name="_p_06A7F361BE907244B0F48AC8347F647D" w:id="118"/>
      <w:bookmarkEnd w:id="118"/>
    </w:p>
    <w:p w:rsidRPr="00B10E16" w:rsidR="0090356E" w:rsidP="0090356E" w:rsidRDefault="0090356E" w14:paraId="6FD8E415"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Ensemble Prediction System (EPS) verification</w:t>
      </w:r>
      <w:bookmarkStart w:name="_p_40A13A72F819AB49A5091A654D509009" w:id="119"/>
      <w:bookmarkEnd w:id="119"/>
    </w:p>
    <w:p w:rsidRPr="00B10E16" w:rsidR="0090356E" w:rsidP="0090356E" w:rsidRDefault="0090356E" w14:paraId="6FD8E416"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LRF verification</w:t>
      </w:r>
      <w:bookmarkStart w:name="_p_CB9A2BFF0AB2AA4A9445633020D6257D" w:id="120"/>
      <w:bookmarkEnd w:id="120"/>
    </w:p>
    <w:p w:rsidRPr="00B10E16" w:rsidR="0090356E" w:rsidP="0090356E" w:rsidRDefault="0090356E" w14:paraId="6FD8E417"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wave forecast verification (WFV)</w:t>
      </w:r>
      <w:bookmarkStart w:name="_p_345D71A4E16D234980B1AC58229CD3A4" w:id="121"/>
      <w:bookmarkEnd w:id="121"/>
    </w:p>
    <w:p w:rsidRPr="00B10E16" w:rsidR="0090356E" w:rsidP="0090356E" w:rsidRDefault="0090356E" w14:paraId="6FD8E418" w14:textId="77777777">
      <w:pPr>
        <w:pStyle w:val="Indent2semiboldNOspaceafter"/>
        <w:rPr>
          <w:rFonts w:ascii="Verdana" w:hAnsi="Verdana"/>
          <w:b w:val="0"/>
          <w:bCs/>
          <w:color w:val="000000" w:themeColor="text1"/>
          <w:sz w:val="20"/>
          <w:szCs w:val="20"/>
        </w:rPr>
      </w:pPr>
      <w:r w:rsidRPr="00B10E16">
        <w:rPr>
          <w:rFonts w:ascii="Verdana" w:hAnsi="Verdana"/>
          <w:b w:val="0"/>
          <w:bCs/>
          <w:color w:val="000000" w:themeColor="text1"/>
          <w:sz w:val="20"/>
          <w:szCs w:val="20"/>
        </w:rPr>
        <w:t>–</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Coordination of tropical cyclone forecast verification (TCFV)</w:t>
      </w:r>
      <w:bookmarkStart w:name="_p_DFE598590E96AB48BA13B52AA5CA9D8E" w:id="122"/>
      <w:bookmarkEnd w:id="122"/>
    </w:p>
    <w:p w:rsidRPr="00B10E16" w:rsidR="0090356E" w:rsidP="0090356E" w:rsidRDefault="0090356E" w14:paraId="6FD8E419" w14:textId="77777777">
      <w:pPr>
        <w:pStyle w:val="Indent2semibold"/>
        <w:rPr>
          <w:b w:val="0"/>
          <w:bCs/>
          <w:color w:val="000000" w:themeColor="text1"/>
          <w:szCs w:val="20"/>
        </w:rPr>
      </w:pPr>
      <w:r w:rsidRPr="00B10E16">
        <w:rPr>
          <w:b w:val="0"/>
          <w:bCs/>
          <w:color w:val="000000" w:themeColor="text1"/>
          <w:szCs w:val="20"/>
        </w:rPr>
        <w:t>–</w:t>
      </w:r>
      <w:r w:rsidRPr="00B10E16">
        <w:rPr>
          <w:b w:val="0"/>
          <w:bCs/>
          <w:color w:val="000000" w:themeColor="text1"/>
          <w:szCs w:val="20"/>
        </w:rPr>
        <w:tab/>
      </w:r>
      <w:r w:rsidRPr="00B10E16">
        <w:rPr>
          <w:b w:val="0"/>
          <w:bCs/>
          <w:color w:val="000000" w:themeColor="text1"/>
          <w:szCs w:val="20"/>
        </w:rPr>
        <w:t>Coordination of observation monitoring</w:t>
      </w:r>
      <w:bookmarkStart w:name="_p_60C3AEB2747CED4A94738332A5E88FB9" w:id="123"/>
      <w:bookmarkEnd w:id="123"/>
    </w:p>
    <w:p w:rsidRPr="005A3755" w:rsidR="0090356E" w:rsidP="00D56ECF" w:rsidRDefault="0090356E" w14:paraId="6FD8E41A" w14:textId="77777777">
      <w:pPr>
        <w:pStyle w:val="Note"/>
        <w:tabs>
          <w:tab w:val="clear" w:pos="720"/>
          <w:tab w:val="left" w:pos="709"/>
        </w:tabs>
        <w:spacing w:after="0" w:line="240" w:lineRule="auto"/>
        <w:rPr>
          <w:szCs w:val="16"/>
        </w:rPr>
      </w:pPr>
      <w:r w:rsidRPr="005A3755">
        <w:rPr>
          <w:szCs w:val="16"/>
        </w:rPr>
        <w:t>Note:</w:t>
      </w:r>
      <w:r w:rsidRPr="005A3755">
        <w:rPr>
          <w:szCs w:val="16"/>
        </w:rPr>
        <w:tab/>
      </w:r>
      <w:r w:rsidRPr="005A3755">
        <w:rPr>
          <w:szCs w:val="16"/>
        </w:rPr>
        <w:t>It is hoped that other activities, including those related to hydrology, agriculture, polar regions, storm-surge prediction, and space weather, will be developed in future.</w:t>
      </w:r>
      <w:bookmarkStart w:name="_p_F0445FBAF81B4847985CC0D6C8887563" w:id="124"/>
      <w:bookmarkEnd w:id="124"/>
    </w:p>
    <w:p w:rsidRPr="00B10E16" w:rsidR="0090356E" w:rsidP="00A24ECA" w:rsidRDefault="0090356E" w14:paraId="6FD8E41B" w14:textId="77777777">
      <w:pPr>
        <w:pStyle w:val="Heading10"/>
        <w:spacing w:before="240" w:after="240" w:line="240" w:lineRule="auto"/>
      </w:pPr>
      <w:r w:rsidRPr="00B10E16">
        <w:t>1.2</w:t>
      </w:r>
      <w:r w:rsidRPr="00B10E16">
        <w:tab/>
      </w:r>
      <w:r w:rsidRPr="00B10E16">
        <w:t>Global Data-Processing and Forecasting System CENTRES</w:t>
      </w:r>
      <w:bookmarkStart w:name="_p_B9BBB8EFA5B17A4ABC7ED04AC3C00BA1" w:id="125"/>
      <w:bookmarkEnd w:id="125"/>
    </w:p>
    <w:p w:rsidRPr="00B10E16" w:rsidR="0090356E" w:rsidP="0090356E" w:rsidRDefault="0090356E" w14:paraId="6FD8E41C" w14:textId="77777777">
      <w:pPr>
        <w:pStyle w:val="Heading20"/>
      </w:pPr>
      <w:r w:rsidRPr="00B10E16">
        <w:t>1.2.1</w:t>
      </w:r>
      <w:r w:rsidRPr="00B10E16">
        <w:tab/>
      </w:r>
      <w:r w:rsidRPr="00B10E16">
        <w:t>Definitions</w:t>
      </w:r>
      <w:bookmarkStart w:name="_p_D6F1911076E9F4488CFE71B0B29FEE57" w:id="126"/>
      <w:bookmarkEnd w:id="126"/>
    </w:p>
    <w:p w:rsidRPr="00B10E16" w:rsidR="0090356E" w:rsidP="0090356E" w:rsidRDefault="0090356E" w14:paraId="6FD8E41D"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1.2.1.1</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 xml:space="preserve">The meteorological forecasting ranges shall be those defined in </w:t>
      </w:r>
      <w:r w:rsidRPr="00B10E16">
        <w:rPr>
          <w:rStyle w:val="Hyperlink"/>
          <w:rFonts w:ascii="Verdana" w:hAnsi="Verdana"/>
          <w:b w:val="0"/>
          <w:bCs/>
          <w:color w:val="000000" w:themeColor="text1"/>
          <w:sz w:val="20"/>
          <w:szCs w:val="20"/>
        </w:rPr>
        <w:t>Appendix 1.1</w:t>
      </w:r>
      <w:r w:rsidRPr="00B10E16">
        <w:rPr>
          <w:rFonts w:ascii="Verdana" w:hAnsi="Verdana"/>
          <w:b w:val="0"/>
          <w:bCs/>
          <w:color w:val="000000" w:themeColor="text1"/>
          <w:sz w:val="20"/>
          <w:szCs w:val="20"/>
        </w:rPr>
        <w:t>.</w:t>
      </w:r>
      <w:bookmarkStart w:name="_p_0AA7BBB4F4EA5B46A255BF2C70B36C71" w:id="127"/>
      <w:bookmarkEnd w:id="127"/>
    </w:p>
    <w:p w:rsidRPr="00B10E16" w:rsidR="0090356E" w:rsidP="0090356E" w:rsidRDefault="0090356E" w14:paraId="6FD8E41E" w14:textId="77777777">
      <w:pPr>
        <w:pStyle w:val="Bodytext1"/>
        <w:rPr>
          <w:rFonts w:ascii="Verdana" w:hAnsi="Verdana"/>
          <w:bCs/>
          <w:color w:val="000000" w:themeColor="text1"/>
          <w:sz w:val="20"/>
          <w:szCs w:val="20"/>
        </w:rPr>
      </w:pPr>
      <w:r w:rsidRPr="00B10E16">
        <w:rPr>
          <w:rFonts w:ascii="Verdana" w:hAnsi="Verdana"/>
          <w:bCs/>
          <w:color w:val="000000" w:themeColor="text1"/>
          <w:sz w:val="20"/>
          <w:szCs w:val="20"/>
        </w:rPr>
        <w:t>1.2.1.2</w:t>
      </w:r>
      <w:r w:rsidRPr="00B10E16">
        <w:rPr>
          <w:rFonts w:ascii="Verdana" w:hAnsi="Verdana"/>
          <w:bCs/>
          <w:color w:val="000000" w:themeColor="text1"/>
          <w:sz w:val="20"/>
          <w:szCs w:val="20"/>
        </w:rPr>
        <w:tab/>
      </w:r>
      <w:r w:rsidRPr="00B10E16">
        <w:rPr>
          <w:rStyle w:val="Semibold"/>
          <w:rFonts w:ascii="Verdana" w:hAnsi="Verdana"/>
          <w:b w:val="0"/>
          <w:bCs/>
          <w:color w:val="000000" w:themeColor="text1"/>
          <w:sz w:val="20"/>
          <w:szCs w:val="20"/>
        </w:rPr>
        <w:t>The G</w:t>
      </w:r>
      <w:r w:rsidR="00E97DBB">
        <w:rPr>
          <w:rStyle w:val="Semibold"/>
          <w:rFonts w:ascii="Verdana" w:hAnsi="Verdana"/>
          <w:b w:val="0"/>
          <w:bCs/>
          <w:color w:val="000000" w:themeColor="text1"/>
          <w:sz w:val="20"/>
          <w:szCs w:val="20"/>
        </w:rPr>
        <w:t>DPFS</w:t>
      </w:r>
      <w:r w:rsidRPr="00B10E16">
        <w:rPr>
          <w:rStyle w:val="Semibold"/>
          <w:rFonts w:ascii="Verdana" w:hAnsi="Verdana"/>
          <w:b w:val="0"/>
          <w:bCs/>
          <w:color w:val="000000" w:themeColor="text1"/>
          <w:sz w:val="20"/>
          <w:szCs w:val="20"/>
        </w:rPr>
        <w:t xml:space="preserve"> shall be organized as a three-level system of World Meteorological Centres (WMCs), Regional Specialized Meteorological Centres (RSMCs) and National Meteorological Centres (NMCs), which carry out GDPFS functions at the global, regional and national levels, respectively.</w:t>
      </w:r>
      <w:r w:rsidRPr="00B10E16">
        <w:rPr>
          <w:rFonts w:ascii="Verdana" w:hAnsi="Verdana"/>
          <w:bCs/>
          <w:color w:val="000000" w:themeColor="text1"/>
          <w:sz w:val="20"/>
          <w:szCs w:val="20"/>
        </w:rPr>
        <w:t xml:space="preserve"> These centres are referred to as GDPFS centres.</w:t>
      </w:r>
      <w:bookmarkStart w:name="_p_5C9A4CAAAF86634999469F859D766CF4" w:id="128"/>
      <w:bookmarkEnd w:id="128"/>
    </w:p>
    <w:p w:rsidRPr="00B10E16" w:rsidR="0090356E" w:rsidP="0090356E" w:rsidRDefault="0090356E" w14:paraId="6FD8E41F" w14:textId="77777777">
      <w:pPr>
        <w:pStyle w:val="Heading20"/>
      </w:pPr>
      <w:r w:rsidRPr="00B10E16">
        <w:t>1.2.2</w:t>
      </w:r>
      <w:r w:rsidRPr="00B10E16">
        <w:tab/>
      </w:r>
      <w:r w:rsidRPr="00B10E16">
        <w:t>National Meteorological Centres</w:t>
      </w:r>
      <w:bookmarkStart w:name="_p_BEDB6A551C36B947B62D4F09EA021382" w:id="129"/>
      <w:bookmarkEnd w:id="129"/>
    </w:p>
    <w:p w:rsidRPr="00B10E16" w:rsidR="0090356E" w:rsidP="0090356E" w:rsidRDefault="0090356E" w14:paraId="6FD8E420" w14:textId="77777777">
      <w:pPr>
        <w:pStyle w:val="Bodytextsemibold"/>
        <w:rPr>
          <w:rFonts w:ascii="Verdana" w:hAnsi="Verdana"/>
          <w:b w:val="0"/>
          <w:bCs/>
          <w:color w:val="000000" w:themeColor="text1"/>
          <w:sz w:val="20"/>
          <w:szCs w:val="20"/>
        </w:rPr>
      </w:pPr>
      <w:r w:rsidRPr="00B10E16">
        <w:rPr>
          <w:rFonts w:ascii="Verdana" w:hAnsi="Verdana"/>
          <w:b w:val="0"/>
          <w:bCs/>
          <w:color w:val="000000" w:themeColor="text1"/>
          <w:sz w:val="20"/>
          <w:szCs w:val="20"/>
        </w:rPr>
        <w:t>1.2.2.1</w:t>
      </w:r>
      <w:r w:rsidRPr="00B10E16">
        <w:rPr>
          <w:rFonts w:ascii="Verdana" w:hAnsi="Verdana"/>
          <w:b w:val="0"/>
          <w:bCs/>
          <w:color w:val="000000" w:themeColor="text1"/>
          <w:sz w:val="20"/>
          <w:szCs w:val="20"/>
        </w:rPr>
        <w:tab/>
      </w:r>
      <w:r w:rsidRPr="00B10E16">
        <w:rPr>
          <w:rFonts w:ascii="Verdana" w:hAnsi="Verdana"/>
          <w:b w:val="0"/>
          <w:bCs/>
          <w:color w:val="000000" w:themeColor="text1"/>
          <w:sz w:val="20"/>
          <w:szCs w:val="20"/>
        </w:rPr>
        <w:t>An NMC shall carry out functions to meet the national and international requirements of the Member concerned.</w:t>
      </w:r>
      <w:bookmarkStart w:name="_p_DBBB6C7712606B4EB59085F849A01CCF" w:id="130"/>
      <w:bookmarkEnd w:id="130"/>
    </w:p>
    <w:p w:rsidRPr="005A3755" w:rsidR="0090356E" w:rsidP="00D56ECF" w:rsidRDefault="0090356E" w14:paraId="6FD8E421" w14:textId="77777777">
      <w:pPr>
        <w:pStyle w:val="Note"/>
        <w:tabs>
          <w:tab w:val="clear" w:pos="720"/>
          <w:tab w:val="left" w:pos="709"/>
        </w:tabs>
        <w:rPr>
          <w:bCs/>
          <w:szCs w:val="16"/>
        </w:rPr>
      </w:pPr>
      <w:r w:rsidRPr="005A3755">
        <w:rPr>
          <w:bCs/>
          <w:szCs w:val="16"/>
        </w:rPr>
        <w:t>Note:</w:t>
      </w:r>
      <w:r w:rsidRPr="005A3755">
        <w:rPr>
          <w:bCs/>
          <w:szCs w:val="16"/>
        </w:rPr>
        <w:tab/>
      </w:r>
      <w:r w:rsidRPr="005A3755">
        <w:rPr>
          <w:bCs/>
          <w:szCs w:val="16"/>
        </w:rPr>
        <w:t>To fulfil their national and international obligations, NMCs need to be adequately staffed and equipped to enable them to participate effectively in the World Weather Watch system.</w:t>
      </w:r>
      <w:bookmarkStart w:name="_p_46369C908FD4B249B5D8E4A719F5AFDD" w:id="131"/>
      <w:bookmarkEnd w:id="131"/>
    </w:p>
    <w:p w:rsidRPr="00452E83" w:rsidR="0090356E" w:rsidP="0090356E" w:rsidRDefault="0090356E" w14:paraId="6FD8E42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1.2.2.2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functions of an NMC shall include the preparation of forecasts and warnings at all forecasting ranges necessary to meet the requirements of the Member.</w:t>
      </w:r>
      <w:bookmarkStart w:name="_p_551C5723867566418BCC22C7EC8D241F" w:id="132"/>
      <w:bookmarkEnd w:id="132"/>
    </w:p>
    <w:p w:rsidRPr="00452E83" w:rsidR="0090356E" w:rsidP="0090356E" w:rsidRDefault="0090356E" w14:paraId="6FD8E423"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1.2.2.3</w:t>
      </w:r>
      <w:r w:rsidRPr="00452E83">
        <w:rPr>
          <w:rFonts w:ascii="Verdana" w:hAnsi="Verdana"/>
          <w:bCs/>
          <w:color w:val="000000" w:themeColor="text1"/>
          <w:sz w:val="20"/>
          <w:szCs w:val="20"/>
        </w:rPr>
        <w:tab/>
      </w:r>
      <w:r w:rsidRPr="00452E83">
        <w:rPr>
          <w:rFonts w:ascii="Verdana" w:hAnsi="Verdana"/>
          <w:bCs/>
          <w:color w:val="000000" w:themeColor="text1"/>
          <w:sz w:val="20"/>
          <w:szCs w:val="20"/>
        </w:rPr>
        <w:t>Depending on the context, other activities of an NMC should include the production of:</w:t>
      </w:r>
      <w:bookmarkStart w:name="_p_DE6642818995D24CB9ABFE1F8A3C0375" w:id="133"/>
      <w:bookmarkEnd w:id="133"/>
    </w:p>
    <w:p w:rsidRPr="00452E83" w:rsidR="0090356E" w:rsidP="00A24ECA" w:rsidRDefault="0090356E" w14:paraId="6FD8E424" w14:textId="77777777">
      <w:pPr>
        <w:pStyle w:val="Indent1"/>
        <w:tabs>
          <w:tab w:val="clear" w:pos="480"/>
        </w:tabs>
        <w:ind w:left="567" w:hanging="567"/>
        <w:rPr>
          <w:bCs/>
          <w:szCs w:val="20"/>
        </w:rPr>
      </w:pPr>
      <w:r w:rsidRPr="00452E83">
        <w:rPr>
          <w:bCs/>
          <w:szCs w:val="20"/>
        </w:rPr>
        <w:t>(a)</w:t>
      </w:r>
      <w:r w:rsidRPr="00452E83">
        <w:rPr>
          <w:bCs/>
          <w:szCs w:val="20"/>
        </w:rPr>
        <w:tab/>
      </w:r>
      <w:r w:rsidRPr="00452E83">
        <w:rPr>
          <w:bCs/>
          <w:szCs w:val="20"/>
        </w:rPr>
        <w:t>Special-application products, including climate and environmental quality monitoring and prediction products;</w:t>
      </w:r>
      <w:bookmarkStart w:name="_p_2CA0A355D61FAC4691C2EFB41E71A821" w:id="134"/>
      <w:bookmarkEnd w:id="134"/>
    </w:p>
    <w:p w:rsidRPr="00452E83" w:rsidR="0090356E" w:rsidP="00A24ECA" w:rsidRDefault="0090356E" w14:paraId="6FD8E425" w14:textId="77777777">
      <w:pPr>
        <w:pStyle w:val="Indent1"/>
        <w:tabs>
          <w:tab w:val="clear" w:pos="480"/>
        </w:tabs>
        <w:ind w:left="567" w:hanging="567"/>
        <w:rPr>
          <w:bCs/>
          <w:szCs w:val="20"/>
        </w:rPr>
      </w:pPr>
      <w:r w:rsidRPr="00452E83">
        <w:rPr>
          <w:bCs/>
          <w:szCs w:val="20"/>
        </w:rPr>
        <w:t>(b)</w:t>
      </w:r>
      <w:r w:rsidRPr="00452E83">
        <w:rPr>
          <w:bCs/>
          <w:szCs w:val="20"/>
        </w:rPr>
        <w:tab/>
      </w:r>
      <w:r w:rsidRPr="00452E83">
        <w:rPr>
          <w:bCs/>
          <w:szCs w:val="20"/>
        </w:rPr>
        <w:t>Non-real-time climate-related products.</w:t>
      </w:r>
      <w:bookmarkStart w:name="_p_A4A38C66FDC60141B8AB28F12910E5F7" w:id="135"/>
      <w:bookmarkEnd w:id="135"/>
    </w:p>
    <w:p w:rsidRPr="00452E83" w:rsidR="0090356E" w:rsidP="0090356E" w:rsidRDefault="0090356E" w14:paraId="6FD8E426" w14:textId="77777777">
      <w:pPr>
        <w:pStyle w:val="Heading20"/>
      </w:pPr>
      <w:r w:rsidRPr="00452E83">
        <w:t>1.2.3</w:t>
      </w:r>
      <w:r w:rsidRPr="00452E83">
        <w:tab/>
      </w:r>
      <w:r w:rsidRPr="00452E83">
        <w:t>Regional Specialized Meteorological Centres</w:t>
      </w:r>
      <w:bookmarkStart w:name="_p_4096C858DAC5A346A50DA4273FF865D2" w:id="136"/>
      <w:bookmarkEnd w:id="136"/>
    </w:p>
    <w:p w:rsidRPr="00452E83" w:rsidR="0090356E" w:rsidP="0090356E" w:rsidRDefault="0090356E" w14:paraId="6FD8E42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1.2.3.1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A Member, having accepted the responsibility for providing an RSMC, shall arrange for this centre to carry out operationally at least one of the general-purpose or specialized activities listed in 1.1.2.2, for which specified standards are described in Part II.</w:t>
      </w:r>
      <w:bookmarkStart w:name="_p_39086D1B860F6341967A9F3BDBC31E40" w:id="137"/>
      <w:bookmarkEnd w:id="137"/>
    </w:p>
    <w:p w:rsidRPr="00452E83" w:rsidR="0090356E" w:rsidP="0090356E" w:rsidRDefault="0090356E" w14:paraId="6FD8E428"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1.2.3.2</w:t>
      </w:r>
      <w:r w:rsidRPr="00452E83">
        <w:rPr>
          <w:rFonts w:ascii="Verdana" w:hAnsi="Verdana"/>
          <w:bCs/>
          <w:color w:val="000000" w:themeColor="text1"/>
          <w:sz w:val="20"/>
          <w:szCs w:val="20"/>
        </w:rPr>
        <w:tab/>
      </w:r>
      <w:r w:rsidRPr="00452E83">
        <w:rPr>
          <w:rFonts w:ascii="Verdana" w:hAnsi="Verdana"/>
          <w:bCs/>
          <w:color w:val="000000" w:themeColor="text1"/>
          <w:sz w:val="20"/>
          <w:szCs w:val="20"/>
        </w:rPr>
        <w:t>An RSMC for general-purpose activities should provide products that an RSMC carrying out at least one of the specialized activities considers necessary and makes a request to produce.</w:t>
      </w:r>
      <w:bookmarkStart w:name="_p_61BC2440ACE98840858937BF0A2699FD" w:id="138"/>
      <w:bookmarkEnd w:id="138"/>
    </w:p>
    <w:p w:rsidRPr="00452E83" w:rsidR="0090356E" w:rsidP="00D56ECF" w:rsidRDefault="0090356E" w14:paraId="6FD8E429" w14:textId="77777777">
      <w:pPr>
        <w:pStyle w:val="Note"/>
        <w:spacing w:line="240" w:lineRule="auto"/>
      </w:pPr>
      <w:r w:rsidRPr="00452E83">
        <w:t>Notes:</w:t>
      </w:r>
      <w:bookmarkStart w:name="_p_83B80259F0FEF3458AEA92969EB4B771" w:id="139"/>
      <w:bookmarkEnd w:id="139"/>
    </w:p>
    <w:p w:rsidRPr="00452E83" w:rsidR="0090356E" w:rsidP="00D56ECF" w:rsidRDefault="0090356E" w14:paraId="6FD8E42A" w14:textId="77777777">
      <w:pPr>
        <w:pStyle w:val="Notes1"/>
        <w:ind w:left="426" w:hanging="426"/>
      </w:pPr>
      <w:r w:rsidRPr="00452E83">
        <w:t>1</w:t>
      </w:r>
      <w:r w:rsidR="00D56ECF">
        <w:t>.</w:t>
      </w:r>
      <w:r w:rsidRPr="00452E83">
        <w:tab/>
      </w:r>
      <w:r w:rsidRPr="00452E83">
        <w:t>The designation as RSMC does not preclude the use of other names as defined in other contexts, for example, Global Producing Centre for long-range forecasts (GPC-LRF).</w:t>
      </w:r>
      <w:bookmarkStart w:name="_p_D883A5F315F1C34EB6A1CF9DDA07D08A" w:id="140"/>
      <w:bookmarkEnd w:id="140"/>
    </w:p>
    <w:p w:rsidRPr="00452E83" w:rsidR="0090356E" w:rsidP="00D56ECF" w:rsidRDefault="0090356E" w14:paraId="6FD8E42B" w14:textId="77777777">
      <w:pPr>
        <w:pStyle w:val="Notes1"/>
        <w:ind w:left="426" w:hanging="426"/>
      </w:pPr>
      <w:r w:rsidRPr="00452E83">
        <w:t>2</w:t>
      </w:r>
      <w:r w:rsidR="00D56ECF">
        <w:t>.</w:t>
      </w:r>
      <w:r w:rsidRPr="00452E83">
        <w:tab/>
      </w:r>
      <w:r w:rsidRPr="00452E83">
        <w:t>An RSMC that leads a coordination activity is also referred to as a Lead Centre.</w:t>
      </w:r>
      <w:bookmarkStart w:name="_p_28A44163872E404D84D4096170A438E6" w:id="141"/>
      <w:bookmarkEnd w:id="141"/>
    </w:p>
    <w:p w:rsidRPr="00452E83" w:rsidR="0090356E" w:rsidP="0090356E" w:rsidRDefault="0090356E" w14:paraId="6FD8E42C" w14:textId="77777777">
      <w:pPr>
        <w:pStyle w:val="Heading20"/>
      </w:pPr>
      <w:r w:rsidRPr="00452E83">
        <w:t>1.2.4</w:t>
      </w:r>
      <w:r w:rsidRPr="00452E83">
        <w:tab/>
      </w:r>
      <w:r w:rsidRPr="00452E83">
        <w:t>World Meteorological Centres</w:t>
      </w:r>
      <w:bookmarkStart w:name="_p_7514F511B9CA434AA236803741B75490" w:id="142"/>
      <w:bookmarkEnd w:id="142"/>
    </w:p>
    <w:p w:rsidRPr="00452E83" w:rsidR="0090356E" w:rsidP="0090356E" w:rsidRDefault="0090356E" w14:paraId="6FD8E42D"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A Member, having accepted the responsibility for providing a WMC, shall arrange for this centre to carry out operationally at least the following activities, for which specified standards</w:t>
      </w:r>
      <w:r w:rsidRPr="00452E83">
        <w:rPr>
          <w:rFonts w:ascii="Verdana" w:hAnsi="Verdana"/>
          <w:color w:val="000000" w:themeColor="text1"/>
        </w:rPr>
        <w:t xml:space="preserve"> </w:t>
      </w:r>
      <w:r w:rsidRPr="00452E83">
        <w:rPr>
          <w:rFonts w:ascii="Verdana" w:hAnsi="Verdana"/>
          <w:b w:val="0"/>
          <w:bCs/>
          <w:color w:val="000000" w:themeColor="text1"/>
          <w:sz w:val="20"/>
          <w:szCs w:val="20"/>
        </w:rPr>
        <w:t>are described in Part II:</w:t>
      </w:r>
      <w:bookmarkStart w:name="_p_C88301E5F8E95A4B87B18FEE7033D739" w:id="143"/>
      <w:bookmarkEnd w:id="143"/>
    </w:p>
    <w:p w:rsidRPr="00452E83" w:rsidR="0090356E" w:rsidP="003B12CD" w:rsidRDefault="0090356E" w14:paraId="6FD8E42E" w14:textId="77777777">
      <w:pPr>
        <w:pStyle w:val="Indent1semibold"/>
        <w:tabs>
          <w:tab w:val="clear" w:pos="480"/>
        </w:tabs>
        <w:ind w:left="567" w:hanging="567"/>
        <w:rPr>
          <w:rFonts w:eastAsiaTheme="minorEastAsia" w:cstheme="minorBidi"/>
          <w:b w:val="0"/>
          <w:bCs/>
          <w:color w:val="000000" w:themeColor="text1"/>
          <w:szCs w:val="20"/>
          <w:lang w:eastAsia="ko-KR"/>
        </w:rPr>
      </w:pPr>
      <w:r w:rsidRPr="00452E83">
        <w:rPr>
          <w:rFonts w:eastAsiaTheme="minorEastAsia" w:cstheme="minorBidi"/>
          <w:b w:val="0"/>
          <w:bCs/>
          <w:color w:val="000000" w:themeColor="text1"/>
          <w:szCs w:val="20"/>
          <w:lang w:eastAsia="ko-KR"/>
        </w:rPr>
        <w:t>(a)</w:t>
      </w:r>
      <w:r w:rsidRPr="00452E83">
        <w:rPr>
          <w:rFonts w:eastAsiaTheme="minorEastAsia" w:cstheme="minorBidi"/>
          <w:b w:val="0"/>
          <w:bCs/>
          <w:color w:val="000000" w:themeColor="text1"/>
          <w:szCs w:val="20"/>
          <w:lang w:eastAsia="ko-KR"/>
        </w:rPr>
        <w:tab/>
      </w:r>
      <w:r w:rsidRPr="00452E83">
        <w:rPr>
          <w:rFonts w:eastAsiaTheme="minorEastAsia" w:cstheme="minorBidi"/>
          <w:b w:val="0"/>
          <w:bCs/>
          <w:color w:val="000000" w:themeColor="text1"/>
          <w:szCs w:val="20"/>
          <w:lang w:eastAsia="ko-KR"/>
        </w:rPr>
        <w:t>Global deterministic NWP;</w:t>
      </w:r>
      <w:bookmarkStart w:name="_p_4466DE2451C3AA40AD481A9A6E45D78B" w:id="144"/>
      <w:bookmarkEnd w:id="144"/>
    </w:p>
    <w:p w:rsidRPr="00452E83" w:rsidR="0090356E" w:rsidP="003B12CD" w:rsidRDefault="0090356E" w14:paraId="6FD8E42F" w14:textId="77777777">
      <w:pPr>
        <w:pStyle w:val="Indent1semibold"/>
        <w:tabs>
          <w:tab w:val="clear" w:pos="480"/>
        </w:tabs>
        <w:ind w:left="567" w:hanging="567"/>
        <w:rPr>
          <w:rFonts w:eastAsiaTheme="minorEastAsia" w:cstheme="minorBidi"/>
          <w:b w:val="0"/>
          <w:bCs/>
          <w:color w:val="000000" w:themeColor="text1"/>
          <w:szCs w:val="20"/>
          <w:lang w:eastAsia="ko-KR"/>
        </w:rPr>
      </w:pPr>
      <w:r w:rsidRPr="00452E83">
        <w:rPr>
          <w:rFonts w:eastAsiaTheme="minorEastAsia" w:cstheme="minorBidi"/>
          <w:b w:val="0"/>
          <w:bCs/>
          <w:color w:val="000000" w:themeColor="text1"/>
          <w:szCs w:val="20"/>
          <w:lang w:eastAsia="ko-KR"/>
        </w:rPr>
        <w:t>(b)</w:t>
      </w:r>
      <w:r w:rsidRPr="00452E83">
        <w:rPr>
          <w:rFonts w:eastAsiaTheme="minorEastAsia" w:cstheme="minorBidi"/>
          <w:b w:val="0"/>
          <w:bCs/>
          <w:color w:val="000000" w:themeColor="text1"/>
          <w:szCs w:val="20"/>
          <w:lang w:eastAsia="ko-KR"/>
        </w:rPr>
        <w:tab/>
      </w:r>
      <w:r w:rsidRPr="00452E83">
        <w:rPr>
          <w:rFonts w:eastAsiaTheme="minorEastAsia" w:cstheme="minorBidi"/>
          <w:b w:val="0"/>
          <w:bCs/>
          <w:color w:val="000000" w:themeColor="text1"/>
          <w:szCs w:val="20"/>
          <w:lang w:eastAsia="ko-KR"/>
        </w:rPr>
        <w:t>Global ensemble NWP;</w:t>
      </w:r>
      <w:bookmarkStart w:name="_p_F607F6AC1449894CAA7473F93691F410" w:id="145"/>
      <w:bookmarkEnd w:id="145"/>
    </w:p>
    <w:p w:rsidRPr="00452E83" w:rsidR="0090356E" w:rsidP="003B12CD" w:rsidRDefault="0090356E" w14:paraId="6FD8E430" w14:textId="77777777">
      <w:pPr>
        <w:pStyle w:val="Indent1semibold"/>
        <w:tabs>
          <w:tab w:val="clear" w:pos="480"/>
        </w:tabs>
        <w:ind w:left="567" w:hanging="567"/>
        <w:rPr>
          <w:rFonts w:eastAsiaTheme="minorEastAsia" w:cstheme="minorBidi"/>
          <w:b w:val="0"/>
          <w:bCs/>
          <w:color w:val="000000" w:themeColor="text1"/>
          <w:szCs w:val="20"/>
          <w:lang w:eastAsia="ko-KR"/>
        </w:rPr>
      </w:pPr>
      <w:r w:rsidRPr="00452E83">
        <w:rPr>
          <w:rFonts w:eastAsiaTheme="minorEastAsia" w:cstheme="minorBidi"/>
          <w:b w:val="0"/>
          <w:bCs/>
          <w:color w:val="000000" w:themeColor="text1"/>
          <w:szCs w:val="20"/>
          <w:lang w:eastAsia="ko-KR"/>
        </w:rPr>
        <w:t>(c)</w:t>
      </w:r>
      <w:r w:rsidRPr="00452E83">
        <w:rPr>
          <w:rFonts w:eastAsiaTheme="minorEastAsia" w:cstheme="minorBidi"/>
          <w:b w:val="0"/>
          <w:bCs/>
          <w:color w:val="000000" w:themeColor="text1"/>
          <w:szCs w:val="20"/>
          <w:lang w:eastAsia="ko-KR"/>
        </w:rPr>
        <w:tab/>
      </w:r>
      <w:r w:rsidRPr="00452E83">
        <w:rPr>
          <w:rFonts w:eastAsiaTheme="minorEastAsia" w:cstheme="minorBidi"/>
          <w:b w:val="0"/>
          <w:bCs/>
          <w:color w:val="000000" w:themeColor="text1"/>
          <w:szCs w:val="20"/>
          <w:lang w:eastAsia="ko-KR"/>
        </w:rPr>
        <w:t>Global numerical long-range prediction.</w:t>
      </w:r>
      <w:bookmarkStart w:name="_p_F4E0B6D24A71A84A82A648CBD096D87C" w:id="146"/>
      <w:bookmarkEnd w:id="146"/>
    </w:p>
    <w:p w:rsidRPr="00452E83" w:rsidR="0090356E" w:rsidP="0090356E" w:rsidRDefault="0090356E" w14:paraId="6FD8E431" w14:textId="77777777">
      <w:pPr>
        <w:pStyle w:val="Heading20"/>
      </w:pPr>
      <w:r w:rsidRPr="00452E83">
        <w:t>1.2.5</w:t>
      </w:r>
      <w:r w:rsidRPr="00452E83">
        <w:tab/>
      </w:r>
      <w:r w:rsidRPr="00452E83">
        <w:t>Regional Specialized Meteorological Centre Networks</w:t>
      </w:r>
      <w:bookmarkStart w:name="_p_09C4FF4D8867AD4BB8A4EAFF5353718D" w:id="147"/>
      <w:bookmarkEnd w:id="147"/>
    </w:p>
    <w:p w:rsidRPr="00452E83" w:rsidR="0090356E" w:rsidP="0090356E" w:rsidRDefault="0090356E" w14:paraId="6FD8E43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1.2.5.1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An RSMC Network (an association of RSMCs participating in an identified activity of</w:t>
      </w:r>
      <w:r w:rsidRPr="00452E83">
        <w:rPr>
          <w:rFonts w:ascii="Verdana" w:hAnsi="Verdana"/>
        </w:rPr>
        <w:t xml:space="preserve"> </w:t>
      </w:r>
      <w:r w:rsidRPr="00452E83">
        <w:rPr>
          <w:rFonts w:ascii="Verdana" w:hAnsi="Verdana"/>
          <w:b w:val="0"/>
          <w:bCs/>
          <w:color w:val="000000" w:themeColor="text1"/>
          <w:sz w:val="20"/>
          <w:szCs w:val="20"/>
        </w:rPr>
        <w:t>GDPFS) shall follow the same specifications and adhere to the same criteria and commitments</w:t>
      </w:r>
      <w:r w:rsidRPr="00452E83">
        <w:rPr>
          <w:rFonts w:ascii="Verdana" w:hAnsi="Verdana"/>
        </w:rPr>
        <w:t xml:space="preserve"> </w:t>
      </w:r>
      <w:r w:rsidRPr="00452E83">
        <w:rPr>
          <w:rFonts w:ascii="Verdana" w:hAnsi="Verdana"/>
          <w:b w:val="0"/>
          <w:bCs/>
          <w:color w:val="000000" w:themeColor="text1"/>
          <w:sz w:val="20"/>
          <w:szCs w:val="20"/>
        </w:rPr>
        <w:t>as individual RSMCs carrying out the same activity.</w:t>
      </w:r>
      <w:bookmarkStart w:name="_p_09BCF9D1B7BBB24B8A295B24F376846F" w:id="148"/>
      <w:bookmarkEnd w:id="148"/>
    </w:p>
    <w:p w:rsidRPr="00452E83" w:rsidR="0090356E" w:rsidP="0090356E" w:rsidRDefault="0090356E" w14:paraId="6FD8E433"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1.2.5.2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Appropriate documentation shall be produced and made available by Members</w:t>
      </w:r>
      <w:r w:rsidRPr="00452E83">
        <w:rPr>
          <w:rFonts w:ascii="Verdana" w:hAnsi="Verdana"/>
        </w:rPr>
        <w:t xml:space="preserve"> </w:t>
      </w:r>
      <w:r w:rsidRPr="00452E83">
        <w:rPr>
          <w:rFonts w:ascii="Verdana" w:hAnsi="Verdana"/>
          <w:b w:val="0"/>
          <w:bCs/>
          <w:color w:val="000000" w:themeColor="text1"/>
          <w:sz w:val="20"/>
          <w:szCs w:val="20"/>
        </w:rPr>
        <w:t>having accepted the responsibility to contribute to the RSMC Network to distribute the tasks</w:t>
      </w:r>
      <w:r w:rsidRPr="00452E83">
        <w:rPr>
          <w:rFonts w:ascii="Verdana" w:hAnsi="Verdana"/>
        </w:rPr>
        <w:t xml:space="preserve"> </w:t>
      </w:r>
      <w:r w:rsidRPr="00452E83">
        <w:rPr>
          <w:rFonts w:ascii="Verdana" w:hAnsi="Verdana"/>
          <w:b w:val="0"/>
          <w:bCs/>
          <w:color w:val="000000" w:themeColor="text1"/>
          <w:sz w:val="20"/>
          <w:szCs w:val="20"/>
        </w:rPr>
        <w:t>and responsibilities among the participating RSMCs. A unique focal point shall be designated to</w:t>
      </w:r>
      <w:r w:rsidRPr="00452E83">
        <w:rPr>
          <w:rFonts w:ascii="Verdana" w:hAnsi="Verdana"/>
        </w:rPr>
        <w:t xml:space="preserve"> </w:t>
      </w:r>
      <w:r w:rsidRPr="00452E83">
        <w:rPr>
          <w:rFonts w:ascii="Verdana" w:hAnsi="Verdana"/>
          <w:b w:val="0"/>
          <w:bCs/>
          <w:color w:val="000000" w:themeColor="text1"/>
          <w:sz w:val="20"/>
          <w:szCs w:val="20"/>
        </w:rPr>
        <w:t>answer requests from users of the RSMC Network products.</w:t>
      </w:r>
      <w:bookmarkStart w:name="_p_1BC33EB083EDE945B0A9D3CA64584A9C" w:id="149"/>
      <w:bookmarkEnd w:id="149"/>
    </w:p>
    <w:p w:rsidRPr="00452E83" w:rsidR="0090356E" w:rsidP="0090356E" w:rsidRDefault="0090356E" w14:paraId="6FD8E434" w14:textId="77777777">
      <w:pPr>
        <w:pStyle w:val="Heading20"/>
        <w:rPr>
          <w:color w:val="auto"/>
        </w:rPr>
      </w:pPr>
      <w:r w:rsidRPr="00452E83">
        <w:t>1.2.6</w:t>
      </w:r>
      <w:r w:rsidRPr="00452E83">
        <w:tab/>
      </w:r>
      <w:r w:rsidRPr="00452E83">
        <w:t>Designation process</w:t>
      </w:r>
      <w:bookmarkStart w:name="_p_4A6F6E7D3F62DE4F87106A9876353EEA" w:id="150"/>
      <w:bookmarkEnd w:id="150"/>
    </w:p>
    <w:p w:rsidRPr="00452E83" w:rsidR="0090356E" w:rsidP="0090356E" w:rsidRDefault="0090356E" w14:paraId="6FD8E435"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1.2.6.1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Each Member shall designate an NMC.</w:t>
      </w:r>
      <w:bookmarkStart w:name="_p_41F7011E478AB6479C59E87F4F1AB553" w:id="151"/>
      <w:bookmarkEnd w:id="151"/>
    </w:p>
    <w:p w:rsidRPr="00452E83" w:rsidR="0090356E" w:rsidP="0090356E" w:rsidRDefault="0090356E" w14:paraId="6FD8E436"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1.2.6.2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WMCs, RSMCs and RSMC Networks shall be designated by a decision of the</w:t>
      </w:r>
      <w:r w:rsidRPr="00452E83">
        <w:rPr>
          <w:rFonts w:ascii="Verdana" w:hAnsi="Verdana"/>
        </w:rPr>
        <w:t xml:space="preserve"> </w:t>
      </w:r>
      <w:r w:rsidRPr="00452E83">
        <w:rPr>
          <w:rFonts w:ascii="Verdana" w:hAnsi="Verdana"/>
          <w:b w:val="0"/>
          <w:bCs/>
          <w:color w:val="000000" w:themeColor="text1"/>
          <w:sz w:val="20"/>
          <w:szCs w:val="20"/>
        </w:rPr>
        <w:t xml:space="preserve">World Meteorological Congress </w:t>
      </w:r>
      <w:r w:rsidR="00395DCA">
        <w:rPr>
          <w:rFonts w:ascii="Verdana" w:hAnsi="Verdana"/>
          <w:b w:val="0"/>
          <w:bCs/>
          <w:color w:val="000000" w:themeColor="text1"/>
          <w:sz w:val="20"/>
          <w:szCs w:val="20"/>
        </w:rPr>
        <w:t>(C</w:t>
      </w:r>
      <w:r w:rsidR="00F3475B">
        <w:rPr>
          <w:rFonts w:ascii="Verdana" w:hAnsi="Verdana"/>
          <w:b w:val="0"/>
          <w:bCs/>
          <w:color w:val="000000" w:themeColor="text1"/>
          <w:sz w:val="20"/>
          <w:szCs w:val="20"/>
        </w:rPr>
        <w:t>ongress</w:t>
      </w:r>
      <w:r w:rsidR="00395DCA">
        <w:rPr>
          <w:rFonts w:ascii="Verdana" w:hAnsi="Verdana"/>
          <w:b w:val="0"/>
          <w:bCs/>
          <w:color w:val="000000" w:themeColor="text1"/>
          <w:sz w:val="20"/>
          <w:szCs w:val="20"/>
        </w:rPr>
        <w:t xml:space="preserve">) </w:t>
      </w:r>
      <w:r w:rsidRPr="00452E83">
        <w:rPr>
          <w:rFonts w:ascii="Verdana" w:hAnsi="Verdana"/>
          <w:b w:val="0"/>
          <w:bCs/>
          <w:color w:val="000000" w:themeColor="text1"/>
          <w:sz w:val="20"/>
          <w:szCs w:val="20"/>
        </w:rPr>
        <w:t xml:space="preserve">or </w:t>
      </w:r>
      <w:r w:rsidR="001676FE">
        <w:rPr>
          <w:rFonts w:ascii="Verdana" w:hAnsi="Verdana"/>
          <w:b w:val="0"/>
          <w:bCs/>
          <w:color w:val="000000" w:themeColor="text1"/>
          <w:sz w:val="20"/>
          <w:szCs w:val="20"/>
        </w:rPr>
        <w:t xml:space="preserve">the </w:t>
      </w:r>
      <w:r w:rsidR="009F7F3C">
        <w:rPr>
          <w:rFonts w:ascii="Verdana" w:hAnsi="Verdana"/>
          <w:b w:val="0"/>
          <w:bCs/>
          <w:color w:val="000000" w:themeColor="text1"/>
          <w:sz w:val="20"/>
          <w:szCs w:val="20"/>
        </w:rPr>
        <w:t>E</w:t>
      </w:r>
      <w:r w:rsidR="001676FE">
        <w:rPr>
          <w:rFonts w:ascii="Verdana" w:hAnsi="Verdana"/>
          <w:b w:val="0"/>
          <w:bCs/>
          <w:color w:val="000000" w:themeColor="text1"/>
          <w:sz w:val="20"/>
          <w:szCs w:val="20"/>
        </w:rPr>
        <w:t xml:space="preserve">xecutive </w:t>
      </w:r>
      <w:r w:rsidR="009F7F3C">
        <w:rPr>
          <w:rFonts w:ascii="Verdana" w:hAnsi="Verdana"/>
          <w:b w:val="0"/>
          <w:bCs/>
          <w:color w:val="000000" w:themeColor="text1"/>
          <w:sz w:val="20"/>
          <w:szCs w:val="20"/>
        </w:rPr>
        <w:t>C</w:t>
      </w:r>
      <w:r w:rsidR="001676FE">
        <w:rPr>
          <w:rFonts w:ascii="Verdana" w:hAnsi="Verdana"/>
          <w:b w:val="0"/>
          <w:bCs/>
          <w:color w:val="000000" w:themeColor="text1"/>
          <w:sz w:val="20"/>
          <w:szCs w:val="20"/>
        </w:rPr>
        <w:t>ouncil</w:t>
      </w:r>
      <w:r w:rsidRPr="00452E83">
        <w:rPr>
          <w:rFonts w:ascii="Verdana" w:hAnsi="Verdana"/>
          <w:b w:val="0"/>
          <w:bCs/>
          <w:color w:val="000000" w:themeColor="text1"/>
          <w:sz w:val="20"/>
          <w:szCs w:val="20"/>
        </w:rPr>
        <w:t>. The designation of such centres</w:t>
      </w:r>
      <w:r w:rsidRPr="00452E83">
        <w:rPr>
          <w:rFonts w:ascii="Verdana" w:hAnsi="Verdana"/>
        </w:rPr>
        <w:t xml:space="preserve"> </w:t>
      </w:r>
      <w:r w:rsidRPr="00452E83">
        <w:rPr>
          <w:rFonts w:ascii="Verdana" w:hAnsi="Verdana"/>
          <w:b w:val="0"/>
          <w:bCs/>
          <w:color w:val="000000" w:themeColor="text1"/>
          <w:sz w:val="20"/>
          <w:szCs w:val="20"/>
        </w:rPr>
        <w:t>shall include the specification of the activity and function (or activities and functions) to be</w:t>
      </w:r>
      <w:r w:rsidRPr="00452E83">
        <w:rPr>
          <w:rFonts w:ascii="Verdana" w:hAnsi="Verdana"/>
        </w:rPr>
        <w:t xml:space="preserve"> </w:t>
      </w:r>
      <w:r w:rsidRPr="00452E83">
        <w:rPr>
          <w:rFonts w:ascii="Verdana" w:hAnsi="Verdana"/>
          <w:b w:val="0"/>
          <w:bCs/>
          <w:color w:val="000000" w:themeColor="text1"/>
          <w:sz w:val="20"/>
          <w:szCs w:val="20"/>
        </w:rPr>
        <w:t>carried out.</w:t>
      </w:r>
      <w:bookmarkStart w:name="_p_6F4164139BAEDA4C962C99385555A0BA" w:id="152"/>
      <w:bookmarkEnd w:id="152"/>
    </w:p>
    <w:p w:rsidRPr="00452E83" w:rsidR="0090356E" w:rsidP="0090356E" w:rsidRDefault="0090356E" w14:paraId="6FD8E43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1.2.6.3</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Requests for designation as a WMC or RSMC shall be put forward by the Permanent</w:t>
      </w:r>
      <w:r w:rsidRPr="00452E83">
        <w:rPr>
          <w:rFonts w:ascii="Verdana" w:hAnsi="Verdana"/>
        </w:rPr>
        <w:t xml:space="preserve"> </w:t>
      </w:r>
      <w:r w:rsidRPr="00452E83">
        <w:rPr>
          <w:rFonts w:ascii="Verdana" w:hAnsi="Verdana"/>
          <w:b w:val="0"/>
          <w:bCs/>
          <w:color w:val="000000" w:themeColor="text1"/>
          <w:sz w:val="20"/>
          <w:szCs w:val="20"/>
        </w:rPr>
        <w:t>Representative of the country of the candidate centre, or, in the case of international</w:t>
      </w:r>
      <w:r w:rsidRPr="00452E83">
        <w:rPr>
          <w:rFonts w:ascii="Verdana" w:hAnsi="Verdana"/>
        </w:rPr>
        <w:t xml:space="preserve"> </w:t>
      </w:r>
      <w:r w:rsidRPr="00452E83">
        <w:rPr>
          <w:rFonts w:ascii="Verdana" w:hAnsi="Verdana"/>
          <w:b w:val="0"/>
          <w:bCs/>
          <w:color w:val="000000" w:themeColor="text1"/>
          <w:sz w:val="20"/>
          <w:szCs w:val="20"/>
        </w:rPr>
        <w:t>organizations, by either the Permanent Representative of the country where the candidate</w:t>
      </w:r>
      <w:r w:rsidRPr="00452E83">
        <w:rPr>
          <w:rFonts w:ascii="Verdana" w:hAnsi="Verdana"/>
        </w:rPr>
        <w:t xml:space="preserve"> </w:t>
      </w:r>
      <w:r w:rsidRPr="00452E83">
        <w:rPr>
          <w:rFonts w:ascii="Verdana" w:hAnsi="Verdana"/>
          <w:b w:val="0"/>
          <w:bCs/>
          <w:color w:val="000000" w:themeColor="text1"/>
          <w:sz w:val="20"/>
          <w:szCs w:val="20"/>
        </w:rPr>
        <w:t>centre is located or the president of the relevant regional association(s) (RA(s)).</w:t>
      </w:r>
      <w:bookmarkStart w:name="_p_B92A9D084417D24FB75EFCF21710BE25" w:id="153"/>
      <w:bookmarkEnd w:id="153"/>
    </w:p>
    <w:p w:rsidRPr="00452E83" w:rsidR="0090356E" w:rsidP="0090356E" w:rsidRDefault="0090356E" w14:paraId="6FD8E438"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1.2.6.4</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Requests for designation as an RSMC Network shall be put forward by the president of the relevant RA, or, in the case of networks established across two or more R</w:t>
      </w:r>
      <w:r w:rsidR="00735637">
        <w:rPr>
          <w:rFonts w:ascii="Verdana" w:hAnsi="Verdana"/>
          <w:b w:val="0"/>
          <w:bCs/>
          <w:color w:val="000000" w:themeColor="text1"/>
          <w:sz w:val="20"/>
          <w:szCs w:val="20"/>
        </w:rPr>
        <w:t>A</w:t>
      </w:r>
      <w:r w:rsidRPr="00452E83">
        <w:rPr>
          <w:rFonts w:ascii="Verdana" w:hAnsi="Verdana"/>
          <w:b w:val="0"/>
          <w:bCs/>
          <w:color w:val="000000" w:themeColor="text1"/>
          <w:sz w:val="20"/>
          <w:szCs w:val="20"/>
        </w:rPr>
        <w:t>s, jointly by their presidents.</w:t>
      </w:r>
      <w:bookmarkStart w:name="_p_2A91B146FB60A444A027086DFB6B0C11" w:id="154"/>
      <w:bookmarkEnd w:id="154"/>
    </w:p>
    <w:p w:rsidRPr="00452E83" w:rsidR="0090356E" w:rsidP="00D56ECF" w:rsidRDefault="0090356E" w14:paraId="6FD8E439" w14:textId="77777777">
      <w:pPr>
        <w:pStyle w:val="Note"/>
        <w:tabs>
          <w:tab w:val="clear" w:pos="720"/>
          <w:tab w:val="left" w:pos="709"/>
        </w:tabs>
      </w:pPr>
      <w:r w:rsidRPr="00452E83">
        <w:t>Note:</w:t>
      </w:r>
      <w:r w:rsidRPr="00452E83">
        <w:tab/>
      </w:r>
      <w:r w:rsidRPr="00452E83">
        <w:t>Centres constituting a network will organize themselves as appropriate, depending on their own context and specificities, so as to ensure that the documentation requested as per paragraph 1.2.5.2 is available.</w:t>
      </w:r>
      <w:bookmarkStart w:name="_p_3A617C8EF784644F8BE57CC91159C98D" w:id="155"/>
      <w:bookmarkEnd w:id="155"/>
    </w:p>
    <w:p w:rsidRPr="00452E83" w:rsidR="0090356E" w:rsidP="0090356E" w:rsidRDefault="0090356E" w14:paraId="6FD8E43A"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1.2.6.5</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Requests for designation shall be addressed to the WMO Secretariat, which will forward them to the relevant constituent bodies as indicated in Tables 2</w:t>
      </w:r>
      <w:r w:rsidRPr="00452E83">
        <w:rPr>
          <w:rFonts w:ascii="Verdana" w:hAnsi="Verdana"/>
          <w:b w:val="0"/>
          <w:bCs/>
          <w:sz w:val="20"/>
          <w:szCs w:val="20"/>
        </w:rPr>
        <w:t>–</w:t>
      </w:r>
      <w:r w:rsidRPr="00452E83">
        <w:rPr>
          <w:rFonts w:ascii="Verdana" w:hAnsi="Verdana"/>
          <w:b w:val="0"/>
          <w:bCs/>
          <w:strike/>
          <w:color w:val="FF0000"/>
          <w:sz w:val="20"/>
          <w:szCs w:val="20"/>
          <w:u w:val="dash"/>
        </w:rPr>
        <w:t>25</w:t>
      </w:r>
      <w:r w:rsidRPr="00452E83">
        <w:rPr>
          <w:rFonts w:ascii="Verdana" w:hAnsi="Verdana"/>
          <w:b w:val="0"/>
          <w:bCs/>
          <w:sz w:val="20"/>
          <w:szCs w:val="20"/>
        </w:rPr>
        <w:t xml:space="preserve"> </w:t>
      </w:r>
      <w:r w:rsidRPr="00452E83">
        <w:rPr>
          <w:rFonts w:ascii="Verdana" w:hAnsi="Verdana"/>
          <w:b w:val="0"/>
          <w:bCs/>
          <w:color w:val="008000"/>
          <w:sz w:val="20"/>
          <w:szCs w:val="20"/>
          <w:u w:val="dash"/>
        </w:rPr>
        <w:t>26</w:t>
      </w:r>
      <w:r w:rsidRPr="00452E83">
        <w:rPr>
          <w:rFonts w:ascii="Verdana" w:hAnsi="Verdana"/>
          <w:b w:val="0"/>
          <w:bCs/>
          <w:sz w:val="20"/>
          <w:szCs w:val="20"/>
        </w:rPr>
        <w:t xml:space="preserve"> </w:t>
      </w:r>
      <w:r w:rsidRPr="00452E83">
        <w:rPr>
          <w:rFonts w:ascii="Verdana" w:hAnsi="Verdana"/>
          <w:b w:val="0"/>
          <w:bCs/>
          <w:color w:val="000000" w:themeColor="text1"/>
          <w:sz w:val="20"/>
          <w:szCs w:val="20"/>
        </w:rPr>
        <w:t>in Part II of the present Manual. Supporting information demonstrating compliance with designation criteria shall be included with the request.</w:t>
      </w:r>
      <w:bookmarkStart w:name="_p_19A6835561CB2E4FB73FC22610F08BF7" w:id="156"/>
      <w:bookmarkEnd w:id="156"/>
    </w:p>
    <w:p w:rsidRPr="003B12CD" w:rsidR="0090356E" w:rsidP="0090356E" w:rsidRDefault="0090356E" w14:paraId="6FD8E43B" w14:textId="77777777">
      <w:pPr>
        <w:pStyle w:val="Bodytext1"/>
        <w:rPr>
          <w:rFonts w:ascii="Verdana" w:hAnsi="Verdana"/>
          <w:sz w:val="20"/>
          <w:szCs w:val="20"/>
        </w:rPr>
      </w:pPr>
      <w:r w:rsidRPr="003B12CD">
        <w:rPr>
          <w:rFonts w:ascii="Verdana" w:hAnsi="Verdana"/>
          <w:sz w:val="20"/>
          <w:szCs w:val="20"/>
        </w:rPr>
        <w:t>1.2.6.6</w:t>
      </w:r>
      <w:r w:rsidRPr="003B12CD">
        <w:rPr>
          <w:rFonts w:ascii="Verdana" w:hAnsi="Verdana"/>
          <w:sz w:val="20"/>
          <w:szCs w:val="20"/>
        </w:rPr>
        <w:tab/>
      </w:r>
      <w:r w:rsidRPr="003B12CD">
        <w:rPr>
          <w:rFonts w:ascii="Verdana" w:hAnsi="Verdana"/>
          <w:sz w:val="20"/>
          <w:szCs w:val="20"/>
        </w:rPr>
        <w:t xml:space="preserve">Depending on the type of activity, endorsement by the RA(s) and technical commission(s) should be required before designation by the </w:t>
      </w:r>
      <w:r w:rsidR="00F3475B">
        <w:rPr>
          <w:rFonts w:ascii="Verdana" w:hAnsi="Verdana"/>
          <w:sz w:val="20"/>
          <w:szCs w:val="20"/>
        </w:rPr>
        <w:t>Congress</w:t>
      </w:r>
      <w:r w:rsidRPr="003B12CD">
        <w:rPr>
          <w:rFonts w:ascii="Verdana" w:hAnsi="Verdana"/>
          <w:sz w:val="20"/>
          <w:szCs w:val="20"/>
        </w:rPr>
        <w:t xml:space="preserve"> or </w:t>
      </w:r>
      <w:r w:rsidR="001676FE">
        <w:rPr>
          <w:rFonts w:ascii="Verdana" w:hAnsi="Verdana"/>
          <w:sz w:val="20"/>
          <w:szCs w:val="20"/>
        </w:rPr>
        <w:t xml:space="preserve">the </w:t>
      </w:r>
      <w:r w:rsidR="009F7F3C">
        <w:rPr>
          <w:rFonts w:ascii="Verdana" w:hAnsi="Verdana"/>
          <w:sz w:val="20"/>
          <w:szCs w:val="20"/>
        </w:rPr>
        <w:t>E</w:t>
      </w:r>
      <w:r w:rsidR="00E42725">
        <w:rPr>
          <w:rFonts w:ascii="Verdana" w:hAnsi="Verdana"/>
          <w:sz w:val="20"/>
          <w:szCs w:val="20"/>
        </w:rPr>
        <w:t xml:space="preserve">xecutive </w:t>
      </w:r>
      <w:r w:rsidR="009F7F3C">
        <w:rPr>
          <w:rFonts w:ascii="Verdana" w:hAnsi="Verdana"/>
          <w:sz w:val="20"/>
          <w:szCs w:val="20"/>
        </w:rPr>
        <w:t>C</w:t>
      </w:r>
      <w:r w:rsidR="00E42725">
        <w:rPr>
          <w:rFonts w:ascii="Verdana" w:hAnsi="Verdana"/>
          <w:sz w:val="20"/>
          <w:szCs w:val="20"/>
        </w:rPr>
        <w:t>ouncil</w:t>
      </w:r>
      <w:r w:rsidRPr="003B12CD">
        <w:rPr>
          <w:rFonts w:ascii="Verdana" w:hAnsi="Verdana"/>
          <w:sz w:val="20"/>
          <w:szCs w:val="20"/>
        </w:rPr>
        <w:t>.</w:t>
      </w:r>
      <w:bookmarkStart w:name="_p_23B50289DC6E0B42846373CB919048EE" w:id="157"/>
      <w:bookmarkEnd w:id="157"/>
    </w:p>
    <w:p w:rsidRPr="00452E83" w:rsidR="0090356E" w:rsidP="003B12CD" w:rsidRDefault="0090356E" w14:paraId="6FD8E43C" w14:textId="77777777">
      <w:pPr>
        <w:pStyle w:val="Heading10"/>
        <w:spacing w:before="240" w:after="240" w:line="240" w:lineRule="auto"/>
      </w:pPr>
      <w:r w:rsidRPr="00452E83">
        <w:t>1.3</w:t>
      </w:r>
      <w:r w:rsidRPr="00452E83">
        <w:tab/>
      </w:r>
      <w:r w:rsidRPr="00452E83">
        <w:t>COORDINATION WITH OTHER SYSTEMS OR PROGRAMMES</w:t>
      </w:r>
      <w:bookmarkStart w:name="_p_44361C36D8340F4DBC5956FD90E806B9" w:id="158"/>
      <w:bookmarkEnd w:id="158"/>
    </w:p>
    <w:p w:rsidRPr="00452E83" w:rsidR="0090356E" w:rsidP="0090356E" w:rsidRDefault="0090356E" w14:paraId="6FD8E43D"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The G</w:t>
      </w:r>
      <w:r w:rsidR="00E97DBB">
        <w:rPr>
          <w:rFonts w:ascii="Verdana" w:hAnsi="Verdana"/>
          <w:b w:val="0"/>
          <w:bCs/>
          <w:color w:val="000000" w:themeColor="text1"/>
          <w:sz w:val="20"/>
          <w:szCs w:val="20"/>
        </w:rPr>
        <w:t>DPFS</w:t>
      </w:r>
      <w:r w:rsidRPr="00452E83">
        <w:rPr>
          <w:rFonts w:ascii="Verdana" w:hAnsi="Verdana"/>
          <w:b w:val="0"/>
          <w:bCs/>
          <w:color w:val="000000" w:themeColor="text1"/>
          <w:sz w:val="20"/>
          <w:szCs w:val="20"/>
        </w:rPr>
        <w:t xml:space="preserve"> shall support all WMO Programmes and related programmes of other international organizations in accordance with decisions of the Organization.</w:t>
      </w:r>
      <w:bookmarkStart w:name="_p_53BE20F918D5564BAB6A47B57D74D6CF" w:id="159"/>
      <w:bookmarkEnd w:id="159"/>
    </w:p>
    <w:p w:rsidRPr="00452E83" w:rsidR="0090356E" w:rsidP="00D56ECF" w:rsidRDefault="0090356E" w14:paraId="6FD8E43E" w14:textId="77777777">
      <w:pPr>
        <w:pStyle w:val="Note"/>
        <w:tabs>
          <w:tab w:val="clear" w:pos="720"/>
          <w:tab w:val="left" w:pos="567"/>
        </w:tabs>
        <w:spacing w:line="240" w:lineRule="auto"/>
      </w:pPr>
      <w:r w:rsidRPr="00452E83">
        <w:t>Notes:</w:t>
      </w:r>
      <w:bookmarkStart w:name="_p_A731228721031545B53D340C060302E2" w:id="160"/>
      <w:bookmarkEnd w:id="160"/>
    </w:p>
    <w:p w:rsidRPr="00452E83" w:rsidR="0090356E" w:rsidP="00D56ECF" w:rsidRDefault="0090356E" w14:paraId="6FD8E43F" w14:textId="77777777">
      <w:pPr>
        <w:pStyle w:val="Notes1"/>
        <w:tabs>
          <w:tab w:val="left" w:pos="426"/>
        </w:tabs>
        <w:spacing w:after="120" w:line="240" w:lineRule="auto"/>
        <w:ind w:left="426" w:hanging="426"/>
      </w:pPr>
      <w:r w:rsidRPr="00452E83">
        <w:t>1</w:t>
      </w:r>
      <w:r w:rsidR="00D56ECF">
        <w:t>.</w:t>
      </w:r>
      <w:r w:rsidRPr="00452E83">
        <w:tab/>
      </w:r>
      <w:r w:rsidRPr="00452E83">
        <w:t>In many cases the activities undertaken by GDPFS centres constitute the operational component of a system developed under another structure or programme, either by WMO on its own or jointly with other international organizations. In such cases the regulations pertaining to these activities cover both:</w:t>
      </w:r>
      <w:bookmarkStart w:name="_p_AD70984093B6934BB2F24D133FE7DC20" w:id="161"/>
      <w:bookmarkEnd w:id="161"/>
    </w:p>
    <w:p w:rsidRPr="00452E83" w:rsidR="0090356E" w:rsidP="00D56ECF" w:rsidRDefault="0090356E" w14:paraId="6FD8E440" w14:textId="77777777">
      <w:pPr>
        <w:pStyle w:val="Notes2"/>
        <w:tabs>
          <w:tab w:val="left" w:pos="567"/>
        </w:tabs>
        <w:spacing w:after="120" w:line="240" w:lineRule="auto"/>
        <w:ind w:left="851" w:hanging="425"/>
      </w:pPr>
      <w:r w:rsidRPr="00452E83">
        <w:t>(a)</w:t>
      </w:r>
      <w:r w:rsidRPr="00452E83">
        <w:tab/>
      </w:r>
      <w:r w:rsidRPr="00452E83">
        <w:t>The specific requirements defined by the relevant structure;</w:t>
      </w:r>
      <w:bookmarkStart w:name="_p_B9C26294F88BB74ABFE6266F8E6C2323" w:id="162"/>
      <w:bookmarkEnd w:id="162"/>
    </w:p>
    <w:p w:rsidRPr="00452E83" w:rsidR="0090356E" w:rsidP="00D56ECF" w:rsidRDefault="0090356E" w14:paraId="6FD8E441" w14:textId="77777777">
      <w:pPr>
        <w:pStyle w:val="Notes2"/>
        <w:tabs>
          <w:tab w:val="left" w:pos="567"/>
        </w:tabs>
        <w:spacing w:after="120" w:line="240" w:lineRule="auto"/>
        <w:ind w:left="851" w:hanging="425"/>
      </w:pPr>
      <w:r w:rsidRPr="00452E83">
        <w:t>(b)</w:t>
      </w:r>
      <w:r w:rsidRPr="00452E83">
        <w:tab/>
      </w:r>
      <w:r w:rsidRPr="00452E83">
        <w:t>The general GDPFS criteria regarding operational quality and reliability, verification, documentation and compliance (described in Part II of the present Manual).</w:t>
      </w:r>
      <w:bookmarkStart w:name="_p_6DE71E09AA00C94096F444AE6C636EFF" w:id="163"/>
      <w:bookmarkEnd w:id="163"/>
    </w:p>
    <w:p w:rsidRPr="00452E83" w:rsidR="0090356E" w:rsidP="00D56ECF" w:rsidRDefault="0090356E" w14:paraId="6FD8E442" w14:textId="77777777">
      <w:pPr>
        <w:pStyle w:val="Notes1"/>
        <w:tabs>
          <w:tab w:val="left" w:pos="426"/>
        </w:tabs>
        <w:ind w:left="426" w:hanging="426"/>
      </w:pPr>
      <w:r w:rsidRPr="00452E83">
        <w:t>2</w:t>
      </w:r>
      <w:r w:rsidR="00D56ECF">
        <w:t>.</w:t>
      </w:r>
      <w:r w:rsidRPr="00452E83">
        <w:tab/>
      </w:r>
      <w:r w:rsidRPr="00452E83">
        <w:t>Coordination mechanisms appropriate for the context and characteristics of the various categories of activity are specified in Part II.</w:t>
      </w:r>
      <w:bookmarkStart w:name="_p_4F8792CB31BD0F4DB88ACF854EFD9EC0" w:id="164"/>
      <w:bookmarkEnd w:id="164"/>
    </w:p>
    <w:p w:rsidRPr="00452E83" w:rsidR="0090356E" w:rsidP="0090356E" w:rsidRDefault="0090356E" w14:paraId="6FD8E443" w14:textId="77777777">
      <w:pPr>
        <w:pStyle w:val="WMOBodyText"/>
        <w:jc w:val="center"/>
      </w:pPr>
      <w:r w:rsidRPr="00452E83">
        <w:t>__________</w:t>
      </w:r>
    </w:p>
    <w:p w:rsidRPr="00452E83" w:rsidR="0090356E" w:rsidP="0090356E" w:rsidRDefault="0090356E" w14:paraId="6FD8E444" w14:textId="77777777">
      <w:pPr>
        <w:pStyle w:val="Indent1"/>
      </w:pPr>
    </w:p>
    <w:p w:rsidRPr="00452E83" w:rsidR="00BB273D" w:rsidP="00BB273D" w:rsidRDefault="00BB273D" w14:paraId="6FD8E445" w14:textId="77777777">
      <w:pPr>
        <w:pStyle w:val="Bodytext1"/>
        <w:rPr>
          <w:rFonts w:ascii="Verdana" w:hAnsi="Verdana"/>
        </w:rPr>
      </w:pPr>
    </w:p>
    <w:p w:rsidRPr="00452E83" w:rsidR="00D56536" w:rsidRDefault="00D56536" w14:paraId="6FD8E446" w14:textId="77777777">
      <w:pPr>
        <w:tabs>
          <w:tab w:val="clear" w:pos="1134"/>
        </w:tabs>
        <w:jc w:val="left"/>
        <w:rPr>
          <w:rFonts w:eastAsia="Verdana" w:cs="Verdana"/>
          <w:lang w:eastAsia="zh-TW"/>
        </w:rPr>
      </w:pPr>
      <w:r w:rsidRPr="00452E83">
        <w:br w:type="page"/>
      </w:r>
    </w:p>
    <w:p w:rsidRPr="002C38FB" w:rsidR="00455F1F" w:rsidP="001B3408" w:rsidRDefault="00455F1F" w14:paraId="6FD8E447" w14:textId="77777777">
      <w:pPr>
        <w:pStyle w:val="Chapterhead"/>
        <w:spacing w:after="0" w:line="240" w:lineRule="auto"/>
        <w:rPr>
          <w:sz w:val="20"/>
          <w:szCs w:val="20"/>
        </w:rPr>
      </w:pPr>
      <w:r w:rsidRPr="002C38FB">
        <w:rPr>
          <w:sz w:val="20"/>
          <w:szCs w:val="20"/>
        </w:rPr>
        <w:t>PART II. SPECIFICATIONS OF Global Data-Processing and Forecasting System ACTIVITIES</w:t>
      </w:r>
      <w:bookmarkStart w:name="_p_0D9A7E18BCC3F64BA109E7BE6F9CDA09" w:id="165"/>
      <w:bookmarkEnd w:id="165"/>
    </w:p>
    <w:p w:rsidRPr="002C38FB" w:rsidR="00455F1F" w:rsidP="001B3408" w:rsidRDefault="00455F1F" w14:paraId="6FD8E448" w14:textId="77777777">
      <w:pPr>
        <w:pStyle w:val="Heading10"/>
        <w:spacing w:before="240" w:after="240" w:line="240" w:lineRule="auto"/>
      </w:pPr>
      <w:r w:rsidRPr="002C38FB">
        <w:t>2.2</w:t>
      </w:r>
      <w:r w:rsidRPr="002C38FB">
        <w:tab/>
      </w:r>
      <w:r w:rsidRPr="002C38FB">
        <w:t>Specification of activities and procedures for introducing modifications</w:t>
      </w:r>
      <w:bookmarkStart w:name="_p_12D484860BD6F542A19CB7EE76393B87" w:id="166"/>
      <w:bookmarkEnd w:id="166"/>
    </w:p>
    <w:p w:rsidRPr="002C38FB" w:rsidR="00455F1F" w:rsidP="00455F1F" w:rsidRDefault="00455F1F" w14:paraId="6FD8E449" w14:textId="77777777">
      <w:pPr>
        <w:pStyle w:val="Heading20"/>
      </w:pPr>
      <w:r w:rsidRPr="002C38FB">
        <w:t>2.2.1</w:t>
      </w:r>
      <w:r w:rsidRPr="002C38FB">
        <w:tab/>
      </w:r>
      <w:r w:rsidRPr="002C38FB">
        <w:t>General-purpose activities</w:t>
      </w:r>
      <w:bookmarkStart w:name="_p_AD1AB18319641E4F8CA14CA539C014DC" w:id="167"/>
      <w:bookmarkEnd w:id="167"/>
    </w:p>
    <w:p w:rsidRPr="002C38FB" w:rsidR="00455F1F" w:rsidP="00455F1F" w:rsidRDefault="00455F1F" w14:paraId="6FD8E44A" w14:textId="77777777">
      <w:pPr>
        <w:pStyle w:val="Heading30"/>
        <w:rPr>
          <w:rFonts w:ascii="Verdana" w:hAnsi="Verdana"/>
          <w:sz w:val="20"/>
          <w:szCs w:val="20"/>
        </w:rPr>
      </w:pPr>
      <w:r w:rsidRPr="002C38FB">
        <w:rPr>
          <w:rFonts w:ascii="Verdana" w:hAnsi="Verdana"/>
          <w:sz w:val="20"/>
          <w:szCs w:val="20"/>
        </w:rPr>
        <w:t>2.2.1.1</w:t>
      </w:r>
      <w:r w:rsidRPr="002C38FB">
        <w:rPr>
          <w:rFonts w:ascii="Verdana" w:hAnsi="Verdana"/>
          <w:sz w:val="20"/>
          <w:szCs w:val="20"/>
        </w:rPr>
        <w:tab/>
      </w:r>
      <w:r w:rsidRPr="002C38FB">
        <w:rPr>
          <w:rFonts w:ascii="Verdana" w:hAnsi="Verdana"/>
          <w:sz w:val="20"/>
          <w:szCs w:val="20"/>
        </w:rPr>
        <w:t>Global deterministic numerical weather prediction</w:t>
      </w:r>
      <w:bookmarkStart w:name="_p_D69D3C1B8972814394F89C31F90C2629" w:id="168"/>
      <w:bookmarkEnd w:id="168"/>
    </w:p>
    <w:p w:rsidRPr="002C38FB" w:rsidR="00455F1F" w:rsidP="00455F1F" w:rsidRDefault="00455F1F" w14:paraId="6FD8E44B" w14:textId="77777777">
      <w:pPr>
        <w:pStyle w:val="Bodytextsemibold"/>
        <w:rPr>
          <w:rFonts w:ascii="Verdana" w:hAnsi="Verdana"/>
          <w:b w:val="0"/>
          <w:bCs/>
          <w:color w:val="000000" w:themeColor="text1"/>
          <w:sz w:val="20"/>
          <w:szCs w:val="20"/>
        </w:rPr>
      </w:pPr>
      <w:r w:rsidRPr="002C38FB">
        <w:rPr>
          <w:rFonts w:ascii="Verdana" w:hAnsi="Verdana"/>
          <w:b w:val="0"/>
          <w:bCs/>
          <w:color w:val="000000" w:themeColor="text1"/>
          <w:sz w:val="20"/>
          <w:szCs w:val="20"/>
        </w:rPr>
        <w:t>Regional Specialized Meteorological Centres conducting global deterministic NWP shall:</w:t>
      </w:r>
      <w:bookmarkStart w:name="_p_5CC11FF1E6D6B44A82397281010FD6C2" w:id="169"/>
      <w:bookmarkEnd w:id="169"/>
    </w:p>
    <w:p w:rsidRPr="002C38FB" w:rsidR="00455F1F" w:rsidP="001B3408" w:rsidRDefault="00455F1F" w14:paraId="6FD8E44C" w14:textId="77777777">
      <w:pPr>
        <w:pStyle w:val="Indent1semibold"/>
        <w:tabs>
          <w:tab w:val="clear" w:pos="480"/>
        </w:tabs>
        <w:ind w:left="567" w:hanging="567"/>
        <w:rPr>
          <w:b w:val="0"/>
          <w:bCs/>
          <w:color w:val="000000" w:themeColor="text1"/>
          <w:szCs w:val="20"/>
        </w:rPr>
      </w:pPr>
      <w:r w:rsidRPr="002C38FB">
        <w:rPr>
          <w:b w:val="0"/>
          <w:bCs/>
          <w:color w:val="000000" w:themeColor="text1"/>
          <w:szCs w:val="20"/>
        </w:rPr>
        <w:t>(a)</w:t>
      </w:r>
      <w:r w:rsidRPr="002C38FB">
        <w:rPr>
          <w:b w:val="0"/>
          <w:bCs/>
          <w:color w:val="000000" w:themeColor="text1"/>
          <w:szCs w:val="20"/>
        </w:rPr>
        <w:tab/>
      </w:r>
      <w:r w:rsidRPr="002C38FB">
        <w:rPr>
          <w:b w:val="0"/>
          <w:bCs/>
          <w:color w:val="000000" w:themeColor="text1"/>
          <w:szCs w:val="20"/>
        </w:rPr>
        <w:t>Produce global analyses of the three-dimensional structure of the atmosphere;</w:t>
      </w:r>
      <w:bookmarkStart w:name="_p_02459603A999DD4783EF4364D50CFDA3" w:id="170"/>
      <w:bookmarkEnd w:id="170"/>
    </w:p>
    <w:p w:rsidRPr="002C38FB" w:rsidR="00455F1F" w:rsidP="001B3408" w:rsidRDefault="00455F1F" w14:paraId="6FD8E44D" w14:textId="77777777">
      <w:pPr>
        <w:pStyle w:val="Indent1semibold"/>
        <w:tabs>
          <w:tab w:val="clear" w:pos="480"/>
        </w:tabs>
        <w:ind w:left="567" w:hanging="567"/>
        <w:rPr>
          <w:b w:val="0"/>
          <w:bCs/>
          <w:color w:val="000000" w:themeColor="text1"/>
          <w:szCs w:val="20"/>
        </w:rPr>
      </w:pPr>
      <w:r w:rsidRPr="002C38FB">
        <w:rPr>
          <w:b w:val="0"/>
          <w:bCs/>
          <w:color w:val="000000" w:themeColor="text1"/>
          <w:szCs w:val="20"/>
        </w:rPr>
        <w:t>(b)</w:t>
      </w:r>
      <w:r w:rsidRPr="002C38FB">
        <w:rPr>
          <w:b w:val="0"/>
          <w:bCs/>
          <w:color w:val="000000" w:themeColor="text1"/>
          <w:szCs w:val="20"/>
        </w:rPr>
        <w:tab/>
      </w:r>
      <w:r w:rsidRPr="002C38FB">
        <w:rPr>
          <w:b w:val="0"/>
          <w:bCs/>
          <w:color w:val="000000" w:themeColor="text1"/>
          <w:szCs w:val="20"/>
        </w:rPr>
        <w:t>Produce global forecast fields of basic and derived atmospheric parameters;</w:t>
      </w:r>
      <w:bookmarkStart w:name="_p_19EFA1A594E18D43B0B9EBABB010D7BD" w:id="171"/>
      <w:bookmarkEnd w:id="171"/>
    </w:p>
    <w:p w:rsidRPr="002C38FB" w:rsidR="00455F1F" w:rsidP="001B3408" w:rsidRDefault="00455F1F" w14:paraId="6FD8E44E" w14:textId="77777777">
      <w:pPr>
        <w:pStyle w:val="Indent1semibold"/>
        <w:tabs>
          <w:tab w:val="clear" w:pos="480"/>
        </w:tabs>
        <w:ind w:left="567" w:hanging="567"/>
        <w:rPr>
          <w:b w:val="0"/>
          <w:bCs/>
          <w:color w:val="000000" w:themeColor="text1"/>
          <w:szCs w:val="20"/>
        </w:rPr>
      </w:pPr>
      <w:r w:rsidRPr="002C38FB">
        <w:rPr>
          <w:b w:val="0"/>
          <w:bCs/>
          <w:color w:val="000000" w:themeColor="text1"/>
          <w:szCs w:val="20"/>
        </w:rPr>
        <w:t>(c)</w:t>
      </w:r>
      <w:r w:rsidRPr="002C38FB">
        <w:rPr>
          <w:b w:val="0"/>
          <w:bCs/>
          <w:color w:val="000000" w:themeColor="text1"/>
          <w:szCs w:val="20"/>
        </w:rPr>
        <w:tab/>
      </w:r>
      <w:r w:rsidRPr="002C38FB">
        <w:rPr>
          <w:b w:val="0"/>
          <w:bCs/>
          <w:color w:val="000000" w:themeColor="text1"/>
          <w:szCs w:val="20"/>
        </w:rPr>
        <w:t xml:space="preserve">Make available on </w:t>
      </w:r>
      <w:r w:rsidR="00086A9F">
        <w:rPr>
          <w:b w:val="0"/>
          <w:bCs/>
          <w:color w:val="000000" w:themeColor="text1"/>
          <w:szCs w:val="20"/>
        </w:rPr>
        <w:t xml:space="preserve">the </w:t>
      </w:r>
      <w:r w:rsidRPr="00086A9F" w:rsidR="00086A9F">
        <w:rPr>
          <w:b w:val="0"/>
          <w:bCs/>
          <w:color w:val="000000" w:themeColor="text1"/>
          <w:szCs w:val="20"/>
        </w:rPr>
        <w:t xml:space="preserve">WMO Information System </w:t>
      </w:r>
      <w:r w:rsidR="00086A9F">
        <w:rPr>
          <w:b w:val="0"/>
          <w:bCs/>
          <w:color w:val="000000" w:themeColor="text1"/>
          <w:szCs w:val="20"/>
        </w:rPr>
        <w:t>(</w:t>
      </w:r>
      <w:r w:rsidRPr="002C38FB">
        <w:rPr>
          <w:b w:val="0"/>
          <w:bCs/>
          <w:color w:val="000000" w:themeColor="text1"/>
          <w:szCs w:val="20"/>
        </w:rPr>
        <w:t>WIS</w:t>
      </w:r>
      <w:r w:rsidR="00086A9F">
        <w:rPr>
          <w:b w:val="0"/>
          <w:bCs/>
          <w:color w:val="000000" w:themeColor="text1"/>
          <w:szCs w:val="20"/>
        </w:rPr>
        <w:t>)</w:t>
      </w:r>
      <w:r w:rsidRPr="002C38FB">
        <w:rPr>
          <w:b w:val="0"/>
          <w:bCs/>
          <w:color w:val="000000" w:themeColor="text1"/>
          <w:szCs w:val="20"/>
        </w:rPr>
        <w:t xml:space="preserve"> a range of these products; the list of mandatory and highly recommended global deterministic NWP products to be made available is given in </w:t>
      </w:r>
      <w:r w:rsidRPr="002C38FB">
        <w:rPr>
          <w:rStyle w:val="Hyperlink"/>
          <w:b w:val="0"/>
          <w:bCs/>
          <w:color w:val="000000" w:themeColor="text1"/>
          <w:szCs w:val="20"/>
        </w:rPr>
        <w:t>Appendix 2.2.1</w:t>
      </w:r>
      <w:r w:rsidRPr="002C38FB">
        <w:rPr>
          <w:b w:val="0"/>
          <w:bCs/>
          <w:color w:val="000000" w:themeColor="text1"/>
          <w:szCs w:val="20"/>
        </w:rPr>
        <w:t>;</w:t>
      </w:r>
      <w:bookmarkStart w:name="_p_1BF481E855CF5241BBCF839ACF26FFBB" w:id="172"/>
      <w:bookmarkEnd w:id="172"/>
    </w:p>
    <w:p w:rsidRPr="002C38FB" w:rsidR="00455F1F" w:rsidP="001B3408" w:rsidRDefault="00455F1F" w14:paraId="6FD8E44F" w14:textId="77777777">
      <w:pPr>
        <w:pStyle w:val="Indent1semibold"/>
        <w:tabs>
          <w:tab w:val="clear" w:pos="480"/>
        </w:tabs>
        <w:ind w:left="567" w:hanging="567"/>
        <w:rPr>
          <w:b w:val="0"/>
          <w:bCs/>
          <w:color w:val="000000" w:themeColor="text1"/>
          <w:szCs w:val="20"/>
        </w:rPr>
      </w:pPr>
      <w:r w:rsidRPr="002C38FB">
        <w:rPr>
          <w:b w:val="0"/>
          <w:bCs/>
          <w:color w:val="000000" w:themeColor="text1"/>
          <w:szCs w:val="20"/>
        </w:rPr>
        <w:t>(d)</w:t>
      </w:r>
      <w:r w:rsidRPr="002C38FB">
        <w:rPr>
          <w:b w:val="0"/>
          <w:bCs/>
          <w:color w:val="000000" w:themeColor="text1"/>
          <w:szCs w:val="20"/>
        </w:rPr>
        <w:tab/>
      </w:r>
      <w:r w:rsidRPr="002C38FB">
        <w:rPr>
          <w:b w:val="0"/>
          <w:bCs/>
          <w:color w:val="000000" w:themeColor="text1"/>
          <w:szCs w:val="20"/>
        </w:rPr>
        <w:t xml:space="preserve">Produce verification statistics according to the standard defined in </w:t>
      </w:r>
      <w:r w:rsidRPr="002C38FB">
        <w:rPr>
          <w:rStyle w:val="Hyperlink"/>
          <w:b w:val="0"/>
          <w:bCs/>
          <w:color w:val="000000" w:themeColor="text1"/>
          <w:szCs w:val="20"/>
        </w:rPr>
        <w:t>Appendix 2.2.34</w:t>
      </w:r>
      <w:r w:rsidRPr="002C38FB">
        <w:rPr>
          <w:b w:val="0"/>
          <w:bCs/>
          <w:color w:val="000000" w:themeColor="text1"/>
          <w:szCs w:val="20"/>
        </w:rPr>
        <w:t>, and make them available to the Lead Centre(s) for DNV;</w:t>
      </w:r>
      <w:bookmarkStart w:name="_p_3CB90268097770449393E3174E99F77C" w:id="173"/>
      <w:bookmarkEnd w:id="173"/>
    </w:p>
    <w:p w:rsidRPr="002C38FB" w:rsidR="00455F1F" w:rsidP="001B3408" w:rsidRDefault="00455F1F" w14:paraId="6FD8E450" w14:textId="77777777">
      <w:pPr>
        <w:pStyle w:val="Indent1semibold"/>
        <w:tabs>
          <w:tab w:val="clear" w:pos="480"/>
        </w:tabs>
        <w:ind w:left="567" w:hanging="567"/>
        <w:rPr>
          <w:b w:val="0"/>
          <w:bCs/>
          <w:color w:val="000000" w:themeColor="text1"/>
          <w:szCs w:val="20"/>
        </w:rPr>
      </w:pPr>
      <w:r w:rsidRPr="002C38FB">
        <w:rPr>
          <w:b w:val="0"/>
          <w:bCs/>
          <w:color w:val="000000" w:themeColor="text1"/>
          <w:szCs w:val="20"/>
        </w:rPr>
        <w:t>(e)</w:t>
      </w:r>
      <w:r w:rsidRPr="002C38FB">
        <w:rPr>
          <w:b w:val="0"/>
          <w:bCs/>
          <w:color w:val="000000" w:themeColor="text1"/>
          <w:szCs w:val="20"/>
        </w:rPr>
        <w:tab/>
      </w:r>
      <w:r w:rsidRPr="002C38FB">
        <w:rPr>
          <w:b w:val="0"/>
          <w:bCs/>
          <w:color w:val="000000" w:themeColor="text1"/>
          <w:szCs w:val="20"/>
        </w:rPr>
        <w:t xml:space="preserve">Make available on a website up-to-date information on the characteristics of their global NWP systems. The minimum information to be provided is given in </w:t>
      </w:r>
      <w:r w:rsidRPr="002C38FB">
        <w:rPr>
          <w:rStyle w:val="Hyperlink"/>
          <w:b w:val="0"/>
          <w:bCs/>
          <w:color w:val="000000" w:themeColor="text1"/>
          <w:szCs w:val="20"/>
        </w:rPr>
        <w:t>Appendix 2.2.2</w:t>
      </w:r>
      <w:r w:rsidRPr="002C38FB">
        <w:rPr>
          <w:b w:val="0"/>
          <w:bCs/>
          <w:color w:val="000000" w:themeColor="text1"/>
          <w:szCs w:val="20"/>
        </w:rPr>
        <w:t>.</w:t>
      </w:r>
      <w:bookmarkStart w:name="_p_CA8612F346DA2F44B05CEE65E5B96EAA" w:id="174"/>
      <w:bookmarkEnd w:id="174"/>
    </w:p>
    <w:p w:rsidRPr="00452E83" w:rsidR="00455F1F" w:rsidP="00D56ECF" w:rsidRDefault="00455F1F" w14:paraId="6FD8E451" w14:textId="77777777">
      <w:pPr>
        <w:pStyle w:val="Note"/>
        <w:tabs>
          <w:tab w:val="clear" w:pos="720"/>
          <w:tab w:val="left" w:pos="709"/>
        </w:tabs>
      </w:pPr>
      <w:r w:rsidRPr="00452E83">
        <w:t>Note:</w:t>
      </w:r>
      <w:r w:rsidRPr="00452E83">
        <w:tab/>
      </w:r>
      <w:r w:rsidRPr="00452E83">
        <w:t>The bodies in charge of managing the information contained in the present Manual related to global deterministic NWP are specified in Table 2.</w:t>
      </w:r>
      <w:bookmarkStart w:name="_p_0E0976EEFEA28348B005D5D422943A2F" w:id="175"/>
      <w:bookmarkEnd w:id="175"/>
    </w:p>
    <w:p w:rsidRPr="001B3408" w:rsidR="00455F1F" w:rsidP="00F20AFE" w:rsidRDefault="00455F1F" w14:paraId="6FD8E452" w14:textId="77777777">
      <w:pPr>
        <w:pStyle w:val="Tablecaption"/>
        <w:spacing w:line="240" w:lineRule="auto"/>
        <w:rPr>
          <w:rFonts w:ascii="Verdana" w:hAnsi="Verdana"/>
          <w:color w:val="000000" w:themeColor="text1"/>
          <w:sz w:val="18"/>
          <w:szCs w:val="18"/>
        </w:rPr>
      </w:pPr>
      <w:r w:rsidRPr="001B3408">
        <w:rPr>
          <w:rFonts w:ascii="Verdana" w:hAnsi="Verdana"/>
          <w:color w:val="000000" w:themeColor="text1"/>
          <w:sz w:val="18"/>
          <w:szCs w:val="18"/>
        </w:rPr>
        <w:t>Table 2. WMO bodies responsible for managing information related to global deterministic NWP</w:t>
      </w:r>
      <w:bookmarkStart w:name="_p_1C08F9F29F6BFA4EA8FC89C1E7211606" w:id="176"/>
      <w:bookmarkEnd w:id="176"/>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454"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53" w14:textId="77777777">
            <w:pPr>
              <w:pStyle w:val="Tableheader"/>
              <w:rPr>
                <w:rFonts w:ascii="Verdana" w:hAnsi="Verdana"/>
              </w:rPr>
            </w:pPr>
            <w:r w:rsidRPr="00452E83">
              <w:rPr>
                <w:rFonts w:ascii="Verdana" w:hAnsi="Verdana"/>
              </w:rPr>
              <w:t>Responsibility</w:t>
            </w:r>
            <w:bookmarkStart w:name="_p_196E83600C238E498BAD444BC11404D8" w:id="177"/>
            <w:bookmarkEnd w:id="177"/>
          </w:p>
        </w:tc>
      </w:tr>
      <w:tr w:rsidRPr="00452E83" w:rsidR="00455F1F" w:rsidTr="00437C80" w14:paraId="6FD8E456"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55" w14:textId="77777777">
            <w:pPr>
              <w:pStyle w:val="Tableheader"/>
              <w:rPr>
                <w:rFonts w:ascii="Verdana" w:hAnsi="Verdana"/>
              </w:rPr>
            </w:pPr>
            <w:r w:rsidRPr="00452E83">
              <w:rPr>
                <w:rFonts w:ascii="Verdana" w:hAnsi="Verdana"/>
              </w:rPr>
              <w:t>Changes to activity specification</w:t>
            </w:r>
            <w:bookmarkStart w:name="_p_40679469120DBE48A8B8956529C0A144" w:id="178"/>
            <w:bookmarkEnd w:id="178"/>
          </w:p>
        </w:tc>
      </w:tr>
      <w:tr w:rsidRPr="00137301" w:rsidR="00455F1F" w:rsidTr="00437C80" w14:paraId="6FD8E45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57"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58" w14:textId="77777777">
            <w:pPr>
              <w:pStyle w:val="Tablebody"/>
              <w:rPr>
                <w:rFonts w:ascii="Verdana" w:hAnsi="Verdana"/>
                <w:strike/>
                <w:color w:val="FF0000"/>
                <w:u w:val="dash"/>
                <w:lang w:val="fr-CH"/>
              </w:rPr>
            </w:pPr>
            <w:r w:rsidRPr="00452E83">
              <w:rPr>
                <w:rFonts w:ascii="Verdana" w:hAnsi="Verdana"/>
                <w:strike/>
                <w:color w:val="FF0000"/>
                <w:u w:val="dash"/>
                <w:lang w:val="fr-CH"/>
              </w:rPr>
              <w:t>CBS/ET-OWFPS</w:t>
            </w:r>
            <w:bookmarkStart w:name="_p_4DAC46A04D2C024098F324240DE76AFE" w:id="179"/>
            <w:bookmarkEnd w:id="179"/>
            <w:r w:rsidRPr="00452E83">
              <w:rPr>
                <w:rFonts w:ascii="Verdana" w:hAnsi="Verdana"/>
                <w:strike/>
                <w:color w:val="FF0000"/>
                <w:u w:val="dash"/>
                <w:lang w:val="fr-CH"/>
              </w:rPr>
              <w:t xml:space="preserve"> </w:t>
            </w:r>
            <w:r w:rsidRPr="00452E83">
              <w:rPr>
                <w:rFonts w:ascii="Verdana" w:hAnsi="Verdana"/>
                <w:color w:val="008000"/>
                <w:u w:val="dash"/>
                <w:lang w:val="fr-CH"/>
              </w:rPr>
              <w:t>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59"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5A" w14:textId="77777777">
            <w:pPr>
              <w:pStyle w:val="Tablebody"/>
              <w:rPr>
                <w:rFonts w:ascii="Verdana" w:hAnsi="Verdana"/>
                <w:lang w:val="fr-CH"/>
              </w:rPr>
            </w:pPr>
          </w:p>
        </w:tc>
      </w:tr>
      <w:tr w:rsidRPr="00452E83" w:rsidR="00455F1F" w:rsidTr="00437C80" w14:paraId="6FD8E46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5C"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5D" w14:textId="77777777">
            <w:pPr>
              <w:pStyle w:val="Tablebody"/>
              <w:rPr>
                <w:rFonts w:ascii="Verdana" w:hAnsi="Verdana"/>
                <w:strike/>
                <w:color w:val="FF0000"/>
                <w:u w:val="dash"/>
              </w:rPr>
            </w:pPr>
            <w:r w:rsidRPr="00452E83">
              <w:rPr>
                <w:rFonts w:ascii="Verdana" w:hAnsi="Verdana"/>
                <w:strike/>
                <w:color w:val="FF0000"/>
                <w:u w:val="dash"/>
              </w:rPr>
              <w:t>CBS</w:t>
            </w:r>
            <w:bookmarkStart w:name="_p_04AA584AFBF311408752DC15AF1BB4E5" w:id="180"/>
            <w:bookmarkEnd w:id="180"/>
            <w:r w:rsidRPr="00452E83">
              <w:rPr>
                <w:rFonts w:ascii="Verdana" w:hAnsi="Verdana"/>
                <w:color w:val="008000"/>
                <w:u w:val="dash"/>
                <w:lang w:val="fr-CH"/>
              </w:rPr>
              <w:t xml:space="preserve"> 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5E"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5F" w14:textId="77777777">
            <w:pPr>
              <w:pStyle w:val="Tablebody"/>
              <w:rPr>
                <w:rFonts w:ascii="Verdana" w:hAnsi="Verdana"/>
              </w:rPr>
            </w:pPr>
          </w:p>
        </w:tc>
      </w:tr>
      <w:tr w:rsidRPr="00452E83" w:rsidR="00455F1F" w:rsidTr="00437C80" w14:paraId="6FD8E46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1"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62" w14:textId="77777777">
            <w:pPr>
              <w:pStyle w:val="Tablebody"/>
              <w:rPr>
                <w:rFonts w:ascii="Verdana" w:hAnsi="Verdana"/>
              </w:rPr>
            </w:pPr>
            <w:r w:rsidRPr="00452E83">
              <w:rPr>
                <w:rFonts w:ascii="Verdana" w:hAnsi="Verdana"/>
              </w:rPr>
              <w:t>EC/Congress</w:t>
            </w:r>
            <w:bookmarkStart w:name="_p_A1102C66AD4DBF4D8022F65A5F4E9781" w:id="181"/>
            <w:bookmarkEnd w:id="181"/>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63"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64" w14:textId="77777777">
            <w:pPr>
              <w:pStyle w:val="Tablebody"/>
              <w:rPr>
                <w:rFonts w:ascii="Verdana" w:hAnsi="Verdana"/>
              </w:rPr>
            </w:pPr>
          </w:p>
        </w:tc>
      </w:tr>
      <w:tr w:rsidRPr="00452E83" w:rsidR="00455F1F" w:rsidTr="00437C80" w14:paraId="6FD8E46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6" w14:textId="77777777">
            <w:pPr>
              <w:pStyle w:val="Tableheader"/>
              <w:rPr>
                <w:rFonts w:ascii="Verdana" w:hAnsi="Verdana"/>
              </w:rPr>
            </w:pPr>
            <w:r w:rsidRPr="00452E83">
              <w:rPr>
                <w:rFonts w:ascii="Verdana" w:hAnsi="Verdana"/>
              </w:rPr>
              <w:t>Centres designation</w:t>
            </w:r>
            <w:bookmarkStart w:name="_p_7AA7CE6C1A04494EA4544C42D8D78F8A" w:id="182"/>
            <w:bookmarkEnd w:id="182"/>
          </w:p>
        </w:tc>
      </w:tr>
      <w:tr w:rsidRPr="00452E83" w:rsidR="00455F1F" w:rsidTr="00437C80" w14:paraId="6FD8E46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8"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9"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6A" w14:textId="77777777">
            <w:pPr>
              <w:pStyle w:val="Tablebody"/>
              <w:rPr>
                <w:rFonts w:ascii="Verdana" w:hAnsi="Verdana"/>
                <w:strike/>
                <w:color w:val="FF0000"/>
                <w:u w:val="dash"/>
              </w:rPr>
            </w:pPr>
            <w:r w:rsidRPr="00452E83">
              <w:rPr>
                <w:rFonts w:ascii="Verdana" w:hAnsi="Verdana"/>
                <w:strike/>
                <w:color w:val="FF0000"/>
                <w:u w:val="dash"/>
              </w:rPr>
              <w:t>CBS</w:t>
            </w:r>
            <w:bookmarkStart w:name="_p_8294F2E3BBEAB54696F37CA55C8EC0A3" w:id="183"/>
            <w:bookmarkEnd w:id="183"/>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6B" w14:textId="77777777">
            <w:pPr>
              <w:pStyle w:val="Tablebody"/>
              <w:rPr>
                <w:rFonts w:ascii="Verdana" w:hAnsi="Verdana"/>
              </w:rPr>
            </w:pPr>
          </w:p>
        </w:tc>
      </w:tr>
      <w:tr w:rsidRPr="00452E83" w:rsidR="00455F1F" w:rsidTr="00437C80" w14:paraId="6FD8E471"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D"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6E" w14:textId="77777777">
            <w:pPr>
              <w:pStyle w:val="Tablebody"/>
              <w:rPr>
                <w:rFonts w:ascii="Verdana" w:hAnsi="Verdana"/>
              </w:rPr>
            </w:pPr>
            <w:r w:rsidRPr="00452E83">
              <w:rPr>
                <w:rFonts w:ascii="Verdana" w:hAnsi="Verdana"/>
              </w:rPr>
              <w:t>EC/Congress</w:t>
            </w:r>
            <w:bookmarkStart w:name="_p_F96634718734274D9E5F093B9549B061" w:id="184"/>
            <w:bookmarkEnd w:id="184"/>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6F"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70" w14:textId="77777777">
            <w:pPr>
              <w:pStyle w:val="Tablebody"/>
              <w:rPr>
                <w:rFonts w:ascii="Verdana" w:hAnsi="Verdana"/>
              </w:rPr>
            </w:pPr>
          </w:p>
        </w:tc>
      </w:tr>
      <w:tr w:rsidRPr="00452E83" w:rsidR="00455F1F" w:rsidTr="00437C80" w14:paraId="6FD8E473"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2" w14:textId="77777777">
            <w:pPr>
              <w:pStyle w:val="Tableheader"/>
              <w:rPr>
                <w:rFonts w:ascii="Verdana" w:hAnsi="Verdana"/>
              </w:rPr>
            </w:pPr>
            <w:r w:rsidRPr="00452E83">
              <w:rPr>
                <w:rFonts w:ascii="Verdana" w:hAnsi="Verdana"/>
              </w:rPr>
              <w:t>Compliance</w:t>
            </w:r>
            <w:bookmarkStart w:name="_p_C0AAFC59C9A0B946B4318CEAC2B52731" w:id="185"/>
            <w:bookmarkEnd w:id="185"/>
          </w:p>
        </w:tc>
      </w:tr>
      <w:tr w:rsidRPr="00137301" w:rsidR="00455F1F" w:rsidTr="00437C80" w14:paraId="6FD8E47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4"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5" w14:textId="77777777">
            <w:pPr>
              <w:pStyle w:val="Tablebody"/>
              <w:rPr>
                <w:rFonts w:ascii="Verdana" w:hAnsi="Verdana"/>
                <w:strike/>
                <w:color w:val="FF0000"/>
                <w:u w:val="dash"/>
                <w:lang w:val="fr-CH"/>
              </w:rPr>
            </w:pPr>
            <w:r w:rsidRPr="00452E83">
              <w:rPr>
                <w:rFonts w:ascii="Verdana" w:hAnsi="Verdana"/>
                <w:strike/>
                <w:color w:val="FF0000"/>
                <w:u w:val="dash"/>
                <w:lang w:val="fr-CH"/>
              </w:rPr>
              <w:t>CBS/ET-OWFPS</w:t>
            </w:r>
            <w:bookmarkStart w:name="_p_3028E5782086C7449BFE9863FBE59F0B" w:id="186"/>
            <w:bookmarkEnd w:id="186"/>
            <w:r w:rsidRPr="00452E83">
              <w:rPr>
                <w:rFonts w:ascii="Verdana" w:hAnsi="Verdana"/>
                <w:color w:val="008000"/>
                <w:u w:val="dash"/>
                <w:lang w:val="fr-CH"/>
              </w:rPr>
              <w:t xml:space="preserve"> 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76"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77" w14:textId="77777777">
            <w:pPr>
              <w:pStyle w:val="Tablebody"/>
              <w:rPr>
                <w:rFonts w:ascii="Verdana" w:hAnsi="Verdana"/>
                <w:lang w:val="fr-CH"/>
              </w:rPr>
            </w:pPr>
          </w:p>
        </w:tc>
      </w:tr>
      <w:tr w:rsidRPr="00452E83" w:rsidR="00455F1F" w:rsidTr="00437C80" w14:paraId="6FD8E47D"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9"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A" w14:textId="77777777">
            <w:pPr>
              <w:pStyle w:val="Tablebody"/>
              <w:rPr>
                <w:rFonts w:ascii="Verdana" w:hAnsi="Verdana"/>
                <w:strike/>
                <w:color w:val="FF0000"/>
                <w:u w:val="dash"/>
              </w:rPr>
            </w:pPr>
            <w:r w:rsidRPr="00452E83">
              <w:rPr>
                <w:rFonts w:ascii="Verdana" w:hAnsi="Verdana"/>
                <w:strike/>
                <w:color w:val="FF0000"/>
                <w:u w:val="dash"/>
                <w:lang w:val="en-US"/>
              </w:rPr>
              <w:t>CBS/ICT-DPFS</w:t>
            </w:r>
            <w:r w:rsidRPr="00452E83">
              <w:rPr>
                <w:rFonts w:ascii="Verdana" w:hAnsi="Verdana"/>
                <w:color w:val="008000"/>
                <w:u w:val="dash"/>
                <w:lang w:val="en-US"/>
              </w:rPr>
              <w:t xml:space="preserve"> 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7B" w14:textId="77777777">
            <w:pPr>
              <w:pStyle w:val="Tablebody"/>
              <w:rPr>
                <w:rFonts w:ascii="Verdana" w:hAnsi="Verdana"/>
                <w:strike/>
                <w:color w:val="FF0000"/>
                <w:u w:val="dash"/>
              </w:rPr>
            </w:pPr>
            <w:r w:rsidRPr="00452E83">
              <w:rPr>
                <w:rFonts w:ascii="Verdana" w:hAnsi="Verdana"/>
                <w:strike/>
                <w:color w:val="FF0000"/>
                <w:u w:val="dash"/>
              </w:rPr>
              <w:t>CBS</w:t>
            </w:r>
            <w:bookmarkStart w:name="_p_0EE1D2C66138FF4FA9F41F2374310B59" w:id="187"/>
            <w:bookmarkEnd w:id="187"/>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7C" w14:textId="77777777">
            <w:pPr>
              <w:pStyle w:val="Tablebody"/>
              <w:rPr>
                <w:rFonts w:ascii="Verdana" w:hAnsi="Verdana"/>
              </w:rPr>
            </w:pPr>
          </w:p>
        </w:tc>
      </w:tr>
    </w:tbl>
    <w:p w:rsidRPr="001B3408" w:rsidR="00455F1F" w:rsidP="00455F1F" w:rsidRDefault="00455F1F" w14:paraId="6FD8E47E" w14:textId="77777777">
      <w:pPr>
        <w:pStyle w:val="Heading30"/>
        <w:rPr>
          <w:rFonts w:ascii="Verdana" w:hAnsi="Verdana"/>
          <w:sz w:val="20"/>
          <w:szCs w:val="20"/>
        </w:rPr>
      </w:pPr>
      <w:r w:rsidRPr="001B3408">
        <w:rPr>
          <w:rFonts w:ascii="Verdana" w:hAnsi="Verdana"/>
          <w:sz w:val="20"/>
          <w:szCs w:val="20"/>
        </w:rPr>
        <w:t>2.2.1.2</w:t>
      </w:r>
      <w:r w:rsidRPr="001B3408">
        <w:rPr>
          <w:rFonts w:ascii="Verdana" w:hAnsi="Verdana"/>
          <w:sz w:val="20"/>
          <w:szCs w:val="20"/>
        </w:rPr>
        <w:tab/>
      </w:r>
      <w:r w:rsidRPr="001B3408">
        <w:rPr>
          <w:rFonts w:ascii="Verdana" w:hAnsi="Verdana"/>
          <w:sz w:val="20"/>
          <w:szCs w:val="20"/>
        </w:rPr>
        <w:t>Limited-area deterministic numerical weather prediction</w:t>
      </w:r>
      <w:bookmarkStart w:name="_p_0E2F41D940BB9D40976F35A6E02BE4ED" w:id="188"/>
      <w:bookmarkEnd w:id="188"/>
    </w:p>
    <w:p w:rsidRPr="00452E83" w:rsidR="00455F1F" w:rsidP="00455F1F" w:rsidRDefault="00455F1F" w14:paraId="6FD8E47F"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limited-area deterministic NWP shall:</w:t>
      </w:r>
      <w:bookmarkStart w:name="_p_0A123BD845ADC647A23EFF0621DA3BE5" w:id="189"/>
      <w:bookmarkStart w:name="_p_08E1D3316E59024790832DAD59A156FB" w:id="190"/>
      <w:bookmarkEnd w:id="189"/>
      <w:bookmarkEnd w:id="190"/>
    </w:p>
    <w:p w:rsidRPr="00452E83" w:rsidR="00455F1F" w:rsidP="001B3408" w:rsidRDefault="00455F1F" w14:paraId="6FD8E48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Produce limited-area analyses of the three-dimensional structure of the atmosphere;</w:t>
      </w:r>
      <w:bookmarkStart w:name="_p_399EF2DB2765EB4293A58FFACDFD82D3" w:id="191"/>
      <w:bookmarkEnd w:id="191"/>
    </w:p>
    <w:p w:rsidRPr="00452E83" w:rsidR="00455F1F" w:rsidP="001B3408" w:rsidRDefault="00455F1F" w14:paraId="6FD8E48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Produce limited-area forecast fields of basic and derived atmospheric parameters;</w:t>
      </w:r>
      <w:bookmarkStart w:name="_p_4814CEAEC30BAA45B60D69A339410798" w:id="192"/>
      <w:bookmarkEnd w:id="192"/>
    </w:p>
    <w:p w:rsidRPr="00452E83" w:rsidR="00455F1F" w:rsidP="001B3408" w:rsidRDefault="00455F1F" w14:paraId="6FD8E48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Make available on WIS a range of these products; the list of mandatory and highly recommended limited-area deterministic NWP products to be made available, including metadata, is given in </w:t>
      </w:r>
      <w:r w:rsidRPr="00452E83">
        <w:rPr>
          <w:rStyle w:val="Hyperlink"/>
          <w:b w:val="0"/>
          <w:bCs/>
          <w:color w:val="000000" w:themeColor="text1"/>
          <w:szCs w:val="20"/>
        </w:rPr>
        <w:t>Appendix 2.2.3</w:t>
      </w:r>
      <w:r w:rsidRPr="00452E83">
        <w:rPr>
          <w:b w:val="0"/>
          <w:bCs/>
          <w:color w:val="000000" w:themeColor="text1"/>
          <w:szCs w:val="20"/>
        </w:rPr>
        <w:t>;</w:t>
      </w:r>
      <w:bookmarkStart w:name="_p_927BB75E82E45E4C917B634BAC654EC5" w:id="193"/>
      <w:bookmarkEnd w:id="193"/>
    </w:p>
    <w:p w:rsidRPr="00452E83" w:rsidR="00455F1F" w:rsidP="001B3408" w:rsidRDefault="00455F1F" w14:paraId="6FD8E48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Produce verification statistics according to the standard defined in </w:t>
      </w:r>
      <w:r w:rsidRPr="00452E83">
        <w:rPr>
          <w:rStyle w:val="Hyperlink"/>
          <w:b w:val="0"/>
          <w:bCs/>
          <w:color w:val="000000" w:themeColor="text1"/>
          <w:szCs w:val="20"/>
        </w:rPr>
        <w:t>Appendix 2.2.34</w:t>
      </w:r>
      <w:r w:rsidRPr="00452E83">
        <w:rPr>
          <w:b w:val="0"/>
          <w:bCs/>
          <w:color w:val="000000" w:themeColor="text1"/>
          <w:szCs w:val="20"/>
        </w:rPr>
        <w:t>, adapted for the region covered by the model, at an appropriate resolution, and make available consistent up-to-date graphical displays of the verification results on a website;</w:t>
      </w:r>
      <w:bookmarkStart w:name="_p_D63DD77E1BB6384FA04FBA06C57231B8" w:id="194"/>
      <w:bookmarkEnd w:id="194"/>
    </w:p>
    <w:p w:rsidRPr="00452E83" w:rsidR="00455F1F" w:rsidP="001B3408" w:rsidRDefault="00455F1F" w14:paraId="6FD8E48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limited-area NWP systems; the minimum information to be provided is given in </w:t>
      </w:r>
      <w:r w:rsidRPr="00452E83">
        <w:rPr>
          <w:rStyle w:val="Hyperlink"/>
          <w:b w:val="0"/>
          <w:bCs/>
          <w:color w:val="000000" w:themeColor="text1"/>
          <w:szCs w:val="20"/>
        </w:rPr>
        <w:t>Appendix 2.2.4</w:t>
      </w:r>
      <w:r w:rsidRPr="00452E83">
        <w:rPr>
          <w:b w:val="0"/>
          <w:bCs/>
          <w:color w:val="000000" w:themeColor="text1"/>
          <w:szCs w:val="20"/>
        </w:rPr>
        <w:t>.</w:t>
      </w:r>
      <w:bookmarkStart w:name="_p_ABF139DF667AAE4C9FA91134AB6D613D" w:id="195"/>
      <w:bookmarkEnd w:id="195"/>
    </w:p>
    <w:p w:rsidRPr="001B3408" w:rsidR="00455F1F" w:rsidP="00D56ECF" w:rsidRDefault="00455F1F" w14:paraId="6FD8E485" w14:textId="77777777">
      <w:pPr>
        <w:pStyle w:val="Note"/>
        <w:tabs>
          <w:tab w:val="clear" w:pos="720"/>
          <w:tab w:val="left" w:pos="709"/>
        </w:tabs>
        <w:rPr>
          <w:bCs/>
          <w:szCs w:val="16"/>
        </w:rPr>
      </w:pPr>
      <w:r w:rsidRPr="001B3408">
        <w:rPr>
          <w:bCs/>
          <w:szCs w:val="16"/>
        </w:rPr>
        <w:t>Note:</w:t>
      </w:r>
      <w:r w:rsidRPr="001B3408">
        <w:rPr>
          <w:bCs/>
          <w:szCs w:val="16"/>
        </w:rPr>
        <w:tab/>
      </w:r>
      <w:r w:rsidRPr="001B3408">
        <w:rPr>
          <w:bCs/>
          <w:szCs w:val="16"/>
        </w:rPr>
        <w:t xml:space="preserve">The bodies in charge of </w:t>
      </w:r>
      <w:r w:rsidRPr="001B3408">
        <w:rPr>
          <w:rStyle w:val="Medium"/>
          <w:bCs/>
          <w:szCs w:val="16"/>
        </w:rPr>
        <w:t>managing</w:t>
      </w:r>
      <w:r w:rsidRPr="001B3408">
        <w:rPr>
          <w:bCs/>
          <w:szCs w:val="16"/>
        </w:rPr>
        <w:t xml:space="preserve"> the information contained in the present Manual related to limited-area deterministic NWP are specified in Table 3.</w:t>
      </w:r>
      <w:bookmarkStart w:name="_p_E81C107A23C7BE41AC944484360212B1" w:id="196"/>
      <w:bookmarkEnd w:id="196"/>
    </w:p>
    <w:p w:rsidRPr="001B3408" w:rsidR="00455F1F" w:rsidP="00F20AFE" w:rsidRDefault="00455F1F" w14:paraId="6FD8E486" w14:textId="77777777">
      <w:pPr>
        <w:pStyle w:val="Tablecaption"/>
        <w:spacing w:line="240" w:lineRule="auto"/>
        <w:rPr>
          <w:rFonts w:ascii="Verdana" w:hAnsi="Verdana"/>
          <w:color w:val="000000" w:themeColor="text1"/>
          <w:sz w:val="18"/>
          <w:szCs w:val="18"/>
        </w:rPr>
      </w:pPr>
      <w:r w:rsidRPr="001B3408">
        <w:rPr>
          <w:rFonts w:ascii="Verdana" w:hAnsi="Verdana"/>
          <w:color w:val="000000" w:themeColor="text1"/>
          <w:sz w:val="18"/>
          <w:szCs w:val="18"/>
        </w:rPr>
        <w:t>Table 3. WMO bodies responsible for managing information related to limited-area deterministic NWP</w:t>
      </w:r>
      <w:bookmarkStart w:name="_p_6C6CC0173AE6BB44BAB239AE61C01754" w:id="197"/>
      <w:bookmarkEnd w:id="197"/>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488"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87" w14:textId="77777777">
            <w:pPr>
              <w:pStyle w:val="Tableheader"/>
              <w:rPr>
                <w:rFonts w:ascii="Verdana" w:hAnsi="Verdana"/>
              </w:rPr>
            </w:pPr>
            <w:r w:rsidRPr="00452E83">
              <w:rPr>
                <w:rFonts w:ascii="Verdana" w:hAnsi="Verdana"/>
              </w:rPr>
              <w:t>Responsibility</w:t>
            </w:r>
          </w:p>
        </w:tc>
      </w:tr>
      <w:tr w:rsidRPr="00452E83" w:rsidR="00455F1F" w:rsidTr="00437C80" w14:paraId="6FD8E48A"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89" w14:textId="77777777">
            <w:pPr>
              <w:pStyle w:val="Tableheader"/>
              <w:rPr>
                <w:rFonts w:ascii="Verdana" w:hAnsi="Verdana"/>
              </w:rPr>
            </w:pPr>
            <w:r w:rsidRPr="00452E83">
              <w:rPr>
                <w:rFonts w:ascii="Verdana" w:hAnsi="Verdana"/>
              </w:rPr>
              <w:t>Changes to activity specification</w:t>
            </w:r>
          </w:p>
        </w:tc>
      </w:tr>
      <w:tr w:rsidRPr="00137301" w:rsidR="00455F1F" w:rsidTr="00437C80" w14:paraId="6FD8E48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8B"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8C"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CBS/ET-OWFPS </w:t>
            </w:r>
            <w:r w:rsidRPr="00452E83">
              <w:rPr>
                <w:rFonts w:ascii="Verdana" w:hAnsi="Verdana"/>
                <w:color w:val="008000"/>
                <w:u w:val="dash"/>
                <w:lang w:val="fr-CH"/>
              </w:rPr>
              <w:t>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8D"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8E" w14:textId="77777777">
            <w:pPr>
              <w:pStyle w:val="Tablebody"/>
              <w:rPr>
                <w:rFonts w:ascii="Verdana" w:hAnsi="Verdana"/>
                <w:lang w:val="fr-CH"/>
              </w:rPr>
            </w:pPr>
          </w:p>
        </w:tc>
      </w:tr>
      <w:tr w:rsidRPr="00452E83" w:rsidR="00455F1F" w:rsidTr="00437C80" w14:paraId="6FD8E49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90"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1"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93" w14:textId="77777777">
            <w:pPr>
              <w:pStyle w:val="Tablebody"/>
              <w:rPr>
                <w:rFonts w:ascii="Verdana" w:hAnsi="Verdana"/>
              </w:rPr>
            </w:pPr>
          </w:p>
        </w:tc>
      </w:tr>
      <w:tr w:rsidRPr="00452E83" w:rsidR="00455F1F" w:rsidTr="00437C80" w14:paraId="6FD8E49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95"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6"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7"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98" w14:textId="77777777">
            <w:pPr>
              <w:pStyle w:val="Tablebody"/>
              <w:rPr>
                <w:rFonts w:ascii="Verdana" w:hAnsi="Verdana"/>
              </w:rPr>
            </w:pPr>
          </w:p>
        </w:tc>
      </w:tr>
      <w:tr w:rsidRPr="00452E83" w:rsidR="00455F1F" w:rsidTr="00437C80" w14:paraId="6FD8E49B"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9A" w14:textId="77777777">
            <w:pPr>
              <w:pStyle w:val="Tableheader"/>
              <w:rPr>
                <w:rFonts w:ascii="Verdana" w:hAnsi="Verdana"/>
              </w:rPr>
            </w:pPr>
            <w:r w:rsidRPr="00452E83">
              <w:rPr>
                <w:rFonts w:ascii="Verdana" w:hAnsi="Verdana"/>
              </w:rPr>
              <w:t>Centres designation</w:t>
            </w:r>
          </w:p>
        </w:tc>
      </w:tr>
      <w:tr w:rsidRPr="00452E83" w:rsidR="00455F1F" w:rsidTr="00437C80" w14:paraId="6FD8E4A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9C"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9D"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E"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9F" w14:textId="77777777">
            <w:pPr>
              <w:pStyle w:val="Tablebody"/>
              <w:rPr>
                <w:rFonts w:ascii="Verdana" w:hAnsi="Verdana"/>
              </w:rPr>
            </w:pPr>
          </w:p>
        </w:tc>
      </w:tr>
      <w:tr w:rsidRPr="00452E83" w:rsidR="00455F1F" w:rsidTr="00437C80" w14:paraId="6FD8E4A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1"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2"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A3"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A4" w14:textId="77777777">
            <w:pPr>
              <w:pStyle w:val="Tablebody"/>
              <w:rPr>
                <w:rFonts w:ascii="Verdana" w:hAnsi="Verdana"/>
              </w:rPr>
            </w:pPr>
          </w:p>
        </w:tc>
      </w:tr>
      <w:tr w:rsidRPr="00452E83" w:rsidR="00455F1F" w:rsidTr="00437C80" w14:paraId="6FD8E4A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6" w14:textId="77777777">
            <w:pPr>
              <w:pStyle w:val="Tableheader"/>
              <w:rPr>
                <w:rFonts w:ascii="Verdana" w:hAnsi="Verdana"/>
              </w:rPr>
            </w:pPr>
            <w:r w:rsidRPr="00452E83">
              <w:rPr>
                <w:rFonts w:ascii="Verdana" w:hAnsi="Verdana"/>
              </w:rPr>
              <w:t>Compliance</w:t>
            </w:r>
          </w:p>
        </w:tc>
      </w:tr>
      <w:tr w:rsidRPr="00137301" w:rsidR="00455F1F" w:rsidTr="00437C80" w14:paraId="6FD8E4A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8"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9" w14:textId="77777777">
            <w:pPr>
              <w:pStyle w:val="Tablebody"/>
              <w:rPr>
                <w:rFonts w:ascii="Verdana" w:hAnsi="Verdana"/>
                <w:strike/>
                <w:color w:val="FF0000"/>
                <w:u w:val="dash"/>
                <w:lang w:val="fr-CH"/>
              </w:rPr>
            </w:pPr>
            <w:r w:rsidRPr="00452E83">
              <w:rPr>
                <w:rFonts w:ascii="Verdana" w:hAnsi="Verdana"/>
                <w:strike/>
                <w:color w:val="FF0000"/>
                <w:u w:val="dash"/>
                <w:lang w:val="fr-CH"/>
              </w:rPr>
              <w:t>CBS/ET-OWFPS</w:t>
            </w:r>
            <w:r w:rsidRPr="00452E83">
              <w:rPr>
                <w:rFonts w:ascii="Verdana" w:hAnsi="Verdana"/>
                <w:color w:val="008000"/>
                <w:u w:val="dash"/>
                <w:lang w:val="fr-CH"/>
              </w:rPr>
              <w:t xml:space="preserve"> 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AA"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AB" w14:textId="77777777">
            <w:pPr>
              <w:pStyle w:val="Tablebody"/>
              <w:rPr>
                <w:rFonts w:ascii="Verdana" w:hAnsi="Verdana"/>
                <w:lang w:val="fr-CH"/>
              </w:rPr>
            </w:pPr>
          </w:p>
        </w:tc>
      </w:tr>
      <w:tr w:rsidRPr="00452E83" w:rsidR="00455F1F" w:rsidTr="00437C80" w14:paraId="6FD8E4B1"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D"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E" w14:textId="77777777">
            <w:pPr>
              <w:pStyle w:val="Tablebody"/>
              <w:rPr>
                <w:rFonts w:ascii="Verdana" w:hAnsi="Verdana"/>
                <w:strike/>
                <w:color w:val="FF0000"/>
                <w:u w:val="dash"/>
              </w:rPr>
            </w:pPr>
            <w:r w:rsidRPr="00452E83">
              <w:rPr>
                <w:rFonts w:ascii="Verdana" w:hAnsi="Verdana"/>
                <w:strike/>
                <w:color w:val="FF0000"/>
                <w:u w:val="dash"/>
                <w:lang w:val="en-US"/>
              </w:rPr>
              <w:t>CBS/ICT-DPFS</w:t>
            </w:r>
            <w:r w:rsidRPr="00452E83">
              <w:rPr>
                <w:rFonts w:ascii="Verdana" w:hAnsi="Verdana"/>
                <w:color w:val="008000"/>
                <w:u w:val="dash"/>
                <w:lang w:val="en-US"/>
              </w:rPr>
              <w:t xml:space="preserve"> 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AF"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B0" w14:textId="77777777">
            <w:pPr>
              <w:pStyle w:val="Tablebody"/>
              <w:rPr>
                <w:rFonts w:ascii="Verdana" w:hAnsi="Verdana"/>
              </w:rPr>
            </w:pPr>
          </w:p>
        </w:tc>
      </w:tr>
    </w:tbl>
    <w:p w:rsidRPr="001B3408" w:rsidR="00455F1F" w:rsidP="00455F1F" w:rsidRDefault="00455F1F" w14:paraId="6FD8E4B2" w14:textId="77777777">
      <w:pPr>
        <w:pStyle w:val="Heading30"/>
        <w:rPr>
          <w:rFonts w:ascii="Verdana" w:hAnsi="Verdana"/>
          <w:sz w:val="20"/>
          <w:szCs w:val="20"/>
        </w:rPr>
      </w:pPr>
      <w:r w:rsidRPr="001B3408">
        <w:rPr>
          <w:rFonts w:ascii="Verdana" w:hAnsi="Verdana"/>
          <w:sz w:val="20"/>
          <w:szCs w:val="20"/>
        </w:rPr>
        <w:t>2.2.1.3</w:t>
      </w:r>
      <w:r w:rsidRPr="001B3408">
        <w:rPr>
          <w:rFonts w:ascii="Verdana" w:hAnsi="Verdana"/>
          <w:sz w:val="20"/>
          <w:szCs w:val="20"/>
        </w:rPr>
        <w:tab/>
      </w:r>
      <w:r w:rsidRPr="001B3408">
        <w:rPr>
          <w:rFonts w:ascii="Verdana" w:hAnsi="Verdana"/>
          <w:sz w:val="20"/>
          <w:szCs w:val="20"/>
        </w:rPr>
        <w:t>Global ensemble numerical weather prediction</w:t>
      </w:r>
      <w:bookmarkStart w:name="_p_40AD87EE03C09848A0BCCE051108FA16" w:id="198"/>
      <w:bookmarkEnd w:id="198"/>
    </w:p>
    <w:p w:rsidRPr="00452E83" w:rsidR="00455F1F" w:rsidP="00455F1F" w:rsidRDefault="00455F1F" w14:paraId="6FD8E4B3"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global ensemble NWP shall:</w:t>
      </w:r>
      <w:bookmarkStart w:name="_p_11E72F1D8E63854EA0E76998FAD40F9A" w:id="199"/>
      <w:bookmarkEnd w:id="199"/>
    </w:p>
    <w:p w:rsidRPr="00452E83" w:rsidR="00455F1F" w:rsidP="001B3408" w:rsidRDefault="00455F1F" w14:paraId="6FD8E4B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Produce global ensemble forecast fields of basic and derived atmospheric parameters;</w:t>
      </w:r>
      <w:bookmarkStart w:name="_p_ABC904726EA95544B6BDC41C5E991273" w:id="200"/>
      <w:bookmarkEnd w:id="200"/>
    </w:p>
    <w:p w:rsidRPr="00452E83" w:rsidR="00455F1F" w:rsidP="001B3408" w:rsidRDefault="00455F1F" w14:paraId="6FD8E4B5"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Make available on WIS a range of these products; the list of mandatory and highly recommended global ensemble NWP products to be made available is given in </w:t>
      </w:r>
      <w:r w:rsidRPr="00452E83">
        <w:rPr>
          <w:rStyle w:val="Hyperlink"/>
          <w:b w:val="0"/>
          <w:bCs/>
          <w:color w:val="000000" w:themeColor="text1"/>
          <w:szCs w:val="20"/>
        </w:rPr>
        <w:t>Appendix 2.2.5</w:t>
      </w:r>
      <w:r w:rsidRPr="00452E83">
        <w:rPr>
          <w:b w:val="0"/>
          <w:bCs/>
          <w:color w:val="000000" w:themeColor="text1"/>
          <w:szCs w:val="20"/>
        </w:rPr>
        <w:t>;</w:t>
      </w:r>
      <w:bookmarkStart w:name="_p_CA522024E01D72449370CB0138E7A7D8" w:id="201"/>
      <w:bookmarkEnd w:id="201"/>
    </w:p>
    <w:p w:rsidRPr="00452E83" w:rsidR="00455F1F" w:rsidP="001B3408" w:rsidRDefault="00455F1F" w14:paraId="6FD8E4B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Make verification statistics available to the Lead Centre(s) for EPS verification according to the standard defined in </w:t>
      </w:r>
      <w:r w:rsidRPr="00452E83">
        <w:rPr>
          <w:rStyle w:val="Hyperlink"/>
          <w:b w:val="0"/>
          <w:bCs/>
          <w:color w:val="000000" w:themeColor="text1"/>
          <w:szCs w:val="20"/>
        </w:rPr>
        <w:t>Appendix 2.2.35</w:t>
      </w:r>
      <w:r w:rsidRPr="00452E83">
        <w:rPr>
          <w:b w:val="0"/>
          <w:bCs/>
          <w:color w:val="000000" w:themeColor="text1"/>
          <w:szCs w:val="20"/>
        </w:rPr>
        <w:t>;</w:t>
      </w:r>
      <w:bookmarkStart w:name="_p_13B3D65F27576C448D3BC85F52897B98" w:id="202"/>
      <w:bookmarkEnd w:id="202"/>
    </w:p>
    <w:p w:rsidRPr="00452E83" w:rsidR="00455F1F" w:rsidP="001B3408" w:rsidRDefault="00455F1F" w14:paraId="6FD8E4B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global EPS; the minimum information to be provided is given in </w:t>
      </w:r>
      <w:r w:rsidRPr="00452E83">
        <w:rPr>
          <w:rStyle w:val="Hyperlink"/>
          <w:b w:val="0"/>
          <w:bCs/>
          <w:color w:val="000000" w:themeColor="text1"/>
          <w:szCs w:val="20"/>
        </w:rPr>
        <w:t>Appendix 2.2.6</w:t>
      </w:r>
      <w:r w:rsidRPr="00452E83">
        <w:rPr>
          <w:b w:val="0"/>
          <w:bCs/>
          <w:color w:val="000000" w:themeColor="text1"/>
          <w:szCs w:val="20"/>
        </w:rPr>
        <w:t>.</w:t>
      </w:r>
      <w:bookmarkStart w:name="_p_1AB8A492CFDBED40B7CDB844B17ED7DA" w:id="203"/>
      <w:bookmarkEnd w:id="203"/>
    </w:p>
    <w:p w:rsidR="001B3408" w:rsidP="00D56ECF" w:rsidRDefault="00455F1F" w14:paraId="6FD8E4B8" w14:textId="77777777">
      <w:pPr>
        <w:pStyle w:val="Note"/>
        <w:tabs>
          <w:tab w:val="clear" w:pos="720"/>
          <w:tab w:val="left" w:pos="709"/>
        </w:tabs>
        <w:rPr>
          <w:bCs/>
        </w:rPr>
      </w:pPr>
      <w:r w:rsidRPr="00452E83">
        <w:rPr>
          <w:bCs/>
        </w:rPr>
        <w:t>Note:</w:t>
      </w:r>
      <w:r w:rsidRPr="00452E83">
        <w:rPr>
          <w:bCs/>
        </w:rPr>
        <w:tab/>
      </w:r>
      <w:r w:rsidRPr="00452E83">
        <w:rPr>
          <w:bCs/>
        </w:rPr>
        <w:t>The bodies in charge of managing the information contained in the present Manual related to global ensemble NWP are specified in Table 4.</w:t>
      </w:r>
      <w:bookmarkStart w:name="_p_E7CF5C95AA9B5940816A177DF73A01B1" w:id="204"/>
      <w:bookmarkEnd w:id="204"/>
    </w:p>
    <w:p w:rsidR="001B3408" w:rsidP="001B3408" w:rsidRDefault="001B3408" w14:paraId="6FD8E4B9" w14:textId="77777777">
      <w:pPr>
        <w:pStyle w:val="WMOBodyText"/>
        <w:rPr>
          <w:color w:val="000000" w:themeColor="text1"/>
          <w:sz w:val="16"/>
          <w:szCs w:val="22"/>
        </w:rPr>
      </w:pPr>
      <w:r>
        <w:br w:type="page"/>
      </w:r>
    </w:p>
    <w:p w:rsidRPr="001B3408" w:rsidR="00455F1F" w:rsidP="00F20AFE" w:rsidRDefault="00455F1F" w14:paraId="6FD8E4BA" w14:textId="77777777">
      <w:pPr>
        <w:pStyle w:val="Tablecaption"/>
        <w:spacing w:line="240" w:lineRule="auto"/>
        <w:rPr>
          <w:rFonts w:ascii="Verdana" w:hAnsi="Verdana"/>
          <w:color w:val="000000" w:themeColor="text1"/>
          <w:sz w:val="18"/>
          <w:szCs w:val="18"/>
        </w:rPr>
      </w:pPr>
      <w:r w:rsidRPr="001B3408">
        <w:rPr>
          <w:rFonts w:ascii="Verdana" w:hAnsi="Verdana"/>
          <w:color w:val="000000" w:themeColor="text1"/>
          <w:sz w:val="18"/>
          <w:szCs w:val="18"/>
        </w:rPr>
        <w:t>Table 4. WMO bodies responsible for managing information related to global ensemble NWP</w:t>
      </w:r>
      <w:bookmarkStart w:name="_p_DDA68E49F929914A8C83AB65856C74AE" w:id="205"/>
      <w:bookmarkEnd w:id="205"/>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4BC"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BB" w14:textId="77777777">
            <w:pPr>
              <w:pStyle w:val="Tableheader"/>
              <w:rPr>
                <w:rFonts w:ascii="Verdana" w:hAnsi="Verdana"/>
              </w:rPr>
            </w:pPr>
            <w:r w:rsidRPr="00452E83">
              <w:rPr>
                <w:rFonts w:ascii="Verdana" w:hAnsi="Verdana"/>
              </w:rPr>
              <w:t>Responsibility</w:t>
            </w:r>
          </w:p>
        </w:tc>
      </w:tr>
      <w:tr w:rsidRPr="00452E83" w:rsidR="00455F1F" w:rsidTr="00437C80" w14:paraId="6FD8E4BE"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BD" w14:textId="77777777">
            <w:pPr>
              <w:pStyle w:val="Tableheader"/>
              <w:rPr>
                <w:rFonts w:ascii="Verdana" w:hAnsi="Verdana"/>
              </w:rPr>
            </w:pPr>
            <w:r w:rsidRPr="00452E83">
              <w:rPr>
                <w:rFonts w:ascii="Verdana" w:hAnsi="Verdana"/>
              </w:rPr>
              <w:t>Changes to activity specification</w:t>
            </w:r>
          </w:p>
        </w:tc>
      </w:tr>
      <w:tr w:rsidRPr="00137301" w:rsidR="00455F1F" w:rsidTr="00437C80" w14:paraId="6FD8E4C3"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BF"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0"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CBS/ET-OWFPS </w:t>
            </w:r>
            <w:r w:rsidRPr="00452E83">
              <w:rPr>
                <w:rFonts w:ascii="Verdana" w:hAnsi="Verdana"/>
                <w:color w:val="008000"/>
                <w:u w:val="dash"/>
                <w:lang w:val="fr-CH"/>
              </w:rPr>
              <w:t>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1"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C2" w14:textId="77777777">
            <w:pPr>
              <w:pStyle w:val="Tablebody"/>
              <w:rPr>
                <w:rFonts w:ascii="Verdana" w:hAnsi="Verdana"/>
                <w:lang w:val="fr-CH"/>
              </w:rPr>
            </w:pPr>
          </w:p>
        </w:tc>
      </w:tr>
      <w:tr w:rsidRPr="00452E83" w:rsidR="00455F1F" w:rsidTr="00437C80" w14:paraId="6FD8E4C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C4"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5"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6"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C7" w14:textId="77777777">
            <w:pPr>
              <w:pStyle w:val="Tablebody"/>
              <w:rPr>
                <w:rFonts w:ascii="Verdana" w:hAnsi="Verdana"/>
              </w:rPr>
            </w:pPr>
          </w:p>
        </w:tc>
      </w:tr>
      <w:tr w:rsidRPr="00452E83" w:rsidR="00455F1F" w:rsidTr="00437C80" w14:paraId="6FD8E4CD"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C9"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A"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CB"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CC" w14:textId="77777777">
            <w:pPr>
              <w:pStyle w:val="Tablebody"/>
              <w:rPr>
                <w:rFonts w:ascii="Verdana" w:hAnsi="Verdana"/>
              </w:rPr>
            </w:pPr>
          </w:p>
        </w:tc>
      </w:tr>
      <w:tr w:rsidRPr="00452E83" w:rsidR="00455F1F" w:rsidTr="00437C80" w14:paraId="6FD8E4CF"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CE" w14:textId="77777777">
            <w:pPr>
              <w:pStyle w:val="Tableheader"/>
              <w:rPr>
                <w:rFonts w:ascii="Verdana" w:hAnsi="Verdana"/>
              </w:rPr>
            </w:pPr>
            <w:r w:rsidRPr="00452E83">
              <w:rPr>
                <w:rFonts w:ascii="Verdana" w:hAnsi="Verdana"/>
              </w:rPr>
              <w:t>Centres designation</w:t>
            </w:r>
          </w:p>
        </w:tc>
      </w:tr>
      <w:tr w:rsidRPr="00452E83" w:rsidR="00455F1F" w:rsidTr="00437C80" w14:paraId="6FD8E4D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0"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1"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2"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3" w14:textId="77777777">
            <w:pPr>
              <w:pStyle w:val="Tablebody"/>
              <w:rPr>
                <w:rFonts w:ascii="Verdana" w:hAnsi="Verdana"/>
              </w:rPr>
            </w:pPr>
          </w:p>
        </w:tc>
      </w:tr>
      <w:tr w:rsidRPr="00452E83" w:rsidR="00455F1F" w:rsidTr="00437C80" w14:paraId="6FD8E4D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5"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6"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7"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8" w14:textId="77777777">
            <w:pPr>
              <w:pStyle w:val="Tablebody"/>
              <w:rPr>
                <w:rFonts w:ascii="Verdana" w:hAnsi="Verdana"/>
              </w:rPr>
            </w:pPr>
          </w:p>
        </w:tc>
      </w:tr>
      <w:tr w:rsidRPr="00452E83" w:rsidR="00455F1F" w:rsidTr="00437C80" w14:paraId="6FD8E4DB"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A" w14:textId="77777777">
            <w:pPr>
              <w:pStyle w:val="Tableheader"/>
              <w:rPr>
                <w:rFonts w:ascii="Verdana" w:hAnsi="Verdana"/>
              </w:rPr>
            </w:pPr>
            <w:r w:rsidRPr="00452E83">
              <w:rPr>
                <w:rFonts w:ascii="Verdana" w:hAnsi="Verdana"/>
              </w:rPr>
              <w:t>Compliance</w:t>
            </w:r>
          </w:p>
        </w:tc>
      </w:tr>
      <w:tr w:rsidRPr="00137301" w:rsidR="00455F1F" w:rsidTr="00437C80" w14:paraId="6FD8E4E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C"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DD" w14:textId="77777777">
            <w:pPr>
              <w:pStyle w:val="Tablebody"/>
              <w:rPr>
                <w:rFonts w:ascii="Verdana" w:hAnsi="Verdana"/>
                <w:strike/>
                <w:color w:val="FF0000"/>
                <w:u w:val="dash"/>
                <w:lang w:val="fr-CH"/>
              </w:rPr>
            </w:pPr>
            <w:r w:rsidRPr="00452E83">
              <w:rPr>
                <w:rFonts w:ascii="Verdana" w:hAnsi="Verdana"/>
                <w:strike/>
                <w:color w:val="FF0000"/>
                <w:u w:val="dash"/>
                <w:lang w:val="fr-CH"/>
              </w:rPr>
              <w:t>CBS/ET-OWFPS</w:t>
            </w:r>
            <w:r w:rsidRPr="00452E83">
              <w:rPr>
                <w:rFonts w:ascii="Verdana" w:hAnsi="Verdana"/>
                <w:color w:val="008000"/>
                <w:u w:val="dash"/>
                <w:lang w:val="fr-CH"/>
              </w:rPr>
              <w:t xml:space="preserve"> 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E"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DF" w14:textId="77777777">
            <w:pPr>
              <w:pStyle w:val="Tablebody"/>
              <w:rPr>
                <w:rFonts w:ascii="Verdana" w:hAnsi="Verdana"/>
                <w:lang w:val="fr-CH"/>
              </w:rPr>
            </w:pPr>
          </w:p>
        </w:tc>
      </w:tr>
      <w:tr w:rsidRPr="00452E83" w:rsidR="00455F1F" w:rsidTr="00437C80" w14:paraId="6FD8E4E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E1"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E2" w14:textId="77777777">
            <w:pPr>
              <w:pStyle w:val="Tablebody"/>
              <w:rPr>
                <w:rFonts w:ascii="Verdana" w:hAnsi="Verdana"/>
                <w:strike/>
                <w:color w:val="FF0000"/>
                <w:u w:val="dash"/>
              </w:rPr>
            </w:pPr>
            <w:r w:rsidRPr="00452E83">
              <w:rPr>
                <w:rFonts w:ascii="Verdana" w:hAnsi="Verdana"/>
                <w:strike/>
                <w:color w:val="FF0000"/>
                <w:u w:val="dash"/>
                <w:lang w:val="en-US"/>
              </w:rPr>
              <w:t>CBS/ICT-DPFS</w:t>
            </w:r>
            <w:r w:rsidRPr="00452E83">
              <w:rPr>
                <w:rFonts w:ascii="Verdana" w:hAnsi="Verdana"/>
                <w:color w:val="008000"/>
                <w:u w:val="dash"/>
                <w:lang w:val="en-US"/>
              </w:rPr>
              <w:t xml:space="preserve"> 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E3"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E4" w14:textId="77777777">
            <w:pPr>
              <w:pStyle w:val="Tablebody"/>
              <w:rPr>
                <w:rFonts w:ascii="Verdana" w:hAnsi="Verdana"/>
              </w:rPr>
            </w:pPr>
          </w:p>
        </w:tc>
      </w:tr>
    </w:tbl>
    <w:p w:rsidRPr="001B3408" w:rsidR="00455F1F" w:rsidP="00455F1F" w:rsidRDefault="00455F1F" w14:paraId="6FD8E4E6" w14:textId="77777777">
      <w:pPr>
        <w:pStyle w:val="Heading30"/>
        <w:rPr>
          <w:rFonts w:ascii="Verdana" w:hAnsi="Verdana"/>
          <w:sz w:val="20"/>
          <w:szCs w:val="20"/>
        </w:rPr>
      </w:pPr>
      <w:r w:rsidRPr="001B3408">
        <w:rPr>
          <w:rFonts w:ascii="Verdana" w:hAnsi="Verdana"/>
          <w:sz w:val="20"/>
          <w:szCs w:val="20"/>
        </w:rPr>
        <w:t>2.2.1.4</w:t>
      </w:r>
      <w:r w:rsidRPr="001B3408">
        <w:rPr>
          <w:rFonts w:ascii="Verdana" w:hAnsi="Verdana"/>
          <w:sz w:val="20"/>
          <w:szCs w:val="20"/>
        </w:rPr>
        <w:tab/>
      </w:r>
      <w:r w:rsidRPr="001B3408">
        <w:rPr>
          <w:rFonts w:ascii="Verdana" w:hAnsi="Verdana"/>
          <w:sz w:val="20"/>
          <w:szCs w:val="20"/>
        </w:rPr>
        <w:t>Limited-area ensemble numerical weather prediction</w:t>
      </w:r>
      <w:bookmarkStart w:name="_p_B851BCCFA0C8AD499D9862B689553281" w:id="206"/>
      <w:bookmarkEnd w:id="206"/>
    </w:p>
    <w:p w:rsidRPr="00452E83" w:rsidR="00455F1F" w:rsidP="00455F1F" w:rsidRDefault="00455F1F" w14:paraId="6FD8E4E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limited-area ensemble NWP shall:</w:t>
      </w:r>
      <w:bookmarkStart w:name="_p_FE859F2A5D7AED4B9B1EB1D74D299232" w:id="207"/>
      <w:bookmarkEnd w:id="207"/>
    </w:p>
    <w:p w:rsidRPr="00452E83" w:rsidR="00455F1F" w:rsidP="00D05D11" w:rsidRDefault="00455F1F" w14:paraId="6FD8E4E8" w14:textId="77777777">
      <w:pPr>
        <w:pStyle w:val="Indent1semibold"/>
        <w:tabs>
          <w:tab w:val="clear" w:pos="480"/>
        </w:tabs>
        <w:spacing w:line="240" w:lineRule="auto"/>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Produce limited-area ensemble forecast fields of basic and derived atmospheric parameters;</w:t>
      </w:r>
      <w:bookmarkStart w:name="_p_0D7BB1848CAB944BA6A36E95C5B1B68C" w:id="208"/>
      <w:bookmarkEnd w:id="208"/>
    </w:p>
    <w:p w:rsidRPr="00452E83" w:rsidR="00455F1F" w:rsidP="00C66A98" w:rsidRDefault="00455F1F" w14:paraId="6FD8E4E9" w14:textId="77777777">
      <w:pPr>
        <w:pStyle w:val="Indent1semibold"/>
        <w:tabs>
          <w:tab w:val="clear" w:pos="480"/>
        </w:tabs>
        <w:spacing w:line="240" w:lineRule="auto"/>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Make available on WIS a range of these products; the list of mandatory and highly recommended limited-area ensemble NWP products to be made available is given in </w:t>
      </w:r>
      <w:r w:rsidRPr="00452E83">
        <w:rPr>
          <w:rStyle w:val="Hyperlink"/>
          <w:b w:val="0"/>
          <w:bCs/>
          <w:color w:val="000000" w:themeColor="text1"/>
          <w:szCs w:val="20"/>
        </w:rPr>
        <w:t>Appendix 2.2.7</w:t>
      </w:r>
      <w:r w:rsidRPr="00452E83">
        <w:rPr>
          <w:b w:val="0"/>
          <w:bCs/>
          <w:color w:val="000000" w:themeColor="text1"/>
          <w:szCs w:val="20"/>
        </w:rPr>
        <w:t>;</w:t>
      </w:r>
      <w:bookmarkStart w:name="_p_AB7A5B61E3444F42A540F948AD6C3CA8" w:id="209"/>
      <w:bookmarkEnd w:id="209"/>
    </w:p>
    <w:p w:rsidRPr="00452E83" w:rsidR="00455F1F" w:rsidP="00C66A98" w:rsidRDefault="00455F1F" w14:paraId="6FD8E4EA" w14:textId="77777777">
      <w:pPr>
        <w:pStyle w:val="Indent1semibold"/>
        <w:tabs>
          <w:tab w:val="clear" w:pos="480"/>
        </w:tabs>
        <w:spacing w:line="240" w:lineRule="auto"/>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Produce verification statistics according to the standard defined in </w:t>
      </w:r>
      <w:r w:rsidRPr="00452E83">
        <w:rPr>
          <w:rStyle w:val="Hyperlink"/>
          <w:b w:val="0"/>
          <w:bCs/>
          <w:color w:val="000000" w:themeColor="text1"/>
          <w:szCs w:val="20"/>
        </w:rPr>
        <w:t>Appendix 2.2.35</w:t>
      </w:r>
      <w:r w:rsidRPr="00452E83">
        <w:rPr>
          <w:b w:val="0"/>
          <w:bCs/>
          <w:color w:val="000000" w:themeColor="text1"/>
          <w:szCs w:val="20"/>
        </w:rPr>
        <w:t>, adapted for the region covered by the model, and make available consistent up-to-date graphical displays of the verification results on a website;</w:t>
      </w:r>
      <w:bookmarkStart w:name="_p_39F6FEE4E9D89D45B8F41243E9E8B5EF" w:id="210"/>
      <w:bookmarkEnd w:id="210"/>
    </w:p>
    <w:p w:rsidRPr="00452E83" w:rsidR="00455F1F" w:rsidP="00C66A98" w:rsidRDefault="00455F1F" w14:paraId="6FD8E4EB" w14:textId="77777777">
      <w:pPr>
        <w:pStyle w:val="Indent1semibold"/>
        <w:tabs>
          <w:tab w:val="clear" w:pos="480"/>
        </w:tabs>
        <w:spacing w:line="240" w:lineRule="auto"/>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Make available on a website up-to-date information on the characteristics of their limited-area EPS; the minimum information to be provided is given in Appendix 2.2.8.</w:t>
      </w:r>
      <w:bookmarkStart w:name="_p_DEB24F760DF12145A7FED4F4365C5AEB" w:id="211"/>
      <w:bookmarkEnd w:id="211"/>
    </w:p>
    <w:p w:rsidRPr="00452E83" w:rsidR="00455F1F" w:rsidP="00D56ECF" w:rsidRDefault="00455F1F" w14:paraId="6FD8E4EC" w14:textId="77777777">
      <w:pPr>
        <w:pStyle w:val="Note"/>
        <w:tabs>
          <w:tab w:val="clear" w:pos="720"/>
          <w:tab w:val="left" w:pos="709"/>
        </w:tabs>
      </w:pPr>
      <w:r w:rsidRPr="00452E83">
        <w:t>Note:</w:t>
      </w:r>
      <w:r w:rsidRPr="00452E83">
        <w:tab/>
      </w:r>
      <w:r w:rsidRPr="00452E83">
        <w:t>The bodies in charge of managing the information contained in the present Manual related to limited-area ensemble NWP are specified in Table 5.</w:t>
      </w:r>
      <w:bookmarkStart w:name="_p_4811E8A2B8949A45A1BD38D8E56683A5" w:id="212"/>
      <w:bookmarkEnd w:id="212"/>
    </w:p>
    <w:p w:rsidRPr="001B3408" w:rsidR="00455F1F" w:rsidP="00F20AFE" w:rsidRDefault="00455F1F" w14:paraId="6FD8E4ED" w14:textId="77777777">
      <w:pPr>
        <w:pStyle w:val="Tablecaption"/>
        <w:spacing w:line="240" w:lineRule="auto"/>
        <w:rPr>
          <w:rFonts w:ascii="Verdana" w:hAnsi="Verdana" w:eastAsia="Arial" w:cs="Arial"/>
          <w:color w:val="000000" w:themeColor="text1"/>
          <w:sz w:val="18"/>
          <w:szCs w:val="18"/>
          <w:lang w:eastAsia="en-US"/>
        </w:rPr>
      </w:pPr>
      <w:r w:rsidRPr="001B3408">
        <w:rPr>
          <w:rFonts w:ascii="Verdana" w:hAnsi="Verdana" w:eastAsia="Arial" w:cs="Arial"/>
          <w:color w:val="000000" w:themeColor="text1"/>
          <w:sz w:val="18"/>
          <w:szCs w:val="18"/>
          <w:lang w:eastAsia="en-US"/>
        </w:rPr>
        <w:t xml:space="preserve">Table 5. WMO bodies responsible for managing information related to limited-area </w:t>
      </w:r>
      <w:r w:rsidRPr="001B3408">
        <w:rPr>
          <w:rFonts w:ascii="Verdana" w:hAnsi="Verdana" w:eastAsia="Arial" w:cs="Arial"/>
          <w:color w:val="000000" w:themeColor="text1"/>
          <w:sz w:val="18"/>
          <w:szCs w:val="18"/>
          <w:lang w:eastAsia="en-US"/>
        </w:rPr>
        <w:br/>
      </w:r>
      <w:r w:rsidRPr="001B3408">
        <w:rPr>
          <w:rFonts w:ascii="Verdana" w:hAnsi="Verdana" w:eastAsia="Arial" w:cs="Arial"/>
          <w:color w:val="000000" w:themeColor="text1"/>
          <w:sz w:val="18"/>
          <w:szCs w:val="18"/>
          <w:lang w:eastAsia="en-US"/>
        </w:rPr>
        <w:t>ensemble NWP</w:t>
      </w:r>
      <w:bookmarkStart w:name="_p_C6BF450CD14DFF41B51E60AABE6480FE" w:id="213"/>
      <w:bookmarkEnd w:id="213"/>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4EF"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EE" w14:textId="77777777">
            <w:pPr>
              <w:pStyle w:val="Tableheader"/>
              <w:rPr>
                <w:rFonts w:ascii="Verdana" w:hAnsi="Verdana"/>
              </w:rPr>
            </w:pPr>
            <w:r w:rsidRPr="00452E83">
              <w:rPr>
                <w:rFonts w:ascii="Verdana" w:hAnsi="Verdana"/>
              </w:rPr>
              <w:t>Responsibility</w:t>
            </w:r>
          </w:p>
        </w:tc>
      </w:tr>
      <w:tr w:rsidRPr="00452E83" w:rsidR="00455F1F" w:rsidTr="00437C80" w14:paraId="6FD8E4F1"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F0" w14:textId="77777777">
            <w:pPr>
              <w:pStyle w:val="Tableheader"/>
              <w:rPr>
                <w:rFonts w:ascii="Verdana" w:hAnsi="Verdana"/>
              </w:rPr>
            </w:pPr>
            <w:r w:rsidRPr="00452E83">
              <w:rPr>
                <w:rFonts w:ascii="Verdana" w:hAnsi="Verdana"/>
              </w:rPr>
              <w:t>Changes to activity specification</w:t>
            </w:r>
          </w:p>
        </w:tc>
      </w:tr>
      <w:tr w:rsidRPr="00137301" w:rsidR="00455F1F" w:rsidTr="00437C80" w14:paraId="6FD8E4F6"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2"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3"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CBS/ET-OWFPS </w:t>
            </w:r>
            <w:r w:rsidRPr="00452E83">
              <w:rPr>
                <w:rFonts w:ascii="Verdana" w:hAnsi="Verdana"/>
                <w:color w:val="008000"/>
                <w:u w:val="dash"/>
                <w:lang w:val="fr-CH"/>
              </w:rPr>
              <w:t>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4"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F5" w14:textId="77777777">
            <w:pPr>
              <w:pStyle w:val="Tablebody"/>
              <w:rPr>
                <w:rFonts w:ascii="Verdana" w:hAnsi="Verdana"/>
                <w:lang w:val="fr-CH"/>
              </w:rPr>
            </w:pPr>
          </w:p>
        </w:tc>
      </w:tr>
      <w:tr w:rsidRPr="00452E83" w:rsidR="00455F1F" w:rsidTr="00437C80" w14:paraId="6FD8E4F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F7"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8"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9"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FA" w14:textId="77777777">
            <w:pPr>
              <w:pStyle w:val="Tablebody"/>
              <w:rPr>
                <w:rFonts w:ascii="Verdana" w:hAnsi="Verdana"/>
              </w:rPr>
            </w:pPr>
          </w:p>
        </w:tc>
      </w:tr>
      <w:tr w:rsidRPr="00452E83" w:rsidR="00455F1F" w:rsidTr="00437C80" w14:paraId="6FD8E50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4FC"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D"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4FE"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4FF" w14:textId="77777777">
            <w:pPr>
              <w:pStyle w:val="Tablebody"/>
              <w:rPr>
                <w:rFonts w:ascii="Verdana" w:hAnsi="Verdana"/>
              </w:rPr>
            </w:pPr>
          </w:p>
        </w:tc>
      </w:tr>
      <w:tr w:rsidRPr="00452E83" w:rsidR="00455F1F" w:rsidTr="00437C80" w14:paraId="6FD8E502"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01" w14:textId="77777777">
            <w:pPr>
              <w:pStyle w:val="Tableheader"/>
              <w:rPr>
                <w:rFonts w:ascii="Verdana" w:hAnsi="Verdana"/>
              </w:rPr>
            </w:pPr>
            <w:r w:rsidRPr="00452E83">
              <w:rPr>
                <w:rFonts w:ascii="Verdana" w:hAnsi="Verdana"/>
              </w:rPr>
              <w:t>Centres designation</w:t>
            </w:r>
          </w:p>
        </w:tc>
      </w:tr>
      <w:tr w:rsidRPr="00452E83" w:rsidR="00455F1F" w:rsidTr="00437C80" w14:paraId="6FD8E507"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03"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04"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05"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06" w14:textId="77777777">
            <w:pPr>
              <w:pStyle w:val="Tablebody"/>
              <w:rPr>
                <w:rFonts w:ascii="Verdana" w:hAnsi="Verdana"/>
              </w:rPr>
            </w:pPr>
          </w:p>
        </w:tc>
      </w:tr>
      <w:tr w:rsidRPr="00452E83" w:rsidR="00455F1F" w:rsidTr="00437C80" w14:paraId="6FD8E50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08"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09"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0A"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0B" w14:textId="77777777">
            <w:pPr>
              <w:pStyle w:val="Tablebody"/>
              <w:rPr>
                <w:rFonts w:ascii="Verdana" w:hAnsi="Verdana"/>
              </w:rPr>
            </w:pPr>
          </w:p>
        </w:tc>
      </w:tr>
      <w:tr w:rsidRPr="00452E83" w:rsidR="00455F1F" w:rsidTr="00437C80" w14:paraId="6FD8E50E"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0D" w14:textId="77777777">
            <w:pPr>
              <w:pStyle w:val="Tableheader"/>
              <w:keepNext/>
              <w:keepLines/>
              <w:rPr>
                <w:rFonts w:ascii="Verdana" w:hAnsi="Verdana"/>
              </w:rPr>
            </w:pPr>
            <w:r w:rsidRPr="00452E83">
              <w:rPr>
                <w:rFonts w:ascii="Verdana" w:hAnsi="Verdana"/>
              </w:rPr>
              <w:t>Compliance</w:t>
            </w:r>
          </w:p>
        </w:tc>
      </w:tr>
      <w:tr w:rsidRPr="00137301" w:rsidR="00455F1F" w:rsidTr="00437C80" w14:paraId="6FD8E513"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0F" w14:textId="77777777">
            <w:pPr>
              <w:pStyle w:val="Tablebody"/>
              <w:keepNext/>
              <w:keepLines/>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10" w14:textId="77777777">
            <w:pPr>
              <w:pStyle w:val="Tablebody"/>
              <w:keepNext/>
              <w:keepLines/>
              <w:rPr>
                <w:rFonts w:ascii="Verdana" w:hAnsi="Verdana"/>
                <w:strike/>
                <w:color w:val="FF0000"/>
                <w:u w:val="dash"/>
                <w:lang w:val="fr-CH"/>
              </w:rPr>
            </w:pPr>
            <w:r w:rsidRPr="00452E83">
              <w:rPr>
                <w:rFonts w:ascii="Verdana" w:hAnsi="Verdana"/>
                <w:strike/>
                <w:color w:val="FF0000"/>
                <w:u w:val="dash"/>
                <w:lang w:val="fr-CH"/>
              </w:rPr>
              <w:t>CBS/ET-OWFPS</w:t>
            </w:r>
            <w:r w:rsidRPr="00452E83">
              <w:rPr>
                <w:rFonts w:ascii="Verdana" w:hAnsi="Verdana"/>
                <w:color w:val="008000"/>
                <w:u w:val="dash"/>
                <w:lang w:val="fr-CH"/>
              </w:rPr>
              <w:t xml:space="preserve"> INFCOM/ET-OWFS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11"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12" w14:textId="77777777">
            <w:pPr>
              <w:pStyle w:val="Tablebody"/>
              <w:rPr>
                <w:rFonts w:ascii="Verdana" w:hAnsi="Verdana"/>
                <w:lang w:val="fr-CH"/>
              </w:rPr>
            </w:pPr>
          </w:p>
        </w:tc>
      </w:tr>
      <w:tr w:rsidRPr="00452E83" w:rsidR="00455F1F" w:rsidTr="00437C80" w14:paraId="6FD8E51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14"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15" w14:textId="77777777">
            <w:pPr>
              <w:pStyle w:val="Tablebody"/>
              <w:rPr>
                <w:rFonts w:ascii="Verdana" w:hAnsi="Verdana"/>
                <w:strike/>
                <w:color w:val="FF0000"/>
                <w:u w:val="dash"/>
              </w:rPr>
            </w:pPr>
            <w:r w:rsidRPr="00452E83">
              <w:rPr>
                <w:rFonts w:ascii="Verdana" w:hAnsi="Verdana"/>
                <w:strike/>
                <w:color w:val="FF0000"/>
                <w:u w:val="dash"/>
                <w:lang w:val="en-US"/>
              </w:rPr>
              <w:t>CBS/ICT-DPFS</w:t>
            </w:r>
            <w:r w:rsidRPr="00452E83">
              <w:rPr>
                <w:rFonts w:ascii="Verdana" w:hAnsi="Verdana"/>
                <w:color w:val="008000"/>
                <w:u w:val="dash"/>
                <w:lang w:val="en-US"/>
              </w:rPr>
              <w:t xml:space="preserve"> 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16"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17" w14:textId="77777777">
            <w:pPr>
              <w:pStyle w:val="Tablebody"/>
              <w:rPr>
                <w:rFonts w:ascii="Verdana" w:hAnsi="Verdana"/>
              </w:rPr>
            </w:pPr>
          </w:p>
        </w:tc>
      </w:tr>
    </w:tbl>
    <w:p w:rsidRPr="00D05D11" w:rsidR="00455F1F" w:rsidP="00455F1F" w:rsidRDefault="00455F1F" w14:paraId="6FD8E519" w14:textId="77777777">
      <w:pPr>
        <w:pStyle w:val="Heading30"/>
        <w:rPr>
          <w:rFonts w:ascii="Verdana" w:hAnsi="Verdana"/>
          <w:sz w:val="20"/>
          <w:szCs w:val="20"/>
        </w:rPr>
      </w:pPr>
      <w:r w:rsidRPr="00D05D11">
        <w:rPr>
          <w:rFonts w:ascii="Verdana" w:hAnsi="Verdana"/>
          <w:sz w:val="20"/>
          <w:szCs w:val="20"/>
        </w:rPr>
        <w:t>2.2.1.5</w:t>
      </w:r>
      <w:r w:rsidRPr="00D05D11">
        <w:rPr>
          <w:rFonts w:ascii="Verdana" w:hAnsi="Verdana"/>
          <w:sz w:val="20"/>
          <w:szCs w:val="20"/>
        </w:rPr>
        <w:tab/>
      </w:r>
      <w:r w:rsidRPr="00D05D11">
        <w:rPr>
          <w:rFonts w:ascii="Verdana" w:hAnsi="Verdana"/>
          <w:sz w:val="20"/>
          <w:szCs w:val="20"/>
        </w:rPr>
        <w:t>Global numerical long-range prediction</w:t>
      </w:r>
      <w:bookmarkStart w:name="_p_BB241E2454D3824D9F9A45F6F3EE7586" w:id="214"/>
      <w:bookmarkEnd w:id="214"/>
    </w:p>
    <w:p w:rsidRPr="00452E83" w:rsidR="00455F1F" w:rsidP="00455F1F" w:rsidRDefault="00455F1F" w14:paraId="6FD8E51A"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2.2.1.5.1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Centres conducting global numerical long-range prediction (GPCs-LRF) shall:</w:t>
      </w:r>
      <w:bookmarkStart w:name="_p_5D2E3186B1329E48B465053DD2BF03F3" w:id="215"/>
      <w:bookmarkEnd w:id="215"/>
    </w:p>
    <w:p w:rsidRPr="00452E83" w:rsidR="00455F1F" w:rsidP="00D56ECF" w:rsidRDefault="00455F1F" w14:paraId="6FD8E51B" w14:textId="77777777">
      <w:pPr>
        <w:pStyle w:val="Note"/>
        <w:tabs>
          <w:tab w:val="clear" w:pos="720"/>
          <w:tab w:val="left" w:pos="709"/>
        </w:tabs>
      </w:pPr>
      <w:r w:rsidRPr="00452E83">
        <w:t>Note:</w:t>
      </w:r>
      <w:r w:rsidRPr="00452E83">
        <w:tab/>
      </w:r>
      <w:r w:rsidRPr="00452E83">
        <w:t>Functions are defined for the seasonal (1–6 month) prediction activity.</w:t>
      </w:r>
      <w:bookmarkStart w:name="_p_A9D4953039A0CD4DA396B38CAEE9BC80" w:id="216"/>
      <w:bookmarkEnd w:id="216"/>
    </w:p>
    <w:p w:rsidRPr="00452E83" w:rsidR="00455F1F" w:rsidP="00562A99" w:rsidRDefault="00455F1F" w14:paraId="6FD8E51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Generate LRF products with global coverage;</w:t>
      </w:r>
      <w:bookmarkStart w:name="_p_0FB363CEF02C5C48AE6A6A879ECC86BB" w:id="217"/>
      <w:bookmarkEnd w:id="217"/>
    </w:p>
    <w:p w:rsidRPr="00452E83" w:rsidR="00455F1F" w:rsidP="00562A99" w:rsidRDefault="00455F1F" w14:paraId="6FD8E51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Make available on WIS a range of these products; mandatory and highly recommended products to be made available are listed in </w:t>
      </w:r>
      <w:r w:rsidRPr="00452E83">
        <w:rPr>
          <w:rStyle w:val="Hyperlink"/>
          <w:b w:val="0"/>
          <w:bCs/>
          <w:color w:val="000000" w:themeColor="text1"/>
          <w:szCs w:val="20"/>
        </w:rPr>
        <w:t>Appendix 2.2.9</w:t>
      </w:r>
      <w:r w:rsidRPr="00452E83">
        <w:rPr>
          <w:b w:val="0"/>
          <w:bCs/>
          <w:color w:val="000000" w:themeColor="text1"/>
          <w:szCs w:val="20"/>
        </w:rPr>
        <w:t>;</w:t>
      </w:r>
      <w:bookmarkStart w:name="_p_741B4B22964458498BD78B4A8E661026" w:id="218"/>
      <w:bookmarkEnd w:id="218"/>
    </w:p>
    <w:p w:rsidRPr="00452E83" w:rsidR="00455F1F" w:rsidP="00562A99" w:rsidRDefault="00455F1F" w14:paraId="6FD8E51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Produce verification statistics according to the standard defined in </w:t>
      </w:r>
      <w:r w:rsidRPr="00452E83">
        <w:rPr>
          <w:rStyle w:val="Hyperlink"/>
          <w:b w:val="0"/>
          <w:bCs/>
          <w:color w:val="000000" w:themeColor="text1"/>
          <w:szCs w:val="20"/>
        </w:rPr>
        <w:t>Appendix 2.2.36</w:t>
      </w:r>
      <w:r w:rsidRPr="00452E83">
        <w:rPr>
          <w:b w:val="0"/>
          <w:bCs/>
          <w:color w:val="000000" w:themeColor="text1"/>
          <w:szCs w:val="20"/>
        </w:rPr>
        <w:t>, and make them available to the Lead Centre(s) for the standardized verification system for long-range forecasts</w:t>
      </w:r>
      <w:r w:rsidR="00AF72D1">
        <w:rPr>
          <w:b w:val="0"/>
          <w:bCs/>
          <w:color w:val="000000" w:themeColor="text1"/>
          <w:szCs w:val="20"/>
        </w:rPr>
        <w:t xml:space="preserve"> (SVSLRF)</w:t>
      </w:r>
      <w:r w:rsidRPr="00452E83">
        <w:rPr>
          <w:b w:val="0"/>
          <w:bCs/>
          <w:color w:val="000000" w:themeColor="text1"/>
          <w:szCs w:val="20"/>
        </w:rPr>
        <w:t xml:space="preserve"> (Lead Centre(s) for SVSLRF) and on a website;</w:t>
      </w:r>
      <w:bookmarkStart w:name="_p_13900D10664DB84B8381EAABE42D7E1B" w:id="219"/>
      <w:bookmarkEnd w:id="219"/>
    </w:p>
    <w:p w:rsidRPr="00452E83" w:rsidR="00455F1F" w:rsidP="00562A99" w:rsidRDefault="00455F1F" w14:paraId="6FD8E51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global long-range numerical prediction systems; the minimum information to be provided is given in </w:t>
      </w:r>
      <w:r w:rsidRPr="00452E83">
        <w:rPr>
          <w:rStyle w:val="Hyperlink"/>
          <w:b w:val="0"/>
          <w:bCs/>
          <w:color w:val="000000" w:themeColor="text1"/>
          <w:szCs w:val="20"/>
        </w:rPr>
        <w:t>Appendix 2.2.10</w:t>
      </w:r>
      <w:r w:rsidRPr="00452E83">
        <w:rPr>
          <w:b w:val="0"/>
          <w:bCs/>
          <w:color w:val="000000" w:themeColor="text1"/>
          <w:szCs w:val="20"/>
        </w:rPr>
        <w:t>.</w:t>
      </w:r>
      <w:bookmarkStart w:name="_p_4B0DA3F71B241248A5ACEEF118C53EF4" w:id="220"/>
      <w:bookmarkEnd w:id="220"/>
    </w:p>
    <w:p w:rsidRPr="00452E83" w:rsidR="00455F1F" w:rsidP="00455F1F" w:rsidRDefault="00455F1F" w14:paraId="6FD8E520"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2.2.1.5.2</w:t>
      </w:r>
      <w:r w:rsidRPr="00452E83">
        <w:rPr>
          <w:rFonts w:ascii="Verdana" w:hAnsi="Verdana"/>
          <w:bCs/>
          <w:color w:val="000000" w:themeColor="text1"/>
          <w:sz w:val="20"/>
          <w:szCs w:val="20"/>
        </w:rPr>
        <w:tab/>
      </w:r>
      <w:r w:rsidRPr="00452E83">
        <w:rPr>
          <w:rFonts w:ascii="Verdana" w:hAnsi="Verdana"/>
          <w:bCs/>
          <w:color w:val="000000" w:themeColor="text1"/>
          <w:sz w:val="20"/>
          <w:szCs w:val="20"/>
        </w:rPr>
        <w:t>In addition to the mandatory activities above, GPCs-LRF should:</w:t>
      </w:r>
      <w:bookmarkStart w:name="_p_5E04459C5432AF41BB4800C2814E0337" w:id="221"/>
      <w:bookmarkEnd w:id="221"/>
    </w:p>
    <w:p w:rsidRPr="00452E83" w:rsidR="00455F1F" w:rsidP="00C66A98" w:rsidRDefault="00455F1F" w14:paraId="6FD8E521" w14:textId="77777777">
      <w:pPr>
        <w:pStyle w:val="Indent1"/>
        <w:tabs>
          <w:tab w:val="clear" w:pos="480"/>
        </w:tabs>
        <w:ind w:left="567" w:hanging="567"/>
        <w:rPr>
          <w:bCs/>
          <w:szCs w:val="20"/>
        </w:rPr>
      </w:pPr>
      <w:r w:rsidRPr="00452E83">
        <w:rPr>
          <w:bCs/>
          <w:szCs w:val="20"/>
        </w:rPr>
        <w:t>(a)</w:t>
      </w:r>
      <w:r w:rsidRPr="00452E83">
        <w:rPr>
          <w:bCs/>
          <w:szCs w:val="20"/>
        </w:rPr>
        <w:tab/>
      </w:r>
      <w:r w:rsidRPr="00452E83">
        <w:rPr>
          <w:bCs/>
          <w:szCs w:val="20"/>
        </w:rPr>
        <w:t xml:space="preserve">Provide forecast output to the Lead Centre(s) for LRF multi-model ensembles (Lead Centre(s) for LRFMME), as detailed in </w:t>
      </w:r>
      <w:r w:rsidRPr="00452E83">
        <w:rPr>
          <w:rStyle w:val="Hyperlink"/>
          <w:bCs/>
          <w:color w:val="000000" w:themeColor="text1"/>
          <w:szCs w:val="20"/>
        </w:rPr>
        <w:t>Appendix 2.2.17</w:t>
      </w:r>
      <w:r w:rsidRPr="00452E83">
        <w:rPr>
          <w:bCs/>
          <w:szCs w:val="20"/>
        </w:rPr>
        <w:t xml:space="preserve"> (section 1);</w:t>
      </w:r>
      <w:bookmarkStart w:name="_p_C0E256A0BB16664ABEA647ECBDE1558C" w:id="222"/>
      <w:bookmarkEnd w:id="222"/>
    </w:p>
    <w:p w:rsidRPr="00452E83" w:rsidR="00455F1F" w:rsidP="00C66A98" w:rsidRDefault="00455F1F" w14:paraId="6FD8E522" w14:textId="77777777">
      <w:pPr>
        <w:pStyle w:val="Indent1"/>
        <w:tabs>
          <w:tab w:val="clear" w:pos="480"/>
        </w:tabs>
        <w:ind w:left="567" w:hanging="567"/>
        <w:rPr>
          <w:bCs/>
          <w:szCs w:val="20"/>
        </w:rPr>
      </w:pPr>
      <w:r w:rsidRPr="00452E83">
        <w:rPr>
          <w:bCs/>
          <w:szCs w:val="20"/>
        </w:rPr>
        <w:t>(b)</w:t>
      </w:r>
      <w:r w:rsidRPr="00452E83">
        <w:rPr>
          <w:bCs/>
          <w:szCs w:val="20"/>
        </w:rPr>
        <w:tab/>
      </w:r>
      <w:r w:rsidRPr="00452E83">
        <w:rPr>
          <w:bCs/>
          <w:szCs w:val="20"/>
        </w:rPr>
        <w:t xml:space="preserve">Make available on WIS the highly recommended products listed in </w:t>
      </w:r>
      <w:r w:rsidRPr="00452E83">
        <w:rPr>
          <w:rStyle w:val="Hyperlink"/>
          <w:bCs/>
          <w:color w:val="000000" w:themeColor="text1"/>
          <w:szCs w:val="20"/>
        </w:rPr>
        <w:t>Appendix 2.2.9</w:t>
      </w:r>
      <w:r w:rsidRPr="00452E83">
        <w:rPr>
          <w:bCs/>
          <w:szCs w:val="20"/>
        </w:rPr>
        <w:t>;</w:t>
      </w:r>
      <w:bookmarkStart w:name="_p_0ABCF4AC0234B44EBDC3693196D31CAF" w:id="223"/>
      <w:bookmarkEnd w:id="223"/>
    </w:p>
    <w:p w:rsidRPr="00452E83" w:rsidR="00455F1F" w:rsidP="00C66A98" w:rsidRDefault="00455F1F" w14:paraId="6FD8E523" w14:textId="77777777">
      <w:pPr>
        <w:pStyle w:val="Indent1"/>
        <w:tabs>
          <w:tab w:val="clear" w:pos="480"/>
        </w:tabs>
        <w:ind w:left="567" w:hanging="567"/>
        <w:rPr>
          <w:bCs/>
          <w:szCs w:val="20"/>
        </w:rPr>
      </w:pPr>
      <w:r w:rsidRPr="00452E83">
        <w:rPr>
          <w:bCs/>
          <w:szCs w:val="20"/>
        </w:rPr>
        <w:t>(c)</w:t>
      </w:r>
      <w:r w:rsidRPr="00452E83">
        <w:rPr>
          <w:bCs/>
          <w:szCs w:val="20"/>
        </w:rPr>
        <w:tab/>
      </w:r>
      <w:r w:rsidRPr="00452E83">
        <w:rPr>
          <w:bCs/>
          <w:szCs w:val="20"/>
        </w:rPr>
        <w:t xml:space="preserve">Make available, on request by Regional Climate Centres (RCCs) or NMCs, the additional data, products and services listed in </w:t>
      </w:r>
      <w:r w:rsidRPr="00452E83">
        <w:rPr>
          <w:rStyle w:val="Hyperlink"/>
          <w:bCs/>
          <w:color w:val="000000" w:themeColor="text1"/>
          <w:szCs w:val="20"/>
        </w:rPr>
        <w:t>Attachment 2.2.1</w:t>
      </w:r>
      <w:r w:rsidRPr="00452E83">
        <w:rPr>
          <w:bCs/>
          <w:szCs w:val="20"/>
        </w:rPr>
        <w:t>, noting that these services may be subject to conditions attached by GPCs.</w:t>
      </w:r>
      <w:bookmarkStart w:name="_p_437F159AFE71A648B94F1181AF63011A" w:id="224"/>
      <w:bookmarkEnd w:id="224"/>
    </w:p>
    <w:p w:rsidRPr="00452E83" w:rsidR="00455F1F" w:rsidP="00D56ECF" w:rsidRDefault="00455F1F" w14:paraId="6FD8E524" w14:textId="77777777">
      <w:pPr>
        <w:pStyle w:val="Note"/>
        <w:tabs>
          <w:tab w:val="clear" w:pos="720"/>
          <w:tab w:val="left" w:pos="709"/>
        </w:tabs>
      </w:pPr>
      <w:r w:rsidRPr="00452E83">
        <w:t>Note:</w:t>
      </w:r>
      <w:r w:rsidRPr="00452E83">
        <w:tab/>
      </w:r>
      <w:r w:rsidRPr="00452E83">
        <w:t>The bodies in charge of managing the information contained in the present Manual related to global numerical long-range prediction are specified in Table 6.</w:t>
      </w:r>
      <w:bookmarkStart w:name="_p_DF1B966E9A78CD44BBAE53B00778B551" w:id="225"/>
      <w:bookmarkEnd w:id="225"/>
    </w:p>
    <w:p w:rsidRPr="00C66A98" w:rsidR="00455F1F" w:rsidP="00F20AFE" w:rsidRDefault="00455F1F" w14:paraId="6FD8E525" w14:textId="77777777">
      <w:pPr>
        <w:pStyle w:val="Tablecaption"/>
        <w:spacing w:line="240" w:lineRule="auto"/>
        <w:rPr>
          <w:rFonts w:ascii="Verdana" w:hAnsi="Verdana"/>
          <w:color w:val="000000" w:themeColor="text1"/>
          <w:sz w:val="18"/>
          <w:szCs w:val="18"/>
        </w:rPr>
      </w:pPr>
      <w:r w:rsidRPr="00C66A98">
        <w:rPr>
          <w:rFonts w:ascii="Verdana" w:hAnsi="Verdana"/>
          <w:color w:val="000000" w:themeColor="text1"/>
          <w:sz w:val="18"/>
          <w:szCs w:val="18"/>
        </w:rPr>
        <w:t>Table 6. WMO bodies responsible for managing information related to global numerical long-range prediction</w:t>
      </w:r>
      <w:bookmarkStart w:name="_p_BDF312C304B95448963D61BEBAE5E16E" w:id="226"/>
      <w:bookmarkEnd w:id="226"/>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52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26" w14:textId="77777777">
            <w:pPr>
              <w:pStyle w:val="Tableheader"/>
              <w:rPr>
                <w:rFonts w:ascii="Verdana" w:hAnsi="Verdana"/>
              </w:rPr>
            </w:pPr>
            <w:r w:rsidRPr="00452E83">
              <w:rPr>
                <w:rFonts w:ascii="Verdana" w:hAnsi="Verdana"/>
              </w:rPr>
              <w:t>Responsibility</w:t>
            </w:r>
            <w:bookmarkStart w:name="_p_68412513E4C2D64F837B78310555C069" w:id="227"/>
            <w:bookmarkEnd w:id="227"/>
          </w:p>
        </w:tc>
      </w:tr>
      <w:tr w:rsidRPr="00452E83" w:rsidR="00455F1F" w:rsidTr="00437C80" w14:paraId="6FD8E529"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28" w14:textId="77777777">
            <w:pPr>
              <w:pStyle w:val="Tableheader"/>
              <w:rPr>
                <w:rFonts w:ascii="Verdana" w:hAnsi="Verdana"/>
              </w:rPr>
            </w:pPr>
            <w:r w:rsidRPr="00452E83">
              <w:rPr>
                <w:rFonts w:ascii="Verdana" w:hAnsi="Verdana"/>
              </w:rPr>
              <w:t>Changes to activity specification</w:t>
            </w:r>
            <w:bookmarkStart w:name="_p_8BCE1F854794AC4C89E815AD950530E0" w:id="228"/>
            <w:bookmarkEnd w:id="228"/>
          </w:p>
        </w:tc>
      </w:tr>
      <w:tr w:rsidRPr="00137301" w:rsidR="00455F1F" w:rsidTr="00437C80" w14:paraId="6FD8E52E"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2A"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2B"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D0F395F689D9F04BA0B5196CAA554668" w:id="229"/>
            <w:bookmarkEnd w:id="229"/>
            <w:r w:rsidRPr="00452E83">
              <w:rPr>
                <w:rFonts w:ascii="Verdana" w:hAnsi="Verdana"/>
                <w:strike/>
                <w:color w:val="FF0000"/>
                <w:u w:val="dash"/>
                <w:lang w:val="fr-CH"/>
              </w:rPr>
              <w:t xml:space="preserve"> </w:t>
            </w:r>
            <w:r w:rsidRPr="00452E83">
              <w:rPr>
                <w:rFonts w:ascii="Verdana" w:hAnsi="Verdana"/>
                <w:color w:val="008000"/>
                <w:u w:val="dash"/>
                <w:lang w:val="fr-CH"/>
              </w:rPr>
              <w:t>INFCOM/ET-OCPS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2C" w14:textId="77777777">
            <w:pPr>
              <w:pStyle w:val="Tablebody"/>
              <w:rPr>
                <w:rFonts w:ascii="Verdana" w:hAnsi="Verdana"/>
                <w:color w:val="000000"/>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2D" w14:textId="77777777">
            <w:pPr>
              <w:pStyle w:val="Tablebody"/>
              <w:rPr>
                <w:rFonts w:ascii="Verdana" w:hAnsi="Verdana"/>
                <w:lang w:val="fr-CH"/>
              </w:rPr>
            </w:pPr>
          </w:p>
        </w:tc>
      </w:tr>
      <w:tr w:rsidRPr="00452E83" w:rsidR="00455F1F" w:rsidTr="00437C80" w14:paraId="6FD8E533"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2F"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0"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1" w14:textId="77777777">
            <w:pPr>
              <w:pStyle w:val="Tablebody"/>
              <w:rPr>
                <w:rFonts w:ascii="Verdana" w:hAnsi="Verdana"/>
                <w:strike/>
                <w:color w:val="FF0000"/>
                <w:u w:val="dash"/>
              </w:rPr>
            </w:pPr>
            <w:r w:rsidRPr="00452E83">
              <w:rPr>
                <w:rFonts w:ascii="Verdana" w:hAnsi="Verdana"/>
                <w:strike/>
                <w:color w:val="FF0000"/>
                <w:u w:val="dash"/>
              </w:rPr>
              <w:t>CCl</w:t>
            </w:r>
            <w:bookmarkStart w:name="_p_C963103E0FD613489B9D556761D050B8" w:id="230"/>
            <w:bookmarkEnd w:id="230"/>
            <w:r w:rsidRPr="00452E83">
              <w:rPr>
                <w:rFonts w:ascii="Verdana" w:hAnsi="Verdana"/>
                <w:strike/>
                <w:color w:val="FF0000"/>
                <w:u w:val="dash"/>
              </w:rPr>
              <w:t xml:space="preserve"> </w:t>
            </w:r>
            <w:r w:rsidRPr="00452E83">
              <w:rPr>
                <w:rFonts w:ascii="Verdana" w:hAnsi="Verdana"/>
                <w:color w:val="008000"/>
                <w:u w:val="dash"/>
              </w:rPr>
              <w:t>SERCOM</w:t>
            </w: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32" w14:textId="77777777">
            <w:pPr>
              <w:pStyle w:val="Tablebody"/>
              <w:rPr>
                <w:rFonts w:ascii="Verdana" w:hAnsi="Verdana"/>
              </w:rPr>
            </w:pPr>
          </w:p>
        </w:tc>
      </w:tr>
      <w:tr w:rsidRPr="00452E83" w:rsidR="00455F1F" w:rsidTr="00437C80" w14:paraId="6FD8E53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34"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5" w14:textId="77777777">
            <w:pPr>
              <w:pStyle w:val="Tablebody"/>
              <w:rPr>
                <w:rFonts w:ascii="Verdana" w:hAnsi="Verdana"/>
              </w:rPr>
            </w:pPr>
            <w:r w:rsidRPr="00452E83">
              <w:rPr>
                <w:rFonts w:ascii="Verdana" w:hAnsi="Verdana"/>
              </w:rPr>
              <w:t>EC/Congress</w:t>
            </w:r>
            <w:bookmarkStart w:name="_p_167B5D95B457D745A3F24BC3603C6D62" w:id="231"/>
            <w:bookmarkEnd w:id="231"/>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6"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37" w14:textId="77777777">
            <w:pPr>
              <w:pStyle w:val="Tablebody"/>
              <w:rPr>
                <w:rFonts w:ascii="Verdana" w:hAnsi="Verdana"/>
              </w:rPr>
            </w:pPr>
          </w:p>
        </w:tc>
      </w:tr>
      <w:tr w:rsidRPr="00452E83" w:rsidR="00455F1F" w:rsidTr="00437C80" w14:paraId="6FD8E53A"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39" w14:textId="77777777">
            <w:pPr>
              <w:pStyle w:val="Tableheader"/>
              <w:rPr>
                <w:rFonts w:ascii="Verdana" w:hAnsi="Verdana"/>
              </w:rPr>
            </w:pPr>
            <w:r w:rsidRPr="00452E83">
              <w:rPr>
                <w:rFonts w:ascii="Verdana" w:hAnsi="Verdana"/>
              </w:rPr>
              <w:t>Centres designation</w:t>
            </w:r>
            <w:bookmarkStart w:name="_p_3AC7F0FF393BBB4AAED9FF8C75A25715" w:id="232"/>
            <w:bookmarkEnd w:id="232"/>
          </w:p>
        </w:tc>
      </w:tr>
      <w:tr w:rsidRPr="00452E83" w:rsidR="00455F1F" w:rsidTr="00437C80" w14:paraId="6FD8E53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3B"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3C"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D" w14:textId="77777777">
            <w:pPr>
              <w:pStyle w:val="Tablebody"/>
              <w:rPr>
                <w:rFonts w:ascii="Verdana" w:hAnsi="Verdana"/>
                <w:strike/>
                <w:color w:val="FF0000"/>
                <w:u w:val="dash"/>
              </w:rPr>
            </w:pPr>
            <w:r w:rsidRPr="00452E83">
              <w:rPr>
                <w:rFonts w:ascii="Verdana" w:hAnsi="Verdana"/>
                <w:strike/>
                <w:color w:val="FF0000"/>
                <w:u w:val="dash"/>
              </w:rPr>
              <w:t>CBS</w:t>
            </w:r>
            <w:bookmarkStart w:name="_p_C98592487D649047807512638700A120" w:id="233"/>
            <w:bookmarkEnd w:id="233"/>
            <w:r w:rsidRPr="00452E83">
              <w:rPr>
                <w:rFonts w:ascii="Verdana" w:hAnsi="Verdana"/>
                <w:strike/>
                <w:color w:val="FF0000"/>
                <w:u w:val="dash"/>
              </w:rPr>
              <w:t xml:space="preserve"> </w:t>
            </w:r>
            <w:r w:rsidRPr="00452E83">
              <w:rPr>
                <w:rFonts w:ascii="Verdana" w:hAnsi="Verdana"/>
                <w:color w:val="008000"/>
                <w:u w:val="das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3E" w14:textId="77777777">
            <w:pPr>
              <w:pStyle w:val="Tablebody"/>
              <w:rPr>
                <w:rFonts w:ascii="Verdana" w:hAnsi="Verdana"/>
              </w:rPr>
            </w:pPr>
          </w:p>
        </w:tc>
      </w:tr>
      <w:tr w:rsidRPr="00452E83" w:rsidR="00455F1F" w:rsidTr="00437C80" w14:paraId="6FD8E54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40"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41" w14:textId="77777777">
            <w:pPr>
              <w:pStyle w:val="Tablebody"/>
              <w:rPr>
                <w:rFonts w:ascii="Verdana" w:hAnsi="Verdana"/>
              </w:rPr>
            </w:pPr>
            <w:r w:rsidRPr="00452E83">
              <w:rPr>
                <w:rFonts w:ascii="Verdana" w:hAnsi="Verdana"/>
              </w:rPr>
              <w:t>EC/Congress</w:t>
            </w:r>
            <w:bookmarkStart w:name="_p_30F41E22562A7347AF32AB057B1B7276" w:id="234"/>
            <w:bookmarkEnd w:id="234"/>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4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43" w14:textId="77777777">
            <w:pPr>
              <w:pStyle w:val="Tablebody"/>
              <w:rPr>
                <w:rFonts w:ascii="Verdana" w:hAnsi="Verdana"/>
              </w:rPr>
            </w:pPr>
          </w:p>
        </w:tc>
      </w:tr>
      <w:tr w:rsidRPr="00452E83" w:rsidR="00455F1F" w:rsidTr="00437C80" w14:paraId="6FD8E546"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45" w14:textId="77777777">
            <w:pPr>
              <w:pStyle w:val="Tableheader"/>
              <w:keepNext/>
              <w:keepLines/>
              <w:rPr>
                <w:rFonts w:ascii="Verdana" w:hAnsi="Verdana"/>
              </w:rPr>
            </w:pPr>
            <w:r w:rsidRPr="00452E83">
              <w:rPr>
                <w:rFonts w:ascii="Verdana" w:hAnsi="Verdana"/>
              </w:rPr>
              <w:t>Compliance</w:t>
            </w:r>
            <w:bookmarkStart w:name="_p_9F36456F4F0079459257B57C1BAC1013" w:id="235"/>
            <w:bookmarkEnd w:id="235"/>
          </w:p>
        </w:tc>
      </w:tr>
      <w:tr w:rsidRPr="00137301" w:rsidR="00455F1F" w:rsidTr="00437C80" w14:paraId="6FD8E54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47" w14:textId="77777777">
            <w:pPr>
              <w:pStyle w:val="Tablebody"/>
              <w:keepNext/>
              <w:keepLines/>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48" w14:textId="77777777">
            <w:pPr>
              <w:pStyle w:val="Tablebody"/>
              <w:keepNext/>
              <w:keepLines/>
              <w:rPr>
                <w:rFonts w:ascii="Verdana" w:hAnsi="Verdana"/>
                <w:strike/>
                <w:color w:val="FF0000"/>
                <w:u w:val="dash"/>
                <w:lang w:val="fr-CH"/>
              </w:rPr>
            </w:pPr>
            <w:r w:rsidRPr="00452E83">
              <w:rPr>
                <w:rFonts w:ascii="Verdana" w:hAnsi="Verdana"/>
                <w:strike/>
                <w:color w:val="FF0000"/>
                <w:u w:val="dash"/>
                <w:lang w:val="fr-CH"/>
              </w:rPr>
              <w:t>CBS–CCl/IPET-OPSLS</w:t>
            </w:r>
            <w:bookmarkStart w:name="_p_17BE91A2EAF4E04CA4EF7B2624571778" w:id="236"/>
            <w:bookmarkEnd w:id="236"/>
            <w:r w:rsidRPr="00452E83">
              <w:rPr>
                <w:rFonts w:ascii="Verdana" w:hAnsi="Verdana"/>
                <w:strike/>
                <w:color w:val="FF0000"/>
                <w:u w:val="dash"/>
                <w:lang w:val="fr-CH"/>
              </w:rPr>
              <w:t xml:space="preserve"> </w:t>
            </w:r>
            <w:r w:rsidRPr="00452E83">
              <w:rPr>
                <w:rFonts w:ascii="Verdana" w:hAnsi="Verdana"/>
                <w:color w:val="008000"/>
                <w:u w:val="dash"/>
                <w:lang w:val="fr-CH"/>
              </w:rPr>
              <w:t>INFCOM/ET-OCPS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49"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4A" w14:textId="77777777">
            <w:pPr>
              <w:pStyle w:val="Tablebody"/>
              <w:rPr>
                <w:rFonts w:ascii="Verdana" w:hAnsi="Verdana"/>
                <w:lang w:val="fr-CH"/>
              </w:rPr>
            </w:pPr>
          </w:p>
        </w:tc>
      </w:tr>
      <w:tr w:rsidRPr="00452E83" w:rsidR="00455F1F" w:rsidTr="00437C80" w14:paraId="6FD8E55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4C" w14:textId="77777777">
            <w:pPr>
              <w:pStyle w:val="Tablebody"/>
              <w:keepNext/>
              <w:keepLines/>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54D" w14:textId="77777777">
            <w:pPr>
              <w:pStyle w:val="Tablebody"/>
              <w:keepNext/>
              <w:keepLines/>
              <w:rPr>
                <w:rFonts w:ascii="Verdana" w:hAnsi="Verdana"/>
                <w:strike/>
                <w:color w:val="FF0000"/>
                <w:u w:val="dash"/>
              </w:rPr>
            </w:pPr>
            <w:r w:rsidRPr="00452E83">
              <w:rPr>
                <w:rFonts w:ascii="Verdana" w:hAnsi="Verdana"/>
                <w:strike/>
                <w:color w:val="FF0000"/>
                <w:u w:val="dash"/>
              </w:rPr>
              <w:t xml:space="preserve">CBS/ICT-DPFS </w:t>
            </w:r>
            <w:r w:rsidRPr="00452E83">
              <w:rPr>
                <w:rFonts w:ascii="Verdana" w:hAnsi="Verdana"/>
                <w:color w:val="008000"/>
                <w:u w:val="dash"/>
              </w:rPr>
              <w:t>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4E" w14:textId="77777777">
            <w:pPr>
              <w:pStyle w:val="Tablebody"/>
              <w:rPr>
                <w:rFonts w:ascii="Verdana" w:hAnsi="Verdana"/>
                <w:strike/>
                <w:color w:val="FF0000"/>
                <w:u w:val="dash"/>
              </w:rPr>
            </w:pPr>
            <w:r w:rsidRPr="00452E83">
              <w:rPr>
                <w:rFonts w:ascii="Verdana" w:hAnsi="Verdana"/>
                <w:strike/>
                <w:color w:val="FF0000"/>
                <w:u w:val="dash"/>
              </w:rPr>
              <w:t>CBS</w:t>
            </w:r>
            <w:bookmarkStart w:name="_p_28B748A08288AD47B8A277B25602C512" w:id="237"/>
            <w:bookmarkEnd w:id="237"/>
            <w:r w:rsidRPr="00452E83">
              <w:rPr>
                <w:rFonts w:ascii="Verdana" w:hAnsi="Verdana"/>
                <w:strike/>
                <w:color w:val="FF0000"/>
                <w:u w:val="dash"/>
              </w:rPr>
              <w:t xml:space="preserve"> </w:t>
            </w:r>
            <w:r w:rsidRPr="00452E83">
              <w:rPr>
                <w:rFonts w:ascii="Verdana" w:hAnsi="Verdana"/>
                <w:color w:val="008000"/>
                <w:u w:val="das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4F" w14:textId="77777777">
            <w:pPr>
              <w:pStyle w:val="Tablebody"/>
              <w:rPr>
                <w:rFonts w:ascii="Verdana" w:hAnsi="Verdana"/>
              </w:rPr>
            </w:pPr>
          </w:p>
        </w:tc>
      </w:tr>
    </w:tbl>
    <w:p w:rsidRPr="00452E83" w:rsidR="00455F1F" w:rsidP="00455F1F" w:rsidRDefault="00455F1F" w14:paraId="6FD8E551" w14:textId="77777777">
      <w:pPr>
        <w:pStyle w:val="Note"/>
      </w:pPr>
      <w:r w:rsidRPr="00452E83">
        <w:t xml:space="preserve">Acronyms not previously defined: </w:t>
      </w:r>
      <w:r w:rsidRPr="00452E83">
        <w:rPr>
          <w:strike/>
          <w:color w:val="FF0000"/>
          <w:u w:val="dash"/>
        </w:rPr>
        <w:t>CCl – Commission for Climatology; IPET-OPSLS – Inter-programme Expert Team on Operational Prediction from Sub</w:t>
      </w:r>
      <w:r w:rsidR="00A125F4">
        <w:rPr>
          <w:strike/>
          <w:color w:val="FF0000"/>
          <w:u w:val="dash"/>
        </w:rPr>
        <w:t>-seasonal</w:t>
      </w:r>
      <w:r w:rsidRPr="00452E83">
        <w:rPr>
          <w:strike/>
          <w:color w:val="FF0000"/>
          <w:u w:val="dash"/>
        </w:rPr>
        <w:t xml:space="preserve"> to Longer </w:t>
      </w:r>
      <w:r w:rsidRPr="00452E83">
        <w:rPr>
          <w:color w:val="008000"/>
          <w:u w:val="dash"/>
        </w:rPr>
        <w:t xml:space="preserve">ET-OCPS </w:t>
      </w:r>
      <w:r w:rsidR="00D55C1B">
        <w:rPr>
          <w:color w:val="008000"/>
          <w:u w:val="dash"/>
        </w:rPr>
        <w:t>–</w:t>
      </w:r>
      <w:r w:rsidRPr="00452E83">
        <w:rPr>
          <w:color w:val="008000"/>
          <w:u w:val="dash"/>
        </w:rPr>
        <w:t xml:space="preserve"> Expert Team on Operational Climate Prediction System</w:t>
      </w:r>
      <w:r w:rsidRPr="00452E83">
        <w:t>.</w:t>
      </w:r>
    </w:p>
    <w:p w:rsidRPr="00C66A98" w:rsidR="00455F1F" w:rsidP="00455F1F" w:rsidRDefault="00455F1F" w14:paraId="6FD8E552" w14:textId="77777777">
      <w:pPr>
        <w:pStyle w:val="Heading30"/>
        <w:rPr>
          <w:rFonts w:ascii="Verdana" w:hAnsi="Verdana"/>
          <w:color w:val="008000"/>
          <w:sz w:val="20"/>
          <w:szCs w:val="20"/>
          <w:u w:val="dash"/>
        </w:rPr>
      </w:pPr>
      <w:r w:rsidRPr="00C66A98">
        <w:rPr>
          <w:rFonts w:ascii="Verdana" w:hAnsi="Verdana"/>
          <w:color w:val="008000"/>
          <w:sz w:val="20"/>
          <w:szCs w:val="20"/>
          <w:u w:val="dash"/>
        </w:rPr>
        <w:t>2.2.2.X</w:t>
      </w:r>
      <w:r w:rsidRPr="00C66A98">
        <w:rPr>
          <w:rFonts w:ascii="Verdana" w:hAnsi="Verdana"/>
          <w:color w:val="008000"/>
          <w:sz w:val="20"/>
          <w:szCs w:val="20"/>
          <w:u w:val="dash"/>
        </w:rPr>
        <w:tab/>
      </w:r>
      <w:r w:rsidRPr="00C66A98">
        <w:rPr>
          <w:rFonts w:ascii="Verdana" w:hAnsi="Verdana"/>
          <w:color w:val="008000"/>
          <w:sz w:val="20"/>
          <w:szCs w:val="20"/>
          <w:u w:val="dash"/>
        </w:rPr>
        <w:t>Annual to decadal climate prediction</w:t>
      </w:r>
    </w:p>
    <w:p w:rsidRPr="00C66A98" w:rsidR="00455F1F" w:rsidP="00455F1F" w:rsidRDefault="00455F1F" w14:paraId="6FD8E553" w14:textId="77777777">
      <w:pPr>
        <w:pStyle w:val="Bodytextsemibold"/>
        <w:rPr>
          <w:rFonts w:ascii="Verdana" w:hAnsi="Verdana"/>
          <w:b w:val="0"/>
          <w:bCs/>
          <w:color w:val="008000"/>
          <w:sz w:val="20"/>
          <w:szCs w:val="20"/>
          <w:u w:val="dash"/>
        </w:rPr>
      </w:pPr>
      <w:r w:rsidRPr="00C66A98">
        <w:rPr>
          <w:rFonts w:ascii="Verdana" w:hAnsi="Verdana"/>
          <w:b w:val="0"/>
          <w:bCs/>
          <w:color w:val="008000"/>
          <w:sz w:val="20"/>
          <w:szCs w:val="20"/>
          <w:u w:val="dash"/>
        </w:rPr>
        <w:t>Centres conducting annual to decadal climate prediction (</w:t>
      </w:r>
      <w:r w:rsidR="00FC583A">
        <w:rPr>
          <w:rFonts w:ascii="Verdana" w:hAnsi="Verdana"/>
          <w:b w:val="0"/>
          <w:bCs/>
          <w:color w:val="008000"/>
          <w:sz w:val="20"/>
          <w:szCs w:val="20"/>
          <w:u w:val="dash"/>
        </w:rPr>
        <w:t xml:space="preserve">Global </w:t>
      </w:r>
      <w:r w:rsidR="00CE69D2">
        <w:rPr>
          <w:rFonts w:ascii="Verdana" w:hAnsi="Verdana"/>
          <w:b w:val="0"/>
          <w:bCs/>
          <w:color w:val="008000"/>
          <w:sz w:val="20"/>
          <w:szCs w:val="20"/>
          <w:u w:val="dash"/>
        </w:rPr>
        <w:t>Producing</w:t>
      </w:r>
      <w:r w:rsidR="00FC583A">
        <w:rPr>
          <w:rFonts w:ascii="Verdana" w:hAnsi="Verdana"/>
          <w:b w:val="0"/>
          <w:bCs/>
          <w:color w:val="008000"/>
          <w:sz w:val="20"/>
          <w:szCs w:val="20"/>
          <w:u w:val="dash"/>
        </w:rPr>
        <w:t xml:space="preserve"> Cent</w:t>
      </w:r>
      <w:r w:rsidR="00BD1B27">
        <w:rPr>
          <w:rFonts w:ascii="Verdana" w:hAnsi="Verdana"/>
          <w:b w:val="0"/>
          <w:bCs/>
          <w:color w:val="008000"/>
          <w:sz w:val="20"/>
          <w:szCs w:val="20"/>
          <w:u w:val="dash"/>
        </w:rPr>
        <w:t xml:space="preserve">res </w:t>
      </w:r>
      <w:r w:rsidRPr="00C66A98">
        <w:rPr>
          <w:rFonts w:ascii="Verdana" w:hAnsi="Verdana"/>
          <w:b w:val="0"/>
          <w:bCs/>
          <w:color w:val="008000"/>
          <w:sz w:val="20"/>
          <w:szCs w:val="20"/>
          <w:u w:val="dash"/>
        </w:rPr>
        <w:t xml:space="preserve">for </w:t>
      </w:r>
      <w:r w:rsidR="00187ED2">
        <w:rPr>
          <w:rFonts w:ascii="Verdana" w:hAnsi="Verdana"/>
          <w:b w:val="0"/>
          <w:bCs/>
          <w:color w:val="008000"/>
          <w:sz w:val="20"/>
          <w:szCs w:val="20"/>
          <w:u w:val="dash"/>
        </w:rPr>
        <w:t>A</w:t>
      </w:r>
      <w:r w:rsidRPr="00C66A98">
        <w:rPr>
          <w:rFonts w:ascii="Verdana" w:hAnsi="Verdana"/>
          <w:b w:val="0"/>
          <w:bCs/>
          <w:color w:val="008000"/>
          <w:sz w:val="20"/>
          <w:szCs w:val="20"/>
          <w:u w:val="dash"/>
        </w:rPr>
        <w:t xml:space="preserve">nnual to </w:t>
      </w:r>
      <w:r w:rsidR="00187ED2">
        <w:rPr>
          <w:rFonts w:ascii="Verdana" w:hAnsi="Verdana"/>
          <w:b w:val="0"/>
          <w:bCs/>
          <w:color w:val="008000"/>
          <w:sz w:val="20"/>
          <w:szCs w:val="20"/>
          <w:u w:val="dash"/>
        </w:rPr>
        <w:t>D</w:t>
      </w:r>
      <w:r w:rsidRPr="00C66A98">
        <w:rPr>
          <w:rFonts w:ascii="Verdana" w:hAnsi="Verdana"/>
          <w:b w:val="0"/>
          <w:bCs/>
          <w:color w:val="008000"/>
          <w:sz w:val="20"/>
          <w:szCs w:val="20"/>
          <w:u w:val="dash"/>
        </w:rPr>
        <w:t xml:space="preserve">ecadal </w:t>
      </w:r>
      <w:r w:rsidR="00187ED2">
        <w:rPr>
          <w:rFonts w:ascii="Verdana" w:hAnsi="Verdana"/>
          <w:b w:val="0"/>
          <w:bCs/>
          <w:color w:val="008000"/>
          <w:sz w:val="20"/>
          <w:szCs w:val="20"/>
          <w:u w:val="dash"/>
        </w:rPr>
        <w:t>C</w:t>
      </w:r>
      <w:r w:rsidRPr="00C66A98">
        <w:rPr>
          <w:rFonts w:ascii="Verdana" w:hAnsi="Verdana"/>
          <w:b w:val="0"/>
          <w:bCs/>
          <w:color w:val="008000"/>
          <w:sz w:val="20"/>
          <w:szCs w:val="20"/>
          <w:u w:val="dash"/>
        </w:rPr>
        <w:t xml:space="preserve">limate </w:t>
      </w:r>
      <w:r w:rsidR="00187ED2">
        <w:rPr>
          <w:rFonts w:ascii="Verdana" w:hAnsi="Verdana"/>
          <w:b w:val="0"/>
          <w:bCs/>
          <w:color w:val="008000"/>
          <w:sz w:val="20"/>
          <w:szCs w:val="20"/>
          <w:u w:val="dash"/>
        </w:rPr>
        <w:t>P</w:t>
      </w:r>
      <w:r w:rsidRPr="00C66A98">
        <w:rPr>
          <w:rFonts w:ascii="Verdana" w:hAnsi="Verdana"/>
          <w:b w:val="0"/>
          <w:bCs/>
          <w:color w:val="008000"/>
          <w:sz w:val="20"/>
          <w:szCs w:val="20"/>
          <w:u w:val="dash"/>
        </w:rPr>
        <w:t>rediction (GPCs-ADCP)) shall:</w:t>
      </w:r>
    </w:p>
    <w:p w:rsidRPr="00C66A98" w:rsidR="00455F1F" w:rsidP="00C66A98" w:rsidRDefault="00455F1F" w14:paraId="6FD8E554" w14:textId="77777777">
      <w:pPr>
        <w:pStyle w:val="Indent1semibold"/>
        <w:tabs>
          <w:tab w:val="clear" w:pos="480"/>
        </w:tabs>
        <w:ind w:left="567" w:hanging="567"/>
        <w:rPr>
          <w:b w:val="0"/>
          <w:bCs/>
          <w:color w:val="008000"/>
          <w:szCs w:val="20"/>
          <w:u w:val="dash"/>
        </w:rPr>
      </w:pPr>
      <w:r w:rsidRPr="00C66A98">
        <w:rPr>
          <w:b w:val="0"/>
          <w:bCs/>
          <w:color w:val="008000"/>
          <w:szCs w:val="20"/>
          <w:u w:val="dash"/>
        </w:rPr>
        <w:t>(a)</w:t>
      </w:r>
      <w:r w:rsidRPr="00C66A98">
        <w:rPr>
          <w:b w:val="0"/>
          <w:bCs/>
          <w:color w:val="008000"/>
          <w:szCs w:val="20"/>
          <w:u w:val="dash"/>
        </w:rPr>
        <w:tab/>
      </w:r>
      <w:r w:rsidRPr="00C66A98">
        <w:rPr>
          <w:b w:val="0"/>
          <w:bCs/>
          <w:color w:val="008000"/>
          <w:szCs w:val="20"/>
          <w:u w:val="dash"/>
        </w:rPr>
        <w:t>Prepare, with at least annual frequency, global forecast fields of parameters relevant to ADCP;</w:t>
      </w:r>
    </w:p>
    <w:p w:rsidRPr="00452E83" w:rsidR="00455F1F" w:rsidP="00C66A98" w:rsidRDefault="00455F1F" w14:paraId="6FD8E555" w14:textId="77777777">
      <w:pPr>
        <w:pStyle w:val="Indent1semibold"/>
        <w:tabs>
          <w:tab w:val="clear" w:pos="480"/>
        </w:tabs>
        <w:ind w:left="567" w:hanging="567"/>
        <w:rPr>
          <w:b w:val="0"/>
          <w:bCs/>
          <w:color w:val="008000"/>
          <w:szCs w:val="20"/>
          <w:u w:val="dash"/>
        </w:rPr>
      </w:pPr>
      <w:r w:rsidRPr="00452E83">
        <w:rPr>
          <w:b w:val="0"/>
          <w:bCs/>
          <w:color w:val="008000"/>
          <w:szCs w:val="20"/>
          <w:u w:val="dash"/>
        </w:rPr>
        <w:t>(b)</w:t>
      </w:r>
      <w:r w:rsidRPr="00452E83">
        <w:rPr>
          <w:b w:val="0"/>
          <w:bCs/>
          <w:color w:val="008000"/>
          <w:szCs w:val="20"/>
          <w:u w:val="dash"/>
        </w:rPr>
        <w:tab/>
      </w:r>
      <w:r w:rsidRPr="00452E83">
        <w:rPr>
          <w:b w:val="0"/>
          <w:bCs/>
          <w:color w:val="008000"/>
          <w:szCs w:val="20"/>
          <w:u w:val="dash"/>
        </w:rPr>
        <w:t xml:space="preserve">Prepare verification statistics as defined in </w:t>
      </w:r>
      <w:r w:rsidRPr="00452E83">
        <w:rPr>
          <w:rStyle w:val="Hyperlink"/>
          <w:b w:val="0"/>
          <w:bCs/>
          <w:color w:val="008000"/>
          <w:szCs w:val="20"/>
          <w:u w:val="dash"/>
        </w:rPr>
        <w:t>Appendix 2.2.21</w:t>
      </w:r>
      <w:r w:rsidRPr="00452E83">
        <w:rPr>
          <w:b w:val="0"/>
          <w:bCs/>
          <w:color w:val="008000"/>
          <w:szCs w:val="20"/>
          <w:u w:val="dash"/>
        </w:rPr>
        <w:t>;</w:t>
      </w:r>
    </w:p>
    <w:p w:rsidRPr="00452E83" w:rsidR="00455F1F" w:rsidP="00C66A98" w:rsidRDefault="00455F1F" w14:paraId="6FD8E556" w14:textId="77777777">
      <w:pPr>
        <w:pStyle w:val="Indent1semibold"/>
        <w:tabs>
          <w:tab w:val="clear" w:pos="480"/>
        </w:tabs>
        <w:ind w:left="567" w:hanging="567"/>
        <w:rPr>
          <w:b w:val="0"/>
          <w:bCs/>
          <w:color w:val="008000"/>
          <w:szCs w:val="20"/>
          <w:u w:val="dash"/>
        </w:rPr>
      </w:pPr>
      <w:r w:rsidRPr="00452E83">
        <w:rPr>
          <w:b w:val="0"/>
          <w:bCs/>
          <w:color w:val="008000"/>
          <w:szCs w:val="20"/>
          <w:u w:val="dash"/>
        </w:rPr>
        <w:t>(c)</w:t>
      </w:r>
      <w:r w:rsidRPr="00452E83">
        <w:rPr>
          <w:b w:val="0"/>
          <w:bCs/>
          <w:color w:val="008000"/>
          <w:szCs w:val="20"/>
          <w:u w:val="dash"/>
        </w:rPr>
        <w:tab/>
      </w:r>
      <w:r w:rsidRPr="00452E83">
        <w:rPr>
          <w:b w:val="0"/>
          <w:bCs/>
          <w:color w:val="008000"/>
          <w:szCs w:val="20"/>
          <w:u w:val="dash"/>
        </w:rPr>
        <w:t xml:space="preserve">Provide an agreed set of </w:t>
      </w:r>
      <w:r w:rsidRPr="00452E83" w:rsidR="006E3727">
        <w:rPr>
          <w:b w:val="0"/>
          <w:bCs/>
          <w:color w:val="008000"/>
          <w:szCs w:val="20"/>
          <w:u w:val="dash"/>
        </w:rPr>
        <w:t>forecasts</w:t>
      </w:r>
      <w:r w:rsidRPr="00452E83">
        <w:rPr>
          <w:b w:val="0"/>
          <w:bCs/>
          <w:color w:val="008000"/>
          <w:szCs w:val="20"/>
          <w:u w:val="dash"/>
        </w:rPr>
        <w:t xml:space="preserve"> and hindcast variables (as defined in </w:t>
      </w:r>
      <w:r w:rsidRPr="00452E83">
        <w:rPr>
          <w:rStyle w:val="Hyperlink"/>
          <w:b w:val="0"/>
          <w:bCs/>
          <w:color w:val="008000"/>
          <w:szCs w:val="20"/>
          <w:u w:val="dash"/>
        </w:rPr>
        <w:t>Appendix 2.2.20</w:t>
      </w:r>
      <w:r w:rsidRPr="00452E83">
        <w:rPr>
          <w:b w:val="0"/>
          <w:bCs/>
          <w:color w:val="008000"/>
          <w:szCs w:val="20"/>
          <w:u w:val="dash"/>
        </w:rPr>
        <w:t>) to the Lead Centre(s) for ADCP;</w:t>
      </w:r>
    </w:p>
    <w:p w:rsidRPr="00452E83" w:rsidR="00455F1F" w:rsidP="00C66A98" w:rsidRDefault="00455F1F" w14:paraId="6FD8E557" w14:textId="77777777">
      <w:pPr>
        <w:pStyle w:val="Indent1semibold"/>
        <w:tabs>
          <w:tab w:val="clear" w:pos="480"/>
        </w:tabs>
        <w:ind w:left="567" w:hanging="567"/>
        <w:rPr>
          <w:b w:val="0"/>
          <w:bCs/>
          <w:color w:val="008000"/>
          <w:szCs w:val="20"/>
          <w:u w:val="dash"/>
        </w:rPr>
      </w:pPr>
      <w:r w:rsidRPr="00452E83">
        <w:rPr>
          <w:b w:val="0"/>
          <w:bCs/>
          <w:color w:val="008000"/>
          <w:szCs w:val="20"/>
          <w:u w:val="dash"/>
        </w:rPr>
        <w:t>(d)</w:t>
      </w:r>
      <w:r w:rsidRPr="00452E83">
        <w:rPr>
          <w:b w:val="0"/>
          <w:bCs/>
          <w:color w:val="008000"/>
          <w:szCs w:val="20"/>
          <w:u w:val="dash"/>
        </w:rPr>
        <w:tab/>
      </w:r>
      <w:r w:rsidRPr="00452E83">
        <w:rPr>
          <w:b w:val="0"/>
          <w:bCs/>
          <w:color w:val="008000"/>
          <w:szCs w:val="20"/>
          <w:u w:val="dash"/>
        </w:rPr>
        <w:t>Make available on a website up-to-date information on the characteristics of their global decadal prediction systems.</w:t>
      </w:r>
    </w:p>
    <w:p w:rsidRPr="00452E83" w:rsidR="00455F1F" w:rsidP="009F4C9C" w:rsidRDefault="00455F1F" w14:paraId="6FD8E558" w14:textId="77777777">
      <w:pPr>
        <w:pStyle w:val="Note"/>
        <w:spacing w:line="240" w:lineRule="auto"/>
        <w:rPr>
          <w:color w:val="008000"/>
          <w:u w:val="dash"/>
        </w:rPr>
      </w:pPr>
      <w:r w:rsidRPr="00452E83">
        <w:rPr>
          <w:color w:val="008000"/>
          <w:u w:val="dash"/>
        </w:rPr>
        <w:t>Notes:</w:t>
      </w:r>
    </w:p>
    <w:p w:rsidRPr="00452E83" w:rsidR="00455F1F" w:rsidP="00D56ECF" w:rsidRDefault="00455F1F" w14:paraId="6FD8E559" w14:textId="77777777">
      <w:pPr>
        <w:pStyle w:val="Notes1"/>
        <w:tabs>
          <w:tab w:val="left" w:pos="426"/>
        </w:tabs>
        <w:ind w:left="426" w:hanging="426"/>
        <w:rPr>
          <w:color w:val="008000"/>
          <w:u w:val="dash"/>
        </w:rPr>
      </w:pPr>
      <w:r w:rsidRPr="00452E83">
        <w:rPr>
          <w:color w:val="008000"/>
          <w:u w:val="dash"/>
        </w:rPr>
        <w:t>1</w:t>
      </w:r>
      <w:r w:rsidR="009F4C9C">
        <w:rPr>
          <w:color w:val="008000"/>
          <w:u w:val="dash"/>
        </w:rPr>
        <w:t>.</w:t>
      </w:r>
      <w:r w:rsidRPr="00452E83">
        <w:rPr>
          <w:color w:val="008000"/>
          <w:u w:val="dash"/>
        </w:rPr>
        <w:tab/>
      </w:r>
      <w:r w:rsidRPr="00452E83">
        <w:rPr>
          <w:color w:val="008000"/>
          <w:u w:val="dash"/>
        </w:rPr>
        <w:t>Non-designated centres with capacity to provide the minimum requirement may also contribute ADCP to the Lead Centre(s) for ADCP;</w:t>
      </w:r>
    </w:p>
    <w:p w:rsidRPr="00452E83" w:rsidR="00455F1F" w:rsidP="00D56ECF" w:rsidRDefault="00455F1F" w14:paraId="6FD8E55A" w14:textId="77777777">
      <w:pPr>
        <w:pStyle w:val="Notes1"/>
        <w:tabs>
          <w:tab w:val="left" w:pos="426"/>
        </w:tabs>
        <w:ind w:left="567" w:hanging="567"/>
        <w:rPr>
          <w:color w:val="008000"/>
          <w:u w:val="dash"/>
        </w:rPr>
      </w:pPr>
      <w:r w:rsidRPr="00452E83">
        <w:rPr>
          <w:color w:val="008000"/>
          <w:u w:val="dash"/>
        </w:rPr>
        <w:t>2</w:t>
      </w:r>
      <w:r w:rsidR="00AD709C">
        <w:rPr>
          <w:color w:val="008000"/>
          <w:u w:val="dash"/>
        </w:rPr>
        <w:t>.</w:t>
      </w:r>
      <w:r w:rsidRPr="00452E83">
        <w:rPr>
          <w:color w:val="008000"/>
          <w:u w:val="dash"/>
        </w:rPr>
        <w:tab/>
      </w:r>
      <w:r w:rsidRPr="00452E83">
        <w:rPr>
          <w:color w:val="008000"/>
          <w:u w:val="dash"/>
        </w:rPr>
        <w:t>Centres who wish to make available their products worldwide may use WIS as a dissemination platform;</w:t>
      </w:r>
    </w:p>
    <w:p w:rsidRPr="00452E83" w:rsidR="00455F1F" w:rsidP="00D56ECF" w:rsidRDefault="00455F1F" w14:paraId="6FD8E55B" w14:textId="77777777">
      <w:pPr>
        <w:pStyle w:val="Notes1"/>
        <w:tabs>
          <w:tab w:val="left" w:pos="426"/>
        </w:tabs>
        <w:ind w:left="426" w:hanging="426"/>
        <w:rPr>
          <w:color w:val="008000"/>
          <w:u w:val="dash"/>
        </w:rPr>
      </w:pPr>
      <w:r w:rsidRPr="00452E83">
        <w:rPr>
          <w:color w:val="008000"/>
          <w:u w:val="dash"/>
        </w:rPr>
        <w:t>3</w:t>
      </w:r>
      <w:r w:rsidR="00AD709C">
        <w:rPr>
          <w:color w:val="008000"/>
          <w:u w:val="dash"/>
        </w:rPr>
        <w:t>.</w:t>
      </w:r>
      <w:r w:rsidRPr="00452E83">
        <w:rPr>
          <w:color w:val="008000"/>
          <w:u w:val="dash"/>
        </w:rPr>
        <w:tab/>
      </w:r>
      <w:r w:rsidRPr="00452E83">
        <w:rPr>
          <w:color w:val="008000"/>
          <w:u w:val="dash"/>
        </w:rPr>
        <w:t xml:space="preserve">The bodies in charge of managing the information contained in the present Manual related to coordination of ADCP are specified in Table </w:t>
      </w:r>
      <w:r w:rsidRPr="00452E83" w:rsidR="007F57EE">
        <w:rPr>
          <w:color w:val="008000"/>
          <w:u w:val="dash"/>
        </w:rPr>
        <w:t>X</w:t>
      </w:r>
      <w:r w:rsidRPr="00452E83">
        <w:rPr>
          <w:color w:val="008000"/>
          <w:u w:val="dash"/>
        </w:rPr>
        <w:t>.</w:t>
      </w:r>
    </w:p>
    <w:p w:rsidRPr="00F517AD" w:rsidR="00455F1F" w:rsidP="00F20AFE" w:rsidRDefault="00455F1F" w14:paraId="6FD8E55C" w14:textId="77777777">
      <w:pPr>
        <w:pStyle w:val="Tablecaption"/>
        <w:spacing w:line="240" w:lineRule="auto"/>
        <w:rPr>
          <w:rFonts w:ascii="Verdana" w:hAnsi="Verdana"/>
          <w:color w:val="008000"/>
          <w:sz w:val="18"/>
          <w:szCs w:val="18"/>
          <w:u w:val="dash"/>
        </w:rPr>
      </w:pPr>
      <w:r w:rsidRPr="00F517AD">
        <w:rPr>
          <w:rFonts w:ascii="Verdana" w:hAnsi="Verdana"/>
          <w:color w:val="008000"/>
          <w:sz w:val="18"/>
          <w:szCs w:val="18"/>
          <w:u w:val="dash"/>
        </w:rPr>
        <w:t>Table X. WMO bodies responsible for managing information related to ADCP</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55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5D" w14:textId="77777777">
            <w:pPr>
              <w:pStyle w:val="Tableheader"/>
              <w:rPr>
                <w:rFonts w:ascii="Verdana" w:hAnsi="Verdana"/>
                <w:color w:val="008000"/>
                <w:u w:val="dash"/>
              </w:rPr>
            </w:pPr>
            <w:r w:rsidRPr="00452E83">
              <w:rPr>
                <w:rFonts w:ascii="Verdana" w:hAnsi="Verdana"/>
                <w:color w:val="008000"/>
                <w:u w:val="dash"/>
              </w:rPr>
              <w:t>Responsibility</w:t>
            </w:r>
          </w:p>
        </w:tc>
      </w:tr>
      <w:tr w:rsidRPr="00452E83" w:rsidR="00455F1F" w:rsidTr="0093002C" w14:paraId="6FD8E560"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5F" w14:textId="77777777">
            <w:pPr>
              <w:pStyle w:val="Tableheader"/>
              <w:rPr>
                <w:rFonts w:ascii="Verdana" w:hAnsi="Verdana"/>
                <w:color w:val="008000"/>
                <w:u w:val="dash"/>
              </w:rPr>
            </w:pPr>
            <w:r w:rsidRPr="00452E83">
              <w:rPr>
                <w:rFonts w:ascii="Verdana" w:hAnsi="Verdana"/>
                <w:color w:val="008000"/>
                <w:u w:val="dash"/>
              </w:rPr>
              <w:t>Changes to activity specification</w:t>
            </w:r>
          </w:p>
        </w:tc>
      </w:tr>
      <w:tr w:rsidRPr="00137301" w:rsidR="00455F1F" w:rsidTr="0093002C" w14:paraId="6FD8E56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1" w14:textId="77777777">
            <w:pPr>
              <w:pStyle w:val="Tablebody"/>
              <w:rPr>
                <w:rFonts w:ascii="Verdana" w:hAnsi="Verdana"/>
                <w:color w:val="008000"/>
                <w:u w:val="dash"/>
              </w:rPr>
            </w:pPr>
            <w:r w:rsidRPr="00452E83">
              <w:rPr>
                <w:rFonts w:ascii="Verdana" w:hAnsi="Verdana"/>
                <w:color w:val="008000"/>
                <w:u w:val="dash"/>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2" w14:textId="77777777">
            <w:pPr>
              <w:pStyle w:val="Tablebody"/>
              <w:rPr>
                <w:rFonts w:ascii="Verdana" w:hAnsi="Verdana"/>
                <w:strike/>
                <w:color w:val="008000"/>
                <w:u w:val="dash"/>
                <w:lang w:val="fr-CH"/>
              </w:rPr>
            </w:pPr>
            <w:r w:rsidRPr="00452E83">
              <w:rPr>
                <w:rFonts w:ascii="Verdana" w:hAnsi="Verdana"/>
                <w:strike/>
                <w:color w:val="FF0000"/>
                <w:u w:val="dash"/>
                <w:lang w:val="fr-CH"/>
              </w:rPr>
              <w:t>CBS–CCl/IPET-OPSLS</w:t>
            </w:r>
            <w:r w:rsidRPr="00452E83">
              <w:rPr>
                <w:rFonts w:ascii="Verdana" w:hAnsi="Verdana"/>
                <w:strike/>
                <w:color w:val="008000"/>
                <w:u w:val="dash"/>
                <w:lang w:val="fr-CH"/>
              </w:rPr>
              <w:t xml:space="preserve"> </w:t>
            </w:r>
            <w:r w:rsidRPr="00452E83">
              <w:rPr>
                <w:rFonts w:ascii="Verdana" w:hAnsi="Verdana"/>
                <w:color w:val="008000"/>
                <w:u w:val="dash"/>
                <w:lang w:val="fr-CH"/>
              </w:rPr>
              <w:t>INFCOM/ET-OCPS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3" w14:textId="77777777">
            <w:pPr>
              <w:pStyle w:val="Tablebody"/>
              <w:rPr>
                <w:rFonts w:ascii="Verdana" w:hAnsi="Verdana"/>
                <w:color w:val="008000"/>
                <w:u w:val="dash"/>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64" w14:textId="77777777">
            <w:pPr>
              <w:pStyle w:val="Tablebody"/>
              <w:rPr>
                <w:rFonts w:ascii="Verdana" w:hAnsi="Verdana"/>
                <w:color w:val="008000"/>
                <w:u w:val="dash"/>
                <w:lang w:val="fr-CH"/>
              </w:rPr>
            </w:pPr>
          </w:p>
        </w:tc>
      </w:tr>
      <w:tr w:rsidRPr="00452E83" w:rsidR="00455F1F" w:rsidTr="0093002C" w14:paraId="6FD8E56A"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66" w14:textId="77777777">
            <w:pPr>
              <w:pStyle w:val="Tablebody"/>
              <w:rPr>
                <w:rFonts w:ascii="Verdana" w:hAnsi="Verdana"/>
                <w:color w:val="008000"/>
                <w:u w:val="dash"/>
              </w:rPr>
            </w:pPr>
            <w:r w:rsidRPr="00452E83">
              <w:rPr>
                <w:rFonts w:ascii="Verdana" w:hAnsi="Verdana"/>
                <w:color w:val="008000"/>
                <w:u w:val="dash"/>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7" w14:textId="77777777">
            <w:pPr>
              <w:pStyle w:val="Tablebody"/>
              <w:rPr>
                <w:rFonts w:ascii="Verdana" w:hAnsi="Verdana"/>
                <w:strike/>
                <w:color w:val="008000"/>
                <w:u w:val="dash"/>
              </w:rPr>
            </w:pPr>
            <w:r w:rsidRPr="00452E83">
              <w:rPr>
                <w:rFonts w:ascii="Verdana" w:hAnsi="Verdana"/>
                <w:strike/>
                <w:color w:val="FF0000"/>
                <w:u w:val="dash"/>
              </w:rPr>
              <w:t>CBS</w:t>
            </w:r>
            <w:r w:rsidRPr="00452E83">
              <w:rPr>
                <w:rFonts w:ascii="Verdana" w:hAnsi="Verdana"/>
                <w:strike/>
                <w:color w:val="008000"/>
                <w:u w:val="dash"/>
              </w:rPr>
              <w:t xml:space="preserve"> </w:t>
            </w:r>
            <w:r w:rsidRPr="00452E83">
              <w:rPr>
                <w:rFonts w:ascii="Verdana" w:hAnsi="Verdana"/>
                <w:color w:val="008000"/>
                <w:u w:val="dash"/>
                <w:lang w:val="fr-C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8" w14:textId="77777777">
            <w:pPr>
              <w:pStyle w:val="Tablebody"/>
              <w:rPr>
                <w:rFonts w:ascii="Verdana" w:hAnsi="Verdana"/>
                <w:strike/>
                <w:color w:val="008000"/>
                <w:u w:val="dash"/>
              </w:rPr>
            </w:pPr>
            <w:r w:rsidRPr="00452E83">
              <w:rPr>
                <w:rFonts w:ascii="Verdana" w:hAnsi="Verdana"/>
                <w:strike/>
                <w:color w:val="FF0000"/>
                <w:u w:val="dash"/>
              </w:rPr>
              <w:t>CCl</w:t>
            </w:r>
            <w:r w:rsidRPr="00452E83">
              <w:rPr>
                <w:rFonts w:ascii="Verdana" w:hAnsi="Verdana"/>
                <w:strike/>
                <w:color w:val="008000"/>
                <w:u w:val="dash"/>
              </w:rPr>
              <w:t xml:space="preserve"> </w:t>
            </w:r>
            <w:r w:rsidRPr="00452E83">
              <w:rPr>
                <w:rFonts w:ascii="Verdana" w:hAnsi="Verdana"/>
                <w:color w:val="008000"/>
                <w:u w:val="dash"/>
                <w:lang w:val="fr-CH"/>
              </w:rPr>
              <w:t>SERCOM</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69" w14:textId="77777777">
            <w:pPr>
              <w:pStyle w:val="Tablebody"/>
              <w:rPr>
                <w:rFonts w:ascii="Verdana" w:hAnsi="Verdana"/>
                <w:color w:val="008000"/>
                <w:u w:val="dash"/>
              </w:rPr>
            </w:pPr>
          </w:p>
        </w:tc>
      </w:tr>
      <w:tr w:rsidRPr="00452E83" w:rsidR="00455F1F" w:rsidTr="0093002C" w14:paraId="6FD8E56F"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6B" w14:textId="77777777">
            <w:pPr>
              <w:pStyle w:val="Tablebody"/>
              <w:rPr>
                <w:rFonts w:ascii="Verdana" w:hAnsi="Verdana"/>
                <w:color w:val="008000"/>
                <w:u w:val="dash"/>
              </w:rPr>
            </w:pPr>
            <w:r w:rsidRPr="00452E83">
              <w:rPr>
                <w:rFonts w:ascii="Verdana" w:hAnsi="Verdana"/>
                <w:color w:val="008000"/>
                <w:u w:val="dash"/>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C" w14:textId="77777777">
            <w:pPr>
              <w:pStyle w:val="Tablebody"/>
              <w:rPr>
                <w:rFonts w:ascii="Verdana" w:hAnsi="Verdana"/>
                <w:color w:val="008000"/>
                <w:u w:val="dash"/>
              </w:rPr>
            </w:pPr>
            <w:r w:rsidRPr="00452E83">
              <w:rPr>
                <w:rFonts w:ascii="Verdana" w:hAnsi="Verdana"/>
                <w:color w:val="008000"/>
                <w:u w:val="dash"/>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6D" w14:textId="77777777">
            <w:pPr>
              <w:pStyle w:val="Tablebody"/>
              <w:rPr>
                <w:rFonts w:ascii="Verdana" w:hAnsi="Verdana"/>
                <w:color w:val="008000"/>
                <w:u w:val="das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6E" w14:textId="77777777">
            <w:pPr>
              <w:pStyle w:val="Tablebody"/>
              <w:rPr>
                <w:rFonts w:ascii="Verdana" w:hAnsi="Verdana"/>
                <w:color w:val="008000"/>
                <w:u w:val="dash"/>
              </w:rPr>
            </w:pPr>
          </w:p>
        </w:tc>
      </w:tr>
      <w:tr w:rsidRPr="00452E83" w:rsidR="00455F1F" w:rsidTr="0093002C" w14:paraId="6FD8E571"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0" w14:textId="77777777">
            <w:pPr>
              <w:pStyle w:val="Tableheader"/>
              <w:rPr>
                <w:rFonts w:ascii="Verdana" w:hAnsi="Verdana"/>
                <w:color w:val="008000"/>
                <w:u w:val="dash"/>
              </w:rPr>
            </w:pPr>
            <w:r w:rsidRPr="00452E83">
              <w:rPr>
                <w:rFonts w:ascii="Verdana" w:hAnsi="Verdana"/>
                <w:color w:val="008000"/>
                <w:u w:val="dash"/>
              </w:rPr>
              <w:t>Centres designation</w:t>
            </w:r>
          </w:p>
        </w:tc>
      </w:tr>
      <w:tr w:rsidRPr="00452E83" w:rsidR="00455F1F" w:rsidTr="0093002C" w14:paraId="6FD8E576"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2" w14:textId="77777777">
            <w:pPr>
              <w:pStyle w:val="Tablebody"/>
              <w:rPr>
                <w:rFonts w:ascii="Verdana" w:hAnsi="Verdana"/>
                <w:color w:val="008000"/>
                <w:u w:val="dash"/>
              </w:rPr>
            </w:pPr>
            <w:r w:rsidRPr="00452E83">
              <w:rPr>
                <w:rFonts w:ascii="Verdana" w:hAnsi="Verdana"/>
                <w:color w:val="008000"/>
                <w:u w:val="dash"/>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61AA9" w14:paraId="6FD8E573" w14:textId="77777777">
            <w:pPr>
              <w:pStyle w:val="Tablebody"/>
              <w:rPr>
                <w:rFonts w:ascii="Verdana" w:hAnsi="Verdana"/>
                <w:color w:val="008000"/>
                <w:u w:val="dash"/>
              </w:rPr>
            </w:pPr>
            <w:r w:rsidRPr="00452E83">
              <w:rPr>
                <w:rFonts w:ascii="Verdana" w:hAnsi="Verdana"/>
                <w:strike/>
                <w:color w:val="FF0000"/>
                <w:u w:val="dash"/>
              </w:rPr>
              <w:t>CBS</w:t>
            </w:r>
            <w:r w:rsidRPr="00452E83">
              <w:rPr>
                <w:rFonts w:ascii="Verdana" w:hAnsi="Verdana"/>
                <w:strike/>
                <w:color w:val="008000"/>
                <w:u w:val="dash"/>
              </w:rPr>
              <w:t xml:space="preserve"> </w:t>
            </w:r>
            <w:r w:rsidRPr="00452E83">
              <w:rPr>
                <w:rFonts w:ascii="Verdana" w:hAnsi="Verdana"/>
                <w:color w:val="008000"/>
                <w:u w:val="dash"/>
                <w:lang w:val="fr-C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74" w14:textId="77777777">
            <w:pPr>
              <w:pStyle w:val="Tablebody"/>
              <w:rPr>
                <w:rFonts w:ascii="Verdana" w:hAnsi="Verdana"/>
                <w:color w:val="008000"/>
                <w:u w:val="das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75" w14:textId="77777777">
            <w:pPr>
              <w:pStyle w:val="Tablebody"/>
              <w:rPr>
                <w:rFonts w:ascii="Verdana" w:hAnsi="Verdana"/>
                <w:color w:val="008000"/>
                <w:u w:val="dash"/>
              </w:rPr>
            </w:pPr>
          </w:p>
        </w:tc>
      </w:tr>
      <w:tr w:rsidRPr="00452E83" w:rsidR="00455F1F" w:rsidTr="0093002C" w14:paraId="6FD8E57B"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7" w14:textId="77777777">
            <w:pPr>
              <w:pStyle w:val="Tablebody"/>
              <w:rPr>
                <w:rFonts w:ascii="Verdana" w:hAnsi="Verdana"/>
                <w:color w:val="008000"/>
                <w:u w:val="dash"/>
              </w:rPr>
            </w:pPr>
            <w:r w:rsidRPr="00452E83">
              <w:rPr>
                <w:rFonts w:ascii="Verdana" w:hAnsi="Verdana"/>
                <w:color w:val="008000"/>
                <w:u w:val="dash"/>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8" w14:textId="77777777">
            <w:pPr>
              <w:pStyle w:val="Tablebody"/>
              <w:rPr>
                <w:rFonts w:ascii="Verdana" w:hAnsi="Verdana"/>
                <w:color w:val="008000"/>
                <w:u w:val="dash"/>
              </w:rPr>
            </w:pPr>
            <w:r w:rsidRPr="00452E83">
              <w:rPr>
                <w:rFonts w:ascii="Verdana" w:hAnsi="Verdana"/>
                <w:color w:val="008000"/>
                <w:u w:val="dash"/>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79" w14:textId="77777777">
            <w:pPr>
              <w:pStyle w:val="Tablebody"/>
              <w:rPr>
                <w:rFonts w:ascii="Verdana" w:hAnsi="Verdana"/>
                <w:color w:val="008000"/>
                <w:u w:val="das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7A" w14:textId="77777777">
            <w:pPr>
              <w:pStyle w:val="Tablebody"/>
              <w:rPr>
                <w:rFonts w:ascii="Verdana" w:hAnsi="Verdana"/>
                <w:color w:val="008000"/>
                <w:u w:val="dash"/>
              </w:rPr>
            </w:pPr>
          </w:p>
        </w:tc>
      </w:tr>
      <w:tr w:rsidRPr="00452E83" w:rsidR="00455F1F" w:rsidTr="0093002C" w14:paraId="6FD8E57D"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C" w14:textId="77777777">
            <w:pPr>
              <w:pStyle w:val="Tableheader"/>
              <w:rPr>
                <w:rFonts w:ascii="Verdana" w:hAnsi="Verdana"/>
                <w:color w:val="008000"/>
                <w:u w:val="dash"/>
              </w:rPr>
            </w:pPr>
            <w:r w:rsidRPr="00452E83">
              <w:rPr>
                <w:rFonts w:ascii="Verdana" w:hAnsi="Verdana"/>
                <w:color w:val="008000"/>
                <w:u w:val="dash"/>
              </w:rPr>
              <w:t>Compliance</w:t>
            </w:r>
          </w:p>
        </w:tc>
      </w:tr>
      <w:tr w:rsidRPr="00137301" w:rsidR="00455F1F" w:rsidTr="0093002C" w14:paraId="6FD8E582"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E" w14:textId="77777777">
            <w:pPr>
              <w:pStyle w:val="Tablebody"/>
              <w:rPr>
                <w:rFonts w:ascii="Verdana" w:hAnsi="Verdana"/>
                <w:color w:val="008000"/>
                <w:u w:val="dash"/>
              </w:rPr>
            </w:pPr>
            <w:r w:rsidRPr="00452E83">
              <w:rPr>
                <w:rFonts w:ascii="Verdana" w:hAnsi="Verdana"/>
                <w:color w:val="008000"/>
                <w:u w:val="dash"/>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7F" w14:textId="77777777">
            <w:pPr>
              <w:pStyle w:val="Tablebody"/>
              <w:rPr>
                <w:rFonts w:ascii="Verdana" w:hAnsi="Verdana"/>
                <w:strike/>
                <w:color w:val="008000"/>
                <w:u w:val="dash"/>
                <w:lang w:val="fr-CH"/>
              </w:rPr>
            </w:pPr>
            <w:r w:rsidRPr="00452E83">
              <w:rPr>
                <w:rFonts w:ascii="Verdana" w:hAnsi="Verdana"/>
                <w:strike/>
                <w:color w:val="FF0000"/>
                <w:u w:val="dash"/>
                <w:lang w:val="fr-CH"/>
              </w:rPr>
              <w:t>CBS–CCl/IPET-OPSLS</w:t>
            </w:r>
            <w:r w:rsidRPr="00452E83">
              <w:rPr>
                <w:rFonts w:ascii="Verdana" w:hAnsi="Verdana"/>
                <w:strike/>
                <w:color w:val="008000"/>
                <w:u w:val="dash"/>
                <w:lang w:val="fr-CH"/>
              </w:rPr>
              <w:t xml:space="preserve"> </w:t>
            </w:r>
            <w:r w:rsidRPr="00452E83">
              <w:rPr>
                <w:rFonts w:ascii="Verdana" w:hAnsi="Verdana"/>
                <w:color w:val="008000"/>
                <w:u w:val="dash"/>
                <w:lang w:val="fr-CH"/>
              </w:rPr>
              <w:t>INFCOM/ET-OCPS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80" w14:textId="77777777">
            <w:pPr>
              <w:pStyle w:val="Tablebody"/>
              <w:rPr>
                <w:rFonts w:ascii="Verdana" w:hAnsi="Verdana"/>
                <w:color w:val="008000"/>
                <w:u w:val="dash"/>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81" w14:textId="77777777">
            <w:pPr>
              <w:pStyle w:val="Tablebody"/>
              <w:rPr>
                <w:rFonts w:ascii="Verdana" w:hAnsi="Verdana"/>
                <w:color w:val="008000"/>
                <w:u w:val="dash"/>
                <w:lang w:val="fr-CH"/>
              </w:rPr>
            </w:pPr>
          </w:p>
        </w:tc>
      </w:tr>
      <w:tr w:rsidRPr="00452E83" w:rsidR="00455F1F" w:rsidTr="0093002C" w14:paraId="6FD8E58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83" w14:textId="77777777">
            <w:pPr>
              <w:pStyle w:val="Tablebody"/>
              <w:rPr>
                <w:rFonts w:ascii="Verdana" w:hAnsi="Verdana"/>
                <w:color w:val="008000"/>
                <w:u w:val="dash"/>
              </w:rPr>
            </w:pPr>
            <w:r w:rsidRPr="00452E83">
              <w:rPr>
                <w:rFonts w:ascii="Verdana" w:hAnsi="Verdana"/>
                <w:color w:val="008000"/>
                <w:u w:val="dash"/>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84" w14:textId="77777777">
            <w:pPr>
              <w:pStyle w:val="Tablebody"/>
              <w:rPr>
                <w:rFonts w:ascii="Verdana" w:hAnsi="Verdana"/>
                <w:strike/>
                <w:color w:val="008000"/>
                <w:u w:val="dash"/>
              </w:rPr>
            </w:pPr>
            <w:r w:rsidRPr="00452E83">
              <w:rPr>
                <w:rFonts w:ascii="Verdana" w:hAnsi="Verdana"/>
                <w:strike/>
                <w:color w:val="FF0000"/>
                <w:u w:val="dash"/>
                <w:lang w:val="en-US"/>
              </w:rPr>
              <w:t>CBS/ICT-DPFS</w:t>
            </w:r>
            <w:r w:rsidRPr="00452E83">
              <w:rPr>
                <w:rFonts w:ascii="Verdana" w:hAnsi="Verdana"/>
                <w:strike/>
                <w:color w:val="008000"/>
                <w:u w:val="dash"/>
                <w:lang w:val="en-US"/>
              </w:rPr>
              <w:t xml:space="preserve"> </w:t>
            </w:r>
            <w:r w:rsidRPr="00452E83">
              <w:rPr>
                <w:rFonts w:ascii="Verdana" w:hAnsi="Verdana"/>
                <w:color w:val="008000"/>
                <w:u w:val="dash"/>
                <w:lang w:val="en-US"/>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85" w14:textId="77777777">
            <w:pPr>
              <w:pStyle w:val="Tablebody"/>
              <w:rPr>
                <w:rFonts w:ascii="Verdana" w:hAnsi="Verdana"/>
                <w:strike/>
                <w:color w:val="008000"/>
                <w:u w:val="dash"/>
              </w:rPr>
            </w:pPr>
            <w:r w:rsidRPr="00452E83">
              <w:rPr>
                <w:rFonts w:ascii="Verdana" w:hAnsi="Verdana"/>
                <w:strike/>
                <w:color w:val="FF0000"/>
                <w:u w:val="dash"/>
              </w:rPr>
              <w:t>CBS</w:t>
            </w:r>
            <w:r w:rsidRPr="00452E83">
              <w:rPr>
                <w:rFonts w:ascii="Verdana" w:hAnsi="Verdana"/>
                <w:strike/>
                <w:color w:val="008000"/>
                <w:u w:val="dash"/>
              </w:rPr>
              <w:t xml:space="preserve"> </w:t>
            </w:r>
            <w:r w:rsidRPr="00452E83">
              <w:rPr>
                <w:rFonts w:ascii="Verdana" w:hAnsi="Verdana"/>
                <w:color w:val="008000"/>
                <w:u w:val="dash"/>
                <w:lang w:val="fr-C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86" w14:textId="77777777">
            <w:pPr>
              <w:pStyle w:val="Tablebody"/>
              <w:rPr>
                <w:rFonts w:ascii="Verdana" w:hAnsi="Verdana"/>
                <w:color w:val="008000"/>
                <w:u w:val="dash"/>
              </w:rPr>
            </w:pPr>
          </w:p>
        </w:tc>
      </w:tr>
    </w:tbl>
    <w:p w:rsidRPr="00F517AD" w:rsidR="00455F1F" w:rsidP="00455F1F" w:rsidRDefault="00455F1F" w14:paraId="6FD8E588" w14:textId="77777777">
      <w:pPr>
        <w:pStyle w:val="Heading30"/>
        <w:rPr>
          <w:rFonts w:ascii="Verdana" w:hAnsi="Verdana"/>
          <w:sz w:val="20"/>
          <w:szCs w:val="20"/>
        </w:rPr>
      </w:pPr>
      <w:r w:rsidRPr="00F517AD">
        <w:rPr>
          <w:rFonts w:ascii="Verdana" w:hAnsi="Verdana"/>
          <w:sz w:val="20"/>
          <w:szCs w:val="20"/>
        </w:rPr>
        <w:t>2.2.1.6</w:t>
      </w:r>
      <w:r w:rsidRPr="00F517AD">
        <w:rPr>
          <w:rFonts w:ascii="Verdana" w:hAnsi="Verdana"/>
          <w:sz w:val="20"/>
          <w:szCs w:val="20"/>
        </w:rPr>
        <w:tab/>
      </w:r>
      <w:r w:rsidRPr="00F517AD">
        <w:rPr>
          <w:rFonts w:ascii="Verdana" w:hAnsi="Verdana"/>
          <w:sz w:val="20"/>
          <w:szCs w:val="20"/>
        </w:rPr>
        <w:t>Numerical ocean wave prediction</w:t>
      </w:r>
      <w:bookmarkStart w:name="_p_AAAF6C533242844D9228F861671172C4" w:id="238"/>
      <w:bookmarkEnd w:id="238"/>
    </w:p>
    <w:p w:rsidRPr="00452E83" w:rsidR="00455F1F" w:rsidP="00455F1F" w:rsidRDefault="00455F1F" w14:paraId="6FD8E589"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numerical ocean wave prediction shall:</w:t>
      </w:r>
      <w:bookmarkStart w:name="_p_4E6F0035837CA546935A85B94B4C13B0" w:id="239"/>
      <w:bookmarkEnd w:id="239"/>
    </w:p>
    <w:p w:rsidRPr="00452E83" w:rsidR="00455F1F" w:rsidP="00F517AD" w:rsidRDefault="00455F1F" w14:paraId="6FD8E58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Prepare global analyses of ocean wave parameters;</w:t>
      </w:r>
      <w:bookmarkStart w:name="_p_1A7DAD57A8949C4FA3914AC243C3ACF5" w:id="240"/>
      <w:bookmarkEnd w:id="240"/>
    </w:p>
    <w:p w:rsidRPr="00452E83" w:rsidR="00455F1F" w:rsidP="00F517AD" w:rsidRDefault="00455F1F" w14:paraId="6FD8E58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Prepare global forecast fields of basic and derived ocean wave parameters;</w:t>
      </w:r>
      <w:bookmarkStart w:name="_p_89A3B9A0B9786745984B65B440354CBE" w:id="241"/>
      <w:bookmarkEnd w:id="241"/>
    </w:p>
    <w:p w:rsidRPr="00452E83" w:rsidR="00455F1F" w:rsidP="00F517AD" w:rsidRDefault="00455F1F" w14:paraId="6FD8E58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Make available on WIS a range of these products; the list of mandatory and highly recommended products to be made available is given in </w:t>
      </w:r>
      <w:r w:rsidRPr="00452E83">
        <w:rPr>
          <w:rStyle w:val="Hyperlink"/>
          <w:b w:val="0"/>
          <w:bCs/>
          <w:color w:val="000000" w:themeColor="text1"/>
          <w:szCs w:val="20"/>
        </w:rPr>
        <w:t>Appendix 2.2.11</w:t>
      </w:r>
      <w:r w:rsidRPr="00452E83">
        <w:rPr>
          <w:b w:val="0"/>
          <w:bCs/>
          <w:color w:val="000000" w:themeColor="text1"/>
          <w:szCs w:val="20"/>
        </w:rPr>
        <w:t>;</w:t>
      </w:r>
      <w:bookmarkStart w:name="_p_82BAA900572DF241B8EB50FB292CF1D7" w:id="242"/>
      <w:bookmarkEnd w:id="242"/>
    </w:p>
    <w:p w:rsidRPr="00452E83" w:rsidR="00455F1F" w:rsidP="00F517AD" w:rsidRDefault="00455F1F" w14:paraId="6FD8E58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Prepare verification data and make them available to the Lead Centre(s) for WFV;</w:t>
      </w:r>
      <w:bookmarkStart w:name="_p_AEE84C9C2B011E4EA688E0E7A44D7A5B" w:id="243"/>
      <w:bookmarkEnd w:id="243"/>
    </w:p>
    <w:p w:rsidRPr="00452E83" w:rsidR="00455F1F" w:rsidP="00F517AD" w:rsidRDefault="00455F1F" w14:paraId="6FD8E58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global numerical ocean wave prediction systems; the minimum information to be provided is given in </w:t>
      </w:r>
      <w:r w:rsidRPr="00452E83">
        <w:rPr>
          <w:rStyle w:val="Hyperlink"/>
          <w:b w:val="0"/>
          <w:bCs/>
          <w:color w:val="000000" w:themeColor="text1"/>
          <w:szCs w:val="20"/>
        </w:rPr>
        <w:t>Appendix 2.2.12</w:t>
      </w:r>
      <w:r w:rsidRPr="00452E83">
        <w:rPr>
          <w:b w:val="0"/>
          <w:bCs/>
          <w:color w:val="000000" w:themeColor="text1"/>
          <w:szCs w:val="20"/>
        </w:rPr>
        <w:t>.</w:t>
      </w:r>
      <w:bookmarkStart w:name="_p_648A36FC7F215642993506AAAFC6CAD4" w:id="244"/>
      <w:bookmarkEnd w:id="244"/>
    </w:p>
    <w:p w:rsidRPr="00452E83" w:rsidR="00455F1F" w:rsidP="009F4C9C" w:rsidRDefault="00455F1F" w14:paraId="6FD8E58F" w14:textId="77777777">
      <w:pPr>
        <w:pStyle w:val="Note"/>
      </w:pPr>
      <w:r w:rsidRPr="00452E83">
        <w:t>Note:</w:t>
      </w:r>
      <w:r w:rsidRPr="00452E83">
        <w:tab/>
      </w:r>
      <w:r w:rsidRPr="00452E83">
        <w:t>The bodies in charge of managing the information contained in the Manual related to numerical ocean wave prediction are specified in Table 7.</w:t>
      </w:r>
      <w:bookmarkStart w:name="_p_A981BE0C5CF6E9498F0D01E2B4F2DF8A" w:id="245"/>
      <w:bookmarkEnd w:id="245"/>
    </w:p>
    <w:p w:rsidRPr="00F517AD" w:rsidR="00455F1F" w:rsidP="00F20AFE" w:rsidRDefault="00455F1F" w14:paraId="6FD8E590" w14:textId="77777777">
      <w:pPr>
        <w:pStyle w:val="Tablecaption"/>
        <w:spacing w:line="240" w:lineRule="auto"/>
        <w:rPr>
          <w:rFonts w:ascii="Verdana" w:hAnsi="Verdana"/>
          <w:color w:val="000000" w:themeColor="text1"/>
          <w:sz w:val="18"/>
          <w:szCs w:val="18"/>
        </w:rPr>
      </w:pPr>
      <w:r w:rsidRPr="00F517AD">
        <w:rPr>
          <w:rFonts w:ascii="Verdana" w:hAnsi="Verdana"/>
          <w:color w:val="000000" w:themeColor="text1"/>
          <w:sz w:val="18"/>
          <w:szCs w:val="18"/>
        </w:rPr>
        <w:t xml:space="preserve">Table 7. WMO bodies responsible for managing information related to numerical </w:t>
      </w:r>
      <w:r w:rsidRPr="00F517AD">
        <w:rPr>
          <w:rFonts w:ascii="Verdana" w:hAnsi="Verdana"/>
          <w:color w:val="000000" w:themeColor="text1"/>
          <w:sz w:val="18"/>
          <w:szCs w:val="18"/>
        </w:rPr>
        <w:br/>
      </w:r>
      <w:r w:rsidRPr="00F517AD">
        <w:rPr>
          <w:rFonts w:ascii="Verdana" w:hAnsi="Verdana"/>
          <w:color w:val="000000" w:themeColor="text1"/>
          <w:sz w:val="18"/>
          <w:szCs w:val="18"/>
        </w:rPr>
        <w:t>ocean wave prediction</w:t>
      </w:r>
      <w:bookmarkStart w:name="_p_20BD8D0E304F4E498809C2F7032742E5" w:id="246"/>
      <w:bookmarkEnd w:id="246"/>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592"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91" w14:textId="77777777">
            <w:pPr>
              <w:pStyle w:val="Tableheader"/>
              <w:rPr>
                <w:rFonts w:ascii="Verdana" w:hAnsi="Verdana"/>
              </w:rPr>
            </w:pPr>
            <w:r w:rsidRPr="00452E83">
              <w:rPr>
                <w:rFonts w:ascii="Verdana" w:hAnsi="Verdana"/>
              </w:rPr>
              <w:t>Responsibility</w:t>
            </w:r>
            <w:bookmarkStart w:name="_p_0FBB5897096CB44D9CDD98780CB47B0F" w:id="247"/>
            <w:bookmarkEnd w:id="247"/>
          </w:p>
        </w:tc>
      </w:tr>
      <w:tr w:rsidRPr="00452E83" w:rsidR="00455F1F" w:rsidTr="00437C80" w14:paraId="6FD8E594"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93" w14:textId="77777777">
            <w:pPr>
              <w:pStyle w:val="Tableheader"/>
              <w:rPr>
                <w:rFonts w:ascii="Verdana" w:hAnsi="Verdana"/>
              </w:rPr>
            </w:pPr>
            <w:r w:rsidRPr="00452E83">
              <w:rPr>
                <w:rFonts w:ascii="Verdana" w:hAnsi="Verdana"/>
              </w:rPr>
              <w:t>Changes to activity specification</w:t>
            </w:r>
            <w:bookmarkStart w:name="_p_9ABAD55CE72CF14DA439664854B31D43" w:id="248"/>
            <w:bookmarkEnd w:id="248"/>
          </w:p>
        </w:tc>
      </w:tr>
      <w:tr w:rsidRPr="00137301" w:rsidR="00455F1F" w:rsidTr="00437C80" w14:paraId="6FD8E59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95"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96" w14:textId="77777777">
            <w:pPr>
              <w:pStyle w:val="Tablebody"/>
              <w:rPr>
                <w:rFonts w:ascii="Verdana" w:hAnsi="Verdana"/>
                <w:strike/>
                <w:color w:val="FF0000"/>
                <w:u w:val="dash"/>
                <w:lang w:val="fr-CH"/>
              </w:rPr>
            </w:pPr>
            <w:r w:rsidRPr="00452E83">
              <w:rPr>
                <w:rFonts w:ascii="Verdana" w:hAnsi="Verdana"/>
                <w:strike/>
                <w:color w:val="FF0000"/>
                <w:u w:val="dash"/>
                <w:lang w:val="fr-CH"/>
              </w:rPr>
              <w:t>JCOMM/ET-DRR</w:t>
            </w:r>
            <w:bookmarkStart w:name="_p_844AFC789AE0E14784EF9FD860D2E193" w:id="249"/>
            <w:bookmarkEnd w:id="249"/>
            <w:r w:rsidRPr="00452E83">
              <w:rPr>
                <w:rFonts w:ascii="Verdana" w:hAnsi="Verdana"/>
                <w:strike/>
                <w:color w:val="FF0000"/>
                <w:u w:val="dash"/>
                <w:lang w:val="fr-CH"/>
              </w:rPr>
              <w:t xml:space="preserve"> </w:t>
            </w:r>
            <w:r w:rsidRPr="00452E83">
              <w:rPr>
                <w:rFonts w:ascii="Verdana" w:hAnsi="Verdana"/>
                <w:color w:val="008000"/>
                <w:u w:val="dash"/>
                <w:lang w:val="fr-CH"/>
              </w:rPr>
              <w:t>SERCOM/SC-MMO</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97"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98" w14:textId="77777777">
            <w:pPr>
              <w:pStyle w:val="Tablebody"/>
              <w:rPr>
                <w:rFonts w:ascii="Verdana" w:hAnsi="Verdana"/>
                <w:lang w:val="fr-CH"/>
              </w:rPr>
            </w:pPr>
          </w:p>
        </w:tc>
      </w:tr>
      <w:tr w:rsidRPr="00452E83" w:rsidR="00455F1F" w:rsidTr="00437C80" w14:paraId="6FD8E59E"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9A"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9B"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9C" w14:textId="77777777">
            <w:pPr>
              <w:pStyle w:val="Tablebody"/>
              <w:rPr>
                <w:rFonts w:ascii="Verdana" w:hAnsi="Verdana"/>
                <w:color w:val="000000"/>
              </w:rPr>
            </w:pPr>
            <w:r w:rsidRPr="00452E83">
              <w:rPr>
                <w:rFonts w:ascii="Verdana" w:hAnsi="Verdana"/>
                <w:strike/>
                <w:color w:val="FF0000"/>
                <w:u w:val="dash"/>
              </w:rPr>
              <w:t>JCOMM</w:t>
            </w:r>
            <w:bookmarkStart w:name="_p_65A515A09BF27940A437D0150FE6134B" w:id="250"/>
            <w:bookmarkEnd w:id="250"/>
            <w:r w:rsidRPr="00452E83">
              <w:rPr>
                <w:rFonts w:ascii="Verdana" w:hAnsi="Verdana"/>
                <w:strike/>
                <w:color w:val="FF0000"/>
                <w:u w:val="dash"/>
              </w:rPr>
              <w:t xml:space="preserve"> </w:t>
            </w:r>
            <w:r w:rsidRPr="00452E83">
              <w:rPr>
                <w:rFonts w:ascii="Verdana" w:hAnsi="Verdana"/>
                <w:color w:val="008000"/>
                <w:u w:val="dash"/>
              </w:rPr>
              <w:t>SERCOM</w:t>
            </w: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9D" w14:textId="77777777">
            <w:pPr>
              <w:pStyle w:val="Tablebody"/>
              <w:rPr>
                <w:rFonts w:ascii="Verdana" w:hAnsi="Verdana"/>
              </w:rPr>
            </w:pPr>
          </w:p>
        </w:tc>
      </w:tr>
      <w:tr w:rsidRPr="00452E83" w:rsidR="00455F1F" w:rsidTr="00437C80" w14:paraId="6FD8E5A3"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9F"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0" w14:textId="77777777">
            <w:pPr>
              <w:pStyle w:val="Tablebody"/>
              <w:rPr>
                <w:rFonts w:ascii="Verdana" w:hAnsi="Verdana"/>
              </w:rPr>
            </w:pPr>
            <w:r w:rsidRPr="00452E83">
              <w:rPr>
                <w:rFonts w:ascii="Verdana" w:hAnsi="Verdana"/>
              </w:rPr>
              <w:t>EC/Congress</w:t>
            </w:r>
            <w:bookmarkStart w:name="_p_08FA1C4004C04342BE5B633151E9FE34" w:id="251"/>
            <w:bookmarkEnd w:id="251"/>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1"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A2" w14:textId="77777777">
            <w:pPr>
              <w:pStyle w:val="Tablebody"/>
              <w:rPr>
                <w:rFonts w:ascii="Verdana" w:hAnsi="Verdana"/>
              </w:rPr>
            </w:pPr>
          </w:p>
        </w:tc>
      </w:tr>
      <w:tr w:rsidRPr="00452E83" w:rsidR="00455F1F" w:rsidTr="00437C80" w14:paraId="6FD8E5A5"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A4" w14:textId="77777777">
            <w:pPr>
              <w:pStyle w:val="Tableheader"/>
              <w:rPr>
                <w:rFonts w:ascii="Verdana" w:hAnsi="Verdana"/>
              </w:rPr>
            </w:pPr>
            <w:r w:rsidRPr="00452E83">
              <w:rPr>
                <w:rFonts w:ascii="Verdana" w:hAnsi="Verdana"/>
              </w:rPr>
              <w:t>Centres designation</w:t>
            </w:r>
            <w:bookmarkStart w:name="_p_DC10A65F2F81BE4A9C10D52754B49980" w:id="252"/>
            <w:bookmarkEnd w:id="252"/>
          </w:p>
        </w:tc>
      </w:tr>
      <w:tr w:rsidRPr="00452E83" w:rsidR="00455F1F" w:rsidTr="00437C80" w14:paraId="6FD8E5AA"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A6"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A7"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8"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9" w14:textId="77777777">
            <w:pPr>
              <w:pStyle w:val="Tablebody"/>
              <w:rPr>
                <w:rFonts w:ascii="Verdana" w:hAnsi="Verdana"/>
                <w:strike/>
                <w:color w:val="FF0000"/>
                <w:u w:val="dash"/>
              </w:rPr>
            </w:pPr>
            <w:r w:rsidRPr="00452E83">
              <w:rPr>
                <w:rFonts w:ascii="Verdana" w:hAnsi="Verdana"/>
                <w:strike/>
                <w:color w:val="FF0000"/>
                <w:u w:val="dash"/>
              </w:rPr>
              <w:t>JCOMM</w:t>
            </w:r>
            <w:bookmarkStart w:name="_p_3F871FEF430F9E4AAC04CB5C4928E1C5" w:id="253"/>
            <w:bookmarkEnd w:id="253"/>
            <w:r w:rsidRPr="00452E83">
              <w:rPr>
                <w:rFonts w:ascii="Verdana" w:hAnsi="Verdana"/>
                <w:strike/>
                <w:color w:val="FF0000"/>
                <w:u w:val="dash"/>
              </w:rPr>
              <w:t xml:space="preserve"> </w:t>
            </w:r>
            <w:r w:rsidRPr="00452E83">
              <w:rPr>
                <w:rFonts w:ascii="Verdana" w:hAnsi="Verdana"/>
                <w:color w:val="008000"/>
                <w:u w:val="dash"/>
              </w:rPr>
              <w:t>SERCOM</w:t>
            </w:r>
          </w:p>
        </w:tc>
      </w:tr>
      <w:tr w:rsidRPr="00452E83" w:rsidR="00455F1F" w:rsidTr="00437C80" w14:paraId="6FD8E5A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AB"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AC" w14:textId="77777777">
            <w:pPr>
              <w:pStyle w:val="Tablebody"/>
              <w:rPr>
                <w:rFonts w:ascii="Verdana" w:hAnsi="Verdana"/>
              </w:rPr>
            </w:pPr>
            <w:r w:rsidRPr="00452E83">
              <w:rPr>
                <w:rFonts w:ascii="Verdana" w:hAnsi="Verdana"/>
              </w:rPr>
              <w:t>EC/Congress</w:t>
            </w:r>
            <w:bookmarkStart w:name="_p_1781E9C7214F5643B79423AAF61CB93C" w:id="254"/>
            <w:bookmarkEnd w:id="254"/>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D"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AE" w14:textId="77777777">
            <w:pPr>
              <w:pStyle w:val="Tablebody"/>
              <w:rPr>
                <w:rFonts w:ascii="Verdana" w:hAnsi="Verdana"/>
              </w:rPr>
            </w:pPr>
          </w:p>
        </w:tc>
      </w:tr>
      <w:tr w:rsidRPr="00452E83" w:rsidR="00455F1F" w:rsidTr="00437C80" w14:paraId="6FD8E5B1"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0" w14:textId="77777777">
            <w:pPr>
              <w:pStyle w:val="Tableheader"/>
              <w:rPr>
                <w:rFonts w:ascii="Verdana" w:hAnsi="Verdana"/>
              </w:rPr>
            </w:pPr>
            <w:r w:rsidRPr="00452E83">
              <w:rPr>
                <w:rFonts w:ascii="Verdana" w:hAnsi="Verdana"/>
              </w:rPr>
              <w:t>Compliance</w:t>
            </w:r>
            <w:bookmarkStart w:name="_p_164914CC3AE9FF428D93C92F5120DDFE" w:id="255"/>
            <w:bookmarkEnd w:id="255"/>
          </w:p>
        </w:tc>
      </w:tr>
      <w:tr w:rsidRPr="00137301" w:rsidR="00455F1F" w:rsidTr="00437C80" w14:paraId="6FD8E5B6"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2"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3" w14:textId="77777777">
            <w:pPr>
              <w:pStyle w:val="Tablebody"/>
              <w:rPr>
                <w:rFonts w:ascii="Verdana" w:hAnsi="Verdana"/>
                <w:strike/>
                <w:color w:val="FF0000"/>
                <w:u w:val="dash"/>
                <w:lang w:val="fr-CH"/>
              </w:rPr>
            </w:pPr>
            <w:r w:rsidRPr="00452E83">
              <w:rPr>
                <w:rFonts w:ascii="Verdana" w:hAnsi="Verdana"/>
                <w:strike/>
                <w:color w:val="FF0000"/>
                <w:u w:val="dash"/>
                <w:lang w:val="fr-CH"/>
              </w:rPr>
              <w:t>JCOMM/ET-DRR</w:t>
            </w:r>
            <w:bookmarkStart w:name="_p_6522135334916C489DD4DF3D67A9F466" w:id="256"/>
            <w:bookmarkEnd w:id="256"/>
            <w:r w:rsidRPr="00452E83">
              <w:rPr>
                <w:rFonts w:ascii="Verdana" w:hAnsi="Verdana"/>
                <w:strike/>
                <w:color w:val="FF0000"/>
                <w:u w:val="dash"/>
                <w:lang w:val="fr-CH"/>
              </w:rPr>
              <w:t xml:space="preserve"> </w:t>
            </w:r>
            <w:r w:rsidRPr="00452E83">
              <w:rPr>
                <w:rFonts w:ascii="Verdana" w:hAnsi="Verdana"/>
                <w:color w:val="008000"/>
                <w:u w:val="dash"/>
                <w:lang w:val="fr-CH"/>
              </w:rPr>
              <w:t>SERCOM/SC-MMO</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B4"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B5" w14:textId="77777777">
            <w:pPr>
              <w:pStyle w:val="Tablebody"/>
              <w:rPr>
                <w:rFonts w:ascii="Verdana" w:hAnsi="Verdana"/>
                <w:lang w:val="fr-CH"/>
              </w:rPr>
            </w:pPr>
          </w:p>
        </w:tc>
      </w:tr>
      <w:tr w:rsidRPr="00452E83" w:rsidR="00455F1F" w:rsidTr="00437C80" w14:paraId="6FD8E5B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7"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8"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B9" w14:textId="77777777">
            <w:pPr>
              <w:pStyle w:val="Tablebody"/>
              <w:rPr>
                <w:rFonts w:ascii="Verdana" w:hAnsi="Verdana"/>
                <w:strike/>
                <w:color w:val="FF0000"/>
                <w:u w:val="dash"/>
              </w:rPr>
            </w:pPr>
            <w:r w:rsidRPr="00452E83">
              <w:rPr>
                <w:rFonts w:ascii="Verdana" w:hAnsi="Verdana"/>
                <w:strike/>
                <w:color w:val="FF0000"/>
                <w:u w:val="dash"/>
              </w:rPr>
              <w:t>JCOMM</w:t>
            </w:r>
            <w:bookmarkStart w:name="_p_627A9EE7A0E1EC4C9A555A03A229D3ED" w:id="257"/>
            <w:bookmarkEnd w:id="257"/>
            <w:r w:rsidRPr="00452E83">
              <w:rPr>
                <w:rFonts w:ascii="Verdana" w:hAnsi="Verdana"/>
                <w:strike/>
                <w:color w:val="FF0000"/>
                <w:u w:val="dash"/>
              </w:rPr>
              <w:t xml:space="preserve"> </w:t>
            </w:r>
            <w:r w:rsidRPr="00452E83">
              <w:rPr>
                <w:rFonts w:ascii="Verdana" w:hAnsi="Verdana"/>
                <w:color w:val="008000"/>
                <w:u w:val="dash"/>
              </w:rPr>
              <w:t>SERCOM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BA" w14:textId="77777777">
            <w:pPr>
              <w:pStyle w:val="Tablebody"/>
              <w:rPr>
                <w:rFonts w:ascii="Verdana" w:hAnsi="Verdana"/>
              </w:rPr>
            </w:pPr>
          </w:p>
        </w:tc>
      </w:tr>
    </w:tbl>
    <w:p w:rsidRPr="00452E83" w:rsidR="00455F1F" w:rsidP="00455F1F" w:rsidRDefault="00455F1F" w14:paraId="6FD8E5BC" w14:textId="77777777">
      <w:pPr>
        <w:pStyle w:val="Note"/>
      </w:pPr>
      <w:r w:rsidRPr="00452E83">
        <w:t xml:space="preserve">Acronyms not previously defined: </w:t>
      </w:r>
      <w:r w:rsidRPr="00452E83">
        <w:rPr>
          <w:strike/>
          <w:color w:val="FF0000"/>
          <w:u w:val="dash"/>
        </w:rPr>
        <w:t>ET-DRR: Expert Team on Disaster Risk Reduction; JCOMM: WMO–IOC Joint Technical Commission for Oceanography and Marine Meteorology</w:t>
      </w:r>
      <w:bookmarkStart w:name="_p_48AD84DA675BB34C8D010612C19774E5" w:id="258"/>
      <w:bookmarkEnd w:id="258"/>
      <w:r w:rsidRPr="00452E83">
        <w:t xml:space="preserve"> </w:t>
      </w:r>
      <w:r w:rsidRPr="00452E83">
        <w:rPr>
          <w:color w:val="008000"/>
          <w:u w:val="dash"/>
        </w:rPr>
        <w:t xml:space="preserve">SC-MMO </w:t>
      </w:r>
      <w:r w:rsidR="00D55C1B">
        <w:rPr>
          <w:color w:val="008000"/>
          <w:u w:val="dash"/>
        </w:rPr>
        <w:t>–</w:t>
      </w:r>
      <w:r w:rsidRPr="00452E83">
        <w:rPr>
          <w:color w:val="008000"/>
          <w:u w:val="dash"/>
        </w:rPr>
        <w:t xml:space="preserve"> Standing Committee on Marine Meteorological and Oceanographic Services</w:t>
      </w:r>
      <w:r w:rsidRPr="00452E83">
        <w:t>.</w:t>
      </w:r>
    </w:p>
    <w:p w:rsidRPr="00C25451" w:rsidR="00455F1F" w:rsidP="00455F1F" w:rsidRDefault="00455F1F" w14:paraId="6FD8E5BD" w14:textId="77777777">
      <w:pPr>
        <w:pStyle w:val="Heading30"/>
        <w:rPr>
          <w:rFonts w:ascii="Verdana" w:hAnsi="Verdana"/>
          <w:sz w:val="20"/>
          <w:szCs w:val="20"/>
        </w:rPr>
      </w:pPr>
      <w:r w:rsidRPr="00C25451">
        <w:rPr>
          <w:rFonts w:ascii="Verdana" w:hAnsi="Verdana"/>
          <w:sz w:val="20"/>
          <w:szCs w:val="20"/>
        </w:rPr>
        <w:t>2.2.1.7</w:t>
      </w:r>
      <w:r w:rsidRPr="00C25451">
        <w:rPr>
          <w:rFonts w:ascii="Verdana" w:hAnsi="Verdana"/>
          <w:sz w:val="20"/>
          <w:szCs w:val="20"/>
        </w:rPr>
        <w:tab/>
      </w:r>
      <w:r w:rsidRPr="00C25451">
        <w:rPr>
          <w:rFonts w:ascii="Verdana" w:hAnsi="Verdana"/>
          <w:sz w:val="20"/>
          <w:szCs w:val="20"/>
        </w:rPr>
        <w:t>Global numerical ocean prediction</w:t>
      </w:r>
      <w:bookmarkStart w:name="_p_AAAE21C9C5839449B43481BB410E20D4" w:id="259"/>
      <w:bookmarkEnd w:id="259"/>
    </w:p>
    <w:p w:rsidRPr="00452E83" w:rsidR="00455F1F" w:rsidP="00455F1F" w:rsidRDefault="00455F1F" w14:paraId="6FD8E5BE"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global numerical ocean prediction shall:</w:t>
      </w:r>
      <w:bookmarkStart w:name="_p_3A77876BBFAEAB42BA48758CAFD65141" w:id="260"/>
      <w:bookmarkEnd w:id="260"/>
    </w:p>
    <w:p w:rsidRPr="00452E83" w:rsidR="00455F1F" w:rsidP="00C25451" w:rsidRDefault="00455F1F" w14:paraId="6FD8E5B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Prepare global analyses of oceanographic parameters;</w:t>
      </w:r>
      <w:bookmarkStart w:name="_p_7002A35FFC2763478F40643121311DCC" w:id="261"/>
      <w:bookmarkEnd w:id="261"/>
    </w:p>
    <w:p w:rsidRPr="00452E83" w:rsidR="00455F1F" w:rsidP="00C25451" w:rsidRDefault="00455F1F" w14:paraId="6FD8E5C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Prepare global forecast fields of basic and derived oceanographic parameters;</w:t>
      </w:r>
      <w:bookmarkStart w:name="_p_8121A626D4CA884C9C8A69894CAFA32C" w:id="262"/>
      <w:bookmarkEnd w:id="262"/>
    </w:p>
    <w:p w:rsidRPr="00452E83" w:rsidR="00455F1F" w:rsidP="00C25451" w:rsidRDefault="00455F1F" w14:paraId="6FD8E5C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Make available on WIS a range of these products; the list of mandatory and highly recommended products to be made available is given in </w:t>
      </w:r>
      <w:r w:rsidRPr="00452E83">
        <w:rPr>
          <w:rStyle w:val="Hyperlink"/>
          <w:b w:val="0"/>
          <w:bCs/>
          <w:color w:val="000000" w:themeColor="text1"/>
          <w:szCs w:val="20"/>
        </w:rPr>
        <w:t>Appendix 2.2.13</w:t>
      </w:r>
      <w:r w:rsidRPr="00452E83">
        <w:rPr>
          <w:b w:val="0"/>
          <w:bCs/>
          <w:color w:val="000000" w:themeColor="text1"/>
          <w:szCs w:val="20"/>
        </w:rPr>
        <w:t>;</w:t>
      </w:r>
      <w:bookmarkStart w:name="_p_96EF6BE402F0F14F90CEAC4F24A95432" w:id="263"/>
      <w:bookmarkEnd w:id="263"/>
    </w:p>
    <w:p w:rsidRPr="00452E83" w:rsidR="00455F1F" w:rsidP="00C25451" w:rsidRDefault="00455F1F" w14:paraId="6FD8E5C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Prepare verification statistics and make them available on a website;</w:t>
      </w:r>
      <w:bookmarkStart w:name="_p_5C7D8AAFA6FFDC438251DEC217A30688" w:id="264"/>
      <w:bookmarkEnd w:id="264"/>
    </w:p>
    <w:p w:rsidRPr="00452E83" w:rsidR="00455F1F" w:rsidP="00C25451" w:rsidRDefault="00455F1F" w14:paraId="6FD8E5C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global numerical ocean prediction systems; the minimum information to be provided is given in </w:t>
      </w:r>
      <w:r w:rsidRPr="00452E83">
        <w:rPr>
          <w:rStyle w:val="Hyperlink"/>
          <w:b w:val="0"/>
          <w:bCs/>
          <w:color w:val="000000" w:themeColor="text1"/>
          <w:szCs w:val="20"/>
        </w:rPr>
        <w:t>Appendix 2.2.14</w:t>
      </w:r>
      <w:r w:rsidRPr="00452E83">
        <w:rPr>
          <w:b w:val="0"/>
          <w:bCs/>
          <w:color w:val="000000" w:themeColor="text1"/>
          <w:szCs w:val="20"/>
        </w:rPr>
        <w:t>.</w:t>
      </w:r>
      <w:bookmarkStart w:name="_p_85C24505CDCF8C48832A5142774A8537" w:id="265"/>
      <w:bookmarkEnd w:id="265"/>
    </w:p>
    <w:p w:rsidRPr="00452E83" w:rsidR="00455F1F" w:rsidP="009F4C9C" w:rsidRDefault="00455F1F" w14:paraId="6FD8E5C4" w14:textId="77777777">
      <w:pPr>
        <w:pStyle w:val="Note"/>
      </w:pPr>
      <w:r w:rsidRPr="00452E83">
        <w:t>Note:</w:t>
      </w:r>
      <w:r w:rsidRPr="00452E83">
        <w:tab/>
      </w:r>
      <w:r w:rsidRPr="00452E83">
        <w:t>The bodies in charge of managing the information contained in the present Manual related to global numerical ocean prediction are specified in Table 8.</w:t>
      </w:r>
      <w:bookmarkStart w:name="_p_73235AB8F7C10645AD6ECFFC2C6FFDBF" w:id="266"/>
      <w:bookmarkEnd w:id="266"/>
    </w:p>
    <w:p w:rsidRPr="00C25451" w:rsidR="00455F1F" w:rsidP="00F20AFE" w:rsidRDefault="00455F1F" w14:paraId="6FD8E5C5" w14:textId="77777777">
      <w:pPr>
        <w:pStyle w:val="Tablecaption"/>
        <w:spacing w:line="240" w:lineRule="auto"/>
        <w:rPr>
          <w:rFonts w:ascii="Verdana" w:hAnsi="Verdana"/>
          <w:color w:val="000000" w:themeColor="text1"/>
          <w:sz w:val="18"/>
          <w:szCs w:val="18"/>
        </w:rPr>
      </w:pPr>
      <w:r w:rsidRPr="00C25451">
        <w:rPr>
          <w:rFonts w:ascii="Verdana" w:hAnsi="Verdana"/>
          <w:color w:val="000000" w:themeColor="text1"/>
          <w:sz w:val="18"/>
          <w:szCs w:val="18"/>
        </w:rPr>
        <w:t xml:space="preserve">Table 8. Bodies responsible for managing information related to global numerical </w:t>
      </w:r>
      <w:r w:rsidRPr="00C25451">
        <w:rPr>
          <w:rFonts w:ascii="Verdana" w:hAnsi="Verdana"/>
          <w:color w:val="000000" w:themeColor="text1"/>
          <w:sz w:val="18"/>
          <w:szCs w:val="18"/>
        </w:rPr>
        <w:br/>
      </w:r>
      <w:r w:rsidRPr="00C25451">
        <w:rPr>
          <w:rFonts w:ascii="Verdana" w:hAnsi="Verdana"/>
          <w:color w:val="000000" w:themeColor="text1"/>
          <w:sz w:val="18"/>
          <w:szCs w:val="18"/>
        </w:rPr>
        <w:t>ocean prediction</w:t>
      </w:r>
      <w:bookmarkStart w:name="_p_842205BC02BBCC47B55E4DBEDA809C50" w:id="267"/>
      <w:bookmarkEnd w:id="267"/>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437C80" w14:paraId="6FD8E5C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C6" w14:textId="77777777">
            <w:pPr>
              <w:pStyle w:val="Tableheader"/>
              <w:rPr>
                <w:rFonts w:ascii="Verdana" w:hAnsi="Verdana"/>
              </w:rPr>
            </w:pPr>
            <w:r w:rsidRPr="00452E83">
              <w:rPr>
                <w:rFonts w:ascii="Verdana" w:hAnsi="Verdana"/>
              </w:rPr>
              <w:t>Responsibility</w:t>
            </w:r>
          </w:p>
        </w:tc>
      </w:tr>
      <w:tr w:rsidRPr="00452E83" w:rsidR="00455F1F" w:rsidTr="00437C80" w14:paraId="6FD8E5C9"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C8" w14:textId="77777777">
            <w:pPr>
              <w:pStyle w:val="Tableheader"/>
              <w:rPr>
                <w:rFonts w:ascii="Verdana" w:hAnsi="Verdana"/>
              </w:rPr>
            </w:pPr>
            <w:r w:rsidRPr="00452E83">
              <w:rPr>
                <w:rFonts w:ascii="Verdana" w:hAnsi="Verdana"/>
              </w:rPr>
              <w:t>Changes to activity specification</w:t>
            </w:r>
          </w:p>
        </w:tc>
      </w:tr>
      <w:tr w:rsidRPr="00137301" w:rsidR="00455F1F" w:rsidTr="00437C80" w14:paraId="6FD8E5CE"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CA"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CB"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JCOMM/ET-DRR </w:t>
            </w:r>
            <w:r w:rsidRPr="00452E83">
              <w:rPr>
                <w:rFonts w:ascii="Verdana" w:hAnsi="Verdana"/>
                <w:color w:val="008000"/>
                <w:u w:val="dash"/>
                <w:lang w:val="fr-CH"/>
              </w:rPr>
              <w:t>SERCOM/SC-MMO</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CC"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CD" w14:textId="77777777">
            <w:pPr>
              <w:pStyle w:val="Tablebody"/>
              <w:rPr>
                <w:rFonts w:ascii="Verdana" w:hAnsi="Verdana"/>
                <w:lang w:val="fr-CH"/>
              </w:rPr>
            </w:pPr>
          </w:p>
        </w:tc>
      </w:tr>
      <w:tr w:rsidRPr="00452E83" w:rsidR="00455F1F" w:rsidTr="00437C80" w14:paraId="6FD8E5D3"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CF"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0"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1" w14:textId="77777777">
            <w:pPr>
              <w:pStyle w:val="Tablebody"/>
              <w:rPr>
                <w:rFonts w:ascii="Verdana" w:hAnsi="Verdana"/>
                <w:color w:val="000000"/>
              </w:rPr>
            </w:pPr>
            <w:r w:rsidRPr="00452E83">
              <w:rPr>
                <w:rFonts w:ascii="Verdana" w:hAnsi="Verdana"/>
                <w:strike/>
                <w:color w:val="FF0000"/>
                <w:u w:val="dash"/>
              </w:rPr>
              <w:t xml:space="preserve">JCOMM </w:t>
            </w:r>
            <w:r w:rsidRPr="00452E83">
              <w:rPr>
                <w:rFonts w:ascii="Verdana" w:hAnsi="Verdana"/>
                <w:color w:val="008000"/>
                <w:u w:val="dash"/>
              </w:rPr>
              <w:t>SERCOM</w:t>
            </w: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D2" w14:textId="77777777">
            <w:pPr>
              <w:pStyle w:val="Tablebody"/>
              <w:rPr>
                <w:rFonts w:ascii="Verdana" w:hAnsi="Verdana"/>
              </w:rPr>
            </w:pPr>
          </w:p>
        </w:tc>
      </w:tr>
      <w:tr w:rsidRPr="00452E83" w:rsidR="00455F1F" w:rsidTr="00437C80" w14:paraId="6FD8E5D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D4"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5"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6"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5D7" w14:textId="77777777">
            <w:pPr>
              <w:pStyle w:val="Tablebody"/>
              <w:rPr>
                <w:rFonts w:ascii="Verdana" w:hAnsi="Verdana"/>
              </w:rPr>
            </w:pPr>
          </w:p>
        </w:tc>
      </w:tr>
      <w:tr w:rsidRPr="00452E83" w:rsidR="00455F1F" w:rsidTr="00437C80" w14:paraId="6FD8E5DA"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D9" w14:textId="77777777">
            <w:pPr>
              <w:pStyle w:val="Tableheader"/>
              <w:rPr>
                <w:rFonts w:ascii="Verdana" w:hAnsi="Verdana"/>
              </w:rPr>
            </w:pPr>
            <w:r w:rsidRPr="00452E83">
              <w:rPr>
                <w:rFonts w:ascii="Verdana" w:hAnsi="Verdana"/>
              </w:rPr>
              <w:t>Centres designation</w:t>
            </w:r>
          </w:p>
        </w:tc>
      </w:tr>
      <w:tr w:rsidRPr="00452E83" w:rsidR="00455F1F" w:rsidTr="00437C80" w14:paraId="6FD8E5D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DB"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DC" w14:textId="77777777">
            <w:pPr>
              <w:pStyle w:val="Tablebody"/>
              <w:rPr>
                <w:rFonts w:ascii="Verdana" w:hAnsi="Verdana"/>
              </w:rPr>
            </w:pPr>
            <w:r w:rsidRPr="00452E83">
              <w:rPr>
                <w:rFonts w:ascii="Verdana" w:hAnsi="Verdana"/>
              </w:rPr>
              <w:t>RA</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D"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DE" w14:textId="77777777">
            <w:pPr>
              <w:pStyle w:val="Tablebody"/>
              <w:rPr>
                <w:rFonts w:ascii="Verdana" w:hAnsi="Verdana"/>
                <w:strike/>
                <w:color w:val="FF0000"/>
                <w:u w:val="dash"/>
              </w:rPr>
            </w:pPr>
            <w:r w:rsidRPr="00452E83">
              <w:rPr>
                <w:rFonts w:ascii="Verdana" w:hAnsi="Verdana"/>
                <w:strike/>
                <w:color w:val="FF0000"/>
                <w:u w:val="dash"/>
              </w:rPr>
              <w:t xml:space="preserve">JCOMM </w:t>
            </w:r>
            <w:r w:rsidRPr="00452E83">
              <w:rPr>
                <w:rFonts w:ascii="Verdana" w:hAnsi="Verdana"/>
                <w:color w:val="008000"/>
                <w:u w:val="dash"/>
              </w:rPr>
              <w:t>SERCOM</w:t>
            </w:r>
          </w:p>
        </w:tc>
      </w:tr>
      <w:tr w:rsidRPr="00452E83" w:rsidR="00455F1F" w:rsidTr="00437C80" w14:paraId="6FD8E5E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0"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1" w14:textId="77777777">
            <w:pPr>
              <w:pStyle w:val="Tablebody"/>
              <w:rPr>
                <w:rFonts w:ascii="Verdana" w:hAnsi="Verdana"/>
              </w:rPr>
            </w:pPr>
            <w:r w:rsidRPr="00452E83">
              <w:rPr>
                <w:rFonts w:ascii="Verdana" w:hAnsi="Verdana"/>
              </w:rPr>
              <w:t>EC/Congress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E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E3" w14:textId="77777777">
            <w:pPr>
              <w:pStyle w:val="Tablebody"/>
              <w:rPr>
                <w:rFonts w:ascii="Verdana" w:hAnsi="Verdana"/>
              </w:rPr>
            </w:pPr>
          </w:p>
        </w:tc>
      </w:tr>
      <w:tr w:rsidRPr="00452E83" w:rsidR="00455F1F" w:rsidTr="00437C80" w14:paraId="6FD8E5E6"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5" w14:textId="77777777">
            <w:pPr>
              <w:pStyle w:val="Tableheader"/>
              <w:rPr>
                <w:rFonts w:ascii="Verdana" w:hAnsi="Verdana"/>
              </w:rPr>
            </w:pPr>
            <w:r w:rsidRPr="00452E83">
              <w:rPr>
                <w:rFonts w:ascii="Verdana" w:hAnsi="Verdana"/>
              </w:rPr>
              <w:t>Compliance</w:t>
            </w:r>
          </w:p>
        </w:tc>
      </w:tr>
      <w:tr w:rsidRPr="00137301" w:rsidR="00455F1F" w:rsidTr="00437C80" w14:paraId="6FD8E5E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7"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8"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JCOMM/ET-DRR </w:t>
            </w:r>
            <w:r w:rsidRPr="00452E83">
              <w:rPr>
                <w:rFonts w:ascii="Verdana" w:hAnsi="Verdana"/>
                <w:color w:val="008000"/>
                <w:u w:val="dash"/>
                <w:lang w:val="fr-CH"/>
              </w:rPr>
              <w:t>SERCOM/SC-MMO</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E9"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EA" w14:textId="77777777">
            <w:pPr>
              <w:pStyle w:val="Tablebody"/>
              <w:rPr>
                <w:rFonts w:ascii="Verdana" w:hAnsi="Verdana"/>
                <w:lang w:val="fr-CH"/>
              </w:rPr>
            </w:pPr>
          </w:p>
        </w:tc>
      </w:tr>
      <w:tr w:rsidRPr="00452E83" w:rsidR="00455F1F" w:rsidTr="00437C80" w14:paraId="6FD8E5F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C"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D"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EE" w14:textId="77777777">
            <w:pPr>
              <w:pStyle w:val="Tablebody"/>
              <w:rPr>
                <w:rFonts w:ascii="Verdana" w:hAnsi="Verdana"/>
                <w:strike/>
                <w:color w:val="FF0000"/>
                <w:u w:val="dash"/>
              </w:rPr>
            </w:pPr>
            <w:r w:rsidRPr="00452E83">
              <w:rPr>
                <w:rFonts w:ascii="Verdana" w:hAnsi="Verdana"/>
                <w:strike/>
                <w:color w:val="FF0000"/>
                <w:u w:val="dash"/>
              </w:rPr>
              <w:t xml:space="preserve">JCOMM </w:t>
            </w:r>
            <w:r w:rsidRPr="00452E83">
              <w:rPr>
                <w:rFonts w:ascii="Verdana" w:hAnsi="Verdana"/>
                <w:color w:val="008000"/>
                <w:u w:val="dash"/>
              </w:rPr>
              <w:t>SERCOM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EF" w14:textId="77777777">
            <w:pPr>
              <w:pStyle w:val="Tablebody"/>
              <w:rPr>
                <w:rFonts w:ascii="Verdana" w:hAnsi="Verdana"/>
              </w:rPr>
            </w:pPr>
          </w:p>
        </w:tc>
      </w:tr>
    </w:tbl>
    <w:p w:rsidRPr="00452E83" w:rsidR="00455F1F" w:rsidP="00455F1F" w:rsidRDefault="00455F1F" w14:paraId="6FD8E5F1" w14:textId="77777777">
      <w:pPr>
        <w:pStyle w:val="Note"/>
        <w:rPr>
          <w:strike/>
          <w:color w:val="FF0000"/>
          <w:u w:val="dash"/>
        </w:rPr>
      </w:pPr>
      <w:r w:rsidRPr="00452E83">
        <w:rPr>
          <w:strike/>
          <w:color w:val="FF0000"/>
          <w:u w:val="dash"/>
        </w:rPr>
        <w:t>Acronyms not previously defined: ET-OOFS – Expert Team on Operational Ocean Forecast Systems.</w:t>
      </w:r>
      <w:bookmarkStart w:name="_p_A65E0E6F66AC8241B55E366581E17FB3" w:id="268"/>
      <w:bookmarkEnd w:id="268"/>
    </w:p>
    <w:p w:rsidRPr="00C25451" w:rsidR="00455F1F" w:rsidP="00455F1F" w:rsidRDefault="00455F1F" w14:paraId="6FD8E5F2" w14:textId="77777777">
      <w:pPr>
        <w:pStyle w:val="Heading30"/>
        <w:rPr>
          <w:rFonts w:ascii="Verdana" w:hAnsi="Verdana"/>
          <w:sz w:val="20"/>
          <w:szCs w:val="20"/>
        </w:rPr>
      </w:pPr>
      <w:r w:rsidRPr="00C25451">
        <w:rPr>
          <w:rFonts w:ascii="Verdana" w:hAnsi="Verdana"/>
          <w:sz w:val="20"/>
          <w:szCs w:val="20"/>
        </w:rPr>
        <w:t>2.2.1.8</w:t>
      </w:r>
      <w:r w:rsidRPr="00C25451">
        <w:rPr>
          <w:rFonts w:ascii="Verdana" w:hAnsi="Verdana"/>
          <w:sz w:val="20"/>
          <w:szCs w:val="20"/>
        </w:rPr>
        <w:tab/>
      </w:r>
      <w:r w:rsidRPr="00C25451">
        <w:rPr>
          <w:rFonts w:ascii="Verdana" w:hAnsi="Verdana"/>
          <w:sz w:val="20"/>
          <w:szCs w:val="20"/>
        </w:rPr>
        <w:t>Nowcasting</w:t>
      </w:r>
      <w:bookmarkStart w:name="_p_0BB8E1E99FF0D841A7889D54276134E3" w:id="269"/>
      <w:bookmarkEnd w:id="269"/>
    </w:p>
    <w:p w:rsidRPr="00452E83" w:rsidR="00455F1F" w:rsidP="00455F1F" w:rsidRDefault="00455F1F" w14:paraId="6FD8E5F3"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nowcasting shall:</w:t>
      </w:r>
      <w:bookmarkStart w:name="_p_38F9989F11FA624A906E841547824960" w:id="270"/>
      <w:bookmarkEnd w:id="270"/>
    </w:p>
    <w:p w:rsidRPr="00452E83" w:rsidR="00455F1F" w:rsidP="00C25451" w:rsidRDefault="00455F1F" w14:paraId="6FD8E5F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Operate a system, including a web-based or generic graphical service, describing in real</w:t>
      </w:r>
      <w:r w:rsidR="0088638E">
        <w:rPr>
          <w:b w:val="0"/>
          <w:bCs/>
          <w:color w:val="000000" w:themeColor="text1"/>
          <w:szCs w:val="20"/>
        </w:rPr>
        <w:t>-</w:t>
      </w:r>
      <w:r w:rsidRPr="00452E83">
        <w:rPr>
          <w:b w:val="0"/>
          <w:bCs/>
          <w:color w:val="000000" w:themeColor="text1"/>
          <w:szCs w:val="20"/>
        </w:rPr>
        <w:t>time or near-real</w:t>
      </w:r>
      <w:r w:rsidR="0088638E">
        <w:rPr>
          <w:b w:val="0"/>
          <w:bCs/>
          <w:color w:val="000000" w:themeColor="text1"/>
          <w:szCs w:val="20"/>
        </w:rPr>
        <w:t>-</w:t>
      </w:r>
      <w:r w:rsidRPr="00452E83">
        <w:rPr>
          <w:b w:val="0"/>
          <w:bCs/>
          <w:color w:val="000000" w:themeColor="text1"/>
          <w:szCs w:val="20"/>
        </w:rPr>
        <w:t>time the current state of the weather in detail and the prediction of its changes for several hours ahead over their area of interest or parts of that area;</w:t>
      </w:r>
      <w:bookmarkStart w:name="_p_6E0B66474A98A7408AE734F7B28CE1A2" w:id="271"/>
      <w:bookmarkEnd w:id="271"/>
    </w:p>
    <w:p w:rsidRPr="00452E83" w:rsidR="00455F1F" w:rsidP="00C25451" w:rsidRDefault="00455F1F" w14:paraId="6FD8E5F5"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Provide access to this service to National Meteorological and Hydrological Services (NMHSs) whose operational warning services may benefit from it;</w:t>
      </w:r>
      <w:bookmarkStart w:name="_p_49533E6C636EAC4A8D7F462DEE8474A1" w:id="272"/>
      <w:bookmarkEnd w:id="272"/>
    </w:p>
    <w:p w:rsidRPr="00452E83" w:rsidR="00455F1F" w:rsidP="00C25451" w:rsidRDefault="00455F1F" w14:paraId="6FD8E5F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Prepare verification statistics and evaluations of the system;</w:t>
      </w:r>
      <w:bookmarkStart w:name="_p_52C896E3EAE27F4EA95BF0DDAB28A21F" w:id="273"/>
      <w:bookmarkEnd w:id="273"/>
    </w:p>
    <w:p w:rsidRPr="00452E83" w:rsidR="00455F1F" w:rsidP="00C25451" w:rsidRDefault="00455F1F" w14:paraId="6FD8E5F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systems; the minimum information to be provided is given in </w:t>
      </w:r>
      <w:r w:rsidRPr="00452E83">
        <w:rPr>
          <w:rStyle w:val="Hyperlink"/>
          <w:b w:val="0"/>
          <w:bCs/>
          <w:color w:val="000000" w:themeColor="text1"/>
          <w:szCs w:val="20"/>
        </w:rPr>
        <w:t>Appendix 2.2.15</w:t>
      </w:r>
      <w:r w:rsidRPr="00452E83">
        <w:rPr>
          <w:b w:val="0"/>
          <w:bCs/>
          <w:color w:val="000000" w:themeColor="text1"/>
          <w:szCs w:val="20"/>
        </w:rPr>
        <w:t>.</w:t>
      </w:r>
      <w:bookmarkStart w:name="_p_330AE04EE9F76546A1C92E9D2B537C63" w:id="274"/>
      <w:bookmarkEnd w:id="274"/>
    </w:p>
    <w:p w:rsidRPr="00452E83" w:rsidR="00455F1F" w:rsidP="009F4C9C" w:rsidRDefault="00455F1F" w14:paraId="6FD8E5F8" w14:textId="77777777">
      <w:pPr>
        <w:pStyle w:val="Note"/>
      </w:pPr>
      <w:r w:rsidRPr="00452E83">
        <w:t>Note:</w:t>
      </w:r>
      <w:r w:rsidRPr="00452E83">
        <w:tab/>
      </w:r>
      <w:r w:rsidRPr="00452E83">
        <w:t>The bodies in charge of managing the information contained in the present Manual related to nowcasting are specified in Table 9.</w:t>
      </w:r>
      <w:bookmarkStart w:name="_p_5D9DFDAA02A6474BAE7C96EFEDD67A93" w:id="275"/>
      <w:bookmarkEnd w:id="275"/>
    </w:p>
    <w:p w:rsidRPr="00C25451" w:rsidR="00455F1F" w:rsidP="00F20AFE" w:rsidRDefault="00455F1F" w14:paraId="6FD8E5F9" w14:textId="77777777">
      <w:pPr>
        <w:pStyle w:val="Tablecaption"/>
        <w:spacing w:line="240" w:lineRule="auto"/>
        <w:rPr>
          <w:rFonts w:ascii="Verdana" w:hAnsi="Verdana"/>
          <w:color w:val="000000" w:themeColor="text1"/>
          <w:sz w:val="18"/>
          <w:szCs w:val="18"/>
        </w:rPr>
      </w:pPr>
      <w:r w:rsidRPr="00C25451">
        <w:rPr>
          <w:rFonts w:ascii="Verdana" w:hAnsi="Verdana"/>
          <w:color w:val="000000" w:themeColor="text1"/>
          <w:sz w:val="18"/>
          <w:szCs w:val="18"/>
        </w:rPr>
        <w:t>Table 9. WMO bodies responsible for managing information related to nowcasting</w:t>
      </w:r>
      <w:bookmarkStart w:name="_p_84609785E7402342B6C20074F9A80D68" w:id="276"/>
      <w:bookmarkEnd w:id="276"/>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5FB"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FA" w14:textId="77777777">
            <w:pPr>
              <w:pStyle w:val="Tableheader"/>
              <w:rPr>
                <w:rFonts w:ascii="Verdana" w:hAnsi="Verdana"/>
              </w:rPr>
            </w:pPr>
            <w:r w:rsidRPr="00452E83">
              <w:rPr>
                <w:rFonts w:ascii="Verdana" w:hAnsi="Verdana"/>
              </w:rPr>
              <w:t>Responsibility</w:t>
            </w:r>
          </w:p>
        </w:tc>
      </w:tr>
      <w:tr w:rsidRPr="00452E83" w:rsidR="00455F1F" w:rsidTr="0093002C" w14:paraId="6FD8E5FD"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5FC" w14:textId="77777777">
            <w:pPr>
              <w:pStyle w:val="Tableheader"/>
              <w:rPr>
                <w:rFonts w:ascii="Verdana" w:hAnsi="Verdana"/>
              </w:rPr>
            </w:pPr>
            <w:r w:rsidRPr="00452E83">
              <w:rPr>
                <w:rFonts w:ascii="Verdana" w:hAnsi="Verdana"/>
              </w:rPr>
              <w:t>Changes to activity specification</w:t>
            </w:r>
          </w:p>
        </w:tc>
      </w:tr>
      <w:tr w:rsidRPr="00137301" w:rsidR="00455F1F" w:rsidTr="0093002C" w14:paraId="6FD8E602"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FE"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5FF" w14:textId="77777777">
            <w:pPr>
              <w:pStyle w:val="Tablebody"/>
              <w:rPr>
                <w:rFonts w:ascii="Verdana" w:hAnsi="Verdana"/>
                <w:strike/>
                <w:color w:val="FF0000"/>
                <w:u w:val="dash"/>
                <w:lang w:val="fr-CH"/>
              </w:rPr>
            </w:pPr>
            <w:r w:rsidRPr="00452E83">
              <w:rPr>
                <w:rFonts w:ascii="Verdana" w:hAnsi="Verdana"/>
                <w:strike/>
                <w:color w:val="FF0000"/>
                <w:u w:val="dash"/>
                <w:lang w:val="fr-CH"/>
              </w:rPr>
              <w:t xml:space="preserve">CBS/ET-OWFPS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00"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01" w14:textId="77777777">
            <w:pPr>
              <w:pStyle w:val="Tablebody"/>
              <w:rPr>
                <w:rFonts w:ascii="Verdana" w:hAnsi="Verdana"/>
                <w:lang w:val="fr-CH"/>
              </w:rPr>
            </w:pPr>
          </w:p>
        </w:tc>
      </w:tr>
      <w:tr w:rsidRPr="00452E83" w:rsidR="00455F1F" w:rsidTr="0093002C" w14:paraId="6FD8E60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03"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04"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05"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06" w14:textId="77777777">
            <w:pPr>
              <w:pStyle w:val="Tablebody"/>
              <w:rPr>
                <w:rFonts w:ascii="Verdana" w:hAnsi="Verdana"/>
              </w:rPr>
            </w:pPr>
          </w:p>
        </w:tc>
      </w:tr>
      <w:tr w:rsidRPr="00452E83" w:rsidR="00455F1F" w:rsidTr="0093002C" w14:paraId="6FD8E60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08"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09" w14:textId="77777777">
            <w:pPr>
              <w:pStyle w:val="Tablebody"/>
              <w:rPr>
                <w:rFonts w:ascii="Verdana" w:hAnsi="Verdana"/>
              </w:rPr>
            </w:pPr>
            <w:r w:rsidRPr="00452E83">
              <w:rPr>
                <w:rFonts w:ascii="Verdana" w:hAnsi="Verdana"/>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0A"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0B" w14:textId="77777777">
            <w:pPr>
              <w:pStyle w:val="Tablebody"/>
              <w:rPr>
                <w:rFonts w:ascii="Verdana" w:hAnsi="Verdana"/>
              </w:rPr>
            </w:pPr>
          </w:p>
        </w:tc>
      </w:tr>
      <w:tr w:rsidRPr="00452E83" w:rsidR="00455F1F" w:rsidTr="0093002C" w14:paraId="6FD8E60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0D" w14:textId="77777777">
            <w:pPr>
              <w:pStyle w:val="Tableheader"/>
              <w:rPr>
                <w:rFonts w:ascii="Verdana" w:hAnsi="Verdana"/>
              </w:rPr>
            </w:pPr>
            <w:r w:rsidRPr="00452E83">
              <w:rPr>
                <w:rFonts w:ascii="Verdana" w:hAnsi="Verdana"/>
              </w:rPr>
              <w:t>Centres designation</w:t>
            </w:r>
          </w:p>
        </w:tc>
      </w:tr>
      <w:tr w:rsidRPr="00452E83" w:rsidR="00455F1F" w:rsidTr="0093002C" w14:paraId="6FD8E613"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0F"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10" w14:textId="77777777">
            <w:pPr>
              <w:pStyle w:val="Tablebody"/>
              <w:rPr>
                <w:rFonts w:ascii="Verdana" w:hAnsi="Verdana"/>
              </w:rPr>
            </w:pPr>
            <w:r w:rsidRPr="00452E83">
              <w:rPr>
                <w:rFonts w:ascii="Verdana" w:hAnsi="Verdana"/>
              </w:rPr>
              <w:t>RA</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1"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2" w14:textId="77777777">
            <w:pPr>
              <w:pStyle w:val="Tablebody"/>
              <w:rPr>
                <w:rFonts w:ascii="Verdana" w:hAnsi="Verdana"/>
              </w:rPr>
            </w:pPr>
          </w:p>
        </w:tc>
      </w:tr>
      <w:tr w:rsidRPr="00452E83" w:rsidR="00455F1F" w:rsidTr="0093002C" w14:paraId="6FD8E61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14"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15" w14:textId="77777777">
            <w:pPr>
              <w:pStyle w:val="Tablebody"/>
              <w:rPr>
                <w:rFonts w:ascii="Verdana" w:hAnsi="Verdana"/>
              </w:rPr>
            </w:pPr>
            <w:r w:rsidRPr="00452E83">
              <w:rPr>
                <w:rFonts w:ascii="Verdana" w:hAnsi="Verdana"/>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6"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7" w14:textId="77777777">
            <w:pPr>
              <w:pStyle w:val="Tablebody"/>
              <w:rPr>
                <w:rFonts w:ascii="Verdana" w:hAnsi="Verdana"/>
              </w:rPr>
            </w:pPr>
          </w:p>
        </w:tc>
      </w:tr>
      <w:tr w:rsidRPr="00452E83" w:rsidR="00455F1F" w:rsidTr="0093002C" w14:paraId="6FD8E61A"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19" w14:textId="77777777">
            <w:pPr>
              <w:pStyle w:val="Tableheader"/>
              <w:keepNext/>
              <w:keepLines/>
              <w:rPr>
                <w:rFonts w:ascii="Verdana" w:hAnsi="Verdana"/>
              </w:rPr>
            </w:pPr>
            <w:r w:rsidRPr="00452E83">
              <w:rPr>
                <w:rFonts w:ascii="Verdana" w:hAnsi="Verdana"/>
              </w:rPr>
              <w:t>Compliance</w:t>
            </w:r>
          </w:p>
        </w:tc>
      </w:tr>
      <w:tr w:rsidRPr="00137301" w:rsidR="00455F1F" w:rsidTr="0093002C" w14:paraId="6FD8E61F"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1B" w14:textId="77777777">
            <w:pPr>
              <w:pStyle w:val="Tablebody"/>
              <w:keepNext/>
              <w:keepLines/>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1C" w14:textId="77777777">
            <w:pPr>
              <w:pStyle w:val="Tablebody"/>
              <w:rPr>
                <w:rFonts w:ascii="Verdana" w:hAnsi="Verdana"/>
                <w:strike/>
                <w:color w:val="FF0000"/>
                <w:u w:val="dash"/>
                <w:lang w:val="fr-CH"/>
              </w:rPr>
            </w:pPr>
            <w:r w:rsidRPr="00452E83">
              <w:rPr>
                <w:rFonts w:ascii="Verdana" w:hAnsi="Verdana"/>
                <w:strike/>
                <w:color w:val="FF0000"/>
                <w:u w:val="dash"/>
                <w:lang w:val="fr-CH"/>
              </w:rPr>
              <w:t>CBS/ET-OWFPS</w:t>
            </w:r>
            <w:r w:rsidRPr="00452E83">
              <w:rPr>
                <w:rFonts w:ascii="Verdana" w:hAnsi="Verdana"/>
                <w:color w:val="008000"/>
                <w:u w:val="dash"/>
                <w:lang w:val="fr-CH"/>
              </w:rPr>
              <w:t xml:space="preserve"> 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D"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1E" w14:textId="77777777">
            <w:pPr>
              <w:pStyle w:val="Tablebody"/>
              <w:rPr>
                <w:rFonts w:ascii="Verdana" w:hAnsi="Verdana"/>
                <w:lang w:val="fr-CH"/>
              </w:rPr>
            </w:pPr>
          </w:p>
        </w:tc>
      </w:tr>
      <w:tr w:rsidRPr="00452E83" w:rsidR="00455F1F" w:rsidTr="0093002C" w14:paraId="6FD8E62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20" w14:textId="77777777">
            <w:pPr>
              <w:pStyle w:val="Tablebody"/>
              <w:keepNext/>
              <w:keepLines/>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21" w14:textId="77777777">
            <w:pPr>
              <w:pStyle w:val="Tablebody"/>
              <w:rPr>
                <w:rFonts w:ascii="Verdana" w:hAnsi="Verdana"/>
                <w:strike/>
                <w:color w:val="FF0000"/>
                <w:u w:val="dash"/>
              </w:rPr>
            </w:pPr>
            <w:r w:rsidRPr="00452E83">
              <w:rPr>
                <w:rFonts w:ascii="Verdana" w:hAnsi="Verdana"/>
                <w:strike/>
                <w:color w:val="FF0000"/>
                <w:u w:val="dash"/>
                <w:lang w:val="en-US"/>
              </w:rPr>
              <w:t>CBS/ICT-DPFS</w:t>
            </w:r>
            <w:r w:rsidRPr="00452E83">
              <w:rPr>
                <w:rFonts w:ascii="Verdana" w:hAnsi="Verdana"/>
                <w:color w:val="008000"/>
                <w:u w:val="dash"/>
                <w:lang w:val="en-US"/>
              </w:rPr>
              <w:t xml:space="preserve"> 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22" w14:textId="77777777">
            <w:pPr>
              <w:pStyle w:val="Tablebody"/>
              <w:rPr>
                <w:rFonts w:ascii="Verdana" w:hAnsi="Verdana"/>
                <w:strike/>
                <w:color w:val="FF0000"/>
                <w:u w:val="dash"/>
              </w:rPr>
            </w:pPr>
            <w:r w:rsidRPr="00452E83">
              <w:rPr>
                <w:rFonts w:ascii="Verdana" w:hAnsi="Verdana"/>
                <w:strike/>
                <w:color w:val="FF0000"/>
                <w:u w:val="dash"/>
              </w:rPr>
              <w:t>CBS</w:t>
            </w:r>
            <w:r w:rsidRPr="00452E83">
              <w:rPr>
                <w:rFonts w:ascii="Verdana" w:hAnsi="Verdana"/>
                <w:color w:val="008000"/>
                <w:u w:val="dash"/>
                <w:lang w:val="fr-CH"/>
              </w:rPr>
              <w:t xml:space="preserve"> 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23" w14:textId="77777777">
            <w:pPr>
              <w:pStyle w:val="Tablebody"/>
              <w:rPr>
                <w:rFonts w:ascii="Verdana" w:hAnsi="Verdana"/>
              </w:rPr>
            </w:pPr>
          </w:p>
        </w:tc>
      </w:tr>
    </w:tbl>
    <w:p w:rsidRPr="00452E83" w:rsidR="00455F1F" w:rsidP="00455F1F" w:rsidRDefault="00455F1F" w14:paraId="6FD8E625" w14:textId="77777777">
      <w:pPr>
        <w:pStyle w:val="Heading20"/>
      </w:pPr>
      <w:r w:rsidRPr="00452E83">
        <w:t>2.2.2</w:t>
      </w:r>
      <w:r w:rsidRPr="00452E83">
        <w:tab/>
      </w:r>
      <w:r w:rsidRPr="00452E83">
        <w:t>Specialized activities</w:t>
      </w:r>
      <w:bookmarkStart w:name="_p_05D88BE8B10ED44A964D63007B636E27" w:id="277"/>
      <w:bookmarkEnd w:id="277"/>
    </w:p>
    <w:p w:rsidRPr="00C25451" w:rsidR="00455F1F" w:rsidP="00455F1F" w:rsidRDefault="00455F1F" w14:paraId="6FD8E626" w14:textId="77777777">
      <w:pPr>
        <w:pStyle w:val="Heading30"/>
        <w:rPr>
          <w:rFonts w:ascii="Verdana" w:hAnsi="Verdana"/>
          <w:sz w:val="20"/>
          <w:szCs w:val="20"/>
        </w:rPr>
      </w:pPr>
      <w:r w:rsidRPr="00C25451">
        <w:rPr>
          <w:rFonts w:ascii="Verdana" w:hAnsi="Verdana"/>
          <w:sz w:val="20"/>
          <w:szCs w:val="20"/>
        </w:rPr>
        <w:t>2.2.2.1</w:t>
      </w:r>
      <w:r w:rsidRPr="00C25451">
        <w:rPr>
          <w:rFonts w:ascii="Verdana" w:hAnsi="Verdana"/>
          <w:sz w:val="20"/>
          <w:szCs w:val="20"/>
        </w:rPr>
        <w:tab/>
      </w:r>
      <w:r w:rsidRPr="00C25451">
        <w:rPr>
          <w:rFonts w:ascii="Verdana" w:hAnsi="Verdana"/>
          <w:sz w:val="20"/>
          <w:szCs w:val="20"/>
        </w:rPr>
        <w:t>Regional climate prediction and monitoring</w:t>
      </w:r>
      <w:bookmarkStart w:name="_p_4836D764AED6D74898420ED36DE7DC42" w:id="278"/>
      <w:bookmarkEnd w:id="278"/>
    </w:p>
    <w:p w:rsidRPr="00452E83" w:rsidR="00455F1F" w:rsidP="00455F1F" w:rsidRDefault="00455F1F" w14:paraId="6FD8E62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regional climate prediction and monitoring (RCCs) shall:</w:t>
      </w:r>
      <w:bookmarkStart w:name="_p_F3BACD354C7492498E476C8D235F018C" w:id="279"/>
      <w:bookmarkEnd w:id="279"/>
    </w:p>
    <w:p w:rsidRPr="00452E83" w:rsidR="00455F1F" w:rsidP="00C25451" w:rsidRDefault="00455F1F" w14:paraId="6FD8E62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Conduct operational activities for long-range forecasting, both dynamical and statistical, within the range of a one</w:t>
      </w:r>
      <w:r w:rsidR="00B44E45">
        <w:rPr>
          <w:b w:val="0"/>
          <w:bCs/>
          <w:color w:val="000000" w:themeColor="text1"/>
          <w:szCs w:val="20"/>
        </w:rPr>
        <w:t>-</w:t>
      </w:r>
      <w:r w:rsidRPr="00452E83">
        <w:rPr>
          <w:b w:val="0"/>
          <w:bCs/>
          <w:color w:val="000000" w:themeColor="text1"/>
          <w:szCs w:val="20"/>
        </w:rPr>
        <w:t>month to two-year timescale, based on regional needs:</w:t>
      </w:r>
      <w:bookmarkStart w:name="_p_B6EDFA6DF41E8E4BA8C5111630724482" w:id="280"/>
      <w:bookmarkEnd w:id="280"/>
    </w:p>
    <w:p w:rsidRPr="00452E83" w:rsidR="00455F1F" w:rsidP="00455F1F" w:rsidRDefault="00455F1F" w14:paraId="6FD8E629"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 xml:space="preserve">Interpret and assess relevant LRF products from GPCs-LRF; make use of the products from the Lead Centre(s) for </w:t>
      </w:r>
      <w:r w:rsidRPr="00452E83">
        <w:rPr>
          <w:rFonts w:ascii="Verdana" w:hAnsi="Verdana"/>
          <w:b w:val="0"/>
          <w:bCs/>
          <w:strike/>
          <w:color w:val="008000"/>
          <w:sz w:val="20"/>
          <w:szCs w:val="20"/>
          <w:u w:val="dash"/>
        </w:rPr>
        <w:t>SVSLRF</w:t>
      </w:r>
      <w:r w:rsidRPr="00452E83" w:rsidR="005866DE">
        <w:rPr>
          <w:rFonts w:ascii="Verdana" w:hAnsi="Verdana"/>
          <w:b w:val="0"/>
          <w:bCs/>
          <w:color w:val="008000"/>
          <w:sz w:val="20"/>
          <w:szCs w:val="20"/>
          <w:u w:val="dash"/>
        </w:rPr>
        <w:t>LRFMME</w:t>
      </w:r>
      <w:r w:rsidRPr="00452E83">
        <w:rPr>
          <w:rFonts w:ascii="Verdana" w:hAnsi="Verdana"/>
          <w:b w:val="0"/>
          <w:bCs/>
          <w:color w:val="000000" w:themeColor="text1"/>
          <w:sz w:val="20"/>
          <w:szCs w:val="20"/>
        </w:rPr>
        <w:t xml:space="preserve"> (refer to 2.2.3.3); distribute relevant information to users and provide feedback to GPCs</w:t>
      </w:r>
      <w:r w:rsidRPr="00452E83" w:rsidR="002108A7">
        <w:rPr>
          <w:rFonts w:ascii="Verdana" w:hAnsi="Verdana"/>
          <w:b w:val="0"/>
          <w:bCs/>
          <w:color w:val="008000"/>
          <w:szCs w:val="20"/>
          <w:u w:val="dash"/>
          <w:lang w:val="en-US"/>
        </w:rPr>
        <w:t>-LRF</w:t>
      </w:r>
      <w:r w:rsidRPr="00452E83">
        <w:rPr>
          <w:rFonts w:ascii="Verdana" w:hAnsi="Verdana"/>
          <w:b w:val="0"/>
          <w:bCs/>
          <w:color w:val="000000" w:themeColor="text1"/>
          <w:sz w:val="20"/>
          <w:szCs w:val="20"/>
        </w:rPr>
        <w:t xml:space="preserve"> (refer to guidelines given in Attachment 2.2.3);</w:t>
      </w:r>
      <w:bookmarkStart w:name="_p_B1B24778AD2B5E469C2F77572D717541" w:id="281"/>
      <w:bookmarkEnd w:id="281"/>
    </w:p>
    <w:p w:rsidRPr="00452E83" w:rsidR="00455F1F" w:rsidP="00455F1F" w:rsidRDefault="00455F1F" w14:paraId="6FD8E62A"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Generate regional and subregional tailored products relevant to user needs, including seasonal outlooks;</w:t>
      </w:r>
      <w:bookmarkStart w:name="_p_67323F8D3F905845BF4C272479ACD297" w:id="282"/>
      <w:bookmarkEnd w:id="282"/>
    </w:p>
    <w:p w:rsidRPr="00452E83" w:rsidR="00455F1F" w:rsidP="00455F1F" w:rsidRDefault="00455F1F" w14:paraId="6FD8E62B"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Generate “consensus” statements on forecasts;</w:t>
      </w:r>
      <w:bookmarkStart w:name="_p_68E3C4548831834D973F2270F398932A" w:id="283"/>
      <w:bookmarkEnd w:id="283"/>
    </w:p>
    <w:p w:rsidRPr="00452E83" w:rsidR="00455F1F" w:rsidP="00455F1F" w:rsidRDefault="00455F1F" w14:paraId="6FD8E62C"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Generate and display forecast verification;</w:t>
      </w:r>
      <w:bookmarkStart w:name="_p_F394663437450A478D787FD3A50D1D87" w:id="284"/>
      <w:bookmarkEnd w:id="284"/>
    </w:p>
    <w:p w:rsidRPr="00452E83" w:rsidR="00455F1F" w:rsidP="00455F1F" w:rsidRDefault="00455F1F" w14:paraId="6FD8E62D"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Provide online access to products and services;</w:t>
      </w:r>
      <w:bookmarkStart w:name="_p_71B49192141CAB4FA3AAB5A4AF911B41" w:id="285"/>
      <w:bookmarkEnd w:id="285"/>
    </w:p>
    <w:p w:rsidRPr="00452E83" w:rsidR="00455F1F" w:rsidP="00455F1F" w:rsidRDefault="00455F1F" w14:paraId="6FD8E62E" w14:textId="77777777">
      <w:pPr>
        <w:pStyle w:val="Indent2semibold"/>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Assess use of products and services through feedback from users;</w:t>
      </w:r>
      <w:bookmarkStart w:name="_p_CA6BBF92FDB34B4B94E8626E454564C1" w:id="286"/>
      <w:bookmarkEnd w:id="286"/>
    </w:p>
    <w:p w:rsidRPr="00452E83" w:rsidR="00455F1F" w:rsidP="00C25451" w:rsidRDefault="00455F1F" w14:paraId="6FD8E62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Conduct operational activities for climate monitoring:</w:t>
      </w:r>
      <w:bookmarkStart w:name="_p_D70FF00BB90F64488257D41D0DF94420" w:id="287"/>
      <w:bookmarkEnd w:id="287"/>
    </w:p>
    <w:p w:rsidRPr="00452E83" w:rsidR="00455F1F" w:rsidP="00455F1F" w:rsidRDefault="00455F1F" w14:paraId="6FD8E630"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Perform climate diagnostics including analyses of climate variability and extremes, at the regional and subregional scales;</w:t>
      </w:r>
      <w:bookmarkStart w:name="_p_7C980AF419F85447888AD36B1CCBDA5F" w:id="288"/>
      <w:bookmarkEnd w:id="288"/>
    </w:p>
    <w:p w:rsidRPr="00452E83" w:rsidR="00455F1F" w:rsidP="00455F1F" w:rsidRDefault="00455F1F" w14:paraId="6FD8E631"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Establish a historical reference climatology for the region and/or subregions;</w:t>
      </w:r>
      <w:bookmarkStart w:name="_p_9440D64F19FB7441A71F87417C5A476D" w:id="289"/>
      <w:bookmarkEnd w:id="289"/>
    </w:p>
    <w:p w:rsidRPr="00452E83" w:rsidR="00455F1F" w:rsidP="00455F1F" w:rsidRDefault="00455F1F" w14:paraId="6FD8E632" w14:textId="77777777">
      <w:pPr>
        <w:pStyle w:val="Indent2semibold"/>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Implement a regional climate watch;</w:t>
      </w:r>
      <w:bookmarkStart w:name="_p_A0F9F148CE27024F82893CF22FC33FAC" w:id="290"/>
      <w:bookmarkEnd w:id="290"/>
    </w:p>
    <w:p w:rsidRPr="00452E83" w:rsidR="00455F1F" w:rsidP="00C25451" w:rsidRDefault="00455F1F" w14:paraId="6FD8E63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Provide operational data services, to support operational long-range forecasting and climate monitoring:</w:t>
      </w:r>
      <w:bookmarkStart w:name="_p_A75EB2EEB64B844C93F25AC9B3F4C909" w:id="291"/>
      <w:bookmarkEnd w:id="291"/>
    </w:p>
    <w:p w:rsidRPr="00452E83" w:rsidR="00455F1F" w:rsidP="00455F1F" w:rsidRDefault="00455F1F" w14:paraId="6FD8E634"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Develop quality-controlled regional climate datasets, gridded where applicable;</w:t>
      </w:r>
      <w:bookmarkStart w:name="_p_2B0375426746A44381DCCD0D4A50AF43" w:id="292"/>
      <w:bookmarkEnd w:id="292"/>
    </w:p>
    <w:p w:rsidRPr="00452E83" w:rsidR="00455F1F" w:rsidP="00455F1F" w:rsidRDefault="00455F1F" w14:paraId="6FD8E635" w14:textId="77777777">
      <w:pPr>
        <w:pStyle w:val="Indent2semibold"/>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Provide climate database and archiving services;</w:t>
      </w:r>
      <w:bookmarkStart w:name="_p_9C31A0D30F158E4AA5CC5C48C22C1758" w:id="293"/>
      <w:bookmarkEnd w:id="293"/>
    </w:p>
    <w:p w:rsidRPr="00452E83" w:rsidR="00455F1F" w:rsidP="00C25451" w:rsidRDefault="00455F1F" w14:paraId="6FD8E63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Provide training in the use of operational RCC products and services:</w:t>
      </w:r>
      <w:bookmarkStart w:name="_p_F1CA94F34AB32E48BBBF47787BDA909E" w:id="294"/>
      <w:bookmarkEnd w:id="294"/>
    </w:p>
    <w:p w:rsidRPr="00452E83" w:rsidR="00455F1F" w:rsidP="00455F1F" w:rsidRDefault="00455F1F" w14:paraId="6FD8E637" w14:textId="77777777">
      <w:pPr>
        <w:pStyle w:val="Indent2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Provide information on methodologies and product specifications for mandatory RCC products, and provide guidance on their use;</w:t>
      </w:r>
      <w:bookmarkStart w:name="_p_BF84DE0970A4C74D9EFC26C7C2FF0BA3" w:id="295"/>
      <w:bookmarkEnd w:id="295"/>
    </w:p>
    <w:p w:rsidRPr="00452E83" w:rsidR="00455F1F" w:rsidP="00455F1F" w:rsidRDefault="00455F1F" w14:paraId="6FD8E638" w14:textId="77777777">
      <w:pPr>
        <w:pStyle w:val="Indent2semibold"/>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Coordinate training for RCC users in interpretation and use of mandatory RCC products.</w:t>
      </w:r>
      <w:bookmarkStart w:name="_p_3467FC63FBDDE34ABD839145A4124FF8" w:id="296"/>
      <w:bookmarkEnd w:id="296"/>
    </w:p>
    <w:p w:rsidRPr="00452E83" w:rsidR="00455F1F" w:rsidP="009F4C9C" w:rsidRDefault="00455F1F" w14:paraId="6FD8E639" w14:textId="77777777">
      <w:pPr>
        <w:pStyle w:val="Note"/>
      </w:pPr>
      <w:r w:rsidRPr="00452E83">
        <w:t>Notes:</w:t>
      </w:r>
      <w:bookmarkStart w:name="_p_094F41C834AC1E4C89C26DE208033DC3" w:id="297"/>
      <w:bookmarkEnd w:id="297"/>
    </w:p>
    <w:p w:rsidRPr="00452E83" w:rsidR="00455F1F" w:rsidP="009F4C9C" w:rsidRDefault="00455F1F" w14:paraId="6FD8E63A" w14:textId="77777777">
      <w:pPr>
        <w:pStyle w:val="Note"/>
      </w:pPr>
      <w:r w:rsidRPr="00452E83">
        <w:t>1</w:t>
      </w:r>
      <w:r w:rsidR="009F4C9C">
        <w:t>.</w:t>
      </w:r>
      <w:r w:rsidRPr="00452E83">
        <w:tab/>
      </w:r>
      <w:r w:rsidRPr="00452E83">
        <w:t>Recipients of RCC products and services will be NMHSs, other RCCs and international institutes recognized by the RA, and will be referred to as RCC users.</w:t>
      </w:r>
      <w:bookmarkStart w:name="_p_A389B962C628894796DB68BD252204E9" w:id="298"/>
      <w:bookmarkEnd w:id="298"/>
    </w:p>
    <w:p w:rsidRPr="00452E83" w:rsidR="00455F1F" w:rsidP="009F4C9C" w:rsidRDefault="00455F1F" w14:paraId="6FD8E63B" w14:textId="77777777">
      <w:pPr>
        <w:pStyle w:val="Note"/>
      </w:pPr>
      <w:r w:rsidRPr="00452E83">
        <w:t>2</w:t>
      </w:r>
      <w:r w:rsidR="009F4C9C">
        <w:t>.</w:t>
      </w:r>
      <w:r w:rsidRPr="00452E83">
        <w:tab/>
      </w:r>
      <w:r w:rsidRPr="00452E83">
        <w:t xml:space="preserve">Details on RCC functions are provided in </w:t>
      </w:r>
      <w:r w:rsidRPr="009F4C9C">
        <w:t>Appendix 2.2.16</w:t>
      </w:r>
      <w:r w:rsidRPr="00452E83">
        <w:t xml:space="preserve">. Additional requirements for RCC functions may vary in detail from region to region. A list of highly recommended, but not mandatory, RCC functions is given in </w:t>
      </w:r>
      <w:r w:rsidRPr="009F4C9C">
        <w:t>Attachment 2.2.2</w:t>
      </w:r>
      <w:r w:rsidRPr="00452E83">
        <w:t>.</w:t>
      </w:r>
      <w:bookmarkStart w:name="_p_67B2EE5A0E841D4A900C05570541D5BF" w:id="299"/>
      <w:bookmarkEnd w:id="299"/>
    </w:p>
    <w:p w:rsidRPr="00452E83" w:rsidR="00455F1F" w:rsidP="009F4C9C" w:rsidRDefault="00455F1F" w14:paraId="6FD8E63C" w14:textId="77777777">
      <w:pPr>
        <w:pStyle w:val="Note"/>
      </w:pPr>
      <w:r w:rsidRPr="00452E83">
        <w:t>3</w:t>
      </w:r>
      <w:r w:rsidR="009F4C9C">
        <w:t>.</w:t>
      </w:r>
      <w:r w:rsidRPr="00452E83">
        <w:tab/>
      </w:r>
      <w:r w:rsidRPr="00452E83">
        <w:t>The bodies in charge of managing the information contained in the Manual related to regional climate prediction and monitoring are specified in Table 10.</w:t>
      </w:r>
      <w:bookmarkStart w:name="_p_A352B572BB12CB41A1145D5987C81BE9" w:id="300"/>
      <w:bookmarkEnd w:id="300"/>
    </w:p>
    <w:p w:rsidRPr="00C25451" w:rsidR="00455F1F" w:rsidP="00F20AFE" w:rsidRDefault="00455F1F" w14:paraId="6FD8E63D" w14:textId="77777777">
      <w:pPr>
        <w:pStyle w:val="Tablecaption"/>
        <w:spacing w:line="240" w:lineRule="auto"/>
        <w:rPr>
          <w:rFonts w:ascii="Verdana" w:hAnsi="Verdana"/>
          <w:color w:val="000000" w:themeColor="text1"/>
          <w:sz w:val="18"/>
          <w:szCs w:val="18"/>
        </w:rPr>
      </w:pPr>
      <w:r w:rsidRPr="00C25451">
        <w:rPr>
          <w:rFonts w:ascii="Verdana" w:hAnsi="Verdana"/>
          <w:color w:val="000000" w:themeColor="text1"/>
          <w:sz w:val="18"/>
          <w:szCs w:val="18"/>
        </w:rPr>
        <w:t>Table 10. WMO bodies responsible for managing information related to regional climate</w:t>
      </w:r>
      <w:r w:rsidRPr="00C25451">
        <w:rPr>
          <w:rFonts w:ascii="Verdana" w:hAnsi="Verdana"/>
          <w:sz w:val="18"/>
          <w:szCs w:val="18"/>
        </w:rPr>
        <w:t xml:space="preserve"> </w:t>
      </w:r>
      <w:r w:rsidRPr="00C25451">
        <w:rPr>
          <w:rFonts w:ascii="Verdana" w:hAnsi="Verdana"/>
          <w:color w:val="000000" w:themeColor="text1"/>
          <w:sz w:val="18"/>
          <w:szCs w:val="18"/>
        </w:rPr>
        <w:t>prediction and monitoring</w:t>
      </w:r>
      <w:bookmarkStart w:name="_p_13D3FF62D79D5743863E17660519D453" w:id="301"/>
      <w:bookmarkEnd w:id="301"/>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63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3E" w14:textId="77777777">
            <w:pPr>
              <w:pStyle w:val="Tableheader"/>
              <w:rPr>
                <w:rFonts w:ascii="Verdana" w:hAnsi="Verdana"/>
              </w:rPr>
            </w:pPr>
            <w:r w:rsidRPr="00452E83">
              <w:rPr>
                <w:rFonts w:ascii="Verdana" w:hAnsi="Verdana"/>
              </w:rPr>
              <w:t>Responsibility</w:t>
            </w:r>
            <w:bookmarkStart w:name="_p_8049BCFD32506041A842EB3F1E0385B3" w:id="302"/>
            <w:bookmarkEnd w:id="302"/>
          </w:p>
        </w:tc>
      </w:tr>
      <w:tr w:rsidRPr="00452E83" w:rsidR="00455F1F" w:rsidTr="0093002C" w14:paraId="6FD8E641"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40" w14:textId="77777777">
            <w:pPr>
              <w:pStyle w:val="Tableheader"/>
              <w:rPr>
                <w:rFonts w:ascii="Verdana" w:hAnsi="Verdana"/>
              </w:rPr>
            </w:pPr>
            <w:r w:rsidRPr="00452E83">
              <w:rPr>
                <w:rFonts w:ascii="Verdana" w:hAnsi="Verdana"/>
              </w:rPr>
              <w:t>Changes to activity specification</w:t>
            </w:r>
            <w:bookmarkStart w:name="_p_4015F63A97941A4C9BB8EE88CC2E1714" w:id="303"/>
            <w:bookmarkEnd w:id="303"/>
          </w:p>
        </w:tc>
      </w:tr>
      <w:tr w:rsidRPr="00452E83" w:rsidR="00455F1F" w:rsidTr="0093002C" w14:paraId="6FD8E646"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2"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3" w14:textId="77777777">
            <w:pPr>
              <w:pStyle w:val="Tablebody"/>
              <w:rPr>
                <w:rFonts w:ascii="Verdana" w:hAnsi="Verdana" w:eastAsia="Malgun Gothic"/>
                <w:strike/>
                <w:color w:val="FF0000"/>
                <w:u w:val="dash"/>
                <w:lang w:val="fr-CH"/>
              </w:rPr>
            </w:pPr>
            <w:r w:rsidRPr="00452E83">
              <w:rPr>
                <w:rFonts w:ascii="Verdana" w:hAnsi="Verdana"/>
                <w:strike/>
                <w:color w:val="FF0000"/>
                <w:u w:val="dash"/>
                <w:lang w:val="fr-CH"/>
              </w:rPr>
              <w:t xml:space="preserve">CCl–CBS/ET-RCC </w:t>
            </w:r>
            <w:r w:rsidRPr="00452E83">
              <w:rPr>
                <w:rFonts w:ascii="Verdana" w:hAnsi="Verdana"/>
                <w:color w:val="008000"/>
                <w:u w:val="dash"/>
                <w:lang w:val="fr-CH"/>
              </w:rPr>
              <w:t>SERCOM</w:t>
            </w:r>
            <w:r w:rsidRPr="00452E83">
              <w:rPr>
                <w:rFonts w:ascii="Verdana" w:hAnsi="Verdana" w:eastAsia="Malgun Gothic"/>
                <w:color w:val="008000"/>
                <w:u w:val="dash"/>
                <w:lang w:val="fr-CH"/>
              </w:rPr>
              <w:t>/ET-CSISO</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4"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9FFED6E2A3B28A4291ADE0FF12A78779" w:id="304"/>
            <w:bookmarkEnd w:id="304"/>
            <w:r w:rsidRPr="00452E83">
              <w:rPr>
                <w:rFonts w:ascii="Verdana" w:hAnsi="Verdana"/>
                <w:strike/>
                <w:color w:val="FF0000"/>
                <w:u w:val="dash"/>
                <w:lang w:val="fr-CH"/>
              </w:rPr>
              <w:t xml:space="preserve"> </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45" w14:textId="77777777">
            <w:pPr>
              <w:pStyle w:val="Tablebody"/>
              <w:rPr>
                <w:rFonts w:ascii="Verdana" w:hAnsi="Verdana"/>
                <w:lang w:val="fr-CH"/>
              </w:rPr>
            </w:pPr>
          </w:p>
        </w:tc>
      </w:tr>
      <w:tr w:rsidRPr="00452E83" w:rsidR="00455F1F" w:rsidTr="0093002C" w14:paraId="6FD8E64B"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47"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8"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9" w14:textId="77777777">
            <w:pPr>
              <w:pStyle w:val="Tablebody"/>
              <w:rPr>
                <w:rFonts w:ascii="Verdana" w:hAnsi="Verdana"/>
                <w:strike/>
                <w:color w:val="FF0000"/>
                <w:u w:val="dash"/>
              </w:rPr>
            </w:pPr>
            <w:r w:rsidRPr="00452E83">
              <w:rPr>
                <w:rFonts w:ascii="Verdana" w:hAnsi="Verdana"/>
                <w:strike/>
                <w:color w:val="FF0000"/>
                <w:u w:val="dash"/>
              </w:rPr>
              <w:t>CCl</w:t>
            </w:r>
            <w:bookmarkStart w:name="_p_67593369B0535F489D74F2550E9E1FDF" w:id="305"/>
            <w:bookmarkEnd w:id="305"/>
            <w:r w:rsidRPr="00452E83">
              <w:rPr>
                <w:rFonts w:ascii="Verdana" w:hAnsi="Verdana"/>
                <w:strike/>
                <w:color w:val="FF0000"/>
                <w:u w:val="dash"/>
              </w:rPr>
              <w:t xml:space="preserve"> </w:t>
            </w:r>
            <w:r w:rsidRPr="00452E83">
              <w:rPr>
                <w:rFonts w:ascii="Verdana" w:hAnsi="Verdana"/>
                <w:color w:val="008000"/>
                <w:u w:val="dash"/>
              </w:rPr>
              <w:t>SERCOM</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4A" w14:textId="77777777">
            <w:pPr>
              <w:pStyle w:val="Tablebody"/>
              <w:rPr>
                <w:rFonts w:ascii="Verdana" w:hAnsi="Verdana"/>
              </w:rPr>
            </w:pPr>
          </w:p>
        </w:tc>
      </w:tr>
      <w:tr w:rsidRPr="00452E83" w:rsidR="00455F1F" w:rsidTr="0093002C" w14:paraId="6FD8E65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4C"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D" w14:textId="77777777">
            <w:pPr>
              <w:pStyle w:val="Tablebody"/>
              <w:rPr>
                <w:rFonts w:ascii="Verdana" w:hAnsi="Verdana"/>
              </w:rPr>
            </w:pPr>
            <w:r w:rsidRPr="00452E83">
              <w:rPr>
                <w:rFonts w:ascii="Verdana" w:hAnsi="Verdana"/>
              </w:rPr>
              <w:t>EC/Congress</w:t>
            </w:r>
            <w:bookmarkStart w:name="_p_D181AFC4B129534A8287607EE58293D4" w:id="306"/>
            <w:bookmarkEnd w:id="306"/>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4E"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4F" w14:textId="77777777">
            <w:pPr>
              <w:pStyle w:val="Tablebody"/>
              <w:rPr>
                <w:rFonts w:ascii="Verdana" w:hAnsi="Verdana"/>
              </w:rPr>
            </w:pPr>
          </w:p>
        </w:tc>
      </w:tr>
      <w:tr w:rsidRPr="00452E83" w:rsidR="00455F1F" w:rsidTr="0093002C" w14:paraId="6FD8E652"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1" w14:textId="77777777">
            <w:pPr>
              <w:pStyle w:val="Tableheader"/>
              <w:rPr>
                <w:rFonts w:ascii="Verdana" w:hAnsi="Verdana"/>
              </w:rPr>
            </w:pPr>
            <w:r w:rsidRPr="00452E83">
              <w:rPr>
                <w:rFonts w:ascii="Verdana" w:hAnsi="Verdana"/>
              </w:rPr>
              <w:t>Centres designation</w:t>
            </w:r>
            <w:bookmarkStart w:name="_p_2F73409D9422A24B89495904AC8A2A1F" w:id="307"/>
            <w:bookmarkEnd w:id="307"/>
          </w:p>
        </w:tc>
      </w:tr>
      <w:tr w:rsidRPr="00452E83" w:rsidR="00455F1F" w:rsidTr="0093002C" w14:paraId="6FD8E65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3"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4" w14:textId="77777777">
            <w:pPr>
              <w:pStyle w:val="Tablebody"/>
              <w:rPr>
                <w:rFonts w:ascii="Verdana" w:hAnsi="Verdana"/>
              </w:rPr>
            </w:pPr>
            <w:r w:rsidRPr="00452E83">
              <w:rPr>
                <w:rFonts w:ascii="Verdana" w:hAnsi="Verdana"/>
              </w:rPr>
              <w:t>RA</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55"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56" w14:textId="77777777">
            <w:pPr>
              <w:pStyle w:val="Tablebody"/>
              <w:rPr>
                <w:rFonts w:ascii="Verdana" w:hAnsi="Verdana"/>
                <w:strike/>
                <w:color w:val="FF0000"/>
                <w:u w:val="dash"/>
              </w:rPr>
            </w:pPr>
            <w:r w:rsidRPr="00452E83">
              <w:rPr>
                <w:rFonts w:ascii="Verdana" w:hAnsi="Verdana"/>
                <w:strike/>
                <w:color w:val="FF0000"/>
                <w:u w:val="dash"/>
              </w:rPr>
              <w:t>CCl</w:t>
            </w:r>
            <w:bookmarkStart w:name="_p_BEADCF6481811A4889A30E502239F351" w:id="308"/>
            <w:bookmarkEnd w:id="308"/>
            <w:r w:rsidRPr="00452E83">
              <w:rPr>
                <w:rFonts w:ascii="Verdana" w:hAnsi="Verdana"/>
                <w:strike/>
                <w:color w:val="FF0000"/>
                <w:u w:val="dash"/>
              </w:rPr>
              <w:t xml:space="preserve"> </w:t>
            </w:r>
            <w:r w:rsidRPr="00452E83">
              <w:rPr>
                <w:rFonts w:ascii="Verdana" w:hAnsi="Verdana"/>
                <w:color w:val="008000"/>
                <w:u w:val="dash"/>
              </w:rPr>
              <w:t>SERCOM</w:t>
            </w:r>
          </w:p>
        </w:tc>
      </w:tr>
      <w:tr w:rsidRPr="00452E83" w:rsidR="00455F1F" w:rsidTr="0093002C" w14:paraId="6FD8E65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8"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9" w14:textId="77777777">
            <w:pPr>
              <w:pStyle w:val="Tablebody"/>
              <w:rPr>
                <w:rFonts w:ascii="Verdana" w:hAnsi="Verdana"/>
              </w:rPr>
            </w:pPr>
            <w:r w:rsidRPr="00452E83">
              <w:rPr>
                <w:rFonts w:ascii="Verdana" w:hAnsi="Verdana"/>
              </w:rPr>
              <w:t>EC/Congress</w:t>
            </w:r>
            <w:bookmarkStart w:name="_p_7E349A8E3C9A6143897CBCB405390B1B" w:id="309"/>
            <w:bookmarkEnd w:id="309"/>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5A"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5B" w14:textId="77777777">
            <w:pPr>
              <w:pStyle w:val="Tablebody"/>
              <w:rPr>
                <w:rFonts w:ascii="Verdana" w:hAnsi="Verdana"/>
              </w:rPr>
            </w:pPr>
          </w:p>
        </w:tc>
      </w:tr>
      <w:tr w:rsidRPr="00452E83" w:rsidR="00455F1F" w:rsidTr="0093002C" w14:paraId="6FD8E65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D" w14:textId="77777777">
            <w:pPr>
              <w:pStyle w:val="Tableheader"/>
              <w:rPr>
                <w:rFonts w:ascii="Verdana" w:hAnsi="Verdana"/>
              </w:rPr>
            </w:pPr>
            <w:r w:rsidRPr="00452E83">
              <w:rPr>
                <w:rFonts w:ascii="Verdana" w:hAnsi="Verdana"/>
              </w:rPr>
              <w:t>Compliance</w:t>
            </w:r>
            <w:bookmarkStart w:name="_p_6DEEDD253444B642B6C77CD18A94B141" w:id="310"/>
            <w:bookmarkEnd w:id="310"/>
          </w:p>
        </w:tc>
      </w:tr>
      <w:tr w:rsidRPr="00137301" w:rsidR="00455F1F" w:rsidTr="0093002C" w14:paraId="6FD8E663"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5F"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60" w14:textId="77777777">
            <w:pPr>
              <w:pStyle w:val="Tablebody"/>
              <w:rPr>
                <w:rFonts w:ascii="Verdana" w:hAnsi="Verdana"/>
                <w:strike/>
                <w:color w:val="FF0000"/>
                <w:u w:val="dash"/>
                <w:lang w:val="fr-CH"/>
              </w:rPr>
            </w:pPr>
            <w:r w:rsidRPr="00452E83">
              <w:rPr>
                <w:rFonts w:ascii="Verdana" w:hAnsi="Verdana"/>
                <w:strike/>
                <w:color w:val="FF0000"/>
                <w:u w:val="dash"/>
                <w:lang w:val="fr-CH"/>
              </w:rPr>
              <w:t>CCl–CBS/ET-RCC</w:t>
            </w:r>
            <w:bookmarkStart w:name="_p_99E63FC480C7644DA6EF2358AB0D2D54" w:id="311"/>
            <w:bookmarkEnd w:id="311"/>
            <w:r w:rsidRPr="00452E83">
              <w:rPr>
                <w:rFonts w:ascii="Verdana" w:hAnsi="Verdana"/>
                <w:strike/>
                <w:color w:val="FF0000"/>
                <w:u w:val="dash"/>
                <w:lang w:val="fr-CH"/>
              </w:rPr>
              <w:t xml:space="preserve"> </w:t>
            </w:r>
            <w:r w:rsidRPr="00452E83">
              <w:rPr>
                <w:rFonts w:ascii="Verdana" w:hAnsi="Verdana"/>
                <w:color w:val="008000"/>
                <w:u w:val="dash"/>
                <w:lang w:val="fr-CH"/>
              </w:rPr>
              <w:t>SERCOM</w:t>
            </w:r>
            <w:r w:rsidRPr="00452E83">
              <w:rPr>
                <w:rFonts w:ascii="Verdana" w:hAnsi="Verdana" w:eastAsia="Malgun Gothic"/>
                <w:color w:val="008000"/>
                <w:u w:val="dash"/>
                <w:lang w:val="fr-CH"/>
              </w:rPr>
              <w:t>/ET-CSISO</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61"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62" w14:textId="77777777">
            <w:pPr>
              <w:pStyle w:val="Tablebody"/>
              <w:rPr>
                <w:rFonts w:ascii="Verdana" w:hAnsi="Verdana"/>
                <w:lang w:val="fr-CH"/>
              </w:rPr>
            </w:pPr>
          </w:p>
        </w:tc>
      </w:tr>
      <w:tr w:rsidRPr="00452E83" w:rsidR="00455F1F" w:rsidTr="0093002C" w14:paraId="6FD8E66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64"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65" w14:textId="77777777">
            <w:pPr>
              <w:pStyle w:val="Tablebody"/>
              <w:rPr>
                <w:rFonts w:ascii="Verdana" w:hAnsi="Verdana"/>
                <w:strike/>
                <w:color w:val="FF0000"/>
                <w:u w:val="dash"/>
              </w:rPr>
            </w:pPr>
            <w:r w:rsidRPr="00452E83">
              <w:rPr>
                <w:rFonts w:ascii="Verdana" w:hAnsi="Verdana"/>
                <w:strike/>
                <w:color w:val="FF0000"/>
                <w:u w:val="dash"/>
              </w:rPr>
              <w:t xml:space="preserve">CBS/ICT-DPFS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66" w14:textId="77777777">
            <w:pPr>
              <w:pStyle w:val="Tablebody"/>
              <w:rPr>
                <w:rFonts w:ascii="Verdana" w:hAnsi="Verdana"/>
                <w:strike/>
                <w:color w:val="FF0000"/>
                <w:u w:val="dash"/>
              </w:rPr>
            </w:pPr>
            <w:r w:rsidRPr="00452E83">
              <w:rPr>
                <w:rFonts w:ascii="Verdana" w:hAnsi="Verdana"/>
                <w:strike/>
                <w:color w:val="FF0000"/>
                <w:u w:val="dash"/>
              </w:rPr>
              <w:t>CBS</w:t>
            </w:r>
            <w:bookmarkStart w:name="_p_9F95FD8D05E02C4C841A39025225DB75" w:id="312"/>
            <w:bookmarkEnd w:id="312"/>
            <w:r w:rsidRPr="00452E83">
              <w:rPr>
                <w:rFonts w:ascii="Verdana" w:hAnsi="Verdana"/>
                <w:strike/>
                <w:color w:val="FF0000"/>
                <w:u w:val="dash"/>
              </w:rPr>
              <w:t xml:space="preserve"> </w:t>
            </w:r>
            <w:r w:rsidRPr="00452E83">
              <w:rPr>
                <w:rFonts w:ascii="Verdana" w:hAnsi="Verdana"/>
                <w:color w:val="008000"/>
                <w:u w:val="das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67" w14:textId="77777777">
            <w:pPr>
              <w:pStyle w:val="Tablebody"/>
              <w:rPr>
                <w:rFonts w:ascii="Verdana" w:hAnsi="Verdana"/>
              </w:rPr>
            </w:pPr>
          </w:p>
        </w:tc>
      </w:tr>
    </w:tbl>
    <w:p w:rsidRPr="00452E83" w:rsidR="00455F1F" w:rsidP="00455F1F" w:rsidRDefault="00455F1F" w14:paraId="6FD8E669" w14:textId="77777777">
      <w:pPr>
        <w:pStyle w:val="Note"/>
        <w:rPr>
          <w:color w:val="008000"/>
          <w:u w:val="dash"/>
        </w:rPr>
      </w:pPr>
      <w:r w:rsidRPr="00452E83">
        <w:rPr>
          <w:strike/>
          <w:color w:val="FF0000"/>
          <w:u w:val="dash"/>
        </w:rPr>
        <w:t>Acronyms not previously defined: ET-RCC – Expert Team on Regional Climate Centres.</w:t>
      </w:r>
      <w:bookmarkStart w:name="_p_653185917AF4BB4A952B874B1F2A5B8C" w:id="313"/>
      <w:bookmarkEnd w:id="313"/>
      <w:r w:rsidRPr="00452E83">
        <w:rPr>
          <w:color w:val="008000"/>
          <w:szCs w:val="16"/>
          <w:u w:val="dash"/>
        </w:rPr>
        <w:t xml:space="preserve"> ET-CSISO </w:t>
      </w:r>
      <w:r w:rsidR="00D55C1B">
        <w:rPr>
          <w:color w:val="008000"/>
          <w:szCs w:val="16"/>
          <w:u w:val="dash"/>
        </w:rPr>
        <w:t>–</w:t>
      </w:r>
      <w:r w:rsidRPr="00452E83">
        <w:rPr>
          <w:color w:val="008000"/>
          <w:szCs w:val="16"/>
          <w:u w:val="dash"/>
        </w:rPr>
        <w:t xml:space="preserve"> Expert Team on Climate Services Information System Operations.</w:t>
      </w:r>
    </w:p>
    <w:p w:rsidRPr="00C25451" w:rsidR="00455F1F" w:rsidP="00455F1F" w:rsidRDefault="00455F1F" w14:paraId="6FD8E66A" w14:textId="77777777">
      <w:pPr>
        <w:pStyle w:val="Heading30"/>
        <w:rPr>
          <w:rFonts w:ascii="Verdana" w:hAnsi="Verdana"/>
          <w:sz w:val="20"/>
          <w:szCs w:val="20"/>
        </w:rPr>
      </w:pPr>
      <w:r w:rsidRPr="00C25451">
        <w:rPr>
          <w:rFonts w:ascii="Verdana" w:hAnsi="Verdana"/>
          <w:sz w:val="20"/>
          <w:szCs w:val="20"/>
        </w:rPr>
        <w:t>2.2.2.2</w:t>
      </w:r>
      <w:r w:rsidRPr="00C25451">
        <w:rPr>
          <w:rFonts w:ascii="Verdana" w:hAnsi="Verdana"/>
          <w:sz w:val="20"/>
          <w:szCs w:val="20"/>
        </w:rPr>
        <w:tab/>
      </w:r>
      <w:r w:rsidRPr="00C25451">
        <w:rPr>
          <w:rFonts w:ascii="Verdana" w:hAnsi="Verdana"/>
          <w:sz w:val="20"/>
          <w:szCs w:val="20"/>
        </w:rPr>
        <w:t>Coordination of multi-model ensemble prediction for long-range forecasts</w:t>
      </w:r>
      <w:bookmarkStart w:name="_p_8065B272F196D14399B5B6C18A832C51" w:id="314"/>
      <w:bookmarkEnd w:id="314"/>
    </w:p>
    <w:p w:rsidRPr="00452E83" w:rsidR="00455F1F" w:rsidP="00455F1F" w:rsidRDefault="00455F1F" w14:paraId="6FD8E66B"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coordinating LRF multi-model ensembles (Lead Centre(s) for LRFMME) shall:</w:t>
      </w:r>
      <w:bookmarkStart w:name="_p_DA477B980408164E9B60EBB6C1CA9FEA" w:id="315"/>
      <w:bookmarkEnd w:id="315"/>
    </w:p>
    <w:p w:rsidRPr="00452E83" w:rsidR="00455F1F" w:rsidP="00C25451" w:rsidRDefault="00455F1F" w14:paraId="6FD8E66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Collect an agreed set of forecast data from RSMCs participating in long-range forecast numerical prediction under activity 2.2.1.5 (GPCs-LRF);</w:t>
      </w:r>
      <w:bookmarkStart w:name="_p_EA6ED31F830B2E479D18A247080A5FC4" w:id="316"/>
      <w:bookmarkEnd w:id="316"/>
    </w:p>
    <w:p w:rsidRPr="00452E83" w:rsidR="00455F1F" w:rsidP="00C25451" w:rsidRDefault="00455F1F" w14:paraId="6FD8E66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Make available on a website appropriate minimum (</w:t>
      </w:r>
      <w:r w:rsidRPr="00452E83">
        <w:rPr>
          <w:rStyle w:val="Hyperlink"/>
          <w:b w:val="0"/>
          <w:bCs/>
          <w:color w:val="000000" w:themeColor="text1"/>
          <w:szCs w:val="20"/>
        </w:rPr>
        <w:t>Appendix 2.2.17</w:t>
      </w:r>
      <w:r w:rsidRPr="00452E83">
        <w:rPr>
          <w:b w:val="0"/>
          <w:bCs/>
          <w:color w:val="000000" w:themeColor="text1"/>
          <w:szCs w:val="20"/>
        </w:rPr>
        <w:t>) and additional (Attachment 2.2.4) products and GPC forecasts in standard format;</w:t>
      </w:r>
      <w:bookmarkStart w:name="_p_2E6535E9CCAA2C4088796ED4EB48A46F" w:id="317"/>
      <w:bookmarkEnd w:id="317"/>
    </w:p>
    <w:p w:rsidRPr="00452E83" w:rsidR="00455F1F" w:rsidP="00C25451" w:rsidRDefault="00455F1F" w14:paraId="6FD8E66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Redistribute digital forecast data as described in </w:t>
      </w:r>
      <w:r w:rsidRPr="00452E83">
        <w:rPr>
          <w:rStyle w:val="Hyperlink"/>
          <w:b w:val="0"/>
          <w:bCs/>
          <w:color w:val="000000" w:themeColor="text1"/>
          <w:szCs w:val="20"/>
        </w:rPr>
        <w:t>Appendix 2.2.18</w:t>
      </w:r>
      <w:r w:rsidRPr="00452E83">
        <w:rPr>
          <w:b w:val="0"/>
          <w:bCs/>
          <w:color w:val="000000" w:themeColor="text1"/>
          <w:szCs w:val="20"/>
        </w:rPr>
        <w:t xml:space="preserve"> for those GPCs that allow it;</w:t>
      </w:r>
      <w:bookmarkStart w:name="_p_343A58903726394A8E480ADEC45CD114" w:id="318"/>
      <w:bookmarkEnd w:id="318"/>
    </w:p>
    <w:p w:rsidRPr="00452E83" w:rsidR="00455F1F" w:rsidP="00C25451" w:rsidRDefault="00455F1F" w14:paraId="6FD8E66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Maintain an archive of the real-time GPC and multi-model ensemble forecasts;</w:t>
      </w:r>
      <w:bookmarkStart w:name="_p_907D9BC36E355A45A6EFBE04F2DE549B" w:id="319"/>
      <w:bookmarkEnd w:id="319"/>
    </w:p>
    <w:p w:rsidRPr="00452E83" w:rsidR="00455F1F" w:rsidP="00C25451" w:rsidRDefault="00455F1F" w14:paraId="6FD8E67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Maintain a repository of documentation for the system configuration of all GPC systems;</w:t>
      </w:r>
      <w:bookmarkStart w:name="_p_27076C7E3F2BB64DAA20EBD3FEE09A18" w:id="320"/>
      <w:bookmarkEnd w:id="320"/>
    </w:p>
    <w:p w:rsidRPr="00452E83" w:rsidR="00455F1F" w:rsidP="00C25451" w:rsidRDefault="00455F1F" w14:paraId="6FD8E67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Verify the products using SVSLRF (</w:t>
      </w:r>
      <w:r w:rsidRPr="00452E83">
        <w:rPr>
          <w:rStyle w:val="Hyperlink"/>
          <w:b w:val="0"/>
          <w:bCs/>
          <w:color w:val="000000" w:themeColor="text1"/>
          <w:szCs w:val="20"/>
        </w:rPr>
        <w:t>Appendix 2.2.36</w:t>
      </w:r>
      <w:r w:rsidRPr="00452E83">
        <w:rPr>
          <w:b w:val="0"/>
          <w:bCs/>
          <w:color w:val="000000" w:themeColor="text1"/>
          <w:szCs w:val="20"/>
        </w:rPr>
        <w:t>);</w:t>
      </w:r>
      <w:bookmarkStart w:name="_p_75203E4CB6638E458E23D702F81F5F53" w:id="321"/>
      <w:bookmarkEnd w:id="321"/>
    </w:p>
    <w:p w:rsidRPr="00452E83" w:rsidR="00455F1F" w:rsidP="00C25451" w:rsidRDefault="00455F1F" w14:paraId="6FD8E67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(g)</w:t>
      </w:r>
      <w:r w:rsidRPr="00452E83">
        <w:rPr>
          <w:b w:val="0"/>
          <w:bCs/>
          <w:color w:val="000000" w:themeColor="text1"/>
          <w:szCs w:val="20"/>
        </w:rPr>
        <w:tab/>
      </w:r>
      <w:r w:rsidRPr="00452E83">
        <w:rPr>
          <w:b w:val="0"/>
          <w:bCs/>
          <w:color w:val="000000" w:themeColor="text1"/>
          <w:szCs w:val="20"/>
        </w:rPr>
        <w:t>Based on comparison among different models, provide feedback to GPCs about model performance and make available on a website the verification results;</w:t>
      </w:r>
      <w:bookmarkStart w:name="_p_AABD68AA1687144698DEB34A80461BF3" w:id="322"/>
      <w:bookmarkEnd w:id="322"/>
    </w:p>
    <w:p w:rsidRPr="00452E83" w:rsidR="00455F1F" w:rsidP="00C25451" w:rsidRDefault="00455F1F" w14:paraId="6FD8E67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(h)</w:t>
      </w:r>
      <w:r w:rsidRPr="00452E83">
        <w:rPr>
          <w:b w:val="0"/>
          <w:bCs/>
          <w:color w:val="000000" w:themeColor="text1"/>
          <w:szCs w:val="20"/>
        </w:rPr>
        <w:tab/>
      </w:r>
      <w:r w:rsidRPr="00452E83">
        <w:rPr>
          <w:b w:val="0"/>
          <w:bCs/>
          <w:color w:val="000000" w:themeColor="text1"/>
          <w:szCs w:val="20"/>
        </w:rPr>
        <w:t xml:space="preserve">Promote research and experience in multi-model ensemble techniques and provide guidance and support on multi-model ensemble techniques to GPCs, RCCs and </w:t>
      </w:r>
      <w:bookmarkStart w:name="_p_8B509DA64017D64899C88958533E4ED8" w:id="323"/>
      <w:bookmarkEnd w:id="323"/>
      <w:r w:rsidR="002D7213">
        <w:rPr>
          <w:b w:val="0"/>
          <w:bCs/>
          <w:color w:val="000000" w:themeColor="text1"/>
          <w:szCs w:val="20"/>
        </w:rPr>
        <w:t>NMHSs;</w:t>
      </w:r>
    </w:p>
    <w:p w:rsidRPr="00452E83" w:rsidR="00455F1F" w:rsidP="00C25451" w:rsidRDefault="00455F1F" w14:paraId="6FD8E674" w14:textId="77777777">
      <w:pPr>
        <w:pStyle w:val="Indent1semibold"/>
        <w:tabs>
          <w:tab w:val="clear" w:pos="480"/>
        </w:tabs>
        <w:ind w:left="567" w:hanging="567"/>
        <w:rPr>
          <w:b w:val="0"/>
          <w:bCs/>
          <w:color w:val="008000"/>
          <w:szCs w:val="20"/>
          <w:u w:val="dash"/>
        </w:rPr>
      </w:pPr>
      <w:r w:rsidRPr="00452E83">
        <w:rPr>
          <w:b w:val="0"/>
          <w:bCs/>
          <w:color w:val="008000"/>
          <w:szCs w:val="20"/>
          <w:u w:val="dash"/>
        </w:rPr>
        <w:t>(i) Make available on a website Global Seasonal Climate Updates (GSCU) and maintain of its archive</w:t>
      </w:r>
    </w:p>
    <w:p w:rsidRPr="00452E83" w:rsidR="00455F1F" w:rsidP="009F4C9C" w:rsidRDefault="00455F1F" w14:paraId="6FD8E675" w14:textId="77777777">
      <w:pPr>
        <w:pStyle w:val="Note"/>
      </w:pPr>
      <w:r w:rsidRPr="00452E83">
        <w:t>Note:</w:t>
      </w:r>
      <w:r w:rsidRPr="00452E83">
        <w:tab/>
      </w:r>
      <w:r w:rsidRPr="00452E83">
        <w:t>The bodies in charge of managing the information contained in the present Manual related to coordination of multi-model ensemble prediction for LRFs are specified in the table below.</w:t>
      </w:r>
      <w:bookmarkStart w:name="_p_3C25BF6F5457424CB9B0D8955422CB15" w:id="324"/>
      <w:bookmarkEnd w:id="324"/>
    </w:p>
    <w:p w:rsidRPr="00C25451" w:rsidR="00455F1F" w:rsidP="00F20AFE" w:rsidRDefault="00455F1F" w14:paraId="6FD8E676" w14:textId="77777777">
      <w:pPr>
        <w:pStyle w:val="Tablecaption"/>
        <w:keepLines/>
        <w:spacing w:line="240" w:lineRule="auto"/>
        <w:rPr>
          <w:rFonts w:ascii="Verdana" w:hAnsi="Verdana"/>
          <w:color w:val="000000" w:themeColor="text1"/>
          <w:sz w:val="18"/>
          <w:szCs w:val="18"/>
        </w:rPr>
      </w:pPr>
      <w:r w:rsidRPr="00C25451">
        <w:rPr>
          <w:rFonts w:ascii="Verdana" w:hAnsi="Verdana"/>
          <w:color w:val="000000" w:themeColor="text1"/>
          <w:sz w:val="18"/>
          <w:szCs w:val="18"/>
        </w:rPr>
        <w:t>Table 11. WMO bodies responsible for managing information related to multi-model ensemble</w:t>
      </w:r>
      <w:r w:rsidRPr="00C25451">
        <w:rPr>
          <w:rFonts w:ascii="Verdana" w:hAnsi="Verdana"/>
          <w:sz w:val="18"/>
          <w:szCs w:val="18"/>
        </w:rPr>
        <w:t xml:space="preserve"> </w:t>
      </w:r>
      <w:r w:rsidRPr="00C25451">
        <w:rPr>
          <w:rFonts w:ascii="Verdana" w:hAnsi="Verdana"/>
          <w:color w:val="000000" w:themeColor="text1"/>
          <w:sz w:val="18"/>
          <w:szCs w:val="18"/>
        </w:rPr>
        <w:t>prediction for LRFs</w:t>
      </w:r>
      <w:bookmarkStart w:name="_p_8716617FA0E0104F8083D77A4B3081E3" w:id="325"/>
      <w:bookmarkEnd w:id="325"/>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8F5A32" w14:paraId="6FD8E678"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77" w14:textId="77777777">
            <w:pPr>
              <w:pStyle w:val="Tableheader"/>
              <w:keepNext/>
              <w:keepLines/>
              <w:rPr>
                <w:rFonts w:ascii="Verdana" w:hAnsi="Verdana"/>
              </w:rPr>
            </w:pPr>
            <w:r w:rsidRPr="00452E83">
              <w:rPr>
                <w:rFonts w:ascii="Verdana" w:hAnsi="Verdana"/>
              </w:rPr>
              <w:t>Responsibility</w:t>
            </w:r>
            <w:bookmarkStart w:name="_p_43E6214E99700E4184B5780C45ED0DDC" w:id="326"/>
            <w:bookmarkEnd w:id="326"/>
          </w:p>
        </w:tc>
      </w:tr>
      <w:tr w:rsidRPr="00452E83" w:rsidR="00455F1F" w:rsidTr="008F5A32" w14:paraId="6FD8E67A"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79" w14:textId="77777777">
            <w:pPr>
              <w:pStyle w:val="Tableheader"/>
              <w:rPr>
                <w:rFonts w:ascii="Verdana" w:hAnsi="Verdana"/>
              </w:rPr>
            </w:pPr>
            <w:r w:rsidRPr="00452E83">
              <w:rPr>
                <w:rFonts w:ascii="Verdana" w:hAnsi="Verdana"/>
              </w:rPr>
              <w:t>Changes to activity specification</w:t>
            </w:r>
            <w:bookmarkStart w:name="_p_162550091B411C4D8492AF09B0D1AE4A" w:id="327"/>
            <w:bookmarkEnd w:id="327"/>
          </w:p>
        </w:tc>
      </w:tr>
      <w:tr w:rsidRPr="00137301" w:rsidR="00455F1F" w:rsidTr="008F5A32" w14:paraId="6FD8E67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7B"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7C"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0DCB34987EC4FE468BB84AB341D3802B" w:id="328"/>
            <w:bookmarkEnd w:id="328"/>
            <w:r w:rsidRPr="00452E83">
              <w:rPr>
                <w:rFonts w:ascii="Verdana" w:hAnsi="Verdana"/>
                <w:strike/>
                <w:color w:val="FF0000"/>
                <w:u w:val="dash"/>
                <w:lang w:val="fr-CH"/>
              </w:rPr>
              <w:t xml:space="preserve"> </w:t>
            </w:r>
            <w:r w:rsidRPr="00452E83">
              <w:rPr>
                <w:rFonts w:ascii="Verdana" w:hAnsi="Verdana"/>
                <w:color w:val="008000"/>
                <w:u w:val="dash"/>
                <w:lang w:val="fr-CH"/>
              </w:rPr>
              <w:t>INFCOM/ET-OCPS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7D" w14:textId="77777777">
            <w:pPr>
              <w:pStyle w:val="Tablebody"/>
              <w:rPr>
                <w:rFonts w:ascii="Verdana" w:hAnsi="Verdana"/>
                <w:color w:val="008000"/>
                <w:u w:val="dash"/>
                <w:lang w:val="fr-C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7E" w14:textId="77777777">
            <w:pPr>
              <w:pStyle w:val="Tablebody"/>
              <w:rPr>
                <w:rFonts w:ascii="Verdana" w:hAnsi="Verdana"/>
                <w:lang w:val="fr-CH"/>
              </w:rPr>
            </w:pPr>
          </w:p>
        </w:tc>
      </w:tr>
      <w:tr w:rsidRPr="00452E83" w:rsidR="00455F1F" w:rsidTr="008F5A32" w14:paraId="6FD8E68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80"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1" w14:textId="77777777">
            <w:pPr>
              <w:pStyle w:val="Tablebody"/>
              <w:rPr>
                <w:rFonts w:ascii="Verdana" w:hAnsi="Verdana"/>
                <w:strike/>
                <w:color w:val="FF0000"/>
                <w:u w:val="dash"/>
              </w:rPr>
            </w:pPr>
            <w:r w:rsidRPr="00452E83">
              <w:rPr>
                <w:rFonts w:ascii="Verdana" w:hAnsi="Verdana"/>
                <w:strike/>
                <w:color w:val="FF0000"/>
                <w:u w:val="dash"/>
              </w:rPr>
              <w:t>CBS</w:t>
            </w:r>
            <w:bookmarkStart w:name="_p_CB2045B301895849AACCB22A47B9B2D0" w:id="329"/>
            <w:bookmarkEnd w:id="329"/>
            <w:r w:rsidRPr="00452E83">
              <w:rPr>
                <w:rFonts w:ascii="Verdana" w:hAnsi="Verdana"/>
                <w:strike/>
                <w:color w:val="FF0000"/>
                <w:u w:val="dash"/>
              </w:rPr>
              <w:t xml:space="preserve"> </w:t>
            </w:r>
            <w:r w:rsidRPr="00452E83">
              <w:rPr>
                <w:rFonts w:ascii="Verdana" w:hAnsi="Verdana"/>
                <w:color w:val="008000"/>
                <w:u w:val="dash"/>
                <w:lang w:val="fr-C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83" w14:textId="77777777">
            <w:pPr>
              <w:pStyle w:val="Tablebody"/>
              <w:rPr>
                <w:rFonts w:ascii="Verdana" w:hAnsi="Verdana"/>
              </w:rPr>
            </w:pPr>
          </w:p>
        </w:tc>
      </w:tr>
      <w:tr w:rsidRPr="00452E83" w:rsidR="00455F1F" w:rsidTr="008F5A32" w14:paraId="6FD8E68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85"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6" w14:textId="77777777">
            <w:pPr>
              <w:pStyle w:val="Tablebody"/>
              <w:rPr>
                <w:rFonts w:ascii="Verdana" w:hAnsi="Verdana"/>
              </w:rPr>
            </w:pPr>
            <w:r w:rsidRPr="00452E83">
              <w:rPr>
                <w:rFonts w:ascii="Verdana" w:hAnsi="Verdana"/>
              </w:rPr>
              <w:t>EC/Congress</w:t>
            </w:r>
            <w:bookmarkStart w:name="_p_1704C792253DF94697FE1F9FCF49FE2F" w:id="330"/>
            <w:bookmarkEnd w:id="330"/>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7"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88" w14:textId="77777777">
            <w:pPr>
              <w:pStyle w:val="Tablebody"/>
              <w:rPr>
                <w:rFonts w:ascii="Verdana" w:hAnsi="Verdana"/>
              </w:rPr>
            </w:pPr>
          </w:p>
        </w:tc>
      </w:tr>
      <w:tr w:rsidRPr="00452E83" w:rsidR="00455F1F" w:rsidTr="008F5A32" w14:paraId="6FD8E68B"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8A" w14:textId="77777777">
            <w:pPr>
              <w:pStyle w:val="Tableheader"/>
              <w:rPr>
                <w:rFonts w:ascii="Verdana" w:hAnsi="Verdana"/>
              </w:rPr>
            </w:pPr>
            <w:r w:rsidRPr="00452E83">
              <w:rPr>
                <w:rFonts w:ascii="Verdana" w:hAnsi="Verdana"/>
              </w:rPr>
              <w:t>Centres designation</w:t>
            </w:r>
            <w:bookmarkStart w:name="_p_12BD03734A12A040874DFCF0636295D1" w:id="331"/>
            <w:bookmarkEnd w:id="331"/>
          </w:p>
        </w:tc>
      </w:tr>
      <w:tr w:rsidRPr="00452E83" w:rsidR="00455F1F" w:rsidTr="008F5A32" w14:paraId="6FD8E69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8C"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8D" w14:textId="77777777">
            <w:pPr>
              <w:pStyle w:val="Tablebody"/>
              <w:rPr>
                <w:rFonts w:ascii="Verdana" w:hAnsi="Verdana"/>
                <w:strike/>
                <w:color w:val="FF0000"/>
                <w:u w:val="dash"/>
              </w:rPr>
            </w:pPr>
            <w:r w:rsidRPr="00452E83">
              <w:rPr>
                <w:rFonts w:ascii="Verdana" w:hAnsi="Verdana"/>
                <w:strike/>
                <w:color w:val="FF0000"/>
                <w:u w:val="dash"/>
              </w:rPr>
              <w:t>CBS</w:t>
            </w:r>
            <w:bookmarkStart w:name="_p_229835B32455BD439F906E335915DE6E" w:id="332"/>
            <w:bookmarkEnd w:id="332"/>
            <w:r w:rsidRPr="00452E83">
              <w:rPr>
                <w:rFonts w:ascii="Verdana" w:hAnsi="Verdana"/>
                <w:strike/>
                <w:color w:val="FF0000"/>
                <w:u w:val="dash"/>
              </w:rPr>
              <w:t xml:space="preserve"> </w:t>
            </w:r>
            <w:r w:rsidRPr="00452E83">
              <w:rPr>
                <w:rFonts w:ascii="Verdana" w:hAnsi="Verdana"/>
                <w:color w:val="008000"/>
                <w:u w:val="dash"/>
                <w:lang w:val="fr-C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E"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8F" w14:textId="77777777">
            <w:pPr>
              <w:pStyle w:val="Tablebody"/>
              <w:rPr>
                <w:rFonts w:ascii="Verdana" w:hAnsi="Verdana"/>
              </w:rPr>
            </w:pPr>
          </w:p>
        </w:tc>
      </w:tr>
      <w:tr w:rsidRPr="00452E83" w:rsidR="00455F1F" w:rsidTr="008F5A32" w14:paraId="6FD8E69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1"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2" w14:textId="77777777">
            <w:pPr>
              <w:pStyle w:val="Tablebody"/>
              <w:rPr>
                <w:rFonts w:ascii="Verdana" w:hAnsi="Verdana"/>
              </w:rPr>
            </w:pPr>
            <w:r w:rsidRPr="00452E83">
              <w:rPr>
                <w:rFonts w:ascii="Verdana" w:hAnsi="Verdana"/>
              </w:rPr>
              <w:t>EC/Congress</w:t>
            </w:r>
            <w:bookmarkStart w:name="_p_68C57DB1CEDD3249B19369626E582230" w:id="333"/>
            <w:bookmarkEnd w:id="333"/>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93"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94" w14:textId="77777777">
            <w:pPr>
              <w:pStyle w:val="Tablebody"/>
              <w:rPr>
                <w:rFonts w:ascii="Verdana" w:hAnsi="Verdana"/>
              </w:rPr>
            </w:pPr>
          </w:p>
        </w:tc>
      </w:tr>
      <w:tr w:rsidRPr="00452E83" w:rsidR="00455F1F" w:rsidTr="008F5A32" w14:paraId="6FD8E69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6" w14:textId="77777777">
            <w:pPr>
              <w:pStyle w:val="Tableheader"/>
              <w:rPr>
                <w:rFonts w:ascii="Verdana" w:hAnsi="Verdana"/>
              </w:rPr>
            </w:pPr>
            <w:r w:rsidRPr="00452E83">
              <w:rPr>
                <w:rFonts w:ascii="Verdana" w:hAnsi="Verdana"/>
              </w:rPr>
              <w:t>Compliance</w:t>
            </w:r>
            <w:bookmarkStart w:name="_p_A80AD265CFC9D945A84EA1282E7DFE15" w:id="334"/>
            <w:bookmarkEnd w:id="334"/>
          </w:p>
        </w:tc>
      </w:tr>
      <w:tr w:rsidRPr="008053B2" w:rsidR="00455F1F" w:rsidTr="008F5A32" w14:paraId="6FD8E69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8"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9"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6040EEAED1DE394DAC6E33C3B7883BF4" w:id="335"/>
            <w:bookmarkEnd w:id="335"/>
            <w:r w:rsidRPr="00452E83">
              <w:rPr>
                <w:rFonts w:ascii="Verdana" w:hAnsi="Verdana"/>
                <w:strike/>
                <w:color w:val="FF0000"/>
                <w:u w:val="dash"/>
                <w:lang w:val="fr-CH"/>
              </w:rPr>
              <w:t xml:space="preserve"> </w:t>
            </w:r>
            <w:r w:rsidRPr="00452E83">
              <w:rPr>
                <w:rFonts w:ascii="Verdana" w:hAnsi="Verdana"/>
                <w:color w:val="008000"/>
                <w:u w:val="dash"/>
                <w:lang w:val="fr-CH"/>
              </w:rPr>
              <w:t>INFCOM/ET-OCPS</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9A" w14:textId="77777777">
            <w:pPr>
              <w:pStyle w:val="Tablebody"/>
              <w:rPr>
                <w:rFonts w:ascii="Verdana" w:hAnsi="Verdana"/>
                <w:lang w:val="fr-CH"/>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9B" w14:textId="77777777">
            <w:pPr>
              <w:pStyle w:val="Tablebody"/>
              <w:rPr>
                <w:rFonts w:ascii="Verdana" w:hAnsi="Verdana"/>
                <w:lang w:val="fr-CH"/>
              </w:rPr>
            </w:pPr>
          </w:p>
        </w:tc>
      </w:tr>
      <w:tr w:rsidRPr="00452E83" w:rsidR="00455F1F" w:rsidTr="008F5A32" w14:paraId="6FD8E6A1"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D"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E" w14:textId="77777777">
            <w:pPr>
              <w:pStyle w:val="Tablebody"/>
              <w:rPr>
                <w:rFonts w:ascii="Verdana" w:hAnsi="Verdana"/>
                <w:strike/>
                <w:color w:val="FF0000"/>
                <w:u w:val="dash"/>
              </w:rPr>
            </w:pPr>
            <w:r w:rsidRPr="00452E83">
              <w:rPr>
                <w:rFonts w:ascii="Verdana" w:hAnsi="Verdana"/>
                <w:strike/>
                <w:color w:val="FF0000"/>
                <w:u w:val="dash"/>
              </w:rPr>
              <w:t xml:space="preserve">CBS/ICT-DPFS </w:t>
            </w:r>
            <w:r w:rsidRPr="00452E83">
              <w:rPr>
                <w:rFonts w:ascii="Verdana" w:hAnsi="Verdana"/>
                <w:color w:val="008000"/>
                <w:u w:val="dash"/>
                <w:lang w:val="en-US"/>
              </w:rPr>
              <w:t>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9F" w14:textId="77777777">
            <w:pPr>
              <w:pStyle w:val="Tablebody"/>
              <w:rPr>
                <w:rFonts w:ascii="Verdana" w:hAnsi="Verdana"/>
                <w:strike/>
                <w:color w:val="FF0000"/>
                <w:u w:val="dash"/>
              </w:rPr>
            </w:pPr>
            <w:r w:rsidRPr="00452E83">
              <w:rPr>
                <w:rFonts w:ascii="Verdana" w:hAnsi="Verdana"/>
                <w:strike/>
                <w:color w:val="FF0000"/>
                <w:u w:val="dash"/>
              </w:rPr>
              <w:t>CBS</w:t>
            </w:r>
            <w:bookmarkStart w:name="_p_913327B860D3844983972B6FF516B5DB" w:id="336"/>
            <w:bookmarkEnd w:id="336"/>
            <w:r w:rsidRPr="00452E83">
              <w:rPr>
                <w:rFonts w:ascii="Verdana" w:hAnsi="Verdana"/>
                <w:strike/>
                <w:color w:val="FF0000"/>
                <w:u w:val="dash"/>
              </w:rPr>
              <w:t xml:space="preserve"> </w:t>
            </w:r>
            <w:r w:rsidRPr="00452E83">
              <w:rPr>
                <w:rFonts w:ascii="Verdana" w:hAnsi="Verdana"/>
                <w:color w:val="008000"/>
                <w:u w:val="dash"/>
                <w:lang w:val="fr-C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A0" w14:textId="77777777">
            <w:pPr>
              <w:pStyle w:val="Tablebody"/>
              <w:rPr>
                <w:rFonts w:ascii="Verdana" w:hAnsi="Verdana"/>
              </w:rPr>
            </w:pPr>
          </w:p>
        </w:tc>
      </w:tr>
    </w:tbl>
    <w:p w:rsidRPr="00452E83" w:rsidR="00455F1F" w:rsidP="00455F1F" w:rsidRDefault="00455F1F" w14:paraId="6FD8E6A2" w14:textId="77777777">
      <w:pPr>
        <w:pStyle w:val="Heading30"/>
        <w:rPr>
          <w:rFonts w:ascii="Verdana" w:hAnsi="Verdana"/>
          <w:b w:val="0"/>
          <w:bCs/>
          <w:strike/>
          <w:color w:val="FF0000"/>
          <w:u w:val="dash"/>
        </w:rPr>
      </w:pPr>
      <w:r w:rsidRPr="00452E83">
        <w:rPr>
          <w:rFonts w:ascii="Verdana" w:hAnsi="Verdana"/>
          <w:b w:val="0"/>
          <w:bCs/>
          <w:strike/>
          <w:color w:val="FF0000"/>
          <w:u w:val="dash"/>
        </w:rPr>
        <w:t>2.2.2.3</w:t>
      </w:r>
      <w:r w:rsidRPr="00452E83">
        <w:rPr>
          <w:rFonts w:ascii="Verdana" w:hAnsi="Verdana"/>
          <w:b w:val="0"/>
          <w:bCs/>
          <w:strike/>
          <w:color w:val="FF0000"/>
          <w:u w:val="dash"/>
        </w:rPr>
        <w:tab/>
      </w:r>
      <w:r w:rsidRPr="00452E83">
        <w:rPr>
          <w:rFonts w:ascii="Verdana" w:hAnsi="Verdana"/>
          <w:b w:val="0"/>
          <w:bCs/>
          <w:strike/>
          <w:color w:val="FF0000"/>
          <w:u w:val="dash"/>
        </w:rPr>
        <w:t>Annual to decadal climate prediction</w:t>
      </w:r>
      <w:bookmarkStart w:name="_p_2555EB832E320C40941C1CEAAFAF2820" w:id="337"/>
      <w:bookmarkEnd w:id="337"/>
    </w:p>
    <w:p w:rsidRPr="00452E83" w:rsidR="00455F1F" w:rsidP="00455F1F" w:rsidRDefault="00455F1F" w14:paraId="6FD8E6A3" w14:textId="77777777">
      <w:pPr>
        <w:pStyle w:val="Bodytextsemibold"/>
        <w:rPr>
          <w:rFonts w:ascii="Verdana" w:hAnsi="Verdana"/>
          <w:b w:val="0"/>
          <w:bCs/>
          <w:strike/>
          <w:color w:val="FF0000"/>
          <w:u w:val="dash"/>
        </w:rPr>
      </w:pPr>
      <w:r w:rsidRPr="00452E83">
        <w:rPr>
          <w:rFonts w:ascii="Verdana" w:hAnsi="Verdana"/>
          <w:b w:val="0"/>
          <w:bCs/>
          <w:strike/>
          <w:color w:val="FF0000"/>
          <w:u w:val="dash"/>
        </w:rPr>
        <w:t>Centres conducting annual to decadal climate prediction (GPCs for annual to decadal climate prediction (GPCs-ADCP)) shall:</w:t>
      </w:r>
      <w:bookmarkStart w:name="_p_2BFF7650ECB3E84FA2AED4E7149078B1" w:id="338"/>
      <w:bookmarkEnd w:id="338"/>
    </w:p>
    <w:p w:rsidRPr="00452E83" w:rsidR="00455F1F" w:rsidP="00455F1F" w:rsidRDefault="00455F1F" w14:paraId="6FD8E6A4" w14:textId="77777777">
      <w:pPr>
        <w:pStyle w:val="Indent1semibold"/>
        <w:rPr>
          <w:b w:val="0"/>
          <w:bCs/>
          <w:strike/>
          <w:color w:val="FF0000"/>
          <w:u w:val="dash"/>
        </w:rPr>
      </w:pPr>
      <w:r w:rsidRPr="00452E83">
        <w:rPr>
          <w:b w:val="0"/>
          <w:bCs/>
          <w:strike/>
          <w:color w:val="FF0000"/>
          <w:u w:val="dash"/>
        </w:rPr>
        <w:t>(a)</w:t>
      </w:r>
      <w:r w:rsidRPr="00452E83">
        <w:rPr>
          <w:b w:val="0"/>
          <w:bCs/>
          <w:strike/>
          <w:color w:val="FF0000"/>
          <w:u w:val="dash"/>
        </w:rPr>
        <w:tab/>
      </w:r>
      <w:r w:rsidRPr="00452E83">
        <w:rPr>
          <w:b w:val="0"/>
          <w:bCs/>
          <w:strike/>
          <w:color w:val="FF0000"/>
          <w:u w:val="dash"/>
        </w:rPr>
        <w:t>Prepare, with at least annual frequency, global forecast fields of parameters relevant to ADCP;</w:t>
      </w:r>
      <w:bookmarkStart w:name="_p_39796A8A0602684593DB927250BC50E3" w:id="339"/>
      <w:bookmarkEnd w:id="339"/>
    </w:p>
    <w:p w:rsidRPr="00452E83" w:rsidR="00455F1F" w:rsidP="00455F1F" w:rsidRDefault="00455F1F" w14:paraId="6FD8E6A5" w14:textId="77777777">
      <w:pPr>
        <w:pStyle w:val="Indent1semibold"/>
        <w:rPr>
          <w:b w:val="0"/>
          <w:bCs/>
          <w:strike/>
          <w:color w:val="FF0000"/>
          <w:u w:val="dash"/>
        </w:rPr>
      </w:pPr>
      <w:r w:rsidRPr="00452E83">
        <w:rPr>
          <w:b w:val="0"/>
          <w:bCs/>
          <w:strike/>
          <w:color w:val="FF0000"/>
          <w:u w:val="dash"/>
        </w:rPr>
        <w:t>(b)</w:t>
      </w:r>
      <w:r w:rsidRPr="00452E83">
        <w:rPr>
          <w:b w:val="0"/>
          <w:bCs/>
          <w:strike/>
          <w:color w:val="FF0000"/>
          <w:u w:val="dash"/>
        </w:rPr>
        <w:tab/>
      </w:r>
      <w:r w:rsidRPr="00452E83">
        <w:rPr>
          <w:b w:val="0"/>
          <w:bCs/>
          <w:strike/>
          <w:color w:val="FF0000"/>
          <w:u w:val="dash"/>
        </w:rPr>
        <w:t xml:space="preserve">Prepare verification statistics as defined in </w:t>
      </w:r>
      <w:r w:rsidRPr="00452E83">
        <w:rPr>
          <w:rStyle w:val="Hyperlink"/>
          <w:b w:val="0"/>
          <w:bCs/>
          <w:strike/>
          <w:color w:val="FF0000"/>
          <w:u w:val="dash"/>
        </w:rPr>
        <w:t>Appendix 2.2.21</w:t>
      </w:r>
      <w:r w:rsidRPr="00452E83">
        <w:rPr>
          <w:b w:val="0"/>
          <w:bCs/>
          <w:strike/>
          <w:color w:val="FF0000"/>
          <w:u w:val="dash"/>
        </w:rPr>
        <w:t>;</w:t>
      </w:r>
      <w:bookmarkStart w:name="_p_7112F92CEC3B5543A45B17E231D3812A" w:id="340"/>
      <w:bookmarkEnd w:id="340"/>
    </w:p>
    <w:p w:rsidRPr="00452E83" w:rsidR="00455F1F" w:rsidP="00455F1F" w:rsidRDefault="00455F1F" w14:paraId="6FD8E6A6" w14:textId="77777777">
      <w:pPr>
        <w:pStyle w:val="Indent1semibold"/>
        <w:rPr>
          <w:b w:val="0"/>
          <w:bCs/>
          <w:strike/>
          <w:color w:val="FF0000"/>
          <w:u w:val="dash"/>
        </w:rPr>
      </w:pPr>
      <w:r w:rsidRPr="00452E83">
        <w:rPr>
          <w:b w:val="0"/>
          <w:bCs/>
          <w:strike/>
          <w:color w:val="FF0000"/>
          <w:u w:val="dash"/>
        </w:rPr>
        <w:t>(c)</w:t>
      </w:r>
      <w:r w:rsidRPr="00452E83">
        <w:rPr>
          <w:b w:val="0"/>
          <w:bCs/>
          <w:strike/>
          <w:color w:val="FF0000"/>
          <w:u w:val="dash"/>
        </w:rPr>
        <w:tab/>
      </w:r>
      <w:r w:rsidRPr="00452E83">
        <w:rPr>
          <w:b w:val="0"/>
          <w:bCs/>
          <w:strike/>
          <w:color w:val="FF0000"/>
          <w:u w:val="dash"/>
        </w:rPr>
        <w:t xml:space="preserve">Provide an agreed set of forecast and hindcast variables (as defined in </w:t>
      </w:r>
      <w:r w:rsidRPr="00452E83">
        <w:rPr>
          <w:rStyle w:val="Hyperlink"/>
          <w:b w:val="0"/>
          <w:bCs/>
          <w:strike/>
          <w:color w:val="FF0000"/>
          <w:u w:val="dash"/>
        </w:rPr>
        <w:t>Appendix 2.2.20</w:t>
      </w:r>
      <w:r w:rsidRPr="00452E83">
        <w:rPr>
          <w:b w:val="0"/>
          <w:bCs/>
          <w:strike/>
          <w:color w:val="FF0000"/>
          <w:u w:val="dash"/>
        </w:rPr>
        <w:t>) to the Lead Centre(s) for ADCP;</w:t>
      </w:r>
      <w:bookmarkStart w:name="_p_91DEFF2E57D0FF4B86EF28F7DDD83556" w:id="341"/>
      <w:bookmarkEnd w:id="341"/>
    </w:p>
    <w:p w:rsidRPr="00452E83" w:rsidR="00455F1F" w:rsidP="00455F1F" w:rsidRDefault="00455F1F" w14:paraId="6FD8E6A7" w14:textId="77777777">
      <w:pPr>
        <w:pStyle w:val="Indent1semibold"/>
        <w:rPr>
          <w:b w:val="0"/>
          <w:bCs/>
          <w:strike/>
          <w:color w:val="FF0000"/>
          <w:u w:val="dash"/>
        </w:rPr>
      </w:pPr>
      <w:r w:rsidRPr="00452E83">
        <w:rPr>
          <w:b w:val="0"/>
          <w:bCs/>
          <w:strike/>
          <w:color w:val="FF0000"/>
          <w:u w:val="dash"/>
        </w:rPr>
        <w:t>(d)</w:t>
      </w:r>
      <w:r w:rsidRPr="00452E83">
        <w:rPr>
          <w:b w:val="0"/>
          <w:bCs/>
          <w:strike/>
          <w:color w:val="FF0000"/>
          <w:u w:val="dash"/>
        </w:rPr>
        <w:tab/>
      </w:r>
      <w:r w:rsidRPr="00452E83">
        <w:rPr>
          <w:b w:val="0"/>
          <w:bCs/>
          <w:strike/>
          <w:color w:val="FF0000"/>
          <w:u w:val="dash"/>
        </w:rPr>
        <w:t>Make available on a website up-to-date information on the characteristics of their global decadal prediction systems.</w:t>
      </w:r>
      <w:bookmarkStart w:name="_p_4B8A650A7EB73540BCF4795ADB36EEEE" w:id="342"/>
      <w:bookmarkEnd w:id="342"/>
    </w:p>
    <w:p w:rsidRPr="00452E83" w:rsidR="00455F1F" w:rsidP="00455F1F" w:rsidRDefault="00455F1F" w14:paraId="6FD8E6A8" w14:textId="77777777">
      <w:pPr>
        <w:pStyle w:val="Note"/>
        <w:rPr>
          <w:bCs/>
          <w:strike/>
          <w:color w:val="FF0000"/>
          <w:u w:val="dash"/>
        </w:rPr>
      </w:pPr>
      <w:r w:rsidRPr="00452E83">
        <w:rPr>
          <w:bCs/>
          <w:strike/>
          <w:color w:val="FF0000"/>
          <w:u w:val="dash"/>
        </w:rPr>
        <w:t>Notes:</w:t>
      </w:r>
      <w:bookmarkStart w:name="_p_2F164D1D3C08EB4D87D597B296669149" w:id="343"/>
      <w:bookmarkEnd w:id="343"/>
    </w:p>
    <w:p w:rsidRPr="00452E83" w:rsidR="00455F1F" w:rsidP="00455F1F" w:rsidRDefault="00455F1F" w14:paraId="6FD8E6A9" w14:textId="77777777">
      <w:pPr>
        <w:pStyle w:val="Notes1"/>
        <w:rPr>
          <w:bCs/>
          <w:strike/>
          <w:color w:val="FF0000"/>
          <w:u w:val="dash"/>
        </w:rPr>
      </w:pPr>
      <w:r w:rsidRPr="00452E83">
        <w:rPr>
          <w:bCs/>
          <w:strike/>
          <w:color w:val="FF0000"/>
          <w:u w:val="dash"/>
        </w:rPr>
        <w:t>1.</w:t>
      </w:r>
      <w:r w:rsidRPr="00452E83">
        <w:rPr>
          <w:bCs/>
          <w:strike/>
          <w:color w:val="FF0000"/>
          <w:u w:val="dash"/>
        </w:rPr>
        <w:tab/>
      </w:r>
      <w:r w:rsidRPr="00452E83">
        <w:rPr>
          <w:bCs/>
          <w:strike/>
          <w:color w:val="FF0000"/>
          <w:u w:val="dash"/>
        </w:rPr>
        <w:t>Non-designated centres with capacity to provide the minimum requirement may also contribute ADCP to the Lead Centre(s) for ADCP;</w:t>
      </w:r>
      <w:bookmarkStart w:name="_p_682C94E9D5D5AA4BB926546365E66764" w:id="344"/>
      <w:bookmarkEnd w:id="344"/>
    </w:p>
    <w:p w:rsidRPr="00452E83" w:rsidR="00455F1F" w:rsidP="00455F1F" w:rsidRDefault="00455F1F" w14:paraId="6FD8E6AA" w14:textId="77777777">
      <w:pPr>
        <w:pStyle w:val="Notes1"/>
        <w:rPr>
          <w:bCs/>
          <w:strike/>
          <w:color w:val="FF0000"/>
          <w:u w:val="dash"/>
        </w:rPr>
      </w:pPr>
      <w:r w:rsidRPr="00452E83">
        <w:rPr>
          <w:bCs/>
          <w:strike/>
          <w:color w:val="FF0000"/>
          <w:u w:val="dash"/>
        </w:rPr>
        <w:t>2.</w:t>
      </w:r>
      <w:r w:rsidRPr="00452E83">
        <w:rPr>
          <w:bCs/>
          <w:strike/>
          <w:color w:val="FF0000"/>
          <w:u w:val="dash"/>
        </w:rPr>
        <w:tab/>
      </w:r>
      <w:r w:rsidRPr="00452E83">
        <w:rPr>
          <w:bCs/>
          <w:strike/>
          <w:color w:val="FF0000"/>
          <w:u w:val="dash"/>
        </w:rPr>
        <w:t>Centres who wish to make available their products worldwide may use WIS as a dissemination platform;</w:t>
      </w:r>
      <w:bookmarkStart w:name="_p_09C8D4AF313CDB42848E489EF91B5BFF" w:id="345"/>
      <w:bookmarkEnd w:id="345"/>
    </w:p>
    <w:p w:rsidRPr="00452E83" w:rsidR="00455F1F" w:rsidP="00455F1F" w:rsidRDefault="00455F1F" w14:paraId="6FD8E6AB" w14:textId="77777777">
      <w:pPr>
        <w:pStyle w:val="Notes1"/>
        <w:rPr>
          <w:bCs/>
          <w:strike/>
          <w:color w:val="FF0000"/>
          <w:u w:val="dash"/>
        </w:rPr>
      </w:pPr>
      <w:r w:rsidRPr="00452E83">
        <w:rPr>
          <w:bCs/>
          <w:strike/>
          <w:color w:val="FF0000"/>
          <w:u w:val="dash"/>
        </w:rPr>
        <w:t>3.</w:t>
      </w:r>
      <w:r w:rsidRPr="00452E83">
        <w:rPr>
          <w:bCs/>
          <w:strike/>
          <w:color w:val="FF0000"/>
          <w:u w:val="dash"/>
        </w:rPr>
        <w:tab/>
      </w:r>
      <w:r w:rsidRPr="00452E83">
        <w:rPr>
          <w:bCs/>
          <w:strike/>
          <w:color w:val="FF0000"/>
          <w:u w:val="dash"/>
        </w:rPr>
        <w:t>The bodies in charge of managing the information contained in the present Manual related to coordination of ADCP are specified in Table 12.</w:t>
      </w:r>
      <w:bookmarkStart w:name="_p_3AD5B20D45ADFA4E9F12A74C1E1F4A0D" w:id="346"/>
      <w:bookmarkEnd w:id="346"/>
    </w:p>
    <w:p w:rsidRPr="00452E83" w:rsidR="00455F1F" w:rsidP="008F5A32" w:rsidRDefault="00455F1F" w14:paraId="6FD8E6AC" w14:textId="77777777">
      <w:pPr>
        <w:pStyle w:val="Tablecaption"/>
        <w:rPr>
          <w:rFonts w:ascii="Verdana" w:hAnsi="Verdana"/>
          <w:b w:val="0"/>
          <w:bCs/>
          <w:strike/>
          <w:color w:val="FF0000"/>
          <w:u w:val="dash"/>
        </w:rPr>
      </w:pPr>
      <w:r w:rsidRPr="00452E83">
        <w:rPr>
          <w:rFonts w:ascii="Verdana" w:hAnsi="Verdana"/>
          <w:b w:val="0"/>
          <w:bCs/>
          <w:strike/>
          <w:color w:val="FF0000"/>
          <w:u w:val="dash"/>
        </w:rPr>
        <w:t>Table 12. WMO bodies responsible for managing information related to ADCP</w:t>
      </w:r>
      <w:bookmarkStart w:name="_p_556E443EEFDD764CB2BB0EB145098528" w:id="347"/>
      <w:bookmarkEnd w:id="347"/>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6A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AD" w14:textId="77777777">
            <w:pPr>
              <w:pStyle w:val="Tableheader"/>
              <w:rPr>
                <w:rFonts w:ascii="Verdana" w:hAnsi="Verdana"/>
                <w:strike/>
                <w:color w:val="FF0000"/>
                <w:u w:val="dash"/>
              </w:rPr>
            </w:pPr>
            <w:r w:rsidRPr="00452E83">
              <w:rPr>
                <w:rFonts w:ascii="Verdana" w:hAnsi="Verdana"/>
                <w:strike/>
                <w:color w:val="FF0000"/>
                <w:u w:val="dash"/>
              </w:rPr>
              <w:t>Responsibility</w:t>
            </w:r>
            <w:bookmarkStart w:name="_p_0DC04F86D721BF419646372F1A43AA10" w:id="348"/>
            <w:bookmarkEnd w:id="348"/>
          </w:p>
        </w:tc>
      </w:tr>
      <w:tr w:rsidRPr="00452E83" w:rsidR="00455F1F" w:rsidTr="0093002C" w14:paraId="6FD8E6B0"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AF" w14:textId="77777777">
            <w:pPr>
              <w:pStyle w:val="Tableheader"/>
              <w:rPr>
                <w:rFonts w:ascii="Verdana" w:hAnsi="Verdana"/>
                <w:strike/>
                <w:color w:val="FF0000"/>
                <w:u w:val="dash"/>
              </w:rPr>
            </w:pPr>
            <w:r w:rsidRPr="00452E83">
              <w:rPr>
                <w:rFonts w:ascii="Verdana" w:hAnsi="Verdana"/>
                <w:strike/>
                <w:color w:val="FF0000"/>
                <w:u w:val="dash"/>
              </w:rPr>
              <w:t>Changes to activity specification</w:t>
            </w:r>
            <w:bookmarkStart w:name="_p_E0B499726B1B7D4688E827964A657A4E" w:id="349"/>
            <w:bookmarkEnd w:id="349"/>
          </w:p>
        </w:tc>
      </w:tr>
      <w:tr w:rsidRPr="00452E83" w:rsidR="00455F1F" w:rsidTr="0093002C" w14:paraId="6FD8E6B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1" w14:textId="77777777">
            <w:pPr>
              <w:pStyle w:val="Tablebody"/>
              <w:rPr>
                <w:rFonts w:ascii="Verdana" w:hAnsi="Verdana"/>
                <w:strike/>
                <w:color w:val="FF0000"/>
                <w:u w:val="dash"/>
              </w:rPr>
            </w:pPr>
            <w:r w:rsidRPr="00452E83">
              <w:rPr>
                <w:rFonts w:ascii="Verdana" w:hAnsi="Verdana"/>
                <w:strike/>
                <w:color w:val="FF0000"/>
                <w:u w:val="dash"/>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2"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B82E075227FCF54E99E0C391BCC88589" w:id="350"/>
            <w:bookmarkEnd w:id="350"/>
            <w:r w:rsidRPr="00452E83">
              <w:rPr>
                <w:rFonts w:ascii="Verdana" w:hAnsi="Verdana"/>
                <w:strike/>
                <w:color w:val="FF0000"/>
                <w:u w:val="dash"/>
                <w:lang w:val="fr-CH"/>
              </w:rPr>
              <w:t xml:space="preserve"> INFCOM/ET-OCPS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3" w14:textId="77777777">
            <w:pPr>
              <w:pStyle w:val="Tablebody"/>
              <w:rPr>
                <w:rFonts w:ascii="Verdana" w:hAnsi="Verdana"/>
                <w:strike/>
                <w:color w:val="FF0000"/>
                <w:u w:val="dash"/>
                <w:lang w:val="fr-CH"/>
              </w:rPr>
            </w:pPr>
            <w:r w:rsidRPr="00452E83">
              <w:rPr>
                <w:rFonts w:ascii="Verdana" w:hAnsi="Verdana"/>
                <w:strike/>
                <w:color w:val="FF0000"/>
                <w:u w:val="dash"/>
                <w:lang w:val="fr-CH"/>
              </w:rPr>
              <w:t>SERCOM/ET-CSISO</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B4" w14:textId="77777777">
            <w:pPr>
              <w:pStyle w:val="Tablebody"/>
              <w:rPr>
                <w:rFonts w:ascii="Verdana" w:hAnsi="Verdana"/>
                <w:strike/>
                <w:color w:val="FF0000"/>
                <w:u w:val="dash"/>
                <w:lang w:val="fr-CH"/>
              </w:rPr>
            </w:pPr>
          </w:p>
        </w:tc>
      </w:tr>
      <w:tr w:rsidRPr="00452E83" w:rsidR="00455F1F" w:rsidTr="0093002C" w14:paraId="6FD8E6BA"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B6" w14:textId="77777777">
            <w:pPr>
              <w:pStyle w:val="Tablebody"/>
              <w:rPr>
                <w:rFonts w:ascii="Verdana" w:hAnsi="Verdana"/>
                <w:strike/>
                <w:color w:val="FF0000"/>
                <w:u w:val="dash"/>
              </w:rPr>
            </w:pPr>
            <w:r w:rsidRPr="00452E83">
              <w:rPr>
                <w:rFonts w:ascii="Verdana" w:hAnsi="Verdana"/>
                <w:strike/>
                <w:color w:val="FF0000"/>
                <w:u w:val="dash"/>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7"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strike/>
                <w:color w:val="FF0000"/>
                <w:u w:val="dash"/>
                <w:lang w:val="fr-C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8" w14:textId="77777777">
            <w:pPr>
              <w:pStyle w:val="Tablebody"/>
              <w:rPr>
                <w:rFonts w:ascii="Verdana" w:hAnsi="Verdana"/>
                <w:strike/>
                <w:color w:val="FF0000"/>
                <w:u w:val="dash"/>
              </w:rPr>
            </w:pPr>
            <w:r w:rsidRPr="00452E83">
              <w:rPr>
                <w:rFonts w:ascii="Verdana" w:hAnsi="Verdana"/>
                <w:strike/>
                <w:color w:val="FF0000"/>
                <w:u w:val="dash"/>
              </w:rPr>
              <w:t>CCl</w:t>
            </w:r>
            <w:bookmarkStart w:name="_p_F5DF8273A980CD4AA8D2B9C874ED57BD" w:id="351"/>
            <w:bookmarkEnd w:id="351"/>
            <w:r w:rsidRPr="00452E83">
              <w:rPr>
                <w:rFonts w:ascii="Verdana" w:hAnsi="Verdana"/>
                <w:strike/>
                <w:color w:val="FF0000"/>
                <w:u w:val="dash"/>
              </w:rPr>
              <w:t xml:space="preserve"> </w:t>
            </w:r>
            <w:r w:rsidRPr="00452E83">
              <w:rPr>
                <w:rFonts w:ascii="Verdana" w:hAnsi="Verdana"/>
                <w:strike/>
                <w:color w:val="FF0000"/>
                <w:u w:val="dash"/>
                <w:lang w:val="fr-CH"/>
              </w:rPr>
              <w:t>SERCOM</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B9" w14:textId="77777777">
            <w:pPr>
              <w:pStyle w:val="Tablebody"/>
              <w:rPr>
                <w:rFonts w:ascii="Verdana" w:hAnsi="Verdana"/>
                <w:strike/>
                <w:color w:val="FF0000"/>
                <w:u w:val="dash"/>
              </w:rPr>
            </w:pPr>
          </w:p>
        </w:tc>
      </w:tr>
      <w:tr w:rsidRPr="00452E83" w:rsidR="00455F1F" w:rsidTr="0093002C" w14:paraId="6FD8E6BF"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BB" w14:textId="77777777">
            <w:pPr>
              <w:pStyle w:val="Tablebody"/>
              <w:rPr>
                <w:rFonts w:ascii="Verdana" w:hAnsi="Verdana"/>
                <w:strike/>
                <w:color w:val="FF0000"/>
                <w:u w:val="dash"/>
              </w:rPr>
            </w:pPr>
            <w:r w:rsidRPr="00452E83">
              <w:rPr>
                <w:rFonts w:ascii="Verdana" w:hAnsi="Verdana"/>
                <w:strike/>
                <w:color w:val="FF0000"/>
                <w:u w:val="dash"/>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C" w14:textId="77777777">
            <w:pPr>
              <w:pStyle w:val="Tablebody"/>
              <w:rPr>
                <w:rFonts w:ascii="Verdana" w:hAnsi="Verdana"/>
                <w:strike/>
                <w:color w:val="FF0000"/>
                <w:u w:val="dash"/>
              </w:rPr>
            </w:pPr>
            <w:r w:rsidRPr="00452E83">
              <w:rPr>
                <w:rFonts w:ascii="Verdana" w:hAnsi="Verdana"/>
                <w:strike/>
                <w:color w:val="FF0000"/>
                <w:u w:val="dash"/>
              </w:rPr>
              <w:t>EC/Congress</w:t>
            </w:r>
            <w:bookmarkStart w:name="_p_B213582A0C2C6B4F8BBAF6F74F1F195E" w:id="352"/>
            <w:bookmarkEnd w:id="352"/>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BD" w14:textId="77777777">
            <w:pPr>
              <w:pStyle w:val="Tablebody"/>
              <w:rPr>
                <w:rFonts w:ascii="Verdana" w:hAnsi="Verdana"/>
                <w:strike/>
                <w:color w:val="FF0000"/>
                <w:u w:val="das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BE" w14:textId="77777777">
            <w:pPr>
              <w:pStyle w:val="Tablebody"/>
              <w:rPr>
                <w:rFonts w:ascii="Verdana" w:hAnsi="Verdana"/>
                <w:strike/>
                <w:color w:val="FF0000"/>
                <w:u w:val="dash"/>
              </w:rPr>
            </w:pPr>
          </w:p>
        </w:tc>
      </w:tr>
      <w:tr w:rsidRPr="00452E83" w:rsidR="00455F1F" w:rsidTr="0093002C" w14:paraId="6FD8E6C1"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0" w14:textId="77777777">
            <w:pPr>
              <w:pStyle w:val="Tableheader"/>
              <w:rPr>
                <w:rFonts w:ascii="Verdana" w:hAnsi="Verdana"/>
                <w:strike/>
                <w:color w:val="FF0000"/>
                <w:u w:val="dash"/>
              </w:rPr>
            </w:pPr>
            <w:r w:rsidRPr="00452E83">
              <w:rPr>
                <w:rFonts w:ascii="Verdana" w:hAnsi="Verdana"/>
                <w:strike/>
                <w:color w:val="FF0000"/>
                <w:u w:val="dash"/>
              </w:rPr>
              <w:t>Centres designation</w:t>
            </w:r>
            <w:bookmarkStart w:name="_p_F1955A6D7C1A4B4A843CBE9998C6573C" w:id="353"/>
            <w:bookmarkEnd w:id="353"/>
          </w:p>
        </w:tc>
      </w:tr>
      <w:tr w:rsidRPr="00452E83" w:rsidR="00455F1F" w:rsidTr="0093002C" w14:paraId="6FD8E6C6"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2" w14:textId="77777777">
            <w:pPr>
              <w:pStyle w:val="Tablebody"/>
              <w:rPr>
                <w:rFonts w:ascii="Verdana" w:hAnsi="Verdana"/>
                <w:strike/>
                <w:color w:val="FF0000"/>
                <w:u w:val="dash"/>
              </w:rPr>
            </w:pPr>
            <w:r w:rsidRPr="00452E83">
              <w:rPr>
                <w:rFonts w:ascii="Verdana" w:hAnsi="Verdana"/>
                <w:strike/>
                <w:color w:val="FF0000"/>
                <w:u w:val="dash"/>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3" w14:textId="77777777">
            <w:pPr>
              <w:pStyle w:val="Tablebody"/>
              <w:rPr>
                <w:rFonts w:ascii="Verdana" w:hAnsi="Verdana"/>
                <w:strike/>
                <w:color w:val="FF0000"/>
                <w:u w:val="dash"/>
              </w:rPr>
            </w:pPr>
            <w:r w:rsidRPr="00452E83">
              <w:rPr>
                <w:rFonts w:ascii="Verdana" w:hAnsi="Verdana"/>
                <w:strike/>
                <w:color w:val="FF0000"/>
                <w:u w:val="dash"/>
              </w:rPr>
              <w:t>CBS</w:t>
            </w:r>
            <w:bookmarkStart w:name="_p_583B5C6BA8820E4B8A4D45D31C94823E" w:id="354"/>
            <w:bookmarkEnd w:id="354"/>
            <w:r w:rsidRPr="00452E83">
              <w:rPr>
                <w:rFonts w:ascii="Verdana" w:hAnsi="Verdana"/>
                <w:strike/>
                <w:color w:val="FF0000"/>
                <w:u w:val="dash"/>
              </w:rPr>
              <w:t xml:space="preserve"> </w:t>
            </w:r>
            <w:r w:rsidRPr="00452E83">
              <w:rPr>
                <w:rFonts w:ascii="Verdana" w:hAnsi="Verdana"/>
                <w:strike/>
                <w:color w:val="FF0000"/>
                <w:u w:val="dash"/>
                <w:lang w:val="fr-C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C4" w14:textId="77777777">
            <w:pPr>
              <w:pStyle w:val="Tablebody"/>
              <w:rPr>
                <w:rFonts w:ascii="Verdana" w:hAnsi="Verdana"/>
                <w:strike/>
                <w:color w:val="FF0000"/>
                <w:u w:val="das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C5" w14:textId="77777777">
            <w:pPr>
              <w:pStyle w:val="Tablebody"/>
              <w:rPr>
                <w:rFonts w:ascii="Verdana" w:hAnsi="Verdana"/>
                <w:strike/>
                <w:color w:val="FF0000"/>
                <w:u w:val="dash"/>
              </w:rPr>
            </w:pPr>
          </w:p>
        </w:tc>
      </w:tr>
      <w:tr w:rsidRPr="00452E83" w:rsidR="00455F1F" w:rsidTr="0093002C" w14:paraId="6FD8E6CB"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7" w14:textId="77777777">
            <w:pPr>
              <w:pStyle w:val="Tablebody"/>
              <w:rPr>
                <w:rFonts w:ascii="Verdana" w:hAnsi="Verdana"/>
                <w:strike/>
                <w:color w:val="FF0000"/>
                <w:u w:val="dash"/>
              </w:rPr>
            </w:pPr>
            <w:r w:rsidRPr="00452E83">
              <w:rPr>
                <w:rFonts w:ascii="Verdana" w:hAnsi="Verdana"/>
                <w:strike/>
                <w:color w:val="FF0000"/>
                <w:u w:val="dash"/>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8" w14:textId="77777777">
            <w:pPr>
              <w:pStyle w:val="Tablebody"/>
              <w:rPr>
                <w:rFonts w:ascii="Verdana" w:hAnsi="Verdana"/>
                <w:strike/>
                <w:color w:val="FF0000"/>
                <w:u w:val="dash"/>
              </w:rPr>
            </w:pPr>
            <w:r w:rsidRPr="00452E83">
              <w:rPr>
                <w:rFonts w:ascii="Verdana" w:hAnsi="Verdana"/>
                <w:strike/>
                <w:color w:val="FF0000"/>
                <w:u w:val="dash"/>
              </w:rPr>
              <w:t>EC/Congress</w:t>
            </w:r>
            <w:bookmarkStart w:name="_p_41AE04DFDB801A42A6059B27F4804AB0" w:id="355"/>
            <w:bookmarkEnd w:id="355"/>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C9" w14:textId="77777777">
            <w:pPr>
              <w:pStyle w:val="Tablebody"/>
              <w:rPr>
                <w:rFonts w:ascii="Verdana" w:hAnsi="Verdana"/>
                <w:strike/>
                <w:color w:val="FF0000"/>
                <w:u w:val="das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CA" w14:textId="77777777">
            <w:pPr>
              <w:pStyle w:val="Tablebody"/>
              <w:rPr>
                <w:rFonts w:ascii="Verdana" w:hAnsi="Verdana"/>
                <w:strike/>
                <w:color w:val="FF0000"/>
                <w:u w:val="dash"/>
              </w:rPr>
            </w:pPr>
          </w:p>
        </w:tc>
      </w:tr>
      <w:tr w:rsidRPr="00452E83" w:rsidR="00455F1F" w:rsidTr="0093002C" w14:paraId="6FD8E6CD"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C" w14:textId="77777777">
            <w:pPr>
              <w:pStyle w:val="Tableheader"/>
              <w:rPr>
                <w:rFonts w:ascii="Verdana" w:hAnsi="Verdana"/>
                <w:strike/>
                <w:color w:val="FF0000"/>
                <w:u w:val="dash"/>
              </w:rPr>
            </w:pPr>
            <w:r w:rsidRPr="00452E83">
              <w:rPr>
                <w:rFonts w:ascii="Verdana" w:hAnsi="Verdana"/>
                <w:strike/>
                <w:color w:val="FF0000"/>
                <w:u w:val="dash"/>
              </w:rPr>
              <w:t>Compliance</w:t>
            </w:r>
            <w:bookmarkStart w:name="_p_21535FEC366F094AB33832AF376DDA0B" w:id="356"/>
            <w:bookmarkEnd w:id="356"/>
          </w:p>
        </w:tc>
      </w:tr>
      <w:tr w:rsidRPr="008053B2" w:rsidR="00455F1F" w:rsidTr="0093002C" w14:paraId="6FD8E6D2"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E" w14:textId="77777777">
            <w:pPr>
              <w:pStyle w:val="Tablebody"/>
              <w:rPr>
                <w:rFonts w:ascii="Verdana" w:hAnsi="Verdana"/>
                <w:strike/>
                <w:color w:val="FF0000"/>
                <w:u w:val="dash"/>
              </w:rPr>
            </w:pPr>
            <w:r w:rsidRPr="00452E83">
              <w:rPr>
                <w:rFonts w:ascii="Verdana" w:hAnsi="Verdana"/>
                <w:strike/>
                <w:color w:val="FF0000"/>
                <w:u w:val="dash"/>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CF" w14:textId="77777777">
            <w:pPr>
              <w:pStyle w:val="Tablebody"/>
              <w:rPr>
                <w:rFonts w:ascii="Verdana" w:hAnsi="Verdana"/>
                <w:strike/>
                <w:color w:val="FF0000"/>
                <w:u w:val="dash"/>
                <w:lang w:val="fr-CH"/>
              </w:rPr>
            </w:pPr>
            <w:r w:rsidRPr="00452E83">
              <w:rPr>
                <w:rFonts w:ascii="Verdana" w:hAnsi="Verdana"/>
                <w:strike/>
                <w:color w:val="FF0000"/>
                <w:u w:val="dash"/>
                <w:lang w:val="fr-CH"/>
              </w:rPr>
              <w:t>CBS–CCl/IPET-OPSLS</w:t>
            </w:r>
            <w:bookmarkStart w:name="_p_8C0F0FD10A128646905FF40F4A2E355B" w:id="357"/>
            <w:bookmarkEnd w:id="357"/>
            <w:r w:rsidRPr="00452E83">
              <w:rPr>
                <w:rFonts w:ascii="Verdana" w:hAnsi="Verdana"/>
                <w:strike/>
                <w:color w:val="FF0000"/>
                <w:u w:val="dash"/>
                <w:lang w:val="fr-CH"/>
              </w:rPr>
              <w:t xml:space="preserve"> INFCOM/ET-OCPS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D0" w14:textId="77777777">
            <w:pPr>
              <w:pStyle w:val="Tablebody"/>
              <w:rPr>
                <w:rFonts w:ascii="Verdana" w:hAnsi="Verdana"/>
                <w:strike/>
                <w:color w:val="FF0000"/>
                <w:u w:val="dash"/>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D1" w14:textId="77777777">
            <w:pPr>
              <w:pStyle w:val="Tablebody"/>
              <w:rPr>
                <w:rFonts w:ascii="Verdana" w:hAnsi="Verdana"/>
                <w:strike/>
                <w:color w:val="FF0000"/>
                <w:u w:val="dash"/>
                <w:lang w:val="fr-CH"/>
              </w:rPr>
            </w:pPr>
          </w:p>
        </w:tc>
      </w:tr>
      <w:tr w:rsidRPr="00452E83" w:rsidR="00455F1F" w:rsidTr="0093002C" w14:paraId="6FD8E6D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D3" w14:textId="77777777">
            <w:pPr>
              <w:pStyle w:val="Tablebody"/>
              <w:rPr>
                <w:rFonts w:ascii="Verdana" w:hAnsi="Verdana"/>
                <w:strike/>
                <w:color w:val="FF0000"/>
                <w:u w:val="dash"/>
              </w:rPr>
            </w:pPr>
            <w:r w:rsidRPr="00452E83">
              <w:rPr>
                <w:rFonts w:ascii="Verdana" w:hAnsi="Verdana"/>
                <w:strike/>
                <w:color w:val="FF0000"/>
                <w:u w:val="dash"/>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D4" w14:textId="77777777">
            <w:pPr>
              <w:pStyle w:val="Tablebody"/>
              <w:rPr>
                <w:rFonts w:ascii="Verdana" w:hAnsi="Verdana"/>
                <w:strike/>
                <w:color w:val="FF0000"/>
                <w:u w:val="dash"/>
              </w:rPr>
            </w:pPr>
            <w:r w:rsidRPr="00452E83">
              <w:rPr>
                <w:rFonts w:ascii="Verdana" w:hAnsi="Verdana"/>
                <w:strike/>
                <w:color w:val="FF0000"/>
                <w:u w:val="dash"/>
                <w:lang w:val="en-US"/>
              </w:rPr>
              <w:t>CBS/ICT-DPFS 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D5" w14:textId="77777777">
            <w:pPr>
              <w:pStyle w:val="Tablebody"/>
              <w:rPr>
                <w:rFonts w:ascii="Verdana" w:hAnsi="Verdana"/>
                <w:strike/>
                <w:color w:val="FF0000"/>
                <w:u w:val="dash"/>
              </w:rPr>
            </w:pPr>
            <w:r w:rsidRPr="00452E83">
              <w:rPr>
                <w:rFonts w:ascii="Verdana" w:hAnsi="Verdana"/>
                <w:strike/>
                <w:color w:val="FF0000"/>
                <w:u w:val="dash"/>
              </w:rPr>
              <w:t>CBS</w:t>
            </w:r>
            <w:bookmarkStart w:name="_p_490E6A866580DB40B63DA1481D0332F1" w:id="358"/>
            <w:bookmarkEnd w:id="358"/>
            <w:r w:rsidRPr="00452E83">
              <w:rPr>
                <w:rFonts w:ascii="Verdana" w:hAnsi="Verdana"/>
                <w:strike/>
                <w:color w:val="FF0000"/>
                <w:u w:val="dash"/>
              </w:rPr>
              <w:t xml:space="preserve"> </w:t>
            </w:r>
            <w:r w:rsidRPr="00452E83">
              <w:rPr>
                <w:rFonts w:ascii="Verdana" w:hAnsi="Verdana"/>
                <w:strike/>
                <w:color w:val="FF0000"/>
                <w:u w:val="dash"/>
                <w:lang w:val="fr-C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D6" w14:textId="77777777">
            <w:pPr>
              <w:pStyle w:val="Tablebody"/>
              <w:rPr>
                <w:rFonts w:ascii="Verdana" w:hAnsi="Verdana"/>
                <w:strike/>
                <w:color w:val="FF0000"/>
                <w:u w:val="dash"/>
              </w:rPr>
            </w:pPr>
          </w:p>
        </w:tc>
      </w:tr>
    </w:tbl>
    <w:p w:rsidRPr="00EF0BCC" w:rsidR="00455F1F" w:rsidP="00455F1F" w:rsidRDefault="00455F1F" w14:paraId="6FD8E6D8" w14:textId="77777777">
      <w:pPr>
        <w:pStyle w:val="Heading30"/>
        <w:rPr>
          <w:rFonts w:ascii="Verdana" w:hAnsi="Verdana"/>
          <w:sz w:val="20"/>
          <w:szCs w:val="20"/>
        </w:rPr>
      </w:pPr>
      <w:r w:rsidRPr="00EF0BCC">
        <w:rPr>
          <w:rFonts w:ascii="Verdana" w:hAnsi="Verdana"/>
          <w:sz w:val="20"/>
          <w:szCs w:val="20"/>
        </w:rPr>
        <w:t>2.2.2.4</w:t>
      </w:r>
      <w:r w:rsidRPr="00EF0BCC">
        <w:rPr>
          <w:rFonts w:ascii="Verdana" w:hAnsi="Verdana"/>
          <w:sz w:val="20"/>
          <w:szCs w:val="20"/>
        </w:rPr>
        <w:tab/>
      </w:r>
      <w:r w:rsidRPr="00EF0BCC">
        <w:rPr>
          <w:rFonts w:ascii="Verdana" w:hAnsi="Verdana"/>
          <w:sz w:val="20"/>
          <w:szCs w:val="20"/>
        </w:rPr>
        <w:t>Coordination of annual to decadal climate prediction</w:t>
      </w:r>
      <w:bookmarkStart w:name="_p_88A7634D7DEE1040983928DE0427B2D2" w:id="359"/>
      <w:bookmarkEnd w:id="359"/>
    </w:p>
    <w:p w:rsidRPr="00452E83" w:rsidR="00455F1F" w:rsidP="00455F1F" w:rsidRDefault="00455F1F" w14:paraId="6FD8E6D9"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2.2.2.4.1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centre(s) conducting coordination of ADCP (Lead Centre(s) for ADCP) shall:</w:t>
      </w:r>
      <w:bookmarkStart w:name="_p_1AA401F9B5E740419038115B30D91236" w:id="360"/>
      <w:bookmarkEnd w:id="360"/>
    </w:p>
    <w:p w:rsidRPr="00452E83" w:rsidR="00455F1F" w:rsidP="00EF0BCC" w:rsidRDefault="00455F1F" w14:paraId="6FD8E6DA" w14:textId="77777777">
      <w:pPr>
        <w:pStyle w:val="Indent1semibold"/>
        <w:tabs>
          <w:tab w:val="clear" w:pos="480"/>
        </w:tabs>
        <w:ind w:left="567" w:hanging="567"/>
        <w:rPr>
          <w:b w:val="0"/>
          <w:bCs/>
          <w:color w:val="000000" w:themeColor="text1"/>
          <w:szCs w:val="20"/>
        </w:rPr>
      </w:pPr>
      <w:r w:rsidRPr="00452E83">
        <w:rPr>
          <w:b w:val="0"/>
          <w:bCs/>
          <w:color w:val="000000" w:themeColor="text1"/>
        </w:rPr>
        <w:t>(a)</w:t>
      </w:r>
      <w:r w:rsidRPr="00452E83">
        <w:rPr>
          <w:b w:val="0"/>
          <w:bCs/>
          <w:color w:val="000000" w:themeColor="text1"/>
        </w:rPr>
        <w:tab/>
      </w:r>
      <w:r w:rsidRPr="00452E83">
        <w:rPr>
          <w:b w:val="0"/>
          <w:bCs/>
          <w:color w:val="000000" w:themeColor="text1"/>
        </w:rPr>
        <w:t xml:space="preserve">Select a group of modelling centres to contribute to the Lead Centre(s) for ADCP (the “contributing centres”) that meet the GPC-ADCP designation criteria and </w:t>
      </w:r>
      <w:r w:rsidRPr="00452E83">
        <w:rPr>
          <w:b w:val="0"/>
          <w:bCs/>
          <w:color w:val="000000" w:themeColor="text1"/>
          <w:szCs w:val="20"/>
        </w:rPr>
        <w:t xml:space="preserve">have been approved by </w:t>
      </w:r>
      <w:r w:rsidRPr="00452E83">
        <w:rPr>
          <w:b w:val="0"/>
          <w:bCs/>
          <w:strike/>
          <w:color w:val="FF0000"/>
          <w:szCs w:val="20"/>
          <w:u w:val="dash"/>
        </w:rPr>
        <w:t xml:space="preserve">IPET-OPSLS </w:t>
      </w:r>
      <w:r w:rsidRPr="00452E83">
        <w:rPr>
          <w:b w:val="0"/>
          <w:bCs/>
          <w:color w:val="008000"/>
          <w:szCs w:val="20"/>
          <w:u w:val="dash"/>
        </w:rPr>
        <w:t>ET-OCPS</w:t>
      </w:r>
      <w:r w:rsidRPr="00452E83" w:rsidDel="00721990">
        <w:rPr>
          <w:b w:val="0"/>
          <w:bCs/>
          <w:szCs w:val="20"/>
        </w:rPr>
        <w:t xml:space="preserve"> </w:t>
      </w:r>
      <w:r w:rsidRPr="00452E83">
        <w:rPr>
          <w:b w:val="0"/>
          <w:bCs/>
          <w:color w:val="000000" w:themeColor="text1"/>
          <w:szCs w:val="20"/>
        </w:rPr>
        <w:t>and manage changes in the membership of the group, as and when they occur, to maintain sufficient contributions;</w:t>
      </w:r>
      <w:bookmarkStart w:name="_p_C7D629AE0EA72742A0B8E28E1BF5792F" w:id="361"/>
      <w:bookmarkEnd w:id="361"/>
    </w:p>
    <w:p w:rsidRPr="00452E83" w:rsidR="00455F1F" w:rsidP="00EF0BCC" w:rsidRDefault="00455F1F" w14:paraId="6FD8E6D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Maintain a list of the active contributing centres and the specification of their prediction systems;</w:t>
      </w:r>
      <w:bookmarkStart w:name="_p_E5A7F83DECFF2643B744FBAD2BF73C69" w:id="362"/>
      <w:bookmarkEnd w:id="362"/>
    </w:p>
    <w:p w:rsidRPr="00452E83" w:rsidR="00455F1F" w:rsidP="00EF0BCC" w:rsidRDefault="00455F1F" w14:paraId="6FD8E6D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Collect an agreed set of hindcast, forecast and verification data (</w:t>
      </w:r>
      <w:r w:rsidRPr="00452E83">
        <w:rPr>
          <w:rStyle w:val="Hyperlink"/>
          <w:b w:val="0"/>
          <w:bCs/>
          <w:color w:val="000000" w:themeColor="text1"/>
          <w:szCs w:val="20"/>
        </w:rPr>
        <w:t>Appendices</w:t>
      </w:r>
      <w:r w:rsidRPr="00452E83">
        <w:rPr>
          <w:b w:val="0"/>
          <w:bCs/>
          <w:color w:val="000000" w:themeColor="text1"/>
          <w:szCs w:val="20"/>
        </w:rPr>
        <w:t> </w:t>
      </w:r>
      <w:r w:rsidRPr="00452E83">
        <w:rPr>
          <w:rStyle w:val="Hyperlink"/>
          <w:b w:val="0"/>
          <w:bCs/>
          <w:color w:val="000000" w:themeColor="text1"/>
          <w:szCs w:val="20"/>
        </w:rPr>
        <w:t>2.2.20</w:t>
      </w:r>
      <w:r w:rsidRPr="00452E83">
        <w:rPr>
          <w:b w:val="0"/>
          <w:bCs/>
          <w:color w:val="000000" w:themeColor="text1"/>
          <w:szCs w:val="20"/>
        </w:rPr>
        <w:t xml:space="preserve"> and  </w:t>
      </w:r>
      <w:r w:rsidRPr="00452E83">
        <w:rPr>
          <w:rStyle w:val="Hyperlink"/>
          <w:b w:val="0"/>
          <w:bCs/>
          <w:color w:val="000000" w:themeColor="text1"/>
          <w:szCs w:val="20"/>
        </w:rPr>
        <w:t>2.2.21</w:t>
      </w:r>
      <w:r w:rsidRPr="00452E83">
        <w:rPr>
          <w:b w:val="0"/>
          <w:bCs/>
          <w:color w:val="000000" w:themeColor="text1"/>
          <w:szCs w:val="20"/>
        </w:rPr>
        <w:t>) from the contributing centres;</w:t>
      </w:r>
      <w:bookmarkStart w:name="_p_EDC0044EFF935A4CBD4D5DDF289EFCCB" w:id="363"/>
      <w:bookmarkEnd w:id="363"/>
    </w:p>
    <w:p w:rsidRPr="00452E83" w:rsidR="00455F1F" w:rsidP="00EF0BCC" w:rsidRDefault="00455F1F" w14:paraId="6FD8E6D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Make available (on a password-protected website) agreed forecast products in standard format, including multi-model ensemble products (</w:t>
      </w:r>
      <w:r w:rsidRPr="00452E83">
        <w:rPr>
          <w:rStyle w:val="Hyperlink"/>
          <w:b w:val="0"/>
          <w:bCs/>
          <w:color w:val="000000" w:themeColor="text1"/>
          <w:szCs w:val="20"/>
        </w:rPr>
        <w:t>Appendix 2.2.20</w:t>
      </w:r>
      <w:r w:rsidRPr="00452E83">
        <w:rPr>
          <w:b w:val="0"/>
          <w:bCs/>
          <w:color w:val="000000" w:themeColor="text1"/>
          <w:szCs w:val="20"/>
        </w:rPr>
        <w:t>);</w:t>
      </w:r>
      <w:bookmarkStart w:name="_p_68D266B496B3E14C9278D46C965E9EC5" w:id="364"/>
      <w:bookmarkEnd w:id="364"/>
    </w:p>
    <w:p w:rsidRPr="00452E83" w:rsidR="00455F1F" w:rsidP="00EF0BCC" w:rsidRDefault="00455F1F" w14:paraId="6FD8E6D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Make available on the website agreed hindcast verification products in standard format, including verification of the multi-model ensemble products (</w:t>
      </w:r>
      <w:r w:rsidRPr="00452E83">
        <w:rPr>
          <w:rStyle w:val="Hyperlink"/>
          <w:b w:val="0"/>
          <w:bCs/>
          <w:color w:val="000000" w:themeColor="text1"/>
          <w:szCs w:val="20"/>
        </w:rPr>
        <w:t>Appendix 2.2.21</w:t>
      </w:r>
      <w:r w:rsidRPr="00452E83">
        <w:rPr>
          <w:b w:val="0"/>
          <w:bCs/>
          <w:color w:val="000000" w:themeColor="text1"/>
          <w:szCs w:val="20"/>
        </w:rPr>
        <w:t>);</w:t>
      </w:r>
      <w:bookmarkStart w:name="_p_5B4221573784BD49BCD682E6558E0F76" w:id="365"/>
      <w:bookmarkEnd w:id="365"/>
    </w:p>
    <w:p w:rsidRPr="00452E83" w:rsidR="00455F1F" w:rsidP="00EF0BCC" w:rsidRDefault="00455F1F" w14:paraId="6FD8E6D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Redistribute digital hindcast and forecast data for those contributing centres that allow it;</w:t>
      </w:r>
      <w:bookmarkStart w:name="_p_DAB78A1A8195F34F845292FDFB406309" w:id="366"/>
      <w:bookmarkEnd w:id="366"/>
    </w:p>
    <w:p w:rsidRPr="00452E83" w:rsidR="00455F1F" w:rsidP="00EF0BCC" w:rsidRDefault="00455F1F" w14:paraId="6FD8E6E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(g)</w:t>
      </w:r>
      <w:r w:rsidRPr="00452E83">
        <w:rPr>
          <w:b w:val="0"/>
          <w:bCs/>
          <w:color w:val="000000" w:themeColor="text1"/>
          <w:szCs w:val="20"/>
        </w:rPr>
        <w:tab/>
      </w:r>
      <w:r w:rsidRPr="00452E83">
        <w:rPr>
          <w:b w:val="0"/>
          <w:bCs/>
          <w:color w:val="000000" w:themeColor="text1"/>
          <w:szCs w:val="20"/>
        </w:rPr>
        <w:t>Maintain an archive of the real-time forecasts from individual contributing centres and from the multi-model ensemble system;</w:t>
      </w:r>
      <w:bookmarkStart w:name="_p_5B123EAD8E6F3E4ABD0C0BAEE35AE7AB" w:id="367"/>
      <w:bookmarkEnd w:id="367"/>
    </w:p>
    <w:p w:rsidRPr="00452E83" w:rsidR="00455F1F" w:rsidP="00EF0BCC" w:rsidRDefault="00455F1F" w14:paraId="6FD8E6E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(h)</w:t>
      </w:r>
      <w:r w:rsidRPr="00452E83">
        <w:rPr>
          <w:b w:val="0"/>
          <w:bCs/>
          <w:color w:val="000000" w:themeColor="text1"/>
          <w:szCs w:val="20"/>
        </w:rPr>
        <w:tab/>
      </w:r>
      <w:r w:rsidRPr="00452E83">
        <w:rPr>
          <w:b w:val="0"/>
          <w:bCs/>
          <w:color w:val="000000" w:themeColor="text1"/>
          <w:szCs w:val="20"/>
        </w:rPr>
        <w:t>Promote research and experience in ADCP techniques and provide guidance and support on ADCP to RCCs and NMHSs;</w:t>
      </w:r>
      <w:bookmarkStart w:name="_p_D735312C81AE8341B3F9EE4F0D767DD3" w:id="368"/>
      <w:bookmarkEnd w:id="368"/>
    </w:p>
    <w:p w:rsidRPr="00452E83" w:rsidR="00455F1F" w:rsidP="00EF0BCC" w:rsidRDefault="00455F1F" w14:paraId="6FD8E6E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(i)</w:t>
      </w:r>
      <w:r w:rsidRPr="00452E83">
        <w:rPr>
          <w:b w:val="0"/>
          <w:bCs/>
          <w:color w:val="000000" w:themeColor="text1"/>
          <w:szCs w:val="20"/>
        </w:rPr>
        <w:tab/>
      </w:r>
      <w:r w:rsidRPr="00452E83">
        <w:rPr>
          <w:b w:val="0"/>
          <w:bCs/>
          <w:color w:val="000000" w:themeColor="text1"/>
          <w:szCs w:val="20"/>
        </w:rPr>
        <w:t>Based on comparison among different models, provide feedback to the contributing centres on model performance;</w:t>
      </w:r>
      <w:bookmarkStart w:name="_p_4D9EEF14041BFE488BAC71D0E4DBF4D5" w:id="369"/>
      <w:bookmarkEnd w:id="369"/>
    </w:p>
    <w:p w:rsidRPr="00452E83" w:rsidR="00455F1F" w:rsidP="00EF0BCC" w:rsidRDefault="00455F1F" w14:paraId="6FD8E6E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(j)</w:t>
      </w:r>
      <w:r w:rsidRPr="00452E83">
        <w:rPr>
          <w:b w:val="0"/>
          <w:bCs/>
          <w:color w:val="000000" w:themeColor="text1"/>
          <w:szCs w:val="20"/>
        </w:rPr>
        <w:tab/>
      </w:r>
      <w:r w:rsidRPr="00452E83">
        <w:rPr>
          <w:b w:val="0"/>
          <w:bCs/>
          <w:color w:val="000000" w:themeColor="text1"/>
          <w:szCs w:val="20"/>
        </w:rPr>
        <w:t>Coordinate, in liaison with relevant World Climate Research Programme activities, an annual consensus prediction product giving global prospects for the next 1–5 years.</w:t>
      </w:r>
      <w:bookmarkStart w:name="_p_9A2112CBB92E1D4AB6A6319BCAD1BD0B" w:id="370"/>
      <w:bookmarkEnd w:id="370"/>
    </w:p>
    <w:p w:rsidRPr="00452E83" w:rsidR="00455F1F" w:rsidP="00455F1F" w:rsidRDefault="00455F1F" w14:paraId="6FD8E6E4" w14:textId="77777777">
      <w:pPr>
        <w:pStyle w:val="Bodytext1"/>
        <w:rPr>
          <w:rFonts w:ascii="Verdana" w:hAnsi="Verdana"/>
          <w:color w:val="000000" w:themeColor="text1"/>
          <w:sz w:val="20"/>
          <w:szCs w:val="20"/>
        </w:rPr>
      </w:pPr>
      <w:r w:rsidRPr="00452E83">
        <w:rPr>
          <w:rFonts w:ascii="Verdana" w:hAnsi="Verdana"/>
          <w:sz w:val="20"/>
          <w:szCs w:val="20"/>
        </w:rPr>
        <w:t>2.2.2.4.2</w:t>
      </w:r>
      <w:r w:rsidRPr="00452E83">
        <w:rPr>
          <w:rFonts w:ascii="Verdana" w:hAnsi="Verdana"/>
          <w:sz w:val="20"/>
          <w:szCs w:val="20"/>
        </w:rPr>
        <w:tab/>
      </w:r>
      <w:r w:rsidRPr="00452E83">
        <w:rPr>
          <w:rFonts w:ascii="Verdana" w:hAnsi="Verdana"/>
          <w:sz w:val="20"/>
          <w:szCs w:val="20"/>
        </w:rPr>
        <w:t xml:space="preserve">Access to data and visualization products held by a Lead Centre for ADCP should follow the rules as detailed </w:t>
      </w:r>
      <w:r w:rsidRPr="00452E83">
        <w:rPr>
          <w:rFonts w:ascii="Verdana" w:hAnsi="Verdana"/>
          <w:color w:val="000000" w:themeColor="text1"/>
          <w:sz w:val="20"/>
          <w:szCs w:val="20"/>
        </w:rPr>
        <w:t xml:space="preserve">in </w:t>
      </w:r>
      <w:r w:rsidRPr="00452E83">
        <w:rPr>
          <w:rStyle w:val="Hyperlink"/>
          <w:rFonts w:ascii="Verdana" w:hAnsi="Verdana"/>
          <w:color w:val="000000" w:themeColor="text1"/>
          <w:sz w:val="20"/>
          <w:szCs w:val="20"/>
        </w:rPr>
        <w:t>Appendix 2.2.19</w:t>
      </w:r>
      <w:r w:rsidRPr="00452E83">
        <w:rPr>
          <w:rFonts w:ascii="Verdana" w:hAnsi="Verdana"/>
          <w:color w:val="000000" w:themeColor="text1"/>
          <w:sz w:val="20"/>
          <w:szCs w:val="20"/>
        </w:rPr>
        <w:t>.</w:t>
      </w:r>
      <w:bookmarkStart w:name="_p_DAC3521D0C5984429A4794E641401C57" w:id="371"/>
      <w:bookmarkEnd w:id="371"/>
    </w:p>
    <w:p w:rsidRPr="00452E83" w:rsidR="00455F1F" w:rsidP="00455F1F" w:rsidRDefault="00455F1F" w14:paraId="6FD8E6E5" w14:textId="77777777">
      <w:pPr>
        <w:pStyle w:val="Note"/>
      </w:pPr>
      <w:r w:rsidRPr="00452E83">
        <w:t>Note:</w:t>
      </w:r>
      <w:r w:rsidRPr="00452E83">
        <w:tab/>
      </w:r>
      <w:r w:rsidRPr="00452E83">
        <w:t>The bodies in charge of managing the information contained in the present Manual related to coordination of ADCP are specified in Table 13.</w:t>
      </w:r>
      <w:bookmarkStart w:name="_p_FADEBE4798B40A409D527CEC2700DF6B" w:id="372"/>
      <w:bookmarkEnd w:id="372"/>
    </w:p>
    <w:p w:rsidRPr="00EF0BCC" w:rsidR="00455F1F" w:rsidP="00F20AFE" w:rsidRDefault="00455F1F" w14:paraId="6FD8E6E6" w14:textId="77777777">
      <w:pPr>
        <w:pStyle w:val="Tablecaption"/>
        <w:keepLines/>
        <w:spacing w:line="240" w:lineRule="auto"/>
        <w:rPr>
          <w:rFonts w:ascii="Verdana" w:hAnsi="Verdana"/>
          <w:color w:val="000000" w:themeColor="text1"/>
          <w:sz w:val="18"/>
          <w:szCs w:val="18"/>
        </w:rPr>
      </w:pPr>
      <w:r w:rsidRPr="00EF0BCC">
        <w:rPr>
          <w:rFonts w:ascii="Verdana" w:hAnsi="Verdana"/>
          <w:color w:val="000000" w:themeColor="text1"/>
          <w:sz w:val="18"/>
          <w:szCs w:val="18"/>
        </w:rPr>
        <w:t xml:space="preserve">Table 13. WMO bodies responsible for managing information related to </w:t>
      </w:r>
      <w:r w:rsidRPr="00EF0BCC">
        <w:rPr>
          <w:rFonts w:ascii="Verdana" w:hAnsi="Verdana"/>
          <w:color w:val="000000" w:themeColor="text1"/>
          <w:sz w:val="18"/>
          <w:szCs w:val="18"/>
        </w:rPr>
        <w:br/>
      </w:r>
      <w:r w:rsidRPr="00EF0BCC">
        <w:rPr>
          <w:rFonts w:ascii="Verdana" w:hAnsi="Verdana"/>
          <w:color w:val="000000" w:themeColor="text1"/>
          <w:sz w:val="18"/>
          <w:szCs w:val="18"/>
        </w:rPr>
        <w:t>coordination of ADCP</w:t>
      </w:r>
      <w:bookmarkStart w:name="_p_070B823515F663429CBFEE415274CFE1" w:id="373"/>
      <w:bookmarkEnd w:id="373"/>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6E8"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E7" w14:textId="77777777">
            <w:pPr>
              <w:pStyle w:val="Tableheader"/>
              <w:keepNext/>
              <w:keepLines/>
              <w:rPr>
                <w:rFonts w:ascii="Verdana" w:hAnsi="Verdana"/>
              </w:rPr>
            </w:pPr>
            <w:r w:rsidRPr="00452E83">
              <w:rPr>
                <w:rFonts w:ascii="Verdana" w:hAnsi="Verdana"/>
              </w:rPr>
              <w:t>Responsibility</w:t>
            </w:r>
            <w:bookmarkStart w:name="_p_D225F5A1B641874F877B27FB8A51D728" w:id="374"/>
            <w:bookmarkEnd w:id="374"/>
          </w:p>
        </w:tc>
      </w:tr>
      <w:tr w:rsidRPr="00452E83" w:rsidR="00455F1F" w:rsidTr="0093002C" w14:paraId="6FD8E6EA"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6E9" w14:textId="77777777">
            <w:pPr>
              <w:pStyle w:val="Tableheader"/>
              <w:keepNext/>
              <w:keepLines/>
              <w:rPr>
                <w:rFonts w:ascii="Verdana" w:hAnsi="Verdana"/>
              </w:rPr>
            </w:pPr>
            <w:r w:rsidRPr="00452E83">
              <w:rPr>
                <w:rFonts w:ascii="Verdana" w:hAnsi="Verdana"/>
              </w:rPr>
              <w:t>Changes to activity specification</w:t>
            </w:r>
            <w:bookmarkStart w:name="_p_6387E13478F25348A712DBFB6D6550C2" w:id="375"/>
            <w:bookmarkEnd w:id="375"/>
          </w:p>
        </w:tc>
      </w:tr>
      <w:tr w:rsidRPr="008053B2" w:rsidR="00455F1F" w:rsidTr="0093002C" w14:paraId="6FD8E6EF"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6EB" w14:textId="77777777">
            <w:pPr>
              <w:pStyle w:val="Tablebody"/>
              <w:keepNext/>
              <w:keepLines/>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6EC" w14:textId="77777777">
            <w:pPr>
              <w:pStyle w:val="Tablebody"/>
              <w:keepNext/>
              <w:keepLines/>
              <w:rPr>
                <w:rFonts w:ascii="Verdana" w:hAnsi="Verdana"/>
                <w:lang w:val="fr-CH"/>
              </w:rPr>
            </w:pPr>
            <w:r w:rsidRPr="00452E83">
              <w:rPr>
                <w:rFonts w:ascii="Verdana" w:hAnsi="Verdana"/>
                <w:strike/>
                <w:color w:val="FF0000"/>
                <w:u w:val="dash"/>
                <w:lang w:val="fr-CH"/>
              </w:rPr>
              <w:t xml:space="preserve">CBS–CCl/IPET-OPSLS </w:t>
            </w:r>
            <w:r w:rsidRPr="00452E83">
              <w:rPr>
                <w:rFonts w:ascii="Verdana" w:hAnsi="Verdana"/>
                <w:color w:val="008000"/>
                <w:u w:val="dash"/>
                <w:lang w:val="fr-CH"/>
              </w:rPr>
              <w:t>INFCOM/ET-OCPS</w:t>
            </w:r>
            <w:bookmarkStart w:name="_p_C31598F5C503AB44BCB73A2FF9DFC5BC" w:id="376"/>
            <w:bookmarkEnd w:id="376"/>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6ED" w14:textId="77777777">
            <w:pPr>
              <w:pStyle w:val="Tablebody"/>
              <w:keepNext/>
              <w:keepLines/>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F20AFE" w:rsidRDefault="00455F1F" w14:paraId="6FD8E6EE" w14:textId="77777777">
            <w:pPr>
              <w:pStyle w:val="Tablebody"/>
              <w:keepNext/>
              <w:keepLines/>
              <w:rPr>
                <w:rFonts w:ascii="Verdana" w:hAnsi="Verdana"/>
                <w:lang w:val="fr-CH"/>
              </w:rPr>
            </w:pPr>
          </w:p>
        </w:tc>
      </w:tr>
      <w:tr w:rsidRPr="00452E83" w:rsidR="00455F1F" w:rsidTr="0093002C" w14:paraId="6FD8E6F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F0"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1"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2" w14:textId="77777777">
            <w:pPr>
              <w:pStyle w:val="Tablebody"/>
              <w:rPr>
                <w:rFonts w:ascii="Verdana" w:hAnsi="Verdana"/>
                <w:strike/>
                <w:color w:val="FF0000"/>
                <w:u w:val="dash"/>
              </w:rPr>
            </w:pPr>
            <w:r w:rsidRPr="00452E83">
              <w:rPr>
                <w:rFonts w:ascii="Verdana" w:hAnsi="Verdana"/>
                <w:strike/>
                <w:color w:val="FF0000"/>
                <w:u w:val="dash"/>
              </w:rPr>
              <w:t>CCl</w:t>
            </w:r>
            <w:bookmarkStart w:name="_p_D0471359F4E9D14098B54AB7060280DE" w:id="377"/>
            <w:bookmarkEnd w:id="377"/>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F3" w14:textId="77777777">
            <w:pPr>
              <w:pStyle w:val="Tablebody"/>
              <w:rPr>
                <w:rFonts w:ascii="Verdana" w:hAnsi="Verdana"/>
              </w:rPr>
            </w:pPr>
          </w:p>
        </w:tc>
      </w:tr>
      <w:tr w:rsidRPr="00452E83" w:rsidR="00455F1F" w:rsidTr="0093002C" w14:paraId="6FD8E6F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F5"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6" w14:textId="77777777">
            <w:pPr>
              <w:pStyle w:val="Tablebody"/>
              <w:rPr>
                <w:rFonts w:ascii="Verdana" w:hAnsi="Verdana"/>
              </w:rPr>
            </w:pPr>
            <w:r w:rsidRPr="00452E83">
              <w:rPr>
                <w:rFonts w:ascii="Verdana" w:hAnsi="Verdana"/>
              </w:rPr>
              <w:t>EC/Congress</w:t>
            </w:r>
            <w:bookmarkStart w:name="_p_7A92C8E14048C34EAC85DF00A854996B" w:id="378"/>
            <w:bookmarkEnd w:id="378"/>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7"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6F8" w14:textId="77777777">
            <w:pPr>
              <w:pStyle w:val="Tablebody"/>
              <w:rPr>
                <w:rFonts w:ascii="Verdana" w:hAnsi="Verdana"/>
              </w:rPr>
            </w:pPr>
          </w:p>
        </w:tc>
      </w:tr>
      <w:tr w:rsidRPr="00452E83" w:rsidR="00455F1F" w:rsidTr="0093002C" w14:paraId="6FD8E6FB"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FA" w14:textId="77777777">
            <w:pPr>
              <w:pStyle w:val="Tableheader"/>
              <w:rPr>
                <w:rFonts w:ascii="Verdana" w:hAnsi="Verdana"/>
              </w:rPr>
            </w:pPr>
            <w:r w:rsidRPr="00452E83">
              <w:rPr>
                <w:rFonts w:ascii="Verdana" w:hAnsi="Verdana"/>
              </w:rPr>
              <w:t>Centres designation</w:t>
            </w:r>
            <w:bookmarkStart w:name="_p_F620D7A5D8F1BF449FDBB40E67B89E26" w:id="379"/>
            <w:bookmarkEnd w:id="379"/>
          </w:p>
        </w:tc>
      </w:tr>
      <w:tr w:rsidRPr="00452E83" w:rsidR="00455F1F" w:rsidTr="0093002C" w14:paraId="6FD8E70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FC"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6FD" w14:textId="77777777">
            <w:pPr>
              <w:pStyle w:val="Tablebody"/>
              <w:rPr>
                <w:rFonts w:ascii="Verdana" w:hAnsi="Verdana"/>
                <w:strike/>
                <w:color w:val="FF0000"/>
                <w:u w:val="dash"/>
              </w:rPr>
            </w:pPr>
            <w:r w:rsidRPr="00452E83">
              <w:rPr>
                <w:rFonts w:ascii="Verdana" w:hAnsi="Verdana"/>
                <w:strike/>
                <w:color w:val="FF0000"/>
                <w:u w:val="dash"/>
              </w:rPr>
              <w:t xml:space="preserve">CBS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E" w14:textId="77777777">
            <w:pPr>
              <w:pStyle w:val="Tablebody"/>
              <w:rPr>
                <w:rFonts w:ascii="Verdana" w:hAnsi="Verdana"/>
                <w:strike/>
                <w:color w:val="FF0000"/>
                <w:u w:val="dash"/>
              </w:rPr>
            </w:pPr>
            <w:r w:rsidRPr="00452E83">
              <w:rPr>
                <w:rFonts w:ascii="Verdana" w:hAnsi="Verdana"/>
                <w:strike/>
                <w:color w:val="FF0000"/>
                <w:u w:val="dash"/>
              </w:rPr>
              <w:t>CCl</w:t>
            </w:r>
            <w:bookmarkStart w:name="_p_7732C0F5DFEB4A4992993F9C11DFAAD0" w:id="380"/>
            <w:bookmarkEnd w:id="380"/>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6FF" w14:textId="77777777">
            <w:pPr>
              <w:pStyle w:val="Tablebody"/>
              <w:rPr>
                <w:rFonts w:ascii="Verdana" w:hAnsi="Verdana"/>
              </w:rPr>
            </w:pPr>
          </w:p>
        </w:tc>
      </w:tr>
      <w:tr w:rsidRPr="00452E83" w:rsidR="00455F1F" w:rsidTr="0093002C" w14:paraId="6FD8E70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1"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2" w14:textId="77777777">
            <w:pPr>
              <w:pStyle w:val="Tablebody"/>
              <w:rPr>
                <w:rFonts w:ascii="Verdana" w:hAnsi="Verdana"/>
              </w:rPr>
            </w:pPr>
            <w:r w:rsidRPr="00452E83">
              <w:rPr>
                <w:rFonts w:ascii="Verdana" w:hAnsi="Verdana"/>
              </w:rPr>
              <w:t>EC/Congress</w:t>
            </w:r>
            <w:bookmarkStart w:name="_p_AB0C5F2B4B3BFA4EAE01EFEF4641D445" w:id="381"/>
            <w:bookmarkEnd w:id="381"/>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03"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04" w14:textId="77777777">
            <w:pPr>
              <w:pStyle w:val="Tablebody"/>
              <w:rPr>
                <w:rFonts w:ascii="Verdana" w:hAnsi="Verdana"/>
              </w:rPr>
            </w:pPr>
          </w:p>
        </w:tc>
      </w:tr>
      <w:tr w:rsidRPr="00452E83" w:rsidR="00455F1F" w:rsidTr="0093002C" w14:paraId="6FD8E707"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6" w14:textId="77777777">
            <w:pPr>
              <w:pStyle w:val="Tableheader"/>
              <w:rPr>
                <w:rFonts w:ascii="Verdana" w:hAnsi="Verdana"/>
              </w:rPr>
            </w:pPr>
            <w:r w:rsidRPr="00452E83">
              <w:rPr>
                <w:rFonts w:ascii="Verdana" w:hAnsi="Verdana"/>
              </w:rPr>
              <w:t>Compliance</w:t>
            </w:r>
            <w:bookmarkStart w:name="_p_65FD952827E50744A13D2FFFF4270DAE" w:id="382"/>
            <w:bookmarkEnd w:id="382"/>
          </w:p>
        </w:tc>
      </w:tr>
      <w:tr w:rsidRPr="008053B2" w:rsidR="00455F1F" w:rsidTr="0093002C" w14:paraId="6FD8E70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8"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9" w14:textId="77777777">
            <w:pPr>
              <w:pStyle w:val="Tablebody"/>
              <w:rPr>
                <w:rFonts w:ascii="Verdana" w:hAnsi="Verdana"/>
                <w:lang w:val="fr-CH"/>
              </w:rPr>
            </w:pPr>
            <w:r w:rsidRPr="00452E83">
              <w:rPr>
                <w:rFonts w:ascii="Verdana" w:hAnsi="Verdana"/>
                <w:strike/>
                <w:color w:val="FF0000"/>
                <w:u w:val="dash"/>
                <w:lang w:val="fr-CH"/>
              </w:rPr>
              <w:t>CBS–CCl/IPET-OPSLS</w:t>
            </w:r>
            <w:bookmarkStart w:name="_p_DCE9B246CC60F848828DA25AEE157175" w:id="383"/>
            <w:bookmarkEnd w:id="383"/>
            <w:r w:rsidRPr="00452E83">
              <w:rPr>
                <w:rFonts w:ascii="Verdana" w:hAnsi="Verdana"/>
                <w:lang w:val="fr-CH"/>
              </w:rPr>
              <w:t xml:space="preserve"> </w:t>
            </w:r>
            <w:r w:rsidRPr="00452E83">
              <w:rPr>
                <w:rFonts w:ascii="Verdana" w:hAnsi="Verdana"/>
                <w:color w:val="008000"/>
                <w:u w:val="dash"/>
                <w:lang w:val="fr-CH"/>
              </w:rPr>
              <w:t>INFCOM/ET-OCPS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0A"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0B" w14:textId="77777777">
            <w:pPr>
              <w:pStyle w:val="Tablebody"/>
              <w:rPr>
                <w:rFonts w:ascii="Verdana" w:hAnsi="Verdana"/>
                <w:lang w:val="fr-CH"/>
              </w:rPr>
            </w:pPr>
          </w:p>
        </w:tc>
      </w:tr>
      <w:tr w:rsidRPr="00452E83" w:rsidR="00455F1F" w:rsidTr="0093002C" w14:paraId="6FD8E71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D"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E"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0F" w14:textId="77777777">
            <w:pPr>
              <w:pStyle w:val="Tablebody"/>
              <w:rPr>
                <w:rFonts w:ascii="Verdana" w:hAnsi="Verdana"/>
              </w:rPr>
            </w:pPr>
            <w:r w:rsidRPr="00452E83">
              <w:rPr>
                <w:rFonts w:ascii="Verdana" w:hAnsi="Verdana"/>
                <w:strike/>
                <w:color w:val="FF0000"/>
                <w:u w:val="dash"/>
              </w:rPr>
              <w:t>CBS</w:t>
            </w:r>
            <w:bookmarkStart w:name="_p_F249ED4BA80517498D47EB15BC2D368A" w:id="384"/>
            <w:bookmarkEnd w:id="384"/>
            <w:r w:rsidRPr="00452E83">
              <w:rPr>
                <w:rFonts w:ascii="Verdana" w:hAnsi="Verdana"/>
              </w:rPr>
              <w:t xml:space="preserve"> </w:t>
            </w:r>
            <w:r w:rsidRPr="00452E83">
              <w:rPr>
                <w:rFonts w:ascii="Verdana" w:hAnsi="Verdana"/>
                <w:color w:val="008000"/>
                <w:u w:val="das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10" w14:textId="77777777">
            <w:pPr>
              <w:pStyle w:val="Tablebody"/>
              <w:rPr>
                <w:rFonts w:ascii="Verdana" w:hAnsi="Verdana"/>
              </w:rPr>
            </w:pPr>
          </w:p>
        </w:tc>
      </w:tr>
    </w:tbl>
    <w:p w:rsidRPr="00CC4EDB" w:rsidR="00455F1F" w:rsidP="00455F1F" w:rsidRDefault="00455F1F" w14:paraId="6FD8E712" w14:textId="77777777">
      <w:pPr>
        <w:pStyle w:val="Heading30"/>
        <w:rPr>
          <w:rFonts w:ascii="Verdana" w:hAnsi="Verdana"/>
          <w:sz w:val="20"/>
          <w:szCs w:val="20"/>
        </w:rPr>
      </w:pPr>
      <w:r w:rsidRPr="00CC4EDB">
        <w:rPr>
          <w:rFonts w:ascii="Verdana" w:hAnsi="Verdana"/>
          <w:sz w:val="20"/>
          <w:szCs w:val="20"/>
        </w:rPr>
        <w:t>2.2.2.5</w:t>
      </w:r>
      <w:r w:rsidRPr="00CC4EDB">
        <w:rPr>
          <w:rFonts w:ascii="Verdana" w:hAnsi="Verdana"/>
          <w:sz w:val="20"/>
          <w:szCs w:val="20"/>
        </w:rPr>
        <w:tab/>
      </w:r>
      <w:r w:rsidRPr="00CC4EDB">
        <w:rPr>
          <w:rFonts w:ascii="Verdana" w:hAnsi="Verdana"/>
          <w:sz w:val="20"/>
          <w:szCs w:val="20"/>
        </w:rPr>
        <w:t>Regional severe weather forecasting</w:t>
      </w:r>
      <w:bookmarkStart w:name="_p_58EA12019ECD984B8377C2A126D8BB58" w:id="385"/>
      <w:bookmarkEnd w:id="385"/>
    </w:p>
    <w:p w:rsidRPr="00452E83" w:rsidR="00455F1F" w:rsidP="00455F1F" w:rsidRDefault="00455F1F" w14:paraId="6FD8E713" w14:textId="77777777">
      <w:pPr>
        <w:pStyle w:val="Note"/>
      </w:pPr>
      <w:r w:rsidRPr="00452E83">
        <w:t>Note:</w:t>
      </w:r>
      <w:r w:rsidRPr="00452E83">
        <w:tab/>
      </w:r>
      <w:r w:rsidRPr="00452E83">
        <w:t>This activity includes a network of RSMCs and associated NMCs.</w:t>
      </w:r>
      <w:bookmarkStart w:name="_p_46243AD89D363048BD9F0D6BF5F34E53" w:id="386"/>
      <w:bookmarkEnd w:id="386"/>
    </w:p>
    <w:p w:rsidRPr="00452E83" w:rsidR="00455F1F" w:rsidP="00455F1F" w:rsidRDefault="00455F1F" w14:paraId="6FD8E714"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2.2.2.5.1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Regional Specialized Meteorological Centres conducting regional severe weather forecasting shall:</w:t>
      </w:r>
      <w:bookmarkStart w:name="_p_E88F0916A7884D438DF011E23D666F51" w:id="387"/>
      <w:bookmarkEnd w:id="387"/>
    </w:p>
    <w:p w:rsidRPr="00452E83" w:rsidR="00455F1F" w:rsidP="00CC4EDB" w:rsidRDefault="00455F1F" w14:paraId="6FD8E715"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Agree on the targeted severe events, phenomena, criteria for guidance and extent of regional domain with associated NMCs;</w:t>
      </w:r>
      <w:bookmarkStart w:name="_p_A7D565AE237E54469A003FCAC991B356" w:id="388"/>
      <w:bookmarkEnd w:id="388"/>
    </w:p>
    <w:p w:rsidRPr="00452E83" w:rsidR="00455F1F" w:rsidP="00CC4EDB" w:rsidRDefault="00455F1F" w14:paraId="6FD8E71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Prepare, at least once per day, severe weather forecasting guidance products for associated NMCs containing an interpretation of deterministic NWP, EPS and remote sensing-based guidance products;</w:t>
      </w:r>
      <w:bookmarkStart w:name="_p_883F340385C31B46A732E96BC122CDF1" w:id="389"/>
      <w:bookmarkEnd w:id="389"/>
    </w:p>
    <w:p w:rsidRPr="00452E83" w:rsidR="00455F1F" w:rsidP="00CC4EDB" w:rsidRDefault="00455F1F" w14:paraId="6FD8E71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Make available on a dedicated website (with password protection as appropriate), relevant deterministic NWP, EPS and remote sensing-based guidance products;</w:t>
      </w:r>
      <w:bookmarkStart w:name="_p_BEEC3AA52149754D8A3DABBFD4E9B808" w:id="390"/>
      <w:bookmarkEnd w:id="390"/>
    </w:p>
    <w:p w:rsidRPr="00452E83" w:rsidR="00455F1F" w:rsidP="00CC4EDB" w:rsidRDefault="00455F1F" w14:paraId="6FD8E71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Where severe weather is associated with tropical cyclones, centres will take guidance from the appropriate RSMC for tropical cyclone forecasting and interpret it in terms of severe weather guidance.</w:t>
      </w:r>
      <w:bookmarkStart w:name="_p_002718F9C44E1846886B1CB1BEFACF2F" w:id="391"/>
      <w:bookmarkEnd w:id="391"/>
    </w:p>
    <w:p w:rsidRPr="00452E83" w:rsidR="00455F1F" w:rsidP="00455F1F" w:rsidRDefault="00455F1F" w14:paraId="6FD8E719"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2.2.2.5.2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National Meteorological Centres associated in this activity shall:</w:t>
      </w:r>
      <w:bookmarkStart w:name="_p_5C8FF424AB825B40B52542CF695D8C30" w:id="392"/>
      <w:bookmarkEnd w:id="392"/>
    </w:p>
    <w:p w:rsidRPr="00452E83" w:rsidR="00455F1F" w:rsidP="00CC4EDB" w:rsidRDefault="00455F1F" w14:paraId="6FD8E71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Provide criteria for severe weather warnings to the relevant RSMCs participating in this activity;</w:t>
      </w:r>
      <w:bookmarkStart w:name="_p_04871030EDC920419C2EE953A8A118DA" w:id="393"/>
      <w:bookmarkEnd w:id="393"/>
    </w:p>
    <w:p w:rsidRPr="00452E83" w:rsidR="00455F1F" w:rsidP="00CC4EDB" w:rsidRDefault="00455F1F" w14:paraId="6FD8E71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Evaluate products, including the daily severe weather forecasting guidance, and provide feedback to the RSMCs;</w:t>
      </w:r>
      <w:bookmarkStart w:name="_p_A94DCB6275A55A4F8150C599C0DEEBC2" w:id="394"/>
      <w:bookmarkEnd w:id="394"/>
    </w:p>
    <w:p w:rsidRPr="00452E83" w:rsidR="00455F1F" w:rsidP="00CC4EDB" w:rsidRDefault="00455F1F" w14:paraId="6FD8E71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Ensure that appropriate warnings of severe weather are issued.</w:t>
      </w:r>
      <w:bookmarkStart w:name="_p_F74411190A32D14AABAF4DB5BD887BBF" w:id="395"/>
      <w:bookmarkEnd w:id="395"/>
    </w:p>
    <w:p w:rsidRPr="00452E83" w:rsidR="00455F1F" w:rsidP="00455F1F" w:rsidRDefault="00455F1F" w14:paraId="6FD8E71D" w14:textId="77777777">
      <w:pPr>
        <w:pStyle w:val="Note"/>
      </w:pPr>
      <w:r w:rsidRPr="00452E83">
        <w:t>Note:</w:t>
      </w:r>
      <w:r w:rsidRPr="00452E83">
        <w:tab/>
      </w:r>
      <w:r w:rsidRPr="00452E83">
        <w:t>The bodies in charge of managing the information contained in the present Manual related to regional severe weather forecasting are specified in Table 14.</w:t>
      </w:r>
      <w:bookmarkStart w:name="_p_DAC34B66C7293B46810FDD8DCF4CB2F1" w:id="396"/>
      <w:bookmarkEnd w:id="396"/>
    </w:p>
    <w:p w:rsidRPr="00CC4EDB" w:rsidR="00455F1F" w:rsidP="00F20AFE" w:rsidRDefault="00455F1F" w14:paraId="6FD8E71E" w14:textId="77777777">
      <w:pPr>
        <w:pStyle w:val="Tablecaption"/>
        <w:keepLines/>
        <w:spacing w:line="240" w:lineRule="auto"/>
        <w:rPr>
          <w:rFonts w:ascii="Verdana" w:hAnsi="Verdana"/>
          <w:color w:val="000000" w:themeColor="text1"/>
          <w:sz w:val="18"/>
          <w:szCs w:val="18"/>
        </w:rPr>
      </w:pPr>
      <w:r w:rsidRPr="00CC4EDB">
        <w:rPr>
          <w:rFonts w:ascii="Verdana" w:hAnsi="Verdana"/>
          <w:color w:val="000000" w:themeColor="text1"/>
          <w:sz w:val="18"/>
          <w:szCs w:val="18"/>
        </w:rPr>
        <w:t>Table 14. WMO bodies responsible for managing information related to regional severe weather forecasting</w:t>
      </w:r>
      <w:bookmarkStart w:name="_p_3B721DE28C6BDF4190998FC6F710EE62" w:id="397"/>
      <w:bookmarkEnd w:id="397"/>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720"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1F" w14:textId="77777777">
            <w:pPr>
              <w:pStyle w:val="Tableheader"/>
              <w:rPr>
                <w:rFonts w:ascii="Verdana" w:hAnsi="Verdana"/>
              </w:rPr>
            </w:pPr>
            <w:r w:rsidRPr="00452E83">
              <w:rPr>
                <w:rFonts w:ascii="Verdana" w:hAnsi="Verdana"/>
              </w:rPr>
              <w:t>Responsibility</w:t>
            </w:r>
            <w:bookmarkStart w:name="_p_83380E09F404D24186D4B6F93DF95618" w:id="398"/>
            <w:bookmarkEnd w:id="398"/>
          </w:p>
        </w:tc>
      </w:tr>
      <w:tr w:rsidRPr="00452E83" w:rsidR="00455F1F" w:rsidTr="0093002C" w14:paraId="6FD8E722"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21" w14:textId="77777777">
            <w:pPr>
              <w:pStyle w:val="Tableheader"/>
              <w:rPr>
                <w:rFonts w:ascii="Verdana" w:hAnsi="Verdana"/>
              </w:rPr>
            </w:pPr>
            <w:r w:rsidRPr="00452E83">
              <w:rPr>
                <w:rFonts w:ascii="Verdana" w:hAnsi="Verdana"/>
              </w:rPr>
              <w:t>Changes to activity specification</w:t>
            </w:r>
            <w:bookmarkStart w:name="_p_A5AF900241834048B5F1D205F9078BC0" w:id="399"/>
            <w:bookmarkEnd w:id="399"/>
          </w:p>
        </w:tc>
      </w:tr>
      <w:tr w:rsidRPr="00452E83" w:rsidR="00455F1F" w:rsidTr="0093002C" w14:paraId="6FD8E72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3"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4"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5" w14:textId="77777777">
            <w:pPr>
              <w:pStyle w:val="Tablebody"/>
              <w:rPr>
                <w:rFonts w:ascii="Verdana" w:hAnsi="Verdana"/>
              </w:rPr>
            </w:pPr>
            <w:r w:rsidRPr="00452E83">
              <w:rPr>
                <w:rFonts w:ascii="Verdana" w:hAnsi="Verdana"/>
                <w:strike/>
                <w:color w:val="FF0000"/>
                <w:u w:val="dash"/>
              </w:rPr>
              <w:t>SG-SWFDP</w:t>
            </w:r>
            <w:bookmarkStart w:name="_p_0EBC8E302D78374A8FFF6C7B3EBEBC47" w:id="400"/>
            <w:bookmarkEnd w:id="400"/>
            <w:r w:rsidRPr="00452E83">
              <w:rPr>
                <w:rFonts w:ascii="Verdana" w:hAnsi="Verdana"/>
              </w:rPr>
              <w:t xml:space="preserve"> </w:t>
            </w:r>
            <w:r w:rsidRPr="00452E83">
              <w:rPr>
                <w:rFonts w:ascii="Verdana" w:hAnsi="Verdana"/>
                <w:color w:val="008000"/>
                <w:u w:val="dash"/>
              </w:rPr>
              <w:t>SERCOM/SC-DRR</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26" w14:textId="77777777">
            <w:pPr>
              <w:pStyle w:val="Tablebody"/>
              <w:rPr>
                <w:rFonts w:ascii="Verdana" w:hAnsi="Verdana"/>
              </w:rPr>
            </w:pPr>
          </w:p>
        </w:tc>
      </w:tr>
      <w:tr w:rsidRPr="00452E83" w:rsidR="00455F1F" w:rsidTr="0093002C" w14:paraId="6FD8E72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28"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9" w14:textId="77777777">
            <w:pPr>
              <w:pStyle w:val="Tablebody"/>
              <w:rPr>
                <w:rFonts w:ascii="Verdana" w:hAnsi="Verdana"/>
              </w:rPr>
            </w:pPr>
            <w:r w:rsidRPr="00452E83">
              <w:rPr>
                <w:rFonts w:ascii="Verdana" w:hAnsi="Verdana"/>
                <w:strike/>
                <w:color w:val="FF0000"/>
                <w:u w:val="dash"/>
              </w:rPr>
              <w:t>CBS</w:t>
            </w:r>
            <w:bookmarkStart w:name="_p_4358870BCF5868409DBA3878E5833C69" w:id="401"/>
            <w:bookmarkEnd w:id="401"/>
            <w:r w:rsidRPr="00452E83">
              <w:rPr>
                <w:rFonts w:ascii="Verdana" w:hAnsi="Verdana"/>
              </w:rPr>
              <w:t xml:space="preserve"> </w:t>
            </w:r>
            <w:r w:rsidRPr="00452E83">
              <w:rPr>
                <w:rFonts w:ascii="Verdana" w:hAnsi="Verdana"/>
                <w:color w:val="008000"/>
                <w:u w:val="dash"/>
                <w:lang w:val="fr-C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A" w14:textId="77777777">
            <w:pPr>
              <w:pStyle w:val="Tablebody"/>
              <w:rPr>
                <w:rFonts w:ascii="Verdana" w:hAnsi="Verdana"/>
              </w:rPr>
            </w:pPr>
            <w:r w:rsidRPr="00452E83">
              <w:rPr>
                <w:rFonts w:ascii="Verdana" w:hAnsi="Verdana"/>
                <w:color w:val="008000"/>
                <w:u w:val="dash"/>
              </w:rPr>
              <w:t>SERCOM</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2B" w14:textId="77777777">
            <w:pPr>
              <w:pStyle w:val="Tablebody"/>
              <w:rPr>
                <w:rFonts w:ascii="Verdana" w:hAnsi="Verdana"/>
              </w:rPr>
            </w:pPr>
          </w:p>
        </w:tc>
      </w:tr>
      <w:tr w:rsidRPr="00452E83" w:rsidR="00455F1F" w:rsidTr="0093002C" w14:paraId="6FD8E73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2D"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E" w14:textId="77777777">
            <w:pPr>
              <w:pStyle w:val="Tablebody"/>
              <w:rPr>
                <w:rFonts w:ascii="Verdana" w:hAnsi="Verdana"/>
              </w:rPr>
            </w:pPr>
            <w:r w:rsidRPr="00452E83">
              <w:rPr>
                <w:rFonts w:ascii="Verdana" w:hAnsi="Verdana"/>
              </w:rPr>
              <w:t>EC/Congress</w:t>
            </w:r>
            <w:bookmarkStart w:name="_p_10A11D9D5422CE449CFEBB200D2982BC" w:id="402"/>
            <w:bookmarkEnd w:id="402"/>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2F"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30" w14:textId="77777777">
            <w:pPr>
              <w:pStyle w:val="Tablebody"/>
              <w:rPr>
                <w:rFonts w:ascii="Verdana" w:hAnsi="Verdana"/>
              </w:rPr>
            </w:pPr>
          </w:p>
        </w:tc>
      </w:tr>
      <w:tr w:rsidRPr="00452E83" w:rsidR="00455F1F" w:rsidTr="0093002C" w14:paraId="6FD8E733"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2" w14:textId="77777777">
            <w:pPr>
              <w:pStyle w:val="Tableheader"/>
              <w:rPr>
                <w:rFonts w:ascii="Verdana" w:hAnsi="Verdana"/>
              </w:rPr>
            </w:pPr>
            <w:r w:rsidRPr="00452E83">
              <w:rPr>
                <w:rFonts w:ascii="Verdana" w:hAnsi="Verdana"/>
              </w:rPr>
              <w:t>Centres designation</w:t>
            </w:r>
            <w:bookmarkStart w:name="_p_F2DD7BACD934A34BA4D370762BEC285D" w:id="403"/>
            <w:bookmarkEnd w:id="403"/>
          </w:p>
        </w:tc>
      </w:tr>
      <w:tr w:rsidRPr="00452E83" w:rsidR="00455F1F" w:rsidTr="0093002C" w14:paraId="6FD8E73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4"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5" w14:textId="77777777">
            <w:pPr>
              <w:pStyle w:val="Tablebody"/>
              <w:rPr>
                <w:rFonts w:ascii="Verdana" w:hAnsi="Verdana"/>
              </w:rPr>
            </w:pPr>
            <w:r w:rsidRPr="00452E83">
              <w:rPr>
                <w:rFonts w:ascii="Verdana" w:hAnsi="Verdana"/>
              </w:rPr>
              <w:t>RA</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36" w14:textId="77777777">
            <w:pPr>
              <w:pStyle w:val="Tablebody"/>
              <w:rPr>
                <w:rFonts w:ascii="Verdana" w:hAnsi="Verdana"/>
              </w:rPr>
            </w:pPr>
            <w:r w:rsidRPr="00452E83">
              <w:rPr>
                <w:rFonts w:ascii="Verdana" w:hAnsi="Verdana"/>
                <w:strike/>
                <w:color w:val="FF0000"/>
                <w:u w:val="dash"/>
              </w:rPr>
              <w:t>CBS</w:t>
            </w:r>
            <w:bookmarkStart w:name="_p_4E72F65CAEA4904C97159066193AF2F6" w:id="404"/>
            <w:bookmarkEnd w:id="404"/>
            <w:r w:rsidRPr="00452E83">
              <w:rPr>
                <w:rFonts w:ascii="Verdana" w:hAnsi="Verdana"/>
              </w:rPr>
              <w:t xml:space="preserve"> </w:t>
            </w:r>
            <w:r w:rsidRPr="00452E83">
              <w:rPr>
                <w:rFonts w:ascii="Verdana" w:hAnsi="Verdana"/>
                <w:color w:val="008000"/>
                <w:u w:val="dash"/>
                <w:lang w:val="fr-C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37" w14:textId="77777777">
            <w:pPr>
              <w:pStyle w:val="Tablebody"/>
              <w:rPr>
                <w:rFonts w:ascii="Verdana" w:hAnsi="Verdana"/>
              </w:rPr>
            </w:pPr>
            <w:r w:rsidRPr="00452E83">
              <w:rPr>
                <w:rFonts w:ascii="Verdana" w:hAnsi="Verdana"/>
                <w:color w:val="008000"/>
                <w:u w:val="dash"/>
              </w:rPr>
              <w:t>SERCOM</w:t>
            </w:r>
          </w:p>
        </w:tc>
      </w:tr>
      <w:tr w:rsidRPr="00452E83" w:rsidR="00455F1F" w:rsidTr="0093002C" w14:paraId="6FD8E73D"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9"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A" w14:textId="77777777">
            <w:pPr>
              <w:pStyle w:val="Tablebody"/>
              <w:rPr>
                <w:rFonts w:ascii="Verdana" w:hAnsi="Verdana"/>
              </w:rPr>
            </w:pPr>
            <w:r w:rsidRPr="00452E83">
              <w:rPr>
                <w:rFonts w:ascii="Verdana" w:hAnsi="Verdana"/>
              </w:rPr>
              <w:t>EC/Congress</w:t>
            </w:r>
            <w:bookmarkStart w:name="_p_3DD3398E45F5374AA530441B947D3490" w:id="405"/>
            <w:bookmarkEnd w:id="405"/>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3B"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3C" w14:textId="77777777">
            <w:pPr>
              <w:pStyle w:val="Tablebody"/>
              <w:rPr>
                <w:rFonts w:ascii="Verdana" w:hAnsi="Verdana"/>
              </w:rPr>
            </w:pPr>
          </w:p>
        </w:tc>
      </w:tr>
      <w:tr w:rsidRPr="00452E83" w:rsidR="00455F1F" w:rsidTr="0093002C" w14:paraId="6FD8E73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3E" w14:textId="77777777">
            <w:pPr>
              <w:pStyle w:val="Tableheader"/>
              <w:rPr>
                <w:rFonts w:ascii="Verdana" w:hAnsi="Verdana"/>
              </w:rPr>
            </w:pPr>
            <w:r w:rsidRPr="00452E83">
              <w:rPr>
                <w:rFonts w:ascii="Verdana" w:hAnsi="Verdana"/>
              </w:rPr>
              <w:t>Compliance</w:t>
            </w:r>
            <w:bookmarkStart w:name="_p_6756E414A0711F42B442D10C82D059DB" w:id="406"/>
            <w:bookmarkEnd w:id="406"/>
          </w:p>
        </w:tc>
      </w:tr>
      <w:tr w:rsidRPr="00452E83" w:rsidR="00455F1F" w:rsidTr="0093002C" w14:paraId="6FD8E74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40"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41" w14:textId="77777777">
            <w:pPr>
              <w:pStyle w:val="Tablebody"/>
              <w:rPr>
                <w:rFonts w:ascii="Verdana" w:hAnsi="Verdana"/>
              </w:rPr>
            </w:pPr>
            <w:r w:rsidRPr="00452E83">
              <w:rPr>
                <w:rFonts w:ascii="Verdana" w:hAnsi="Verdana"/>
                <w:strike/>
                <w:color w:val="FF0000"/>
                <w:u w:val="dash"/>
              </w:rPr>
              <w:t>SG-SWFDP</w:t>
            </w:r>
            <w:bookmarkStart w:name="_p_8CE487F4A65F6A45B3332E47ECF13EC7" w:id="407"/>
            <w:bookmarkEnd w:id="407"/>
            <w:r w:rsidRPr="00452E83">
              <w:rPr>
                <w:rFonts w:ascii="Verdana" w:hAnsi="Verdana"/>
              </w:rPr>
              <w:t xml:space="preserve"> </w:t>
            </w:r>
            <w:r w:rsidRPr="00452E83">
              <w:rPr>
                <w:rFonts w:ascii="Verdana" w:hAnsi="Verdana"/>
                <w:color w:val="008000"/>
                <w:u w:val="dash"/>
              </w:rPr>
              <w:t>SERCOM/SC-DRR</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42"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43" w14:textId="77777777">
            <w:pPr>
              <w:pStyle w:val="Tablebody"/>
              <w:rPr>
                <w:rFonts w:ascii="Verdana" w:hAnsi="Verdana"/>
              </w:rPr>
            </w:pPr>
          </w:p>
        </w:tc>
      </w:tr>
      <w:tr w:rsidRPr="00452E83" w:rsidR="00455F1F" w:rsidTr="0093002C" w14:paraId="6FD8E74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45"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46"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4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lang w:val="fr-CH"/>
              </w:rPr>
              <w:t>INFCOM</w:t>
            </w:r>
            <w:bookmarkStart w:name="_p_39606611CEC9FF43A671099EDCE7FEAA" w:id="408"/>
            <w:bookmarkEnd w:id="408"/>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48" w14:textId="77777777">
            <w:pPr>
              <w:pStyle w:val="Tablebody"/>
              <w:rPr>
                <w:rFonts w:ascii="Verdana" w:hAnsi="Verdana"/>
              </w:rPr>
            </w:pPr>
            <w:r w:rsidRPr="00452E83">
              <w:rPr>
                <w:rFonts w:ascii="Verdana" w:hAnsi="Verdana"/>
                <w:color w:val="008000"/>
                <w:u w:val="dash"/>
              </w:rPr>
              <w:t>SERCOM</w:t>
            </w:r>
          </w:p>
        </w:tc>
      </w:tr>
    </w:tbl>
    <w:p w:rsidRPr="00452E83" w:rsidR="00455F1F" w:rsidP="00455F1F" w:rsidRDefault="00455F1F" w14:paraId="6FD8E74A" w14:textId="77777777">
      <w:pPr>
        <w:pStyle w:val="Note"/>
      </w:pPr>
      <w:r w:rsidRPr="00452E83">
        <w:t xml:space="preserve">Acronyms not previously defined: </w:t>
      </w:r>
      <w:r w:rsidRPr="00452E83">
        <w:rPr>
          <w:strike/>
          <w:color w:val="FF0000"/>
          <w:u w:val="dash"/>
        </w:rPr>
        <w:t>SG-SWFDP – Steering Group for the Severe Weather Forecasting Demonstration Project</w:t>
      </w:r>
      <w:bookmarkStart w:name="_p_182DBF404525B4478C58AF694E8F1215" w:id="409"/>
      <w:bookmarkEnd w:id="409"/>
      <w:r w:rsidRPr="00452E83">
        <w:t xml:space="preserve"> </w:t>
      </w:r>
      <w:r w:rsidRPr="00452E83">
        <w:rPr>
          <w:color w:val="008000"/>
          <w:u w:val="dash"/>
        </w:rPr>
        <w:t xml:space="preserve">SC-DRR </w:t>
      </w:r>
      <w:r w:rsidR="00D55C1B">
        <w:rPr>
          <w:color w:val="008000"/>
          <w:u w:val="dash"/>
        </w:rPr>
        <w:t>–</w:t>
      </w:r>
      <w:r w:rsidRPr="00452E83">
        <w:rPr>
          <w:color w:val="008000"/>
          <w:u w:val="dash"/>
        </w:rPr>
        <w:t xml:space="preserve"> Standing Committee on Disaster Risk Reduction and Public Services</w:t>
      </w:r>
      <w:r w:rsidRPr="00452E83">
        <w:t>.</w:t>
      </w:r>
    </w:p>
    <w:p w:rsidRPr="00612E3F" w:rsidR="00455F1F" w:rsidP="00455F1F" w:rsidRDefault="00455F1F" w14:paraId="6FD8E74B" w14:textId="77777777">
      <w:pPr>
        <w:pStyle w:val="Heading30"/>
        <w:rPr>
          <w:rFonts w:ascii="Verdana" w:hAnsi="Verdana"/>
          <w:sz w:val="20"/>
          <w:szCs w:val="20"/>
        </w:rPr>
      </w:pPr>
      <w:r w:rsidRPr="00612E3F">
        <w:rPr>
          <w:rFonts w:ascii="Verdana" w:hAnsi="Verdana"/>
          <w:sz w:val="20"/>
          <w:szCs w:val="20"/>
        </w:rPr>
        <w:t>2.2.2.6</w:t>
      </w:r>
      <w:r w:rsidRPr="00612E3F">
        <w:rPr>
          <w:rFonts w:ascii="Verdana" w:hAnsi="Verdana"/>
          <w:sz w:val="20"/>
          <w:szCs w:val="20"/>
        </w:rPr>
        <w:tab/>
      </w:r>
      <w:r w:rsidRPr="00612E3F">
        <w:rPr>
          <w:rFonts w:ascii="Verdana" w:hAnsi="Verdana"/>
          <w:sz w:val="20"/>
          <w:szCs w:val="20"/>
        </w:rPr>
        <w:t>Tropical cyclone forecasting, including marine-related hazards</w:t>
      </w:r>
      <w:bookmarkStart w:name="_p_CB7EBC027A9B2644ABFA3211C9C73CEF" w:id="410"/>
      <w:bookmarkEnd w:id="410"/>
    </w:p>
    <w:p w:rsidRPr="00452E83" w:rsidR="00455F1F" w:rsidP="00455F1F" w:rsidRDefault="00455F1F" w14:paraId="6FD8E74C" w14:textId="77777777">
      <w:pPr>
        <w:pStyle w:val="Note"/>
      </w:pPr>
      <w:r w:rsidRPr="00452E83">
        <w:t>Note:</w:t>
      </w:r>
      <w:r w:rsidRPr="00452E83">
        <w:tab/>
      </w:r>
      <w:r w:rsidRPr="00452E83">
        <w:t>This activity is performed within the five Tropical Cyclone Programme regional bodies, each composed of an RSMC and a number of NMCs forming a network.</w:t>
      </w:r>
      <w:bookmarkStart w:name="_p_6326BEAE5122DC46A07C400CCEB1C441" w:id="411"/>
      <w:bookmarkEnd w:id="411"/>
    </w:p>
    <w:p w:rsidRPr="00452E83" w:rsidR="00455F1F" w:rsidP="00455F1F" w:rsidRDefault="00455F1F" w14:paraId="6FD8E74D"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2.2.2.6.1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Regional Specialized Meteorological Centres conducting tropical cyclone forecasting shall:</w:t>
      </w:r>
      <w:bookmarkStart w:name="_p_8A7CA003F548C245946C9ABD597A646C" w:id="412"/>
      <w:bookmarkEnd w:id="412"/>
    </w:p>
    <w:p w:rsidRPr="00452E83" w:rsidR="00455F1F" w:rsidP="00612E3F" w:rsidRDefault="00455F1F" w14:paraId="6FD8E74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Monitor continuously meteorological phenomena such as convective activities to predict or detect tropical cyclone formation;</w:t>
      </w:r>
      <w:bookmarkStart w:name="_p_A5B68721F242CD47A21158D07C40C2DA" w:id="413"/>
      <w:bookmarkEnd w:id="413"/>
    </w:p>
    <w:p w:rsidRPr="00452E83" w:rsidR="00455F1F" w:rsidP="00612E3F" w:rsidRDefault="00455F1F" w14:paraId="6FD8E74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Analyse and forecast tropical cyclones based on all available observational data and forecasting guidance, including NWP, EPS and satellite-based products;</w:t>
      </w:r>
      <w:bookmarkStart w:name="_p_27F6F1DA524F8C449C09774279562AEC" w:id="414"/>
      <w:bookmarkEnd w:id="414"/>
    </w:p>
    <w:p w:rsidRPr="00452E83" w:rsidR="00455F1F" w:rsidP="00612E3F" w:rsidRDefault="00455F1F" w14:paraId="6FD8E75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Issue tropical cyclone advisories to associated NMCs;</w:t>
      </w:r>
      <w:bookmarkStart w:name="_p_6557379FEE12E84E82E0F1662E2328BA" w:id="415"/>
      <w:bookmarkEnd w:id="415"/>
    </w:p>
    <w:p w:rsidRPr="00452E83" w:rsidR="00455F1F" w:rsidP="00612E3F" w:rsidRDefault="00455F1F" w14:paraId="6FD8E75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As appropriate, add information in tropical cyclone advisories on hazardous phenomena associated with tropical cyclones such as heavy rains, strong winds and storm surges;</w:t>
      </w:r>
      <w:bookmarkStart w:name="_p_B5F6B0DC27D70B468A6B5E6C810885CC" w:id="416"/>
      <w:bookmarkEnd w:id="416"/>
    </w:p>
    <w:p w:rsidRPr="00452E83" w:rsidR="00455F1F" w:rsidP="00612E3F" w:rsidRDefault="00455F1F" w14:paraId="6FD8E75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Name tropical cyclones when they have been analysed with maximum wind speeds of 34 knots or more;</w:t>
      </w:r>
      <w:bookmarkStart w:name="_p_0903A419280B7C4282C38EEF26113F09" w:id="417"/>
      <w:bookmarkEnd w:id="417"/>
    </w:p>
    <w:p w:rsidRPr="00452E83" w:rsidR="00455F1F" w:rsidP="00612E3F" w:rsidRDefault="00455F1F" w14:paraId="6FD8E753" w14:textId="42142D18">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Conduct post-event analysis of tropical cyclones based on quality-assured observational data and issue best-track data within an appropriate period of time (preferably on an annual basis); issue such data to the tropical cyclone community, including the International Best</w:t>
      </w:r>
      <w:r w:rsidR="00873295">
        <w:rPr>
          <w:b w:val="0"/>
          <w:bCs/>
          <w:color w:val="000000" w:themeColor="text1"/>
          <w:szCs w:val="20"/>
        </w:rPr>
        <w:t>-</w:t>
      </w:r>
      <w:r w:rsidRPr="00452E83">
        <w:rPr>
          <w:b w:val="0"/>
          <w:bCs/>
          <w:color w:val="000000" w:themeColor="text1"/>
          <w:szCs w:val="20"/>
        </w:rPr>
        <w:t>Track Archive for Climate Stewardship</w:t>
      </w:r>
      <w:r w:rsidR="00E16C68">
        <w:rPr>
          <w:b w:val="0"/>
          <w:bCs/>
          <w:color w:val="000000" w:themeColor="text1"/>
          <w:szCs w:val="20"/>
        </w:rPr>
        <w:t xml:space="preserve"> </w:t>
      </w:r>
      <w:r w:rsidRPr="00E16C68" w:rsidR="00E16C68">
        <w:rPr>
          <w:b w:val="0"/>
          <w:bCs/>
          <w:color w:val="000000" w:themeColor="text1"/>
          <w:szCs w:val="20"/>
        </w:rPr>
        <w:t>(IBTrACS)</w:t>
      </w:r>
      <w:r w:rsidRPr="00452E83">
        <w:rPr>
          <w:b w:val="0"/>
          <w:bCs/>
          <w:color w:val="000000" w:themeColor="text1"/>
          <w:szCs w:val="20"/>
        </w:rPr>
        <w:t>;</w:t>
      </w:r>
      <w:bookmarkStart w:name="_p_3AA201DBB4B8534482F7989BC79C80B5" w:id="418"/>
      <w:bookmarkEnd w:id="418"/>
    </w:p>
    <w:p w:rsidRPr="00452E83" w:rsidR="00455F1F" w:rsidP="00612E3F" w:rsidRDefault="00455F1F" w14:paraId="6FD8E75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(g)</w:t>
      </w:r>
      <w:r w:rsidRPr="00452E83">
        <w:rPr>
          <w:b w:val="0"/>
          <w:bCs/>
          <w:color w:val="000000" w:themeColor="text1"/>
          <w:szCs w:val="20"/>
        </w:rPr>
        <w:tab/>
      </w:r>
      <w:r w:rsidRPr="00452E83">
        <w:rPr>
          <w:b w:val="0"/>
          <w:bCs/>
          <w:color w:val="000000" w:themeColor="text1"/>
          <w:szCs w:val="20"/>
        </w:rPr>
        <w:t>Promote research and development, and training in tropical cyclone analysis, forecasting and warning techniques.</w:t>
      </w:r>
      <w:bookmarkStart w:name="_p_7A7493FE29DEE74D878C0857D5B25FE1" w:id="419"/>
      <w:bookmarkEnd w:id="419"/>
    </w:p>
    <w:p w:rsidRPr="00452E83" w:rsidR="00455F1F" w:rsidP="00455F1F" w:rsidRDefault="00455F1F" w14:paraId="6FD8E755"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2.2.2.6.2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National Meteorological Centres associated with this activity shall:</w:t>
      </w:r>
      <w:bookmarkStart w:name="_p_F21B39D801BE964DB4D3D5781663955D" w:id="420"/>
      <w:bookmarkEnd w:id="420"/>
    </w:p>
    <w:p w:rsidRPr="00452E83" w:rsidR="00455F1F" w:rsidP="00612E3F" w:rsidRDefault="00455F1F" w14:paraId="6FD8E75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Issue forecasts and warnings of tropical cyclones to threatened communities;</w:t>
      </w:r>
      <w:bookmarkStart w:name="_p_FE37B37B41EA6E44BBCE25862BE95F08" w:id="421"/>
      <w:bookmarkEnd w:id="421"/>
    </w:p>
    <w:p w:rsidRPr="00452E83" w:rsidR="00455F1F" w:rsidP="00612E3F" w:rsidRDefault="00455F1F" w14:paraId="6FD8E75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Coordinate with national agencies responsible for disaster risk reduction;</w:t>
      </w:r>
      <w:bookmarkStart w:name="_p_A59F14C31269D047A2C39006FB717D42" w:id="422"/>
      <w:bookmarkEnd w:id="422"/>
    </w:p>
    <w:p w:rsidRPr="00452E83" w:rsidR="00455F1F" w:rsidP="00612E3F" w:rsidRDefault="00455F1F" w14:paraId="6FD8E75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Provide relevant regional centres with observational data of tropical cyclones on a real-time basis.</w:t>
      </w:r>
      <w:bookmarkStart w:name="_p_B01C45E3BD979D46B61947C95026C0EE" w:id="423"/>
      <w:bookmarkEnd w:id="423"/>
    </w:p>
    <w:p w:rsidRPr="00680D7C" w:rsidR="00455F1F" w:rsidP="00455F1F" w:rsidRDefault="00455F1F" w14:paraId="6FD8E759" w14:textId="1F8E5295">
      <w:pPr>
        <w:pStyle w:val="Bodytext1"/>
        <w:rPr>
          <w:rStyle w:val="Semibold"/>
          <w:rFonts w:ascii="Verdana" w:hAnsi="Verdana" w:eastAsia="Malgun Gothic"/>
          <w:color w:val="000000" w:themeColor="text1"/>
          <w:sz w:val="20"/>
          <w:szCs w:val="20"/>
        </w:rPr>
      </w:pPr>
      <w:r w:rsidRPr="00452E83">
        <w:rPr>
          <w:rStyle w:val="Semibold"/>
          <w:rFonts w:ascii="Verdana" w:hAnsi="Verdana"/>
          <w:b w:val="0"/>
          <w:bCs/>
          <w:color w:val="000000" w:themeColor="text1"/>
          <w:sz w:val="20"/>
          <w:szCs w:val="20"/>
        </w:rPr>
        <w:t>2.2.2.6.3</w:t>
      </w:r>
      <w:r w:rsidRPr="00452E83">
        <w:rPr>
          <w:rStyle w:val="Semibold"/>
          <w:rFonts w:ascii="Verdana" w:hAnsi="Verdana"/>
          <w:b w:val="0"/>
          <w:bCs/>
          <w:color w:val="000000" w:themeColor="text1"/>
          <w:sz w:val="20"/>
          <w:szCs w:val="20"/>
        </w:rPr>
        <w:tab/>
      </w:r>
      <w:r w:rsidRPr="00452E83">
        <w:rPr>
          <w:rStyle w:val="Semibold"/>
          <w:rFonts w:ascii="Verdana" w:hAnsi="Verdana"/>
          <w:b w:val="0"/>
          <w:bCs/>
          <w:color w:val="000000" w:themeColor="text1"/>
          <w:sz w:val="20"/>
          <w:szCs w:val="20"/>
        </w:rPr>
        <w:t xml:space="preserve">All six RSMCs for tropical cyclone forecasting together with Tropical Cyclone Warning </w:t>
      </w:r>
      <w:proofErr w:type="spellStart"/>
      <w:r w:rsidRPr="00452E83">
        <w:rPr>
          <w:rStyle w:val="Semibold"/>
          <w:rFonts w:ascii="Verdana" w:hAnsi="Verdana"/>
          <w:b w:val="0"/>
          <w:bCs/>
          <w:color w:val="000000" w:themeColor="text1"/>
          <w:sz w:val="20"/>
          <w:szCs w:val="20"/>
        </w:rPr>
        <w:t>Centre</w:t>
      </w:r>
      <w:del w:author="Eunha Lim" w:date="2021-04-12T08:33:00Z" w:id="424">
        <w:r w:rsidRPr="00452E83" w:rsidDel="002E7A64">
          <w:rPr>
            <w:rStyle w:val="Semibold"/>
            <w:rFonts w:ascii="Verdana" w:hAnsi="Verdana"/>
            <w:b w:val="0"/>
            <w:bCs/>
            <w:color w:val="000000" w:themeColor="text1"/>
            <w:sz w:val="20"/>
            <w:szCs w:val="20"/>
          </w:rPr>
          <w:delText xml:space="preserve"> </w:delText>
        </w:r>
      </w:del>
      <w:r w:rsidRPr="001E00AD">
        <w:rPr>
          <w:rStyle w:val="Semibold"/>
          <w:rFonts w:ascii="Verdana" w:hAnsi="Verdana"/>
          <w:b w:val="0"/>
          <w:bCs/>
          <w:strike/>
          <w:color w:val="FF0000"/>
          <w:sz w:val="20"/>
          <w:szCs w:val="20"/>
          <w:u w:val="dash"/>
        </w:rPr>
        <w:t>Darwin</w:t>
      </w:r>
      <w:proofErr w:type="spellEnd"/>
      <w:r w:rsidRPr="00452E83">
        <w:rPr>
          <w:rStyle w:val="Semibold"/>
          <w:rFonts w:ascii="Verdana" w:hAnsi="Verdana"/>
          <w:b w:val="0"/>
          <w:bCs/>
          <w:color w:val="000000" w:themeColor="text1"/>
          <w:sz w:val="20"/>
          <w:szCs w:val="20"/>
        </w:rPr>
        <w:t xml:space="preserve">, which are designated as Tropical Cyclone Advisory Centres (TCAC) by regional air navigation agreement within the framework of the tropical cyclone watch of the International Civil Aviation Organization (ICAO), shall issue tropical cyclone advisories for aviation in accordance with the provisions made in </w:t>
      </w:r>
      <w:r w:rsidRPr="00452E83">
        <w:rPr>
          <w:rStyle w:val="Semibolditalic"/>
          <w:rFonts w:ascii="Verdana" w:hAnsi="Verdana"/>
          <w:b w:val="0"/>
          <w:bCs/>
          <w:color w:val="000000" w:themeColor="text1"/>
          <w:sz w:val="20"/>
          <w:szCs w:val="20"/>
        </w:rPr>
        <w:t>Meteorological Service for International Air Navigation</w:t>
      </w:r>
      <w:r w:rsidRPr="00452E83">
        <w:rPr>
          <w:rStyle w:val="Semibold"/>
          <w:rFonts w:ascii="Verdana" w:hAnsi="Verdana"/>
          <w:b w:val="0"/>
          <w:bCs/>
          <w:color w:val="000000" w:themeColor="text1"/>
          <w:sz w:val="20"/>
          <w:szCs w:val="20"/>
        </w:rPr>
        <w:t>, Annex 3 to the Convention on International Civil Aviation, ICAO; and T</w:t>
      </w:r>
      <w:r w:rsidRPr="00452E83">
        <w:rPr>
          <w:rStyle w:val="Semibolditalic"/>
          <w:rFonts w:ascii="Verdana" w:hAnsi="Verdana"/>
          <w:b w:val="0"/>
          <w:bCs/>
          <w:color w:val="000000" w:themeColor="text1"/>
          <w:sz w:val="20"/>
          <w:szCs w:val="20"/>
        </w:rPr>
        <w:t>echnical Regulations</w:t>
      </w:r>
      <w:r w:rsidRPr="00452E83">
        <w:rPr>
          <w:rStyle w:val="Semibold"/>
          <w:rFonts w:ascii="Verdana" w:hAnsi="Verdana"/>
          <w:b w:val="0"/>
          <w:bCs/>
          <w:color w:val="000000" w:themeColor="text1"/>
          <w:sz w:val="20"/>
          <w:szCs w:val="20"/>
        </w:rPr>
        <w:t xml:space="preserve"> (</w:t>
      </w:r>
      <w:hyperlink w:history="1" w:anchor=".YEotfWhKg2w" r:id="rId41">
        <w:r w:rsidRPr="00215290">
          <w:rPr>
            <w:rStyle w:val="Hyperlink"/>
            <w:rFonts w:ascii="Verdana" w:hAnsi="Verdana"/>
            <w:bCs/>
            <w:sz w:val="20"/>
            <w:szCs w:val="20"/>
          </w:rPr>
          <w:t>WMO-No. 49</w:t>
        </w:r>
      </w:hyperlink>
      <w:r w:rsidRPr="00452E83">
        <w:rPr>
          <w:rStyle w:val="Semibold"/>
          <w:rFonts w:ascii="Verdana" w:hAnsi="Verdana"/>
          <w:b w:val="0"/>
          <w:bCs/>
          <w:color w:val="000000" w:themeColor="text1"/>
          <w:sz w:val="20"/>
          <w:szCs w:val="20"/>
        </w:rPr>
        <w:t xml:space="preserve">), Volume II, Parts I and II. SIGMET information concerning tropical cyclones shall be issued by the meteorological watch offices for the flight information region concerned </w:t>
      </w:r>
      <w:r w:rsidRPr="00452E83">
        <w:rPr>
          <w:rFonts w:ascii="Verdana" w:hAnsi="Verdana"/>
          <w:color w:val="000000" w:themeColor="text1"/>
          <w:sz w:val="20"/>
          <w:szCs w:val="20"/>
        </w:rPr>
        <w:t xml:space="preserve">and should be based on the tropical cyclone advisory issued by TCACs in accordance with ICAO Annex 3 </w:t>
      </w:r>
      <w:r w:rsidRPr="00452E83">
        <w:rPr>
          <w:rFonts w:ascii="Verdana" w:hAnsi="Verdana"/>
          <w:color w:val="000000" w:themeColor="text1"/>
          <w:sz w:val="20"/>
          <w:szCs w:val="20"/>
          <w:lang w:val="en-US"/>
        </w:rPr>
        <w:t xml:space="preserve">and </w:t>
      </w:r>
      <w:r w:rsidRPr="00452E83">
        <w:rPr>
          <w:rStyle w:val="Italic"/>
          <w:rFonts w:ascii="Verdana" w:hAnsi="Verdana"/>
          <w:color w:val="000000" w:themeColor="text1"/>
          <w:sz w:val="20"/>
          <w:szCs w:val="20"/>
          <w:lang w:val="en-US"/>
        </w:rPr>
        <w:t>Technical Regulations</w:t>
      </w:r>
      <w:r w:rsidRPr="00452E83">
        <w:rPr>
          <w:rFonts w:ascii="Verdana" w:hAnsi="Verdana"/>
          <w:color w:val="000000" w:themeColor="text1"/>
          <w:sz w:val="20"/>
          <w:szCs w:val="20"/>
        </w:rPr>
        <w:t xml:space="preserve"> (</w:t>
      </w:r>
      <w:hyperlink w:history="1" w:anchor=".YEotfWhKg2w" r:id="rId42">
        <w:r w:rsidRPr="00215290">
          <w:rPr>
            <w:rStyle w:val="Hyperlink"/>
            <w:rFonts w:ascii="Verdana" w:hAnsi="Verdana"/>
            <w:sz w:val="20"/>
            <w:szCs w:val="20"/>
          </w:rPr>
          <w:t>WMO-No. 49</w:t>
        </w:r>
      </w:hyperlink>
      <w:r w:rsidRPr="00452E83">
        <w:rPr>
          <w:rFonts w:ascii="Verdana" w:hAnsi="Verdana"/>
          <w:color w:val="000000" w:themeColor="text1"/>
          <w:sz w:val="20"/>
          <w:szCs w:val="20"/>
        </w:rPr>
        <w:t>), Volume II, 3.4 and 7.</w:t>
      </w:r>
      <w:bookmarkStart w:name="_p_1856177D781DE74C98E737F9C8E4D55B" w:id="425"/>
      <w:bookmarkEnd w:id="425"/>
    </w:p>
    <w:p w:rsidRPr="00452E83" w:rsidR="00455F1F" w:rsidP="00455F1F" w:rsidRDefault="00455F1F" w14:paraId="6FD8E75A"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2.2.2.6.4</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Members holding METAREA responsibility within the Global Maritime Distress and Safety System (GMDSS) protocols – established by the International Maritime Organization in Chapter IV of the International Convention of Safety Of Life At Sea – shall include information on tropical cyclones as needed in their GMDSS maritime weather information for shipping.</w:t>
      </w:r>
      <w:bookmarkStart w:name="_p_B871B1DABDC5E940982A1B570DFF3AFB" w:id="426"/>
      <w:bookmarkEnd w:id="426"/>
    </w:p>
    <w:p w:rsidRPr="00452E83" w:rsidR="00455F1F" w:rsidP="00455F1F" w:rsidRDefault="00455F1F" w14:paraId="6FD8E75B" w14:textId="77777777">
      <w:pPr>
        <w:pStyle w:val="Note"/>
      </w:pPr>
      <w:r w:rsidRPr="00452E83">
        <w:t>Note:</w:t>
      </w:r>
      <w:r w:rsidRPr="00452E83">
        <w:tab/>
      </w:r>
      <w:r w:rsidRPr="00452E83">
        <w:t>The bodies in charge of managing the information contained in the present Manual related to tropical cyclone forecasting are specified in Table 15.</w:t>
      </w:r>
      <w:bookmarkStart w:name="_p_75627AB85CCD244D953BF16F881E4865" w:id="427"/>
      <w:bookmarkEnd w:id="427"/>
    </w:p>
    <w:p w:rsidRPr="00612E3F" w:rsidR="00455F1F" w:rsidP="00F20AFE" w:rsidRDefault="00455F1F" w14:paraId="6FD8E75C" w14:textId="7B99271A">
      <w:pPr>
        <w:pStyle w:val="Tablecaption"/>
        <w:keepLines/>
        <w:spacing w:line="240" w:lineRule="auto"/>
        <w:rPr>
          <w:rFonts w:ascii="Verdana" w:hAnsi="Verdana"/>
          <w:color w:val="000000" w:themeColor="text1"/>
          <w:sz w:val="18"/>
          <w:szCs w:val="18"/>
        </w:rPr>
      </w:pPr>
      <w:r w:rsidRPr="25F4496C" w:rsidR="00455F1F">
        <w:rPr>
          <w:rFonts w:ascii="Verdana" w:hAnsi="Verdana"/>
          <w:color w:val="000000" w:themeColor="text1" w:themeTint="FF" w:themeShade="FF"/>
          <w:sz w:val="18"/>
          <w:szCs w:val="18"/>
        </w:rPr>
        <w:t>Table 15. WMO bodies responsible for managing information related to tropical cyclone forecas</w:t>
      </w:r>
      <w:bookmarkStart w:name="_p_E9609AAB7D92874DB6F232F4FE8F63F7" w:id="428"/>
      <w:bookmarkEnd w:id="428"/>
      <w:r w:rsidRPr="25F4496C" w:rsidR="00455F1F">
        <w:rPr>
          <w:rFonts w:ascii="Verdana" w:hAnsi="Verdana"/>
          <w:color w:val="000000" w:themeColor="text1" w:themeTint="FF" w:themeShade="FF"/>
          <w:sz w:val="18"/>
          <w:szCs w:val="18"/>
        </w:rPr>
        <w:t>ting</w:t>
      </w:r>
      <w:ins w:author="Eunha Lim" w:date="2021-04-15T10:00:00Z" w:id="285394681">
        <w:r w:rsidRPr="25F4496C" w:rsidR="002C7AF1">
          <w:rPr>
            <w:rFonts w:ascii="Verdana" w:hAnsi="Verdana"/>
            <w:color w:val="000000" w:themeColor="text1" w:themeTint="FF" w:themeShade="FF"/>
            <w:sz w:val="18"/>
            <w:szCs w:val="18"/>
          </w:rPr>
          <w:t xml:space="preserve"> [</w:t>
        </w:r>
        <w:r w:rsidRPr="25F4496C" w:rsidR="00B03275">
          <w:rPr>
            <w:rFonts w:ascii="Verdana" w:hAnsi="Verdana"/>
            <w:color w:val="000000" w:themeColor="text1" w:themeTint="FF" w:themeShade="FF"/>
            <w:sz w:val="18"/>
            <w:szCs w:val="18"/>
          </w:rPr>
          <w:t>Secretariat]</w:t>
        </w:r>
      </w:ins>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3E15C3" w14:paraId="6FD8E75E"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5D" w14:textId="77777777">
            <w:pPr>
              <w:pStyle w:val="Tableheader"/>
              <w:rPr>
                <w:rFonts w:ascii="Verdana" w:hAnsi="Verdana"/>
              </w:rPr>
            </w:pPr>
            <w:r w:rsidRPr="00452E83">
              <w:rPr>
                <w:rFonts w:ascii="Verdana" w:hAnsi="Verdana"/>
              </w:rPr>
              <w:t>Responsibility</w:t>
            </w:r>
            <w:bookmarkStart w:name="_p_085AC6B44E94484DBC9DB37E0ADC6B33" w:id="430"/>
            <w:bookmarkEnd w:id="430"/>
          </w:p>
        </w:tc>
      </w:tr>
      <w:tr w:rsidRPr="00452E83" w:rsidR="00455F1F" w:rsidTr="003E15C3" w14:paraId="6FD8E760"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5F" w14:textId="77777777">
            <w:pPr>
              <w:pStyle w:val="Tableheader"/>
              <w:rPr>
                <w:rFonts w:ascii="Verdana" w:hAnsi="Verdana"/>
              </w:rPr>
            </w:pPr>
            <w:r w:rsidRPr="00452E83">
              <w:rPr>
                <w:rFonts w:ascii="Verdana" w:hAnsi="Verdana"/>
              </w:rPr>
              <w:t>Changes to activity specification</w:t>
            </w:r>
            <w:bookmarkStart w:name="_p_6AFCD9682082354FB49A8BF940345D88" w:id="431"/>
            <w:bookmarkEnd w:id="431"/>
          </w:p>
        </w:tc>
      </w:tr>
      <w:tr w:rsidRPr="00452E83" w:rsidR="00455F1F" w:rsidTr="003E15C3" w14:paraId="6FD8E76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1"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2" w14:textId="77777777">
            <w:pPr>
              <w:pStyle w:val="Tablebody"/>
              <w:rPr>
                <w:rFonts w:ascii="Verdana" w:hAnsi="Verdana"/>
              </w:rPr>
            </w:pPr>
            <w:r w:rsidRPr="00452E83">
              <w:rPr>
                <w:rFonts w:ascii="Verdana" w:hAnsi="Verdana"/>
                <w:strike/>
                <w:color w:val="FF0000"/>
                <w:u w:val="dash"/>
              </w:rPr>
              <w:t>Technical coordination meeting</w:t>
            </w:r>
            <w:bookmarkStart w:name="_p_E0C879984E9862409FE28BEE2D167B64" w:id="432"/>
            <w:bookmarkEnd w:id="432"/>
            <w:r w:rsidRPr="00452E83">
              <w:rPr>
                <w:rFonts w:ascii="Verdana" w:hAnsi="Verdana"/>
              </w:rPr>
              <w:t xml:space="preserve"> </w:t>
            </w:r>
            <w:r w:rsidRPr="00452E83" w:rsidR="0091501B">
              <w:rPr>
                <w:rFonts w:ascii="Verdana" w:hAnsi="Verdana"/>
                <w:color w:val="008000"/>
                <w:u w:val="dash"/>
              </w:rPr>
              <w:t>SERCOM/SC-DRR</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3" w14:textId="77777777">
            <w:pPr>
              <w:pStyle w:val="Tablebody"/>
              <w:rPr>
                <w:rFonts w:ascii="Verdana" w:hAnsi="Verdana" w:eastAsia="Malgun Gothic"/>
                <w:color w:val="008000"/>
                <w:u w:val="dash"/>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64" w14:textId="77777777">
            <w:pPr>
              <w:pStyle w:val="Tablebody"/>
              <w:rPr>
                <w:rFonts w:ascii="Verdana" w:hAnsi="Verdana"/>
              </w:rPr>
            </w:pPr>
          </w:p>
        </w:tc>
      </w:tr>
      <w:tr w:rsidRPr="00452E83" w:rsidR="00455F1F" w:rsidTr="003E15C3" w14:paraId="6FD8E76A"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66"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8" w14:textId="11869547">
            <w:pPr>
              <w:pStyle w:val="Tablebody"/>
              <w:rPr>
                <w:rFonts w:ascii="Verdana" w:hAnsi="Verdana"/>
              </w:rPr>
            </w:pPr>
            <w:del w:author="Eunha Lim" w:date="2021-04-15T09:58:00Z" w:id="433">
              <w:r w:rsidRPr="00452E83" w:rsidDel="008053B2">
                <w:rPr>
                  <w:rFonts w:ascii="Verdana" w:hAnsi="Verdana"/>
                  <w:strike/>
                  <w:color w:val="FF0000"/>
                  <w:u w:val="dash"/>
                </w:rPr>
                <w:delText>Regional tropical cyclone committee</w:delText>
              </w:r>
              <w:bookmarkStart w:name="_p_F4DCD0D3D63D234199B571A5E7A800A0" w:id="434"/>
              <w:bookmarkEnd w:id="434"/>
              <w:r w:rsidRPr="00452E83" w:rsidDel="008053B2">
                <w:rPr>
                  <w:rFonts w:ascii="Verdana" w:hAnsi="Verdana"/>
                </w:rPr>
                <w:delText xml:space="preserve"> </w:delText>
              </w:r>
              <w:r w:rsidRPr="00452E83" w:rsidDel="008053B2">
                <w:rPr>
                  <w:rFonts w:ascii="Verdana" w:hAnsi="Verdana"/>
                  <w:color w:val="008000"/>
                  <w:u w:val="dash"/>
                </w:rPr>
                <w:delText>SERCOM</w:delText>
              </w:r>
            </w:del>
            <w:ins w:author="Eunha Lim" w:date="2021-04-15T09:58:00Z" w:id="435">
              <w:r w:rsidR="008053B2">
                <w:rPr>
                  <w:rFonts w:ascii="Verdana" w:hAnsi="Verdana"/>
                  <w:color w:val="008000"/>
                  <w:u w:val="dash"/>
                </w:rPr>
                <w:t xml:space="preserve"> </w:t>
              </w:r>
              <w:r w:rsidRPr="008053B2" w:rsidR="008053B2">
                <w:rPr>
                  <w:rFonts w:ascii="Verdana" w:hAnsi="Verdana"/>
                  <w:color w:val="008000"/>
                  <w:u w:val="dash"/>
                </w:rPr>
                <w:t>Regional tropical cyclone committee</w:t>
              </w:r>
            </w:ins>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8053B2" w14:paraId="6FD8E769" w14:textId="25E31BC2">
            <w:pPr>
              <w:pStyle w:val="Tablebody"/>
              <w:rPr>
                <w:rFonts w:ascii="Verdana" w:hAnsi="Verdana"/>
              </w:rPr>
            </w:pPr>
            <w:ins w:author="Eunha Lim" w:date="2021-04-15T09:57:00Z" w:id="436">
              <w:r w:rsidRPr="00452E83">
                <w:rPr>
                  <w:rFonts w:ascii="Verdana" w:hAnsi="Verdana"/>
                  <w:color w:val="008000"/>
                  <w:u w:val="dash"/>
                </w:rPr>
                <w:t>SERCOM</w:t>
              </w:r>
            </w:ins>
          </w:p>
        </w:tc>
      </w:tr>
      <w:tr w:rsidRPr="00452E83" w:rsidR="00455F1F" w:rsidTr="003E15C3" w14:paraId="6FD8E76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6B"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C" w14:textId="77777777">
            <w:pPr>
              <w:pStyle w:val="Tablebody"/>
              <w:rPr>
                <w:rFonts w:ascii="Verdana" w:hAnsi="Verdana"/>
              </w:rPr>
            </w:pPr>
            <w:r w:rsidRPr="00452E83">
              <w:rPr>
                <w:rFonts w:ascii="Verdana" w:hAnsi="Verdana"/>
              </w:rPr>
              <w:t>EC/Congress</w:t>
            </w:r>
            <w:bookmarkStart w:name="_p_1C423EF291D89C4DA4BC3B6EDBF9644E" w:id="437"/>
            <w:bookmarkEnd w:id="437"/>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6D"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6E" w14:textId="77777777">
            <w:pPr>
              <w:pStyle w:val="Tablebody"/>
              <w:rPr>
                <w:rFonts w:ascii="Verdana" w:hAnsi="Verdana"/>
              </w:rPr>
            </w:pPr>
          </w:p>
        </w:tc>
      </w:tr>
      <w:tr w:rsidRPr="00452E83" w:rsidR="00455F1F" w:rsidTr="003E15C3" w14:paraId="6FD8E771"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0" w14:textId="77777777">
            <w:pPr>
              <w:pStyle w:val="Tableheader"/>
              <w:rPr>
                <w:rFonts w:ascii="Verdana" w:hAnsi="Verdana"/>
              </w:rPr>
            </w:pPr>
            <w:r w:rsidRPr="00452E83">
              <w:rPr>
                <w:rFonts w:ascii="Verdana" w:hAnsi="Verdana"/>
              </w:rPr>
              <w:t>Centres designation</w:t>
            </w:r>
            <w:bookmarkStart w:name="_p_DC7BECB3881A474FBF3090751A3B17C1" w:id="438"/>
            <w:bookmarkEnd w:id="438"/>
          </w:p>
        </w:tc>
      </w:tr>
      <w:tr w:rsidRPr="00452E83" w:rsidR="00455F1F" w:rsidTr="003E15C3" w14:paraId="6FD8E776"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2"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3" w14:textId="410E0E35">
            <w:pPr>
              <w:pStyle w:val="Tablebody"/>
              <w:rPr>
                <w:rFonts w:ascii="Verdana" w:hAnsi="Verdana"/>
              </w:rPr>
            </w:pPr>
            <w:del w:author="Eunha Lim" w:date="2021-04-15T09:59:00Z" w:id="439">
              <w:r w:rsidRPr="00452E83" w:rsidDel="0021165D">
                <w:rPr>
                  <w:rFonts w:ascii="Verdana" w:hAnsi="Verdana"/>
                  <w:strike/>
                  <w:color w:val="FF0000"/>
                  <w:u w:val="dash"/>
                </w:rPr>
                <w:delText>CBS</w:delText>
              </w:r>
              <w:r w:rsidRPr="00452E83" w:rsidDel="0021165D">
                <w:rPr>
                  <w:rFonts w:ascii="Verdana" w:hAnsi="Verdana"/>
                </w:rPr>
                <w:delText xml:space="preserve"> </w:delText>
              </w:r>
              <w:r w:rsidRPr="00452E83" w:rsidDel="0021165D">
                <w:rPr>
                  <w:rFonts w:ascii="Verdana" w:hAnsi="Verdana"/>
                  <w:color w:val="008000"/>
                  <w:u w:val="dash"/>
                </w:rPr>
                <w:delText>Regional Tropical Cyclone bodies</w:delText>
              </w:r>
            </w:del>
            <w:ins w:author="Eunha Lim" w:date="2021-04-15T09:59:00Z" w:id="440">
              <w:r w:rsidR="009765A2">
                <w:rPr>
                  <w:rFonts w:ascii="Verdana" w:hAnsi="Verdana"/>
                  <w:color w:val="008000"/>
                  <w:u w:val="dash"/>
                </w:rPr>
                <w:t xml:space="preserve"> </w:t>
              </w:r>
              <w:r w:rsidRPr="00452E83" w:rsidR="0021165D">
                <w:rPr>
                  <w:rFonts w:ascii="Verdana" w:hAnsi="Verdana"/>
                  <w:color w:val="008000"/>
                  <w:u w:val="dash"/>
                </w:rPr>
                <w:t>INFCOM</w:t>
              </w:r>
            </w:ins>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74" w14:textId="76F60C7F">
            <w:pPr>
              <w:pStyle w:val="Tablebody"/>
              <w:rPr>
                <w:rFonts w:ascii="Verdana" w:hAnsi="Verdana"/>
              </w:rPr>
            </w:pPr>
            <w:del w:author="Eunha Lim" w:date="2021-04-15T09:59:00Z" w:id="441">
              <w:r w:rsidRPr="00452E83" w:rsidDel="009765A2">
                <w:rPr>
                  <w:rFonts w:ascii="Verdana" w:hAnsi="Verdana"/>
                  <w:strike/>
                  <w:color w:val="FF0000"/>
                  <w:u w:val="dash"/>
                </w:rPr>
                <w:delText>Regional tropical cyclone committee</w:delText>
              </w:r>
              <w:bookmarkStart w:name="_p_446B619F88DD2C4A810DB0D903031CCB" w:id="442"/>
              <w:bookmarkEnd w:id="442"/>
              <w:r w:rsidRPr="00452E83" w:rsidDel="009765A2">
                <w:rPr>
                  <w:rFonts w:ascii="Verdana" w:hAnsi="Verdana"/>
                </w:rPr>
                <w:delText xml:space="preserve"> </w:delText>
              </w:r>
              <w:r w:rsidRPr="00452E83" w:rsidDel="009765A2">
                <w:rPr>
                  <w:rFonts w:ascii="Verdana" w:hAnsi="Verdana"/>
                  <w:color w:val="008000"/>
                  <w:u w:val="dash"/>
                </w:rPr>
                <w:delText>INFCOM</w:delText>
              </w:r>
            </w:del>
            <w:bookmarkStart w:name="_GoBack" w:id="443"/>
            <w:bookmarkEnd w:id="443"/>
            <w:ins w:author="Eunha Lim" w:date="2021-04-15T09:59:00Z" w:id="444">
              <w:r w:rsidRPr="008053B2" w:rsidR="009765A2">
                <w:rPr>
                  <w:rFonts w:ascii="Verdana" w:hAnsi="Verdana"/>
                  <w:color w:val="008000"/>
                  <w:u w:val="dash"/>
                </w:rPr>
                <w:t>Regional tropical cyclone committee</w:t>
              </w:r>
            </w:ins>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75" w14:textId="77777777">
            <w:pPr>
              <w:pStyle w:val="Tablebody"/>
              <w:rPr>
                <w:rFonts w:ascii="Verdana" w:hAnsi="Verdana"/>
              </w:rPr>
            </w:pPr>
            <w:r w:rsidRPr="00452E83">
              <w:rPr>
                <w:rFonts w:ascii="Verdana" w:hAnsi="Verdana"/>
                <w:color w:val="008000"/>
                <w:u w:val="dash"/>
              </w:rPr>
              <w:t>SERCOM</w:t>
            </w:r>
          </w:p>
        </w:tc>
      </w:tr>
      <w:tr w:rsidRPr="00452E83" w:rsidR="00455F1F" w:rsidTr="003E15C3" w14:paraId="6FD8E77B"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7"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8" w14:textId="77777777">
            <w:pPr>
              <w:pStyle w:val="Tablebody"/>
              <w:rPr>
                <w:rFonts w:ascii="Verdana" w:hAnsi="Verdana"/>
              </w:rPr>
            </w:pPr>
            <w:r w:rsidRPr="00452E83">
              <w:rPr>
                <w:rFonts w:ascii="Verdana" w:hAnsi="Verdana"/>
              </w:rPr>
              <w:t>EC/Congress</w:t>
            </w:r>
            <w:bookmarkStart w:name="_p_21796B599D8A7942ADC9A746E5D3E99C" w:id="445"/>
            <w:bookmarkEnd w:id="445"/>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79"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7A" w14:textId="77777777">
            <w:pPr>
              <w:pStyle w:val="Tablebody"/>
              <w:rPr>
                <w:rFonts w:ascii="Verdana" w:hAnsi="Verdana"/>
              </w:rPr>
            </w:pPr>
          </w:p>
        </w:tc>
      </w:tr>
      <w:tr w:rsidRPr="00452E83" w:rsidR="00455F1F" w:rsidTr="003E15C3" w14:paraId="6FD8E77D"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C" w14:textId="542E8478">
            <w:pPr>
              <w:pStyle w:val="Tableheader"/>
              <w:rPr>
                <w:rFonts w:ascii="Verdana" w:hAnsi="Verdana"/>
              </w:rPr>
            </w:pPr>
            <w:r w:rsidRPr="00452E83">
              <w:rPr>
                <w:rFonts w:ascii="Verdana" w:hAnsi="Verdana"/>
              </w:rPr>
              <w:t>Compliance</w:t>
            </w:r>
            <w:bookmarkStart w:name="_p_B28C7349B46B2D4E9122F5D193074466" w:id="446"/>
            <w:bookmarkEnd w:id="446"/>
          </w:p>
        </w:tc>
      </w:tr>
      <w:tr w:rsidRPr="00452E83" w:rsidR="00455F1F" w:rsidTr="003E15C3" w14:paraId="6FD8E782"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E"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7F" w14:textId="77777777">
            <w:pPr>
              <w:pStyle w:val="Tablebody"/>
              <w:rPr>
                <w:rFonts w:ascii="Verdana" w:hAnsi="Verdana"/>
              </w:rPr>
            </w:pPr>
            <w:r w:rsidRPr="00452E83">
              <w:rPr>
                <w:rFonts w:ascii="Verdana" w:hAnsi="Verdana"/>
                <w:strike/>
                <w:color w:val="FF0000"/>
                <w:u w:val="dash"/>
              </w:rPr>
              <w:t>Technical coordination meeting</w:t>
            </w:r>
            <w:bookmarkStart w:name="_p_87B6774AE492A74D95FFF3E0A996CB3C" w:id="447"/>
            <w:bookmarkEnd w:id="447"/>
            <w:r w:rsidRPr="00452E83">
              <w:rPr>
                <w:rFonts w:ascii="Verdana" w:hAnsi="Verdana"/>
              </w:rPr>
              <w:t xml:space="preserve"> </w:t>
            </w:r>
            <w:r w:rsidRPr="00452E83">
              <w:rPr>
                <w:rFonts w:ascii="Verdana" w:hAnsi="Verdana"/>
                <w:color w:val="008000"/>
                <w:u w:val="dash"/>
              </w:rPr>
              <w:t>SERCOM/SC-DRR</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80"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81" w14:textId="77777777">
            <w:pPr>
              <w:pStyle w:val="Tablebody"/>
              <w:rPr>
                <w:rFonts w:ascii="Verdana" w:hAnsi="Verdana"/>
              </w:rPr>
            </w:pPr>
          </w:p>
        </w:tc>
      </w:tr>
      <w:tr w:rsidRPr="00452E83" w:rsidR="00455F1F" w:rsidTr="003E15C3" w14:paraId="6FD8E787"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83"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84"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A41CA5FA5AFF8A458FAAA31FB5BD7E11" w:id="448"/>
            <w:bookmarkEnd w:id="448"/>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85" w14:textId="77777777">
            <w:pPr>
              <w:pStyle w:val="Tablebody"/>
              <w:rPr>
                <w:rFonts w:ascii="Verdana" w:hAnsi="Verdana"/>
                <w:color w:val="008000"/>
                <w:u w:val="dash"/>
              </w:rPr>
            </w:pPr>
            <w:r w:rsidRPr="00452E83">
              <w:rPr>
                <w:rFonts w:ascii="Verdana" w:hAnsi="Verdana"/>
                <w:color w:val="008000"/>
                <w:u w:val="dash"/>
              </w:rPr>
              <w:t xml:space="preserve">SERCOM </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86" w14:textId="77777777">
            <w:pPr>
              <w:pStyle w:val="Tablebody"/>
              <w:rPr>
                <w:rFonts w:ascii="Verdana" w:hAnsi="Verdana"/>
              </w:rPr>
            </w:pPr>
          </w:p>
        </w:tc>
      </w:tr>
    </w:tbl>
    <w:p w:rsidRPr="00612E3F" w:rsidR="00455F1F" w:rsidP="00455F1F" w:rsidRDefault="00455F1F" w14:paraId="6FD8E788" w14:textId="77777777">
      <w:pPr>
        <w:pStyle w:val="Heading30"/>
        <w:rPr>
          <w:rFonts w:ascii="Verdana" w:hAnsi="Verdana"/>
          <w:sz w:val="20"/>
          <w:szCs w:val="20"/>
        </w:rPr>
      </w:pPr>
      <w:r w:rsidRPr="00612E3F">
        <w:rPr>
          <w:rFonts w:ascii="Verdana" w:hAnsi="Verdana"/>
          <w:sz w:val="20"/>
          <w:szCs w:val="20"/>
        </w:rPr>
        <w:t>2.2.2.7</w:t>
      </w:r>
      <w:r w:rsidRPr="00612E3F">
        <w:rPr>
          <w:rFonts w:ascii="Verdana" w:hAnsi="Verdana"/>
          <w:sz w:val="20"/>
          <w:szCs w:val="20"/>
        </w:rPr>
        <w:tab/>
      </w:r>
      <w:r w:rsidRPr="00612E3F">
        <w:rPr>
          <w:rFonts w:ascii="Verdana" w:hAnsi="Verdana"/>
          <w:sz w:val="20"/>
          <w:szCs w:val="20"/>
        </w:rPr>
        <w:t>Nuclear environmental emergency response</w:t>
      </w:r>
      <w:bookmarkStart w:name="_p_56AB344E65EED643BF8C4AF6A771D998" w:id="449"/>
      <w:bookmarkEnd w:id="449"/>
    </w:p>
    <w:p w:rsidRPr="00452E83" w:rsidR="00455F1F" w:rsidP="00455F1F" w:rsidRDefault="00455F1F" w14:paraId="6FD8E789"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nuclear environmental emergency response shall:</w:t>
      </w:r>
      <w:bookmarkStart w:name="_p_9E5AE4365433344D8CCFA9A5D6A72B35" w:id="450"/>
      <w:bookmarkEnd w:id="450"/>
    </w:p>
    <w:p w:rsidRPr="00452E83" w:rsidR="00455F1F" w:rsidP="00612E3F" w:rsidRDefault="00455F1F" w14:paraId="6FD8E78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Contribute to support for WMO Members and the International Atomic Energy Agency (IAEA);</w:t>
      </w:r>
      <w:bookmarkStart w:name="_p_F2AA459C112B1B4AA763E8550F7DBE2D" w:id="451"/>
      <w:bookmarkEnd w:id="451"/>
    </w:p>
    <w:p w:rsidRPr="00452E83" w:rsidR="00455F1F" w:rsidP="00612E3F" w:rsidRDefault="00455F1F" w14:paraId="6FD8E78B" w14:textId="77777777">
      <w:pPr>
        <w:pStyle w:val="Indent1semibold"/>
        <w:ind w:left="1134" w:hanging="567"/>
        <w:rPr>
          <w:b w:val="0"/>
          <w:bCs/>
          <w:color w:val="000000" w:themeColor="text1"/>
          <w:szCs w:val="20"/>
        </w:rPr>
      </w:pPr>
      <w:r w:rsidRPr="00452E83">
        <w:rPr>
          <w:b w:val="0"/>
          <w:bCs/>
          <w:color w:val="000000" w:themeColor="text1"/>
        </w:rPr>
        <w:t>(i)</w:t>
      </w:r>
      <w:r w:rsidRPr="00452E83">
        <w:rPr>
          <w:b w:val="0"/>
          <w:bCs/>
          <w:color w:val="000000" w:themeColor="text1"/>
        </w:rPr>
        <w:tab/>
      </w:r>
      <w:r w:rsidRPr="00452E83">
        <w:rPr>
          <w:b w:val="0"/>
          <w:bCs/>
          <w:color w:val="000000" w:themeColor="text1"/>
        </w:rPr>
        <w:t>Prepare, on request from a delegated authority</w:t>
      </w:r>
      <w:r w:rsidRPr="00452E83">
        <w:footnoteReference w:id="2"/>
      </w:r>
      <w:r w:rsidRPr="00452E83">
        <w:rPr>
          <w:b w:val="0"/>
          <w:bCs/>
          <w:color w:val="000000" w:themeColor="text1"/>
        </w:rPr>
        <w:t xml:space="preserve"> and/or IAEA, basic information relating to</w:t>
      </w:r>
      <w:r w:rsidRPr="00452E83">
        <w:rPr>
          <w:b w:val="0"/>
          <w:bCs/>
          <w:color w:val="000000" w:themeColor="text1"/>
          <w:szCs w:val="20"/>
        </w:rPr>
        <w:t xml:space="preserve"> events in which nuclear contaminants have been released into the atmosphere; the activation of the support for nuclear emergency response is described in </w:t>
      </w:r>
      <w:r w:rsidRPr="00452E83">
        <w:rPr>
          <w:rStyle w:val="Hyperlink"/>
          <w:b w:val="0"/>
          <w:bCs/>
          <w:color w:val="000000" w:themeColor="text1"/>
          <w:szCs w:val="20"/>
        </w:rPr>
        <w:t>Appendix</w:t>
      </w:r>
      <w:r w:rsidR="000F46B7">
        <w:rPr>
          <w:rStyle w:val="Hyperlink"/>
          <w:b w:val="0"/>
          <w:bCs/>
          <w:color w:val="000000" w:themeColor="text1"/>
          <w:szCs w:val="20"/>
        </w:rPr>
        <w:t xml:space="preserve"> </w:t>
      </w:r>
      <w:r w:rsidRPr="00452E83">
        <w:rPr>
          <w:rStyle w:val="Hyperlink"/>
          <w:b w:val="0"/>
          <w:bCs/>
          <w:color w:val="000000" w:themeColor="text1"/>
          <w:szCs w:val="20"/>
        </w:rPr>
        <w:t>2.2.22</w:t>
      </w:r>
      <w:r w:rsidRPr="00452E83">
        <w:rPr>
          <w:b w:val="0"/>
          <w:bCs/>
          <w:color w:val="000000" w:themeColor="text1"/>
          <w:szCs w:val="20"/>
        </w:rPr>
        <w:t>;</w:t>
      </w:r>
      <w:bookmarkStart w:name="_p_2D1A0656DF87D54CA241CE0CDAC083CE" w:id="452"/>
      <w:bookmarkEnd w:id="452"/>
    </w:p>
    <w:p w:rsidRPr="00452E83" w:rsidR="00455F1F" w:rsidP="00612E3F" w:rsidRDefault="00455F1F" w14:paraId="6FD8E78C" w14:textId="77777777">
      <w:pPr>
        <w:pStyle w:val="Indent1semibold"/>
        <w:ind w:left="1134" w:hanging="567"/>
        <w:rPr>
          <w:b w:val="0"/>
          <w:bCs/>
          <w:color w:val="000000" w:themeColor="text1"/>
          <w:szCs w:val="20"/>
        </w:rPr>
      </w:pPr>
      <w:r w:rsidRPr="00452E83">
        <w:rPr>
          <w:b w:val="0"/>
          <w:bCs/>
          <w:color w:val="000000" w:themeColor="text1"/>
        </w:rPr>
        <w:t>(ii)</w:t>
      </w:r>
      <w:r w:rsidRPr="00452E83">
        <w:rPr>
          <w:b w:val="0"/>
          <w:bCs/>
          <w:color w:val="000000" w:themeColor="text1"/>
        </w:rPr>
        <w:tab/>
      </w:r>
      <w:r w:rsidRPr="00452E83">
        <w:rPr>
          <w:b w:val="0"/>
          <w:bCs/>
          <w:color w:val="000000" w:themeColor="text1"/>
        </w:rPr>
        <w:t>Within two to three hours of reception of a request, make a range of products available to</w:t>
      </w:r>
      <w:r w:rsidRPr="00452E83">
        <w:rPr>
          <w:b w:val="0"/>
          <w:bCs/>
          <w:color w:val="000000" w:themeColor="text1"/>
          <w:szCs w:val="20"/>
        </w:rPr>
        <w:t xml:space="preserve"> the NMHS operational contact point</w:t>
      </w:r>
      <w:r w:rsidRPr="00452E83">
        <w:rPr>
          <w:rStyle w:val="Superscript"/>
          <w:b w:val="0"/>
          <w:bCs/>
          <w:color w:val="000000" w:themeColor="text1"/>
          <w:szCs w:val="20"/>
        </w:rPr>
        <w:footnoteReference w:id="3"/>
      </w:r>
      <w:r w:rsidRPr="00452E83">
        <w:rPr>
          <w:b w:val="0"/>
          <w:bCs/>
          <w:color w:val="000000" w:themeColor="text1"/>
          <w:szCs w:val="20"/>
        </w:rPr>
        <w:t xml:space="preserve"> and/or IAEA on WIS.</w:t>
      </w:r>
      <w:r w:rsidRPr="00452E83">
        <w:rPr>
          <w:rStyle w:val="Superscript"/>
          <w:b w:val="0"/>
          <w:bCs/>
          <w:color w:val="000000" w:themeColor="text1"/>
          <w:szCs w:val="20"/>
        </w:rPr>
        <w:footnoteReference w:id="4"/>
      </w:r>
      <w:r w:rsidRPr="00452E83">
        <w:rPr>
          <w:rStyle w:val="Superscript"/>
          <w:b w:val="0"/>
          <w:bCs/>
          <w:color w:val="000000" w:themeColor="text1"/>
          <w:szCs w:val="20"/>
        </w:rPr>
        <w:t xml:space="preserve"> </w:t>
      </w:r>
      <w:r w:rsidRPr="00452E83">
        <w:rPr>
          <w:b w:val="0"/>
          <w:bCs/>
          <w:color w:val="000000" w:themeColor="text1"/>
          <w:szCs w:val="20"/>
        </w:rPr>
        <w:t xml:space="preserve">The minimum list, including parameters, forecast range, time steps and frequency, is given in </w:t>
      </w:r>
      <w:r w:rsidRPr="00452E83">
        <w:rPr>
          <w:rStyle w:val="Hyperlink"/>
          <w:b w:val="0"/>
          <w:bCs/>
          <w:color w:val="000000" w:themeColor="text1"/>
          <w:szCs w:val="20"/>
        </w:rPr>
        <w:t>Appendix</w:t>
      </w:r>
      <w:r w:rsidR="000F46B7">
        <w:rPr>
          <w:rStyle w:val="Hyperlink"/>
          <w:b w:val="0"/>
          <w:bCs/>
          <w:color w:val="000000" w:themeColor="text1"/>
          <w:szCs w:val="20"/>
        </w:rPr>
        <w:t xml:space="preserve"> </w:t>
      </w:r>
      <w:r w:rsidRPr="00452E83">
        <w:rPr>
          <w:rStyle w:val="Hyperlink"/>
          <w:b w:val="0"/>
          <w:bCs/>
          <w:color w:val="000000" w:themeColor="text1"/>
          <w:szCs w:val="20"/>
        </w:rPr>
        <w:t>2.2.23</w:t>
      </w:r>
      <w:r w:rsidRPr="00452E83">
        <w:rPr>
          <w:b w:val="0"/>
          <w:bCs/>
          <w:color w:val="000000" w:themeColor="text1"/>
          <w:szCs w:val="20"/>
        </w:rPr>
        <w:t>;</w:t>
      </w:r>
      <w:bookmarkStart w:name="_p_4288587D011D1041A0AC53F2C5D8DC36" w:id="453"/>
      <w:bookmarkEnd w:id="453"/>
    </w:p>
    <w:p w:rsidRPr="00452E83" w:rsidR="00455F1F" w:rsidP="00612E3F" w:rsidRDefault="00455F1F" w14:paraId="6FD8E78D" w14:textId="77777777">
      <w:pPr>
        <w:pStyle w:val="Indent1semibold"/>
        <w:ind w:left="1134" w:hanging="567"/>
        <w:rPr>
          <w:b w:val="0"/>
          <w:bCs/>
          <w:color w:val="000000" w:themeColor="text1"/>
          <w:szCs w:val="20"/>
        </w:rPr>
      </w:pPr>
      <w:r w:rsidRPr="00452E83">
        <w:rPr>
          <w:b w:val="0"/>
          <w:bCs/>
          <w:color w:val="000000" w:themeColor="text1"/>
          <w:szCs w:val="20"/>
        </w:rPr>
        <w:t>(iii)</w:t>
      </w:r>
      <w:r w:rsidRPr="00452E83">
        <w:rPr>
          <w:b w:val="0"/>
          <w:bCs/>
          <w:color w:val="000000" w:themeColor="text1"/>
          <w:szCs w:val="20"/>
        </w:rPr>
        <w:tab/>
      </w:r>
      <w:r w:rsidRPr="00452E83">
        <w:rPr>
          <w:b w:val="0"/>
          <w:bCs/>
          <w:color w:val="000000" w:themeColor="text1"/>
          <w:szCs w:val="20"/>
        </w:rPr>
        <w:t xml:space="preserve">Use agreed standard emission source parameters for atmospheric transport and dispersion modelling (ATDM) when source information is not available; default source parameters are given in </w:t>
      </w:r>
      <w:r w:rsidRPr="00452E83">
        <w:rPr>
          <w:rStyle w:val="Hyperlink"/>
          <w:b w:val="0"/>
          <w:bCs/>
          <w:color w:val="000000" w:themeColor="text1"/>
          <w:szCs w:val="20"/>
        </w:rPr>
        <w:t>Appendix 2.2.24</w:t>
      </w:r>
      <w:r w:rsidRPr="00452E83">
        <w:rPr>
          <w:b w:val="0"/>
          <w:bCs/>
          <w:color w:val="000000" w:themeColor="text1"/>
          <w:szCs w:val="20"/>
        </w:rPr>
        <w:t>;</w:t>
      </w:r>
      <w:bookmarkStart w:name="_p_EAE0F055EFFB384C94549CD4E1B84254" w:id="454"/>
      <w:bookmarkEnd w:id="454"/>
    </w:p>
    <w:p w:rsidRPr="00452E83" w:rsidR="00455F1F" w:rsidP="00612E3F" w:rsidRDefault="00455F1F" w14:paraId="6FD8E78E" w14:textId="77777777">
      <w:pPr>
        <w:pStyle w:val="Indent1semibold"/>
        <w:ind w:left="1134" w:hanging="567"/>
        <w:rPr>
          <w:b w:val="0"/>
          <w:bCs/>
          <w:color w:val="000000" w:themeColor="text1"/>
          <w:szCs w:val="20"/>
        </w:rPr>
      </w:pPr>
      <w:r w:rsidRPr="00452E83">
        <w:rPr>
          <w:b w:val="0"/>
          <w:bCs/>
          <w:color w:val="000000" w:themeColor="text1"/>
          <w:szCs w:val="20"/>
        </w:rPr>
        <w:t>(iv)</w:t>
      </w:r>
      <w:r w:rsidRPr="00452E83">
        <w:rPr>
          <w:b w:val="0"/>
          <w:bCs/>
          <w:color w:val="000000" w:themeColor="text1"/>
          <w:szCs w:val="20"/>
        </w:rPr>
        <w:tab/>
      </w:r>
      <w:r w:rsidRPr="00452E83">
        <w:rPr>
          <w:b w:val="0"/>
          <w:bCs/>
          <w:color w:val="000000" w:themeColor="text1"/>
          <w:szCs w:val="20"/>
        </w:rPr>
        <w:t xml:space="preserve">Make available up-to-date information on the characteristics of their ATDM systems (minimum information to be provided is given in </w:t>
      </w:r>
      <w:r w:rsidRPr="00452E83">
        <w:rPr>
          <w:rStyle w:val="Hyperlink"/>
          <w:b w:val="0"/>
          <w:bCs/>
          <w:color w:val="000000" w:themeColor="text1"/>
          <w:szCs w:val="20"/>
        </w:rPr>
        <w:t>Appendix 2.2.25</w:t>
      </w:r>
      <w:r w:rsidRPr="00452E83">
        <w:rPr>
          <w:b w:val="0"/>
          <w:bCs/>
          <w:color w:val="000000" w:themeColor="text1"/>
          <w:szCs w:val="20"/>
        </w:rPr>
        <w:t>) and a user interpretation guide for ATDM products.</w:t>
      </w:r>
      <w:bookmarkStart w:name="_p_2AB5E8E95548834BAAE25C25C1D7AB42" w:id="455"/>
      <w:bookmarkEnd w:id="455"/>
    </w:p>
    <w:p w:rsidRPr="00452E83" w:rsidR="00455F1F" w:rsidP="00455F1F" w:rsidRDefault="00455F1F" w14:paraId="6FD8E78F" w14:textId="77777777">
      <w:pPr>
        <w:pStyle w:val="Note"/>
      </w:pPr>
      <w:r w:rsidRPr="00452E83">
        <w:t>Note:</w:t>
      </w:r>
      <w:r w:rsidRPr="00452E83">
        <w:tab/>
      </w:r>
      <w:r w:rsidRPr="00452E83">
        <w:t xml:space="preserve">The forms to request WMO support by a delegated authority and by IAEA are given in </w:t>
      </w:r>
      <w:r w:rsidRPr="00452E83">
        <w:rPr>
          <w:rStyle w:val="Hyperlink"/>
        </w:rPr>
        <w:t>Appendix 2.2.26</w:t>
      </w:r>
      <w:r w:rsidRPr="00452E83">
        <w:t>.</w:t>
      </w:r>
      <w:bookmarkStart w:name="_p_081C6EB8C5233646A9539787BBABA1C9" w:id="456"/>
      <w:bookmarkEnd w:id="456"/>
    </w:p>
    <w:p w:rsidRPr="00452E83" w:rsidR="00455F1F" w:rsidP="00612E3F" w:rsidRDefault="00455F1F" w14:paraId="6FD8E790" w14:textId="77777777">
      <w:pPr>
        <w:pStyle w:val="Indent1semibold"/>
        <w:tabs>
          <w:tab w:val="clear" w:pos="480"/>
        </w:tabs>
        <w:ind w:left="567" w:hanging="567"/>
        <w:rPr>
          <w:b w:val="0"/>
          <w:bCs/>
          <w:color w:val="000000" w:themeColor="text1"/>
        </w:rPr>
      </w:pPr>
      <w:r w:rsidRPr="00452E83">
        <w:rPr>
          <w:b w:val="0"/>
          <w:bCs/>
          <w:color w:val="000000" w:themeColor="text1"/>
        </w:rPr>
        <w:t>(b)</w:t>
      </w:r>
      <w:r w:rsidRPr="00452E83">
        <w:rPr>
          <w:b w:val="0"/>
          <w:bCs/>
          <w:color w:val="000000" w:themeColor="text1"/>
        </w:rPr>
        <w:tab/>
      </w:r>
      <w:r w:rsidRPr="00452E83">
        <w:rPr>
          <w:b w:val="0"/>
          <w:bCs/>
          <w:color w:val="000000" w:themeColor="text1"/>
        </w:rPr>
        <w:t>Contribute to support for the Comprehensive Nuclear-test-ban Treaty Organization (CTBTO):</w:t>
      </w:r>
      <w:bookmarkStart w:name="_p_FA43C1DC52A4DC439B67828DAD1C3191" w:id="457"/>
      <w:bookmarkEnd w:id="457"/>
    </w:p>
    <w:p w:rsidRPr="00452E83" w:rsidR="00455F1F" w:rsidP="00612E3F" w:rsidRDefault="00455F1F" w14:paraId="6FD8E791" w14:textId="77777777">
      <w:pPr>
        <w:pStyle w:val="Indent2semibold"/>
        <w:ind w:left="1134" w:hanging="567"/>
        <w:rPr>
          <w:b w:val="0"/>
          <w:bCs/>
          <w:color w:val="000000" w:themeColor="text1"/>
        </w:rPr>
      </w:pPr>
      <w:r w:rsidRPr="00452E83">
        <w:rPr>
          <w:b w:val="0"/>
          <w:bCs/>
          <w:color w:val="000000" w:themeColor="text1"/>
        </w:rPr>
        <w:t>(i)</w:t>
      </w:r>
      <w:r w:rsidRPr="00452E83">
        <w:rPr>
          <w:b w:val="0"/>
          <w:bCs/>
          <w:color w:val="000000" w:themeColor="text1"/>
        </w:rPr>
        <w:tab/>
      </w:r>
      <w:r w:rsidRPr="00452E83">
        <w:rPr>
          <w:b w:val="0"/>
          <w:bCs/>
          <w:color w:val="000000" w:themeColor="text1"/>
        </w:rPr>
        <w:t>Prepare, on request from CTBTO, relevant atmospheric backtracking products;</w:t>
      </w:r>
      <w:bookmarkStart w:name="_p_C8E3B5ADBF570547B29AD63FFF5485A9" w:id="458"/>
      <w:bookmarkEnd w:id="458"/>
    </w:p>
    <w:p w:rsidRPr="00452E83" w:rsidR="00455F1F" w:rsidP="00612E3F" w:rsidRDefault="00455F1F" w14:paraId="6FD8E792" w14:textId="77777777">
      <w:pPr>
        <w:pStyle w:val="Indent2semibold"/>
        <w:ind w:left="1134" w:hanging="567"/>
        <w:rPr>
          <w:b w:val="0"/>
          <w:bCs/>
          <w:color w:val="000000" w:themeColor="text1"/>
        </w:rPr>
      </w:pPr>
      <w:r w:rsidRPr="00452E83">
        <w:rPr>
          <w:b w:val="0"/>
          <w:bCs/>
          <w:color w:val="000000" w:themeColor="text1"/>
        </w:rPr>
        <w:t>(ii)</w:t>
      </w:r>
      <w:r w:rsidRPr="00452E83">
        <w:rPr>
          <w:b w:val="0"/>
          <w:bCs/>
          <w:color w:val="000000" w:themeColor="text1"/>
        </w:rPr>
        <w:tab/>
      </w:r>
      <w:r w:rsidRPr="00452E83">
        <w:rPr>
          <w:b w:val="0"/>
          <w:bCs/>
          <w:color w:val="000000" w:themeColor="text1"/>
        </w:rPr>
        <w:t>Make the requested products available to CTBTO.</w:t>
      </w:r>
      <w:bookmarkStart w:name="_p_AA96F38FCE58084F895291EC992176A0" w:id="459"/>
      <w:bookmarkEnd w:id="459"/>
    </w:p>
    <w:p w:rsidRPr="00452E83" w:rsidR="00455F1F" w:rsidP="00455F1F" w:rsidRDefault="00455F1F" w14:paraId="6FD8E793" w14:textId="77777777">
      <w:pPr>
        <w:pStyle w:val="Note"/>
      </w:pPr>
      <w:r w:rsidRPr="00452E83">
        <w:t>Notes:</w:t>
      </w:r>
      <w:bookmarkStart w:name="_p_CC8AD16DC1A4F045B842A1A885A9F952" w:id="460"/>
      <w:bookmarkEnd w:id="460"/>
    </w:p>
    <w:p w:rsidRPr="00452E83" w:rsidR="00455F1F" w:rsidP="00455F1F" w:rsidRDefault="00455F1F" w14:paraId="6FD8E794" w14:textId="77777777">
      <w:pPr>
        <w:pStyle w:val="Notes1"/>
      </w:pPr>
      <w:r w:rsidRPr="00452E83">
        <w:t>1.</w:t>
      </w:r>
      <w:r w:rsidRPr="00452E83">
        <w:tab/>
      </w:r>
      <w:r w:rsidRPr="00452E83">
        <w:t xml:space="preserve">Arrangements for activation and product specifications are given in </w:t>
      </w:r>
      <w:r w:rsidRPr="008C57DE">
        <w:rPr>
          <w:rStyle w:val="Hyperlink"/>
          <w:color w:val="auto"/>
        </w:rPr>
        <w:t>Appendix 2.2.27</w:t>
      </w:r>
      <w:r w:rsidRPr="00452E83">
        <w:t>.</w:t>
      </w:r>
      <w:bookmarkStart w:name="_p_258E2F413487AE4FA639CC98BEFD6226" w:id="461"/>
      <w:bookmarkEnd w:id="461"/>
    </w:p>
    <w:p w:rsidRPr="00452E83" w:rsidR="00455F1F" w:rsidP="00455F1F" w:rsidRDefault="00455F1F" w14:paraId="6FD8E795" w14:textId="77777777">
      <w:pPr>
        <w:pStyle w:val="Notes1"/>
      </w:pPr>
      <w:r w:rsidRPr="00452E83">
        <w:t>2.</w:t>
      </w:r>
      <w:r w:rsidRPr="00452E83">
        <w:tab/>
      </w:r>
      <w:r w:rsidRPr="00452E83">
        <w:t>The bodies in charge of managing the information contained in the Manual related to nuclear environmental emergency response are specified in Table 16.</w:t>
      </w:r>
      <w:bookmarkStart w:name="_p_F604A522166E9847A1FCC3120E14FCF0" w:id="462"/>
      <w:bookmarkEnd w:id="462"/>
    </w:p>
    <w:p w:rsidRPr="008F21D8" w:rsidR="00455F1F" w:rsidP="00F20AFE" w:rsidRDefault="00455F1F" w14:paraId="6FD8E796" w14:textId="77777777">
      <w:pPr>
        <w:pStyle w:val="Tablecaption"/>
        <w:keepLines/>
        <w:spacing w:line="240" w:lineRule="auto"/>
        <w:rPr>
          <w:rFonts w:ascii="Verdana" w:hAnsi="Verdana"/>
          <w:color w:val="000000" w:themeColor="text1"/>
          <w:sz w:val="18"/>
          <w:szCs w:val="18"/>
        </w:rPr>
      </w:pPr>
      <w:r w:rsidRPr="008F21D8">
        <w:rPr>
          <w:rFonts w:ascii="Verdana" w:hAnsi="Verdana"/>
          <w:color w:val="000000" w:themeColor="text1"/>
          <w:sz w:val="18"/>
          <w:szCs w:val="18"/>
        </w:rPr>
        <w:t>Table 16. WMO bodies responsible for managing information related to nuclear environmental emergency response</w:t>
      </w:r>
      <w:bookmarkStart w:name="_p_891FBBCD6ED682479A80C62CC21FBC00" w:id="463"/>
      <w:bookmarkEnd w:id="463"/>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841212" w14:paraId="6FD8E798"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97" w14:textId="77777777">
            <w:pPr>
              <w:pStyle w:val="Tableheader"/>
              <w:rPr>
                <w:rFonts w:ascii="Verdana" w:hAnsi="Verdana"/>
              </w:rPr>
            </w:pPr>
            <w:r w:rsidRPr="00452E83">
              <w:rPr>
                <w:rFonts w:ascii="Verdana" w:hAnsi="Verdana"/>
              </w:rPr>
              <w:t>Responsibility</w:t>
            </w:r>
            <w:bookmarkStart w:name="_p_2D2583BC30DAE64CB465963BBBDA0ACA" w:id="464"/>
            <w:bookmarkEnd w:id="464"/>
          </w:p>
        </w:tc>
      </w:tr>
      <w:tr w:rsidRPr="00452E83" w:rsidR="00455F1F" w:rsidTr="00841212" w14:paraId="6FD8E79A"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99" w14:textId="77777777">
            <w:pPr>
              <w:pStyle w:val="Tableheader"/>
              <w:rPr>
                <w:rFonts w:ascii="Verdana" w:hAnsi="Verdana"/>
              </w:rPr>
            </w:pPr>
            <w:r w:rsidRPr="00452E83">
              <w:rPr>
                <w:rFonts w:ascii="Verdana" w:hAnsi="Verdana"/>
              </w:rPr>
              <w:t>Changes to activity specification</w:t>
            </w:r>
            <w:bookmarkStart w:name="_p_E63158C261710E47BF5079AD35ABD022" w:id="465"/>
            <w:bookmarkEnd w:id="465"/>
          </w:p>
        </w:tc>
      </w:tr>
      <w:tr w:rsidRPr="00452E83" w:rsidR="00455F1F" w:rsidTr="00841212" w14:paraId="6FD8E79F"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9B"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9C"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/ET-ERA</w:t>
            </w:r>
            <w:bookmarkStart w:name="_p_48CAB6951ED9D54EAEE4A99C0C7B2CEF" w:id="466"/>
            <w:bookmarkEnd w:id="466"/>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9D"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9E" w14:textId="77777777">
            <w:pPr>
              <w:pStyle w:val="Tablebody"/>
              <w:rPr>
                <w:rFonts w:ascii="Verdana" w:hAnsi="Verdana"/>
              </w:rPr>
            </w:pPr>
          </w:p>
        </w:tc>
      </w:tr>
      <w:tr w:rsidRPr="00452E83" w:rsidR="00455F1F" w:rsidTr="00841212" w14:paraId="6FD8E7A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A0"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1"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8C3A0D60F8B51B468289BCCC7C296399" w:id="467"/>
            <w:bookmarkEnd w:id="467"/>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A3" w14:textId="77777777">
            <w:pPr>
              <w:pStyle w:val="Tablebody"/>
              <w:rPr>
                <w:rFonts w:ascii="Verdana" w:hAnsi="Verdana"/>
              </w:rPr>
            </w:pPr>
          </w:p>
        </w:tc>
      </w:tr>
      <w:tr w:rsidRPr="00452E83" w:rsidR="00455F1F" w:rsidTr="00841212" w14:paraId="6FD8E7A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A5"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6" w14:textId="77777777">
            <w:pPr>
              <w:pStyle w:val="Tablebody"/>
              <w:rPr>
                <w:rFonts w:ascii="Verdana" w:hAnsi="Verdana"/>
              </w:rPr>
            </w:pPr>
            <w:r w:rsidRPr="00452E83">
              <w:rPr>
                <w:rFonts w:ascii="Verdana" w:hAnsi="Verdana"/>
              </w:rPr>
              <w:t>EC/Congress</w:t>
            </w:r>
            <w:bookmarkStart w:name="_p_D74EF2D51754F34F9FD6BC7CF5C1B6F7" w:id="468"/>
            <w:bookmarkEnd w:id="468"/>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7"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A8" w14:textId="77777777">
            <w:pPr>
              <w:pStyle w:val="Tablebody"/>
              <w:rPr>
                <w:rFonts w:ascii="Verdana" w:hAnsi="Verdana"/>
              </w:rPr>
            </w:pPr>
          </w:p>
        </w:tc>
      </w:tr>
      <w:tr w:rsidRPr="00452E83" w:rsidR="00455F1F" w:rsidTr="00841212" w14:paraId="6FD8E7AB"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AA" w14:textId="77777777">
            <w:pPr>
              <w:pStyle w:val="Tableheader"/>
              <w:rPr>
                <w:rFonts w:ascii="Verdana" w:hAnsi="Verdana"/>
              </w:rPr>
            </w:pPr>
            <w:r w:rsidRPr="00452E83">
              <w:rPr>
                <w:rFonts w:ascii="Verdana" w:hAnsi="Verdana"/>
              </w:rPr>
              <w:t>Centres designation</w:t>
            </w:r>
            <w:bookmarkStart w:name="_p_B099439AD59A6C4FBDDD5505ADBE482C" w:id="469"/>
            <w:bookmarkEnd w:id="469"/>
          </w:p>
        </w:tc>
      </w:tr>
      <w:tr w:rsidRPr="00452E83" w:rsidR="00455F1F" w:rsidTr="00841212" w14:paraId="6FD8E7B0"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AC"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AD"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967E3BA07814CF4EA635439522548984" w:id="470"/>
            <w:bookmarkEnd w:id="470"/>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E"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AF" w14:textId="77777777">
            <w:pPr>
              <w:pStyle w:val="Tablebody"/>
              <w:rPr>
                <w:rFonts w:ascii="Verdana" w:hAnsi="Verdana"/>
              </w:rPr>
            </w:pPr>
          </w:p>
        </w:tc>
      </w:tr>
      <w:tr w:rsidRPr="00452E83" w:rsidR="00455F1F" w:rsidTr="00841212" w14:paraId="6FD8E7B5"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1"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2" w14:textId="77777777">
            <w:pPr>
              <w:pStyle w:val="Tablebody"/>
              <w:rPr>
                <w:rFonts w:ascii="Verdana" w:hAnsi="Verdana"/>
              </w:rPr>
            </w:pPr>
            <w:r w:rsidRPr="00452E83">
              <w:rPr>
                <w:rFonts w:ascii="Verdana" w:hAnsi="Verdana"/>
              </w:rPr>
              <w:t>EC/Congress</w:t>
            </w:r>
            <w:bookmarkStart w:name="_p_507385FA0FD1A544809EF5B5B2095412" w:id="471"/>
            <w:bookmarkEnd w:id="471"/>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B3"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B4" w14:textId="77777777">
            <w:pPr>
              <w:pStyle w:val="Tablebody"/>
              <w:rPr>
                <w:rFonts w:ascii="Verdana" w:hAnsi="Verdana"/>
              </w:rPr>
            </w:pPr>
          </w:p>
        </w:tc>
      </w:tr>
      <w:tr w:rsidRPr="00452E83" w:rsidR="00455F1F" w:rsidTr="00841212" w14:paraId="6FD8E7B7"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6" w14:textId="77777777">
            <w:pPr>
              <w:pStyle w:val="Tableheader"/>
              <w:rPr>
                <w:rFonts w:ascii="Verdana" w:hAnsi="Verdana"/>
              </w:rPr>
            </w:pPr>
            <w:r w:rsidRPr="00452E83">
              <w:rPr>
                <w:rFonts w:ascii="Verdana" w:hAnsi="Verdana"/>
              </w:rPr>
              <w:t>Compliance</w:t>
            </w:r>
            <w:bookmarkStart w:name="_p_A0543A8BCF143B48B1867EB0B0C3C07B" w:id="472"/>
            <w:bookmarkEnd w:id="472"/>
          </w:p>
        </w:tc>
      </w:tr>
      <w:tr w:rsidRPr="00452E83" w:rsidR="00455F1F" w:rsidTr="00841212" w14:paraId="6FD8E7B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8"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9"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 xml:space="preserve"> /ET-ERA</w:t>
            </w:r>
            <w:bookmarkStart w:name="_p_CACF63A2B6F73D409C7749B0D166517B" w:id="473"/>
            <w:bookmarkEnd w:id="473"/>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BA"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BB" w14:textId="77777777">
            <w:pPr>
              <w:pStyle w:val="Tablebody"/>
              <w:rPr>
                <w:rFonts w:ascii="Verdana" w:hAnsi="Verdana"/>
              </w:rPr>
            </w:pPr>
          </w:p>
        </w:tc>
      </w:tr>
      <w:tr w:rsidRPr="00452E83" w:rsidR="00455F1F" w:rsidTr="00841212" w14:paraId="6FD8E7C1"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D"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E"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strike/>
                <w:color w:val="FF0000"/>
                <w:u w:val="dash"/>
              </w:rPr>
              <w:t>/ICT-DPFS</w:t>
            </w:r>
            <w:r w:rsidRPr="00452E83">
              <w:rPr>
                <w:rFonts w:ascii="Verdana" w:hAnsi="Verdana"/>
              </w:rPr>
              <w:t xml:space="preserve"> </w:t>
            </w:r>
            <w:r w:rsidRPr="00452E83">
              <w:rPr>
                <w:rFonts w:ascii="Verdana" w:hAnsi="Verdana"/>
                <w:color w:val="008000"/>
                <w:u w:val="dash"/>
              </w:rPr>
              <w:t>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BF"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F7090F49524CB64DB3A87969410054B6" w:id="474"/>
            <w:bookmarkEnd w:id="474"/>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C0" w14:textId="77777777">
            <w:pPr>
              <w:pStyle w:val="Tablebody"/>
              <w:rPr>
                <w:rFonts w:ascii="Verdana" w:hAnsi="Verdana"/>
              </w:rPr>
            </w:pPr>
          </w:p>
        </w:tc>
      </w:tr>
    </w:tbl>
    <w:p w:rsidRPr="00452E83" w:rsidR="00455F1F" w:rsidP="00455F1F" w:rsidRDefault="00455F1F" w14:paraId="6FD8E7C2" w14:textId="77777777">
      <w:pPr>
        <w:pStyle w:val="Note"/>
      </w:pPr>
      <w:r w:rsidRPr="00452E83">
        <w:t>Acronyms not previously defined: ET-ERA – Expert Team on Emergency Response Activities.</w:t>
      </w:r>
      <w:bookmarkStart w:name="_p_C745346B9D48AE428A7CD1B64BC6AA63" w:id="475"/>
      <w:bookmarkEnd w:id="475"/>
    </w:p>
    <w:p w:rsidRPr="00A9297F" w:rsidR="00455F1F" w:rsidP="00455F1F" w:rsidRDefault="00455F1F" w14:paraId="6FD8E7C3" w14:textId="77777777">
      <w:pPr>
        <w:pStyle w:val="Heading30"/>
        <w:rPr>
          <w:rFonts w:ascii="Verdana" w:hAnsi="Verdana"/>
          <w:sz w:val="20"/>
          <w:szCs w:val="20"/>
        </w:rPr>
      </w:pPr>
      <w:r w:rsidRPr="00A9297F">
        <w:rPr>
          <w:rFonts w:ascii="Verdana" w:hAnsi="Verdana"/>
          <w:sz w:val="20"/>
          <w:szCs w:val="20"/>
        </w:rPr>
        <w:t>2.2.2.8</w:t>
      </w:r>
      <w:r w:rsidRPr="00A9297F">
        <w:rPr>
          <w:rFonts w:ascii="Verdana" w:hAnsi="Verdana"/>
          <w:sz w:val="20"/>
          <w:szCs w:val="20"/>
        </w:rPr>
        <w:tab/>
      </w:r>
      <w:r w:rsidRPr="00A9297F">
        <w:rPr>
          <w:rFonts w:ascii="Verdana" w:hAnsi="Verdana"/>
          <w:sz w:val="20"/>
          <w:szCs w:val="20"/>
        </w:rPr>
        <w:t>Non-nuclear environmental emergency response</w:t>
      </w:r>
      <w:bookmarkStart w:name="_p_BF31DAD12C219440B934EDBEA1DA258A" w:id="476"/>
      <w:bookmarkEnd w:id="476"/>
    </w:p>
    <w:p w:rsidRPr="00452E83" w:rsidR="00455F1F" w:rsidP="00455F1F" w:rsidRDefault="00455F1F" w14:paraId="6FD8E7C4" w14:textId="77777777">
      <w:pPr>
        <w:pStyle w:val="Note"/>
      </w:pPr>
      <w:r w:rsidRPr="00452E83">
        <w:t>Note:</w:t>
      </w:r>
      <w:r w:rsidRPr="00452E83">
        <w:tab/>
      </w:r>
      <w:r w:rsidRPr="00452E83">
        <w:t>This activity includes a network of regional centres and NMCs within a geographical region.</w:t>
      </w:r>
      <w:bookmarkStart w:name="_p_3A69E4F907B4F34E95FE92184F6ABFFC" w:id="477"/>
      <w:bookmarkEnd w:id="477"/>
    </w:p>
    <w:p w:rsidRPr="00452E83" w:rsidR="00455F1F" w:rsidP="00455F1F" w:rsidRDefault="00455F1F" w14:paraId="6FD8E7C5"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non-nuclear environmental emergency response shall:</w:t>
      </w:r>
      <w:bookmarkStart w:name="_p_0F05CE31F6CC694A8123A34770EDE4CB" w:id="478"/>
      <w:bookmarkEnd w:id="478"/>
    </w:p>
    <w:p w:rsidRPr="00452E83" w:rsidR="00455F1F" w:rsidP="00A9297F" w:rsidRDefault="00455F1F" w14:paraId="6FD8E7C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Prepare, on request from an authorized person</w:t>
      </w:r>
      <w:bookmarkStart w:name="_Ref437353499" w:id="479"/>
      <w:r w:rsidRPr="00452E83">
        <w:rPr>
          <w:b w:val="0"/>
          <w:bCs/>
          <w:color w:val="000000" w:themeColor="text1"/>
          <w:szCs w:val="20"/>
        </w:rPr>
        <w:t>,</w:t>
      </w:r>
      <w:r w:rsidRPr="00452E83">
        <w:rPr>
          <w:rStyle w:val="Superscript"/>
          <w:b w:val="0"/>
          <w:bCs/>
          <w:color w:val="000000" w:themeColor="text1"/>
          <w:szCs w:val="20"/>
        </w:rPr>
        <w:footnoteReference w:id="5"/>
      </w:r>
      <w:bookmarkEnd w:id="479"/>
      <w:r w:rsidRPr="00452E83">
        <w:rPr>
          <w:b w:val="0"/>
          <w:bCs/>
          <w:color w:val="000000" w:themeColor="text1"/>
          <w:szCs w:val="20"/>
        </w:rPr>
        <w:t xml:space="preserve"> ATDM forecast or hindcast products relating to events in which hazardous non-nuclear contaminants have been released into the atmosphere; the criteria for activation of the regional support procedures and the request form are given in </w:t>
      </w:r>
      <w:r w:rsidRPr="00452E83">
        <w:rPr>
          <w:rStyle w:val="Hyperlink"/>
          <w:b w:val="0"/>
          <w:bCs/>
          <w:color w:val="000000" w:themeColor="text1"/>
          <w:szCs w:val="20"/>
        </w:rPr>
        <w:t>Appendices</w:t>
      </w:r>
      <w:r w:rsidRPr="00452E83">
        <w:rPr>
          <w:b w:val="0"/>
          <w:bCs/>
          <w:color w:val="000000" w:themeColor="text1"/>
          <w:szCs w:val="20"/>
        </w:rPr>
        <w:t xml:space="preserve"> </w:t>
      </w:r>
      <w:r w:rsidRPr="00452E83">
        <w:rPr>
          <w:rStyle w:val="Hyperlink"/>
          <w:b w:val="0"/>
          <w:bCs/>
          <w:color w:val="000000" w:themeColor="text1"/>
          <w:szCs w:val="20"/>
        </w:rPr>
        <w:t>2.2.28</w:t>
      </w:r>
      <w:r w:rsidRPr="00452E83">
        <w:rPr>
          <w:b w:val="0"/>
          <w:bCs/>
          <w:color w:val="000000" w:themeColor="text1"/>
          <w:szCs w:val="20"/>
        </w:rPr>
        <w:t xml:space="preserve"> and </w:t>
      </w:r>
      <w:r w:rsidRPr="00452E83">
        <w:rPr>
          <w:rStyle w:val="Hyperlink"/>
          <w:b w:val="0"/>
          <w:bCs/>
          <w:color w:val="000000" w:themeColor="text1"/>
          <w:szCs w:val="20"/>
        </w:rPr>
        <w:t>2.2.32</w:t>
      </w:r>
      <w:r w:rsidRPr="00452E83">
        <w:rPr>
          <w:b w:val="0"/>
          <w:bCs/>
          <w:color w:val="000000" w:themeColor="text1"/>
          <w:szCs w:val="20"/>
        </w:rPr>
        <w:t>, respectively;</w:t>
      </w:r>
      <w:bookmarkStart w:name="_p_A1A02EED5C0B1345BB8E439289FF928F" w:id="480"/>
      <w:bookmarkEnd w:id="480"/>
    </w:p>
    <w:p w:rsidRPr="00452E83" w:rsidR="00455F1F" w:rsidP="00A9297F" w:rsidRDefault="00455F1F" w14:paraId="6FD8E7C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As soon as possible, but usually within two hours of a request from an authorized person, make available a range of products to the NMHS operational contact point</w:t>
      </w:r>
      <w:r w:rsidRPr="00452E83">
        <w:rPr>
          <w:rStyle w:val="Superscript"/>
          <w:b w:val="0"/>
          <w:bCs/>
          <w:color w:val="000000" w:themeColor="text1"/>
          <w:szCs w:val="20"/>
        </w:rPr>
        <w:footnoteReference w:id="6"/>
      </w:r>
      <w:r w:rsidRPr="00452E83">
        <w:rPr>
          <w:b w:val="0"/>
          <w:bCs/>
          <w:color w:val="000000" w:themeColor="text1"/>
          <w:szCs w:val="20"/>
        </w:rPr>
        <w:t xml:space="preserve"> by email or retrieval from the RSMC password-protected designated website; the list of mandatory and highly recommended products to be made available, including parameters, forecast range, time steps and frequency, is given in </w:t>
      </w:r>
      <w:r w:rsidRPr="00452E83">
        <w:rPr>
          <w:rStyle w:val="Hyperlink"/>
          <w:b w:val="0"/>
          <w:bCs/>
          <w:color w:val="000000" w:themeColor="text1"/>
          <w:szCs w:val="20"/>
        </w:rPr>
        <w:t>Appendix 2.2.29</w:t>
      </w:r>
      <w:r w:rsidRPr="00452E83">
        <w:rPr>
          <w:b w:val="0"/>
          <w:bCs/>
          <w:color w:val="000000" w:themeColor="text1"/>
          <w:szCs w:val="20"/>
        </w:rPr>
        <w:t>;</w:t>
      </w:r>
      <w:bookmarkStart w:name="_p_2F3EAF6398947E4BBC2061778A7C2C52" w:id="481"/>
      <w:bookmarkEnd w:id="481"/>
    </w:p>
    <w:p w:rsidRPr="00452E83" w:rsidR="00455F1F" w:rsidP="00A9297F" w:rsidRDefault="00455F1F" w14:paraId="6FD8E7C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Use agreed default emission source parameters for essential parameters when actual source information is not available; default source parameters for a range of release scenarios are given in </w:t>
      </w:r>
      <w:r w:rsidRPr="00452E83">
        <w:rPr>
          <w:rStyle w:val="Hyperlink"/>
          <w:b w:val="0"/>
          <w:bCs/>
          <w:color w:val="000000" w:themeColor="text1"/>
          <w:szCs w:val="20"/>
        </w:rPr>
        <w:t>Appendix 2.2.30</w:t>
      </w:r>
      <w:r w:rsidRPr="00452E83">
        <w:rPr>
          <w:b w:val="0"/>
          <w:bCs/>
          <w:color w:val="000000" w:themeColor="text1"/>
          <w:szCs w:val="20"/>
        </w:rPr>
        <w:t>;</w:t>
      </w:r>
      <w:bookmarkStart w:name="_p_89D5DDDBD1A28044A0D43184F7F9E21D" w:id="482"/>
      <w:bookmarkEnd w:id="482"/>
    </w:p>
    <w:p w:rsidRPr="00452E83" w:rsidR="00455F1F" w:rsidP="00A9297F" w:rsidRDefault="00455F1F" w14:paraId="6FD8E7C9"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Make available on a website up-to-date information on the characteristics of their ATDM systems (minimum information to be provided is given in </w:t>
      </w:r>
      <w:r w:rsidRPr="00452E83">
        <w:rPr>
          <w:rStyle w:val="Hyperlink"/>
          <w:b w:val="0"/>
          <w:bCs/>
          <w:color w:val="000000" w:themeColor="text1"/>
          <w:szCs w:val="20"/>
        </w:rPr>
        <w:t>Appendix 2.2.31</w:t>
      </w:r>
      <w:r w:rsidRPr="00452E83">
        <w:rPr>
          <w:b w:val="0"/>
          <w:bCs/>
          <w:color w:val="000000" w:themeColor="text1"/>
          <w:szCs w:val="20"/>
        </w:rPr>
        <w:t>) and a user interpretation guide for ATDM products.</w:t>
      </w:r>
      <w:bookmarkStart w:name="_p_3073EDDCBB9658408A9F737352A5B98E" w:id="483"/>
      <w:bookmarkEnd w:id="483"/>
    </w:p>
    <w:p w:rsidRPr="00452E83" w:rsidR="00455F1F" w:rsidP="00455F1F" w:rsidRDefault="00455F1F" w14:paraId="6FD8E7CA" w14:textId="77777777">
      <w:pPr>
        <w:pStyle w:val="Note"/>
      </w:pPr>
      <w:r w:rsidRPr="00452E83">
        <w:t>Note:</w:t>
      </w:r>
      <w:r w:rsidRPr="00452E83">
        <w:tab/>
      </w:r>
      <w:r w:rsidRPr="00452E83">
        <w:t>The bodies in charge of managing the information contained in the present Manual related to non-nuclear environmental emergency response are specified in Table 17.</w:t>
      </w:r>
      <w:bookmarkStart w:name="_p_BCD81908BA91F046BF86136F89ED5495" w:id="484"/>
      <w:bookmarkEnd w:id="484"/>
    </w:p>
    <w:p w:rsidRPr="00A9297F" w:rsidR="00455F1F" w:rsidP="00F20AFE" w:rsidRDefault="00455F1F" w14:paraId="6FD8E7CB" w14:textId="77777777">
      <w:pPr>
        <w:pStyle w:val="Tablecaption"/>
        <w:keepLines/>
        <w:spacing w:line="240" w:lineRule="auto"/>
        <w:rPr>
          <w:rFonts w:ascii="Verdana" w:hAnsi="Verdana"/>
          <w:color w:val="000000" w:themeColor="text1"/>
          <w:sz w:val="18"/>
          <w:szCs w:val="18"/>
        </w:rPr>
      </w:pPr>
      <w:r w:rsidRPr="00A9297F">
        <w:rPr>
          <w:rFonts w:ascii="Verdana" w:hAnsi="Verdana"/>
          <w:color w:val="000000" w:themeColor="text1"/>
          <w:sz w:val="18"/>
          <w:szCs w:val="18"/>
        </w:rPr>
        <w:t>Table 17. WMO bodies responsible for managing information related to non-nuclear environmental emergency response</w:t>
      </w:r>
      <w:bookmarkStart w:name="_p_EE30A8F4F9905C45B482523E88F3DF9A" w:id="485"/>
      <w:bookmarkEnd w:id="485"/>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7CD"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CC" w14:textId="77777777">
            <w:pPr>
              <w:pStyle w:val="Tableheader"/>
              <w:rPr>
                <w:rFonts w:ascii="Verdana" w:hAnsi="Verdana"/>
              </w:rPr>
            </w:pPr>
            <w:r w:rsidRPr="00452E83">
              <w:rPr>
                <w:rFonts w:ascii="Verdana" w:hAnsi="Verdana"/>
              </w:rPr>
              <w:t>Responsibility</w:t>
            </w:r>
            <w:bookmarkStart w:name="_p_A41E0E27FFC9E94DA029A0B73C624BF1" w:id="486"/>
            <w:bookmarkEnd w:id="486"/>
          </w:p>
        </w:tc>
      </w:tr>
      <w:tr w:rsidRPr="00452E83" w:rsidR="00455F1F" w:rsidTr="0093002C" w14:paraId="6FD8E7C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CE" w14:textId="77777777">
            <w:pPr>
              <w:pStyle w:val="Tableheader"/>
              <w:rPr>
                <w:rFonts w:ascii="Verdana" w:hAnsi="Verdana"/>
              </w:rPr>
            </w:pPr>
            <w:r w:rsidRPr="00452E83">
              <w:rPr>
                <w:rFonts w:ascii="Verdana" w:hAnsi="Verdana"/>
              </w:rPr>
              <w:t>Changes to activity specification</w:t>
            </w:r>
            <w:bookmarkStart w:name="_p_782278429DC0994EAE34304CA34485E9" w:id="487"/>
            <w:bookmarkEnd w:id="487"/>
          </w:p>
        </w:tc>
      </w:tr>
      <w:tr w:rsidRPr="00452E83" w:rsidR="00455F1F" w:rsidTr="0093002C" w14:paraId="6FD8E7D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0"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1"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/ET-ERA</w:t>
            </w:r>
            <w:bookmarkStart w:name="_p_7BED0A2DDF237242B41F3B5D9AF84852" w:id="488"/>
            <w:bookmarkEnd w:id="488"/>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2"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D3" w14:textId="77777777">
            <w:pPr>
              <w:pStyle w:val="Tablebody"/>
              <w:rPr>
                <w:rFonts w:ascii="Verdana" w:hAnsi="Verdana"/>
              </w:rPr>
            </w:pPr>
          </w:p>
        </w:tc>
      </w:tr>
      <w:tr w:rsidRPr="00452E83" w:rsidR="00455F1F" w:rsidTr="0093002C" w14:paraId="6FD8E7D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D5"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6"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7E42471869A76E4D9360CCC2C944DAFC" w:id="489"/>
            <w:bookmarkEnd w:id="489"/>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7"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D8" w14:textId="77777777">
            <w:pPr>
              <w:pStyle w:val="Tablebody"/>
              <w:rPr>
                <w:rFonts w:ascii="Verdana" w:hAnsi="Verdana"/>
              </w:rPr>
            </w:pPr>
          </w:p>
        </w:tc>
      </w:tr>
      <w:tr w:rsidRPr="00452E83" w:rsidR="00455F1F" w:rsidTr="0093002C" w14:paraId="6FD8E7DE"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DA"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B" w14:textId="77777777">
            <w:pPr>
              <w:pStyle w:val="Tablebody"/>
              <w:rPr>
                <w:rFonts w:ascii="Verdana" w:hAnsi="Verdana"/>
              </w:rPr>
            </w:pPr>
            <w:r w:rsidRPr="00452E83">
              <w:rPr>
                <w:rFonts w:ascii="Verdana" w:hAnsi="Verdana"/>
              </w:rPr>
              <w:t>EC/Congress</w:t>
            </w:r>
            <w:bookmarkStart w:name="_p_06197130F5A38C4CA955EBBF49543FE6" w:id="490"/>
            <w:bookmarkEnd w:id="490"/>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DC"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7DD" w14:textId="77777777">
            <w:pPr>
              <w:pStyle w:val="Tablebody"/>
              <w:rPr>
                <w:rFonts w:ascii="Verdana" w:hAnsi="Verdana"/>
              </w:rPr>
            </w:pPr>
          </w:p>
        </w:tc>
      </w:tr>
      <w:tr w:rsidRPr="00452E83" w:rsidR="00455F1F" w:rsidTr="0093002C" w14:paraId="6FD8E7E0"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DF" w14:textId="77777777">
            <w:pPr>
              <w:pStyle w:val="Tableheader"/>
              <w:rPr>
                <w:rFonts w:ascii="Verdana" w:hAnsi="Verdana"/>
              </w:rPr>
            </w:pPr>
            <w:r w:rsidRPr="00452E83">
              <w:rPr>
                <w:rFonts w:ascii="Verdana" w:hAnsi="Verdana"/>
              </w:rPr>
              <w:t>Centres designation</w:t>
            </w:r>
            <w:bookmarkStart w:name="_p_8AC9213F352A484C8DBEA3D3E59E8089" w:id="491"/>
            <w:bookmarkEnd w:id="491"/>
          </w:p>
        </w:tc>
      </w:tr>
      <w:tr w:rsidRPr="00452E83" w:rsidR="00455F1F" w:rsidTr="0093002C" w14:paraId="6FD8E7E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1"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2"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D1995450E32EE8458942B57A712439E7" w:id="492"/>
            <w:bookmarkEnd w:id="492"/>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E3"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E4" w14:textId="77777777">
            <w:pPr>
              <w:pStyle w:val="Tablebody"/>
              <w:rPr>
                <w:rFonts w:ascii="Verdana" w:hAnsi="Verdana"/>
              </w:rPr>
            </w:pPr>
          </w:p>
        </w:tc>
      </w:tr>
      <w:tr w:rsidRPr="00452E83" w:rsidR="00455F1F" w:rsidTr="0093002C" w14:paraId="6FD8E7EA"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6"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7" w14:textId="77777777">
            <w:pPr>
              <w:pStyle w:val="Tablebody"/>
              <w:rPr>
                <w:rFonts w:ascii="Verdana" w:hAnsi="Verdana"/>
              </w:rPr>
            </w:pPr>
            <w:r w:rsidRPr="00452E83">
              <w:rPr>
                <w:rFonts w:ascii="Verdana" w:hAnsi="Verdana"/>
              </w:rPr>
              <w:t>EC/Congress</w:t>
            </w:r>
            <w:bookmarkStart w:name="_p_1600818F80B4234F8BF3CA887D90B85E" w:id="493"/>
            <w:bookmarkEnd w:id="493"/>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E8"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E9" w14:textId="77777777">
            <w:pPr>
              <w:pStyle w:val="Tablebody"/>
              <w:rPr>
                <w:rFonts w:ascii="Verdana" w:hAnsi="Verdana"/>
              </w:rPr>
            </w:pPr>
          </w:p>
        </w:tc>
      </w:tr>
      <w:tr w:rsidRPr="00452E83" w:rsidR="00455F1F" w:rsidTr="0093002C" w14:paraId="6FD8E7EC"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B" w14:textId="77777777">
            <w:pPr>
              <w:pStyle w:val="Tableheader"/>
              <w:rPr>
                <w:rFonts w:ascii="Verdana" w:hAnsi="Verdana"/>
              </w:rPr>
            </w:pPr>
            <w:r w:rsidRPr="00452E83">
              <w:rPr>
                <w:rFonts w:ascii="Verdana" w:hAnsi="Verdana"/>
              </w:rPr>
              <w:t>Compliance</w:t>
            </w:r>
            <w:bookmarkStart w:name="_p_B5DB4A810EE01C4EB66F878309789353" w:id="494"/>
            <w:bookmarkEnd w:id="494"/>
          </w:p>
        </w:tc>
      </w:tr>
      <w:tr w:rsidRPr="00452E83" w:rsidR="00455F1F" w:rsidTr="0093002C" w14:paraId="6FD8E7F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D"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EE"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 xml:space="preserve"> /ET-ERA</w:t>
            </w:r>
            <w:bookmarkStart w:name="_p_1B0E3C7FEDC8D942BDEA20A682E13BC1" w:id="495"/>
            <w:bookmarkEnd w:id="495"/>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EF"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F0" w14:textId="77777777">
            <w:pPr>
              <w:pStyle w:val="Tablebody"/>
              <w:rPr>
                <w:rFonts w:ascii="Verdana" w:hAnsi="Verdana"/>
              </w:rPr>
            </w:pPr>
          </w:p>
        </w:tc>
      </w:tr>
      <w:tr w:rsidRPr="00452E83" w:rsidR="00455F1F" w:rsidTr="0093002C" w14:paraId="6FD8E7F6"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F2"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F3"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F4"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1E4CAF04A3F3AB409E17CD270AD1844C" w:id="496"/>
            <w:bookmarkEnd w:id="496"/>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7F5" w14:textId="77777777">
            <w:pPr>
              <w:pStyle w:val="Tablebody"/>
              <w:rPr>
                <w:rFonts w:ascii="Verdana" w:hAnsi="Verdana"/>
              </w:rPr>
            </w:pPr>
          </w:p>
        </w:tc>
      </w:tr>
    </w:tbl>
    <w:p w:rsidRPr="00524F89" w:rsidR="00455F1F" w:rsidP="00455F1F" w:rsidRDefault="00455F1F" w14:paraId="6FD8E7F7" w14:textId="77777777">
      <w:pPr>
        <w:pStyle w:val="Heading30"/>
        <w:rPr>
          <w:rFonts w:ascii="Verdana" w:hAnsi="Verdana"/>
          <w:sz w:val="20"/>
          <w:szCs w:val="20"/>
        </w:rPr>
      </w:pPr>
      <w:r w:rsidRPr="00524F89">
        <w:rPr>
          <w:rFonts w:ascii="Verdana" w:hAnsi="Verdana"/>
          <w:sz w:val="20"/>
          <w:szCs w:val="20"/>
        </w:rPr>
        <w:t>2.2.2.9</w:t>
      </w:r>
      <w:r w:rsidRPr="00524F89">
        <w:rPr>
          <w:rFonts w:ascii="Verdana" w:hAnsi="Verdana"/>
          <w:sz w:val="20"/>
          <w:szCs w:val="20"/>
        </w:rPr>
        <w:tab/>
      </w:r>
      <w:r w:rsidRPr="00524F89">
        <w:rPr>
          <w:rFonts w:ascii="Verdana" w:hAnsi="Verdana"/>
          <w:sz w:val="20"/>
          <w:szCs w:val="20"/>
        </w:rPr>
        <w:t>Atmospheric sand and dust storm forecasts</w:t>
      </w:r>
      <w:bookmarkStart w:name="_p_3022F17B4702ED49BB3678B47E44B854" w:id="497"/>
      <w:bookmarkEnd w:id="497"/>
    </w:p>
    <w:p w:rsidRPr="00452E83" w:rsidR="00455F1F" w:rsidP="00455F1F" w:rsidRDefault="00455F1F" w14:paraId="6FD8E7F8"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Centres conducting atmospheric sand and dust storm forecasts shall:</w:t>
      </w:r>
      <w:bookmarkStart w:name="_p_BBD844E972CC3C42BA59B75F1B6A0681" w:id="498"/>
      <w:bookmarkEnd w:id="498"/>
    </w:p>
    <w:p w:rsidRPr="00452E83" w:rsidR="00455F1F" w:rsidP="00524F89" w:rsidRDefault="00455F1F" w14:paraId="6FD8E7F9"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Operate an NWP model incorporating parameterizations of all the major phases of the atmospheric dust cycle;</w:t>
      </w:r>
      <w:bookmarkStart w:name="_p_F47800FCF7E00B4583043944033CDD18" w:id="499"/>
      <w:bookmarkEnd w:id="499"/>
    </w:p>
    <w:p w:rsidRPr="00452E83" w:rsidR="00455F1F" w:rsidP="00524F89" w:rsidRDefault="00455F1F" w14:paraId="6FD8E7F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Prepare limited-area analyses of variables relevant to atmospheric sand and dust storms;</w:t>
      </w:r>
      <w:bookmarkStart w:name="_p_286AE5912A26064EA31026B32398C2CF" w:id="500"/>
      <w:bookmarkEnd w:id="500"/>
    </w:p>
    <w:p w:rsidRPr="00452E83" w:rsidR="00455F1F" w:rsidP="00524F89" w:rsidRDefault="00455F1F" w14:paraId="6FD8E7F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Prepare limited-area forecast fields of variables relevant to atmospheric sand and dust storms;</w:t>
      </w:r>
      <w:bookmarkStart w:name="_p_FD032F032B3C89488666218025720BE0" w:id="501"/>
      <w:bookmarkEnd w:id="501"/>
    </w:p>
    <w:p w:rsidRPr="00452E83" w:rsidR="00455F1F" w:rsidP="00524F89" w:rsidRDefault="00455F1F" w14:paraId="6FD8E7F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Make available on WIS and on a web portal a range of these products; the list of mandatory products to be made available is given in </w:t>
      </w:r>
      <w:r w:rsidRPr="00452E83">
        <w:rPr>
          <w:rStyle w:val="Hyperlink"/>
          <w:b w:val="0"/>
          <w:bCs/>
          <w:color w:val="000000" w:themeColor="text1"/>
          <w:szCs w:val="20"/>
        </w:rPr>
        <w:t>Appendix 2.2.33</w:t>
      </w:r>
      <w:r w:rsidRPr="00452E83">
        <w:rPr>
          <w:b w:val="0"/>
          <w:bCs/>
          <w:color w:val="000000" w:themeColor="text1"/>
          <w:szCs w:val="20"/>
        </w:rPr>
        <w:t>.</w:t>
      </w:r>
      <w:bookmarkStart w:name="_p_4D6F12DFD2B8154784123A18C48360C5" w:id="502"/>
      <w:bookmarkEnd w:id="502"/>
    </w:p>
    <w:p w:rsidRPr="00452E83" w:rsidR="00455F1F" w:rsidP="00455F1F" w:rsidRDefault="00455F1F" w14:paraId="6FD8E7FD" w14:textId="77777777">
      <w:pPr>
        <w:pStyle w:val="Note"/>
      </w:pPr>
      <w:r w:rsidRPr="00452E83">
        <w:t>Note:</w:t>
      </w:r>
      <w:r w:rsidRPr="00452E83">
        <w:tab/>
      </w:r>
      <w:r w:rsidRPr="00452E83">
        <w:t>The bodies in charge of managing the information contained in the present Manual related to atmospheric sand and dust storm forecasts are specified in Table 18.</w:t>
      </w:r>
      <w:bookmarkStart w:name="_p_677C7F8E87B00A4DBE45E7BD5F9CCE09" w:id="503"/>
      <w:bookmarkEnd w:id="503"/>
    </w:p>
    <w:p w:rsidRPr="00524F89" w:rsidR="00455F1F" w:rsidP="00F20AFE" w:rsidRDefault="00455F1F" w14:paraId="6FD8E7FE" w14:textId="77777777">
      <w:pPr>
        <w:pStyle w:val="Tablecaption"/>
        <w:keepLines/>
        <w:spacing w:line="240" w:lineRule="auto"/>
        <w:rPr>
          <w:rFonts w:ascii="Verdana" w:hAnsi="Verdana"/>
          <w:color w:val="000000" w:themeColor="text1"/>
          <w:sz w:val="18"/>
          <w:szCs w:val="18"/>
        </w:rPr>
      </w:pPr>
      <w:r w:rsidRPr="00524F89">
        <w:rPr>
          <w:rFonts w:ascii="Verdana" w:hAnsi="Verdana"/>
          <w:color w:val="000000" w:themeColor="text1"/>
          <w:sz w:val="18"/>
          <w:szCs w:val="18"/>
        </w:rPr>
        <w:t>Table 18. WMO bodies responsible for managing information related to atmospheric sand and dust storm forecasts</w:t>
      </w:r>
      <w:bookmarkStart w:name="_p_F257469F081AF74AA07CB855F3E7427C" w:id="504"/>
      <w:bookmarkEnd w:id="504"/>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C80FA7" w14:paraId="6FD8E800"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7FF" w14:textId="77777777">
            <w:pPr>
              <w:pStyle w:val="Tableheader"/>
              <w:rPr>
                <w:rFonts w:ascii="Verdana" w:hAnsi="Verdana"/>
              </w:rPr>
            </w:pPr>
            <w:r w:rsidRPr="00452E83">
              <w:rPr>
                <w:rFonts w:ascii="Verdana" w:hAnsi="Verdana"/>
              </w:rPr>
              <w:t>Responsibility</w:t>
            </w:r>
            <w:bookmarkStart w:name="_p_39D84EA698E9454D825D33E0E20B10D3" w:id="505"/>
            <w:bookmarkEnd w:id="505"/>
          </w:p>
        </w:tc>
      </w:tr>
      <w:tr w:rsidRPr="00452E83" w:rsidR="00455F1F" w:rsidTr="00C80FA7" w14:paraId="6FD8E802"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01" w14:textId="77777777">
            <w:pPr>
              <w:pStyle w:val="Tableheader"/>
              <w:rPr>
                <w:rFonts w:ascii="Verdana" w:hAnsi="Verdana"/>
              </w:rPr>
            </w:pPr>
            <w:r w:rsidRPr="00452E83">
              <w:rPr>
                <w:rFonts w:ascii="Verdana" w:hAnsi="Verdana"/>
              </w:rPr>
              <w:t>Changes to activity specification</w:t>
            </w:r>
            <w:bookmarkStart w:name="_p_43E997C9A1142343B3F6037604B92BAF" w:id="506"/>
            <w:bookmarkEnd w:id="506"/>
          </w:p>
        </w:tc>
      </w:tr>
      <w:tr w:rsidRPr="00452E83" w:rsidR="00455F1F" w:rsidTr="00C80FA7" w14:paraId="6FD8E807"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3" w14:textId="77777777">
            <w:pPr>
              <w:pStyle w:val="Tablebody"/>
              <w:rPr>
                <w:rFonts w:ascii="Verdana" w:hAnsi="Verdana"/>
              </w:rPr>
            </w:pPr>
            <w:r w:rsidRPr="00452E83">
              <w:rPr>
                <w:rFonts w:ascii="Verdana" w:hAnsi="Verdana"/>
              </w:rPr>
              <w:t>To be proposed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4" w14:textId="77777777">
            <w:pPr>
              <w:pStyle w:val="Tablebody"/>
              <w:rPr>
                <w:rFonts w:ascii="Verdana" w:hAnsi="Verdana"/>
              </w:rPr>
            </w:pPr>
            <w:r w:rsidRPr="00452E83">
              <w:rPr>
                <w:rFonts w:ascii="Verdana" w:hAnsi="Verdana"/>
                <w:strike/>
                <w:color w:val="FF0000"/>
                <w:u w:val="dash"/>
              </w:rPr>
              <w:t>CAS</w:t>
            </w:r>
            <w:r w:rsidRPr="00452E83">
              <w:rPr>
                <w:rFonts w:ascii="Verdana" w:hAnsi="Verdana"/>
              </w:rPr>
              <w:t xml:space="preserve"> </w:t>
            </w:r>
            <w:r w:rsidRPr="00452E83">
              <w:rPr>
                <w:rFonts w:ascii="Verdana" w:hAnsi="Verdana"/>
                <w:color w:val="008000"/>
                <w:u w:val="dash"/>
              </w:rPr>
              <w:t>RB</w:t>
            </w:r>
            <w:r w:rsidRPr="00452E83">
              <w:rPr>
                <w:rFonts w:ascii="Verdana" w:hAnsi="Verdana"/>
              </w:rPr>
              <w:t>/SDS-WAS Steering Committee</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5"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/ET-ERA</w:t>
            </w:r>
            <w:bookmarkStart w:name="_p_90A8D7054D969249A2AA6ABB7E645D46" w:id="507"/>
            <w:bookmarkEnd w:id="507"/>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06" w14:textId="77777777">
            <w:pPr>
              <w:pStyle w:val="Tablebody"/>
              <w:rPr>
                <w:rFonts w:ascii="Verdana" w:hAnsi="Verdana"/>
              </w:rPr>
            </w:pPr>
          </w:p>
        </w:tc>
      </w:tr>
      <w:tr w:rsidRPr="00452E83" w:rsidR="00455F1F" w:rsidTr="00C80FA7" w14:paraId="6FD8E80C"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08"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9" w14:textId="77777777">
            <w:pPr>
              <w:pStyle w:val="Tablebody"/>
              <w:rPr>
                <w:rFonts w:ascii="Verdana" w:hAnsi="Verdana"/>
              </w:rPr>
            </w:pPr>
            <w:r w:rsidRPr="00452E83">
              <w:rPr>
                <w:rFonts w:ascii="Verdana" w:hAnsi="Verdana"/>
                <w:strike/>
                <w:color w:val="FF0000"/>
                <w:u w:val="dash"/>
              </w:rPr>
              <w:t>CAS</w:t>
            </w:r>
            <w:r w:rsidRPr="00452E83">
              <w:rPr>
                <w:rFonts w:ascii="Verdana" w:hAnsi="Verdana"/>
              </w:rPr>
              <w:t xml:space="preserve"> </w:t>
            </w:r>
            <w:r w:rsidRPr="00452E83">
              <w:rPr>
                <w:rFonts w:ascii="Verdana" w:hAnsi="Verdana"/>
                <w:color w:val="008000"/>
                <w:u w:val="dash"/>
              </w:rPr>
              <w:t>RB</w:t>
            </w:r>
            <w:r w:rsidRPr="00452E83">
              <w:rPr>
                <w:rFonts w:ascii="Verdana" w:hAnsi="Verdana"/>
              </w:rPr>
              <w:t xml:space="preserve"> (WWRP/SSC)</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A"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7D0695385FAA734F9BAC35DC301E1731" w:id="508"/>
            <w:bookmarkEnd w:id="508"/>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0B" w14:textId="77777777">
            <w:pPr>
              <w:pStyle w:val="Tablebody"/>
              <w:rPr>
                <w:rFonts w:ascii="Verdana" w:hAnsi="Verdana"/>
              </w:rPr>
            </w:pPr>
          </w:p>
        </w:tc>
      </w:tr>
      <w:tr w:rsidRPr="00452E83" w:rsidR="00455F1F" w:rsidTr="00C80FA7" w14:paraId="6FD8E811"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0D"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E" w14:textId="77777777">
            <w:pPr>
              <w:pStyle w:val="Tablebody"/>
              <w:rPr>
                <w:rFonts w:ascii="Verdana" w:hAnsi="Verdana"/>
              </w:rPr>
            </w:pPr>
            <w:r w:rsidRPr="00452E83">
              <w:rPr>
                <w:rFonts w:ascii="Verdana" w:hAnsi="Verdana"/>
              </w:rPr>
              <w:t>EC/Congress</w:t>
            </w:r>
            <w:bookmarkStart w:name="_p_D27E6FB4BD2661428341AC688650FE41" w:id="509"/>
            <w:bookmarkEnd w:id="509"/>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0F"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10" w14:textId="77777777">
            <w:pPr>
              <w:pStyle w:val="Tablebody"/>
              <w:rPr>
                <w:rFonts w:ascii="Verdana" w:hAnsi="Verdana"/>
              </w:rPr>
            </w:pPr>
          </w:p>
        </w:tc>
      </w:tr>
      <w:tr w:rsidRPr="00452E83" w:rsidR="00455F1F" w:rsidTr="00C80FA7" w14:paraId="6FD8E813"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2" w14:textId="77777777">
            <w:pPr>
              <w:pStyle w:val="Tableheader"/>
              <w:rPr>
                <w:rFonts w:ascii="Verdana" w:hAnsi="Verdana"/>
              </w:rPr>
            </w:pPr>
            <w:r w:rsidRPr="00452E83">
              <w:rPr>
                <w:rFonts w:ascii="Verdana" w:hAnsi="Verdana"/>
              </w:rPr>
              <w:t>Centres designation*</w:t>
            </w:r>
            <w:bookmarkStart w:name="_p_437CD58083A8F943BAD1FF7AB1B8FC94" w:id="510"/>
            <w:bookmarkEnd w:id="510"/>
          </w:p>
        </w:tc>
      </w:tr>
      <w:tr w:rsidRPr="00452E83" w:rsidR="00455F1F" w:rsidTr="00C80FA7" w14:paraId="6FD8E818"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4" w14:textId="77777777">
            <w:pPr>
              <w:pStyle w:val="Tablebody"/>
              <w:rPr>
                <w:rFonts w:ascii="Verdana" w:hAnsi="Verdana"/>
              </w:rPr>
            </w:pPr>
            <w:r w:rsidRPr="00452E83">
              <w:rPr>
                <w:rFonts w:ascii="Verdana" w:hAnsi="Verdana"/>
              </w:rPr>
              <w:t>To be recommended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5" w14:textId="77777777">
            <w:pPr>
              <w:pStyle w:val="Tablebody"/>
              <w:rPr>
                <w:rFonts w:ascii="Verdana" w:hAnsi="Verdana"/>
              </w:rPr>
            </w:pPr>
            <w:r w:rsidRPr="00452E83">
              <w:rPr>
                <w:rFonts w:ascii="Verdana" w:hAnsi="Verdana"/>
                <w:strike/>
                <w:color w:val="FF0000"/>
                <w:u w:val="dash"/>
              </w:rPr>
              <w:t>CAS</w:t>
            </w:r>
            <w:r w:rsidRPr="00452E83">
              <w:rPr>
                <w:rFonts w:ascii="Verdana" w:hAnsi="Verdana"/>
              </w:rPr>
              <w:t xml:space="preserve"> </w:t>
            </w:r>
            <w:r w:rsidRPr="00452E83">
              <w:rPr>
                <w:rFonts w:ascii="Verdana" w:hAnsi="Verdana"/>
                <w:color w:val="008000"/>
                <w:u w:val="dash"/>
              </w:rPr>
              <w:t>RB</w:t>
            </w:r>
            <w:r w:rsidRPr="00452E83">
              <w:rPr>
                <w:rFonts w:ascii="Verdana" w:hAnsi="Verdana"/>
              </w:rPr>
              <w:t xml:space="preserve"> (WWRP/SSC, SDS-WAS Steering Group)</w:t>
            </w:r>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16"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17" w14:textId="77777777">
            <w:pPr>
              <w:pStyle w:val="Tablebody"/>
              <w:rPr>
                <w:rFonts w:ascii="Verdana" w:hAnsi="Verdana"/>
              </w:rPr>
            </w:pPr>
            <w:r w:rsidRPr="00452E83">
              <w:rPr>
                <w:rFonts w:ascii="Verdana" w:hAnsi="Verdana"/>
              </w:rPr>
              <w:t>RA</w:t>
            </w:r>
            <w:bookmarkStart w:name="_p_811ECB010C638B4B8B487A7AE0FE3E49" w:id="511"/>
            <w:bookmarkEnd w:id="511"/>
          </w:p>
        </w:tc>
      </w:tr>
      <w:tr w:rsidRPr="00452E83" w:rsidR="00455F1F" w:rsidTr="00C80FA7" w14:paraId="6FD8E81D"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9" w14:textId="77777777">
            <w:pPr>
              <w:pStyle w:val="Tablebody"/>
              <w:rPr>
                <w:rFonts w:ascii="Verdana" w:hAnsi="Verdana"/>
              </w:rPr>
            </w:pPr>
            <w:r w:rsidRPr="00452E83">
              <w:rPr>
                <w:rFonts w:ascii="Verdana" w:hAnsi="Verdana"/>
              </w:rPr>
              <w:t>To be decided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A" w14:textId="77777777">
            <w:pPr>
              <w:pStyle w:val="Tablebody"/>
              <w:rPr>
                <w:rFonts w:ascii="Verdana" w:hAnsi="Verdana"/>
              </w:rPr>
            </w:pPr>
            <w:r w:rsidRPr="00452E83">
              <w:rPr>
                <w:rFonts w:ascii="Verdana" w:hAnsi="Verdana"/>
              </w:rPr>
              <w:t>EC/Congress</w:t>
            </w:r>
            <w:bookmarkStart w:name="_p_5C5D6915EC09C24785ED165C0CDF214F" w:id="512"/>
            <w:bookmarkEnd w:id="512"/>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1B"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1C" w14:textId="77777777">
            <w:pPr>
              <w:pStyle w:val="Tablebody"/>
              <w:rPr>
                <w:rFonts w:ascii="Verdana" w:hAnsi="Verdana"/>
              </w:rPr>
            </w:pPr>
          </w:p>
        </w:tc>
      </w:tr>
      <w:tr w:rsidRPr="00452E83" w:rsidR="00455F1F" w:rsidTr="00C80FA7" w14:paraId="6FD8E81F"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1E" w14:textId="77777777">
            <w:pPr>
              <w:pStyle w:val="Tableheader"/>
              <w:rPr>
                <w:rFonts w:ascii="Verdana" w:hAnsi="Verdana"/>
              </w:rPr>
            </w:pPr>
            <w:r w:rsidRPr="00452E83">
              <w:rPr>
                <w:rFonts w:ascii="Verdana" w:hAnsi="Verdana"/>
              </w:rPr>
              <w:t>Compliance</w:t>
            </w:r>
            <w:bookmarkStart w:name="_p_2E34ADF4880600478B622C74D73B0EEE" w:id="513"/>
            <w:bookmarkEnd w:id="513"/>
          </w:p>
        </w:tc>
      </w:tr>
      <w:tr w:rsidRPr="00452E83" w:rsidR="00455F1F" w:rsidTr="00C80FA7" w14:paraId="6FD8E824"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20" w14:textId="77777777">
            <w:pPr>
              <w:pStyle w:val="Tablebody"/>
              <w:rPr>
                <w:rFonts w:ascii="Verdana" w:hAnsi="Verdana"/>
              </w:rPr>
            </w:pPr>
            <w:r w:rsidRPr="00452E83">
              <w:rPr>
                <w:rFonts w:ascii="Verdana" w:hAnsi="Verdana"/>
              </w:rPr>
              <w:t>To be monitored by:</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21"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r w:rsidRPr="00452E83">
              <w:rPr>
                <w:rFonts w:ascii="Verdana" w:hAnsi="Verdana"/>
              </w:rPr>
              <w:t xml:space="preserve"> /ET-ERA</w:t>
            </w:r>
            <w:bookmarkStart w:name="_p_B4A46CA954E1BC448525A9F1EC4D4C57" w:id="514"/>
            <w:bookmarkEnd w:id="514"/>
          </w:p>
        </w:tc>
        <w:tc>
          <w:tcPr>
            <w:tcW w:w="2309"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22" w14:textId="77777777">
            <w:pPr>
              <w:pStyle w:val="Tablebody"/>
              <w:rPr>
                <w:rFonts w:ascii="Verdana" w:hAnsi="Verdana"/>
              </w:rPr>
            </w:pPr>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23" w14:textId="77777777">
            <w:pPr>
              <w:pStyle w:val="Tablebody"/>
              <w:rPr>
                <w:rFonts w:ascii="Verdana" w:hAnsi="Verdana"/>
              </w:rPr>
            </w:pPr>
          </w:p>
        </w:tc>
      </w:tr>
      <w:tr w:rsidRPr="00452E83" w:rsidR="00455F1F" w:rsidTr="00C80FA7" w14:paraId="6FD8E829" w14:textId="77777777">
        <w:trPr>
          <w:jc w:val="center"/>
        </w:trPr>
        <w:tc>
          <w:tcPr>
            <w:tcW w:w="25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25" w14:textId="77777777">
            <w:pPr>
              <w:pStyle w:val="Tablebody"/>
              <w:rPr>
                <w:rFonts w:ascii="Verdana" w:hAnsi="Verdana"/>
              </w:rPr>
            </w:pPr>
            <w:r w:rsidRPr="00452E83">
              <w:rPr>
                <w:rFonts w:ascii="Verdana" w:hAnsi="Verdana"/>
              </w:rPr>
              <w:t>To be reported to:</w:t>
            </w:r>
          </w:p>
        </w:tc>
        <w:tc>
          <w:tcPr>
            <w:tcW w:w="268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26"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309"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2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EBC71B5EBFDA724F9692D37932930C34" w:id="515"/>
            <w:bookmarkEnd w:id="515"/>
          </w:p>
        </w:tc>
        <w:tc>
          <w:tcPr>
            <w:tcW w:w="21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28" w14:textId="77777777">
            <w:pPr>
              <w:pStyle w:val="Tablebody"/>
              <w:rPr>
                <w:rFonts w:ascii="Verdana" w:hAnsi="Verdana"/>
              </w:rPr>
            </w:pPr>
          </w:p>
        </w:tc>
      </w:tr>
    </w:tbl>
    <w:p w:rsidRPr="00452E83" w:rsidR="00455F1F" w:rsidP="00455F1F" w:rsidRDefault="00455F1F" w14:paraId="6FD8E82A" w14:textId="77777777">
      <w:pPr>
        <w:pStyle w:val="Note"/>
      </w:pPr>
      <w:r w:rsidRPr="00452E83">
        <w:t xml:space="preserve">Acronyms not previously defined: </w:t>
      </w:r>
      <w:r w:rsidRPr="00452E83">
        <w:rPr>
          <w:strike/>
          <w:color w:val="FF0000"/>
          <w:u w:val="dash"/>
        </w:rPr>
        <w:t>CAS – Commission for Atmospheric Sciences</w:t>
      </w:r>
      <w:r w:rsidRPr="00452E83">
        <w:t xml:space="preserve"> </w:t>
      </w:r>
      <w:r w:rsidRPr="00452E83">
        <w:rPr>
          <w:color w:val="008000"/>
          <w:u w:val="dash"/>
        </w:rPr>
        <w:t>RB – Research Board</w:t>
      </w:r>
      <w:r w:rsidRPr="00452E83">
        <w:t>; SDS-WAS – Sand and Dust Storm Warning Advisory and Assessment System; WWWRP/SSC – WMO World Weather Research Programme Scientific Steering Committee.</w:t>
      </w:r>
      <w:bookmarkStart w:name="_p_D505B3E7E7D61C4BA0F91004DE99B46D" w:id="516"/>
      <w:bookmarkEnd w:id="516"/>
    </w:p>
    <w:p w:rsidRPr="00452E83" w:rsidR="00455F1F" w:rsidP="00455F1F" w:rsidRDefault="00455F1F" w14:paraId="6FD8E82B" w14:textId="73240755">
      <w:pPr>
        <w:pStyle w:val="Tablenotes"/>
        <w:rPr>
          <w:rFonts w:ascii="Verdana" w:hAnsi="Verdana"/>
        </w:rPr>
      </w:pPr>
      <w:r w:rsidRPr="00452E83">
        <w:rPr>
          <w:rFonts w:ascii="Verdana" w:hAnsi="Verdana"/>
        </w:rPr>
        <w:t>*</w:t>
      </w:r>
      <w:r w:rsidRPr="00452E83">
        <w:rPr>
          <w:rFonts w:ascii="Verdana" w:hAnsi="Verdana"/>
        </w:rPr>
        <w:tab/>
      </w:r>
      <w:r w:rsidRPr="00452E83">
        <w:rPr>
          <w:rFonts w:ascii="Verdana" w:hAnsi="Verdana"/>
        </w:rPr>
        <w:t>The detailed designation procedure of RSMCs with activity specialization on atmospheric sandstorm and dust</w:t>
      </w:r>
      <w:r w:rsidR="00EF4857">
        <w:rPr>
          <w:rFonts w:ascii="Verdana" w:hAnsi="Verdana"/>
        </w:rPr>
        <w:t xml:space="preserve"> storm</w:t>
      </w:r>
      <w:r w:rsidRPr="00452E83">
        <w:rPr>
          <w:rFonts w:ascii="Verdana" w:hAnsi="Verdana"/>
        </w:rPr>
        <w:t xml:space="preserve"> forecasts (RSMC-ASDF) is referred to in </w:t>
      </w:r>
      <w:r w:rsidRPr="00452E83">
        <w:rPr>
          <w:rStyle w:val="Italic"/>
          <w:rFonts w:ascii="Verdana" w:hAnsi="Verdana"/>
        </w:rPr>
        <w:t>Sand and Dust Storm Warning Advisory and Assessment System (SDS-WAS) Science and Implementation Plan 2015–2020</w:t>
      </w:r>
      <w:r w:rsidRPr="00452E83">
        <w:rPr>
          <w:rFonts w:ascii="Verdana" w:hAnsi="Verdana"/>
        </w:rPr>
        <w:t xml:space="preserve"> </w:t>
      </w:r>
      <w:r w:rsidR="00690DA9">
        <w:rPr>
          <w:rFonts w:ascii="Verdana" w:hAnsi="Verdana"/>
        </w:rPr>
        <w:t>(</w:t>
      </w:r>
      <w:hyperlink w:history="1" w:anchor=".YEoaKWhKg2w" r:id="rId43">
        <w:r w:rsidRPr="00590640">
          <w:rPr>
            <w:rStyle w:val="Hyperlink"/>
            <w:rFonts w:ascii="Verdana" w:hAnsi="Verdana"/>
          </w:rPr>
          <w:t>WWRP 2015</w:t>
        </w:r>
        <w:r w:rsidR="00093AE8">
          <w:rPr>
            <w:rStyle w:val="Hyperlink"/>
            <w:rFonts w:ascii="Verdana" w:hAnsi="Verdana"/>
          </w:rPr>
          <w:t>–5</w:t>
        </w:r>
      </w:hyperlink>
      <w:r w:rsidR="00590640">
        <w:rPr>
          <w:rFonts w:ascii="Verdana" w:hAnsi="Verdana"/>
        </w:rPr>
        <w:t>)</w:t>
      </w:r>
      <w:r w:rsidRPr="00452E83">
        <w:rPr>
          <w:rFonts w:ascii="Verdana" w:hAnsi="Verdana"/>
        </w:rPr>
        <w:t>, Geneva, WMO, 7 – Transition to operational activities: Proposed designation as regional specialized meteorological centre with specialization on atmospheric sand and dust forecasting (RSMC-ASDF).</w:t>
      </w:r>
      <w:bookmarkStart w:name="_p_F9998032ED9E194B94E654C5B39D3777" w:id="517"/>
      <w:bookmarkEnd w:id="517"/>
    </w:p>
    <w:p w:rsidRPr="00B5312C" w:rsidR="00455F1F" w:rsidP="00455F1F" w:rsidRDefault="00455F1F" w14:paraId="6FD8E82C" w14:textId="77777777">
      <w:pPr>
        <w:pStyle w:val="Heading30"/>
        <w:rPr>
          <w:rFonts w:ascii="Verdana" w:hAnsi="Verdana"/>
          <w:sz w:val="20"/>
          <w:szCs w:val="20"/>
        </w:rPr>
      </w:pPr>
      <w:r w:rsidRPr="00B5312C">
        <w:rPr>
          <w:rFonts w:ascii="Verdana" w:hAnsi="Verdana"/>
          <w:sz w:val="20"/>
          <w:szCs w:val="20"/>
        </w:rPr>
        <w:t>2.2.2.10</w:t>
      </w:r>
      <w:r w:rsidRPr="00B5312C">
        <w:rPr>
          <w:rFonts w:ascii="Verdana" w:hAnsi="Verdana"/>
          <w:sz w:val="20"/>
          <w:szCs w:val="20"/>
        </w:rPr>
        <w:tab/>
      </w:r>
      <w:r w:rsidRPr="00B5312C">
        <w:rPr>
          <w:rFonts w:ascii="Verdana" w:hAnsi="Verdana"/>
          <w:sz w:val="20"/>
          <w:szCs w:val="20"/>
        </w:rPr>
        <w:t>Volcano watch services for international air navigation</w:t>
      </w:r>
      <w:bookmarkStart w:name="_p_72F77850E571DF449CE1F7BC59DBB03D" w:id="518"/>
      <w:bookmarkEnd w:id="518"/>
    </w:p>
    <w:p w:rsidRPr="00452E83" w:rsidR="00455F1F" w:rsidP="00455F1F" w:rsidRDefault="00455F1F" w14:paraId="6FD8E82D" w14:textId="77777777">
      <w:pPr>
        <w:pStyle w:val="Bodytext1"/>
        <w:rPr>
          <w:rFonts w:ascii="Verdana" w:hAnsi="Verdana"/>
          <w:b/>
          <w:bCs/>
          <w:color w:val="000000" w:themeColor="text1"/>
          <w:sz w:val="20"/>
          <w:szCs w:val="20"/>
        </w:rPr>
      </w:pPr>
      <w:bookmarkStart w:name="_p_AD33829FB6445C4B88704EE722C1CCD6" w:id="519"/>
      <w:bookmarkEnd w:id="519"/>
      <w:r w:rsidRPr="00452E83">
        <w:rPr>
          <w:rStyle w:val="Semibold"/>
          <w:rFonts w:ascii="Verdana" w:hAnsi="Verdana"/>
          <w:b w:val="0"/>
          <w:bCs/>
          <w:color w:val="000000" w:themeColor="text1"/>
          <w:sz w:val="20"/>
          <w:szCs w:val="20"/>
        </w:rPr>
        <w:t>The nine Volcanic Ash Advisory Centres (VAACs), designated by the I</w:t>
      </w:r>
      <w:r w:rsidR="002345E0">
        <w:rPr>
          <w:rStyle w:val="Semibold"/>
          <w:rFonts w:ascii="Verdana" w:hAnsi="Verdana"/>
          <w:b w:val="0"/>
          <w:bCs/>
          <w:color w:val="000000" w:themeColor="text1"/>
          <w:sz w:val="20"/>
          <w:szCs w:val="20"/>
        </w:rPr>
        <w:t>CAO</w:t>
      </w:r>
      <w:r w:rsidRPr="00452E83">
        <w:rPr>
          <w:rStyle w:val="Semibold"/>
          <w:rFonts w:ascii="Verdana" w:hAnsi="Verdana"/>
          <w:b w:val="0"/>
          <w:bCs/>
          <w:color w:val="000000" w:themeColor="text1"/>
          <w:sz w:val="20"/>
          <w:szCs w:val="20"/>
        </w:rPr>
        <w:t xml:space="preserve">, shall issue volcanic ash advisories for aviation in accordance with the provisions set out in </w:t>
      </w:r>
      <w:r w:rsidRPr="00452E83">
        <w:rPr>
          <w:rStyle w:val="Semibolditalic"/>
          <w:rFonts w:ascii="Verdana" w:hAnsi="Verdana"/>
          <w:b w:val="0"/>
          <w:bCs/>
          <w:color w:val="000000" w:themeColor="text1"/>
          <w:sz w:val="20"/>
          <w:szCs w:val="20"/>
        </w:rPr>
        <w:t>Meteorological Service for International Air Navigation</w:t>
      </w:r>
      <w:r w:rsidRPr="00452E83">
        <w:rPr>
          <w:rStyle w:val="Semibold"/>
          <w:rFonts w:ascii="Verdana" w:hAnsi="Verdana"/>
          <w:b w:val="0"/>
          <w:bCs/>
          <w:color w:val="000000" w:themeColor="text1"/>
          <w:sz w:val="20"/>
          <w:szCs w:val="20"/>
        </w:rPr>
        <w:t xml:space="preserve">, Annex 3 to the Convention on International Civil Aviation, and in </w:t>
      </w:r>
      <w:r w:rsidRPr="00452E83">
        <w:rPr>
          <w:rStyle w:val="Semibolditalic"/>
          <w:rFonts w:ascii="Verdana" w:hAnsi="Verdana"/>
          <w:b w:val="0"/>
          <w:bCs/>
          <w:color w:val="000000" w:themeColor="text1"/>
          <w:sz w:val="20"/>
          <w:szCs w:val="20"/>
        </w:rPr>
        <w:t>Technical Regulations</w:t>
      </w:r>
      <w:r w:rsidRPr="00452E83">
        <w:rPr>
          <w:rStyle w:val="Semibold"/>
          <w:rFonts w:ascii="Verdana" w:hAnsi="Verdana"/>
          <w:b w:val="0"/>
          <w:bCs/>
          <w:color w:val="000000" w:themeColor="text1"/>
          <w:sz w:val="20"/>
          <w:szCs w:val="20"/>
        </w:rPr>
        <w:t xml:space="preserve"> (WMO</w:t>
      </w:r>
      <w:r w:rsidRPr="00452E83">
        <w:rPr>
          <w:rStyle w:val="Semibold"/>
          <w:rFonts w:ascii="Verdana" w:hAnsi="Verdana"/>
          <w:b w:val="0"/>
          <w:bCs/>
          <w:color w:val="000000" w:themeColor="text1"/>
          <w:sz w:val="20"/>
          <w:szCs w:val="20"/>
        </w:rPr>
        <w:noBreakHyphen/>
        <w:t>No. 49), Volume II, 3.5. Eight of the nine VAACs are co-located with RSMCs. SIGMET information concerning volcanic ash shall be issued by meteorological watch offices for the flight information region concerned</w:t>
      </w:r>
      <w:r w:rsidRPr="00452E83">
        <w:rPr>
          <w:rFonts w:ascii="Verdana" w:hAnsi="Verdana"/>
          <w:b/>
          <w:bCs/>
          <w:color w:val="000000" w:themeColor="text1"/>
          <w:sz w:val="20"/>
          <w:szCs w:val="20"/>
        </w:rPr>
        <w:t xml:space="preserve"> </w:t>
      </w:r>
      <w:r w:rsidRPr="00452E83">
        <w:rPr>
          <w:rFonts w:ascii="Verdana" w:hAnsi="Verdana"/>
          <w:color w:val="000000" w:themeColor="text1"/>
          <w:sz w:val="20"/>
          <w:szCs w:val="20"/>
        </w:rPr>
        <w:t xml:space="preserve">and should be based on the volcanic ash advisory issued by the VAACs, in accordance with ICAO Annex 3 and </w:t>
      </w:r>
      <w:r w:rsidRPr="00452E83">
        <w:rPr>
          <w:rStyle w:val="Italic"/>
          <w:rFonts w:ascii="Verdana" w:hAnsi="Verdana"/>
          <w:color w:val="000000" w:themeColor="text1"/>
          <w:sz w:val="20"/>
          <w:szCs w:val="20"/>
          <w:lang w:val="en-US"/>
        </w:rPr>
        <w:t>Technical Regulations</w:t>
      </w:r>
      <w:r w:rsidRPr="00452E83">
        <w:rPr>
          <w:rFonts w:ascii="Verdana" w:hAnsi="Verdana"/>
          <w:color w:val="000000" w:themeColor="text1"/>
          <w:sz w:val="20"/>
          <w:szCs w:val="20"/>
        </w:rPr>
        <w:t xml:space="preserve"> (WMO-No. 49), Volume II, 3.4 and 7. Service provision arrangements for volcano observatories in support of aviation are described in ICAO Annex 3 and in </w:t>
      </w:r>
      <w:r w:rsidRPr="00452E83">
        <w:rPr>
          <w:rStyle w:val="Italic"/>
          <w:rFonts w:ascii="Verdana" w:hAnsi="Verdana"/>
          <w:color w:val="000000" w:themeColor="text1"/>
          <w:sz w:val="20"/>
          <w:szCs w:val="20"/>
          <w:lang w:val="en-US"/>
        </w:rPr>
        <w:t>Technical Regulations</w:t>
      </w:r>
      <w:r w:rsidRPr="00452E83">
        <w:rPr>
          <w:rFonts w:ascii="Verdana" w:hAnsi="Verdana"/>
          <w:color w:val="000000" w:themeColor="text1"/>
          <w:sz w:val="20"/>
          <w:szCs w:val="20"/>
        </w:rPr>
        <w:t xml:space="preserve"> (WMO-No. 49), Volume II, 3.6.</w:t>
      </w:r>
    </w:p>
    <w:p w:rsidRPr="00B5312C" w:rsidR="00455F1F" w:rsidP="00455F1F" w:rsidRDefault="00455F1F" w14:paraId="6FD8E82E" w14:textId="77777777">
      <w:pPr>
        <w:pStyle w:val="Heading30"/>
        <w:rPr>
          <w:rFonts w:ascii="Verdana" w:hAnsi="Verdana"/>
          <w:sz w:val="20"/>
          <w:szCs w:val="20"/>
        </w:rPr>
      </w:pPr>
      <w:r w:rsidRPr="00B5312C">
        <w:rPr>
          <w:rFonts w:ascii="Verdana" w:hAnsi="Verdana"/>
          <w:sz w:val="20"/>
          <w:szCs w:val="20"/>
        </w:rPr>
        <w:t>2.2.2.11</w:t>
      </w:r>
      <w:r w:rsidRPr="00B5312C">
        <w:rPr>
          <w:rFonts w:ascii="Verdana" w:hAnsi="Verdana"/>
          <w:sz w:val="20"/>
          <w:szCs w:val="20"/>
        </w:rPr>
        <w:tab/>
      </w:r>
      <w:r w:rsidRPr="00B5312C">
        <w:rPr>
          <w:rFonts w:ascii="Verdana" w:hAnsi="Verdana"/>
          <w:sz w:val="20"/>
          <w:szCs w:val="20"/>
        </w:rPr>
        <w:t>Marine meteorological services</w:t>
      </w:r>
      <w:bookmarkStart w:name="_p_2721C8917E78714B9EA0D00F3C89FA2E" w:id="520"/>
      <w:bookmarkEnd w:id="520"/>
    </w:p>
    <w:p w:rsidRPr="00452E83" w:rsidR="00455F1F" w:rsidP="00B5312C" w:rsidRDefault="00455F1F" w14:paraId="6FD8E82F" w14:textId="77777777">
      <w:pPr>
        <w:pStyle w:val="Notesheading"/>
        <w:spacing w:after="240" w:line="240" w:lineRule="auto"/>
      </w:pPr>
      <w:r w:rsidRPr="00452E83">
        <w:t>Notes:</w:t>
      </w:r>
      <w:bookmarkStart w:name="_p_575683684D10764D9F6FFF433F896B4A" w:id="521"/>
      <w:bookmarkEnd w:id="521"/>
    </w:p>
    <w:p w:rsidRPr="00452E83" w:rsidR="00455F1F" w:rsidP="00455F1F" w:rsidRDefault="00455F1F" w14:paraId="6FD8E830" w14:textId="77777777">
      <w:pPr>
        <w:pStyle w:val="Notes1"/>
      </w:pPr>
      <w:r w:rsidRPr="00452E83">
        <w:t>1.</w:t>
      </w:r>
      <w:r w:rsidRPr="00452E83">
        <w:tab/>
      </w:r>
      <w:r w:rsidRPr="00452E83">
        <w:t xml:space="preserve">Operations, including practices, procedures and specifications are described in the </w:t>
      </w:r>
      <w:r w:rsidRPr="00B64CAF">
        <w:rPr>
          <w:i/>
          <w:iCs/>
        </w:rPr>
        <w:t xml:space="preserve">Manual on Marine Meteorological Services </w:t>
      </w:r>
      <w:r w:rsidRPr="00B64CAF">
        <w:t>(</w:t>
      </w:r>
      <w:hyperlink w:history="1" w:anchor=".YEovRWhKg2w" r:id="rId44">
        <w:r w:rsidRPr="00B64CAF">
          <w:rPr>
            <w:rStyle w:val="Hyperlink"/>
          </w:rPr>
          <w:t>WMO-No. 558</w:t>
        </w:r>
      </w:hyperlink>
      <w:r w:rsidRPr="00B64CAF">
        <w:t>)</w:t>
      </w:r>
      <w:r w:rsidRPr="00B64CAF">
        <w:rPr>
          <w:i/>
          <w:iCs/>
        </w:rPr>
        <w:t>,</w:t>
      </w:r>
      <w:r w:rsidRPr="00B64CAF">
        <w:t xml:space="preserve"> Volume I</w:t>
      </w:r>
      <w:r w:rsidRPr="00452E83">
        <w:t>;</w:t>
      </w:r>
      <w:bookmarkStart w:name="_p_B94E1C0ABA3A6A42BECBC70A9A61C8A5" w:id="522"/>
      <w:bookmarkEnd w:id="522"/>
    </w:p>
    <w:p w:rsidRPr="00452E83" w:rsidR="00455F1F" w:rsidP="00455F1F" w:rsidRDefault="00455F1F" w14:paraId="6FD8E831" w14:textId="77777777">
      <w:pPr>
        <w:pStyle w:val="Notes1"/>
      </w:pPr>
      <w:r w:rsidRPr="00452E83">
        <w:t>2.</w:t>
      </w:r>
      <w:r w:rsidRPr="00452E83">
        <w:tab/>
      </w:r>
      <w:r w:rsidRPr="00452E83">
        <w:t xml:space="preserve">This activity includes a network of National Meteorological </w:t>
      </w:r>
      <w:r w:rsidRPr="00452E83">
        <w:rPr>
          <w:strike/>
          <w:color w:val="FF0000"/>
          <w:u w:val="dash"/>
        </w:rPr>
        <w:t>Services</w:t>
      </w:r>
      <w:r w:rsidRPr="00452E83">
        <w:t xml:space="preserve"> </w:t>
      </w:r>
      <w:r w:rsidRPr="00452E83">
        <w:rPr>
          <w:color w:val="008000"/>
          <w:u w:val="dash"/>
        </w:rPr>
        <w:t>Centres</w:t>
      </w:r>
      <w:r w:rsidRPr="00452E83">
        <w:t>.</w:t>
      </w:r>
      <w:bookmarkStart w:name="_p_9FDB6353DD8C46488F6B2E32255D4D7A" w:id="523"/>
      <w:bookmarkEnd w:id="523"/>
    </w:p>
    <w:p w:rsidRPr="00452E83" w:rsidR="00455F1F" w:rsidP="00455F1F" w:rsidRDefault="00455F1F" w14:paraId="6FD8E83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lang w:val="en-US"/>
        </w:rPr>
        <w:t>2.2.2.11.1</w:t>
      </w:r>
      <w:r w:rsidRPr="00452E83">
        <w:rPr>
          <w:rFonts w:ascii="Verdana" w:hAnsi="Verdana"/>
          <w:b w:val="0"/>
          <w:bCs/>
          <w:color w:val="000000" w:themeColor="text1"/>
          <w:sz w:val="20"/>
          <w:szCs w:val="20"/>
          <w:lang w:val="en-US"/>
        </w:rPr>
        <w:tab/>
      </w:r>
      <w:r w:rsidRPr="00452E83">
        <w:rPr>
          <w:rFonts w:ascii="Verdana" w:hAnsi="Verdana"/>
          <w:b w:val="0"/>
          <w:bCs/>
          <w:color w:val="000000" w:themeColor="text1"/>
          <w:sz w:val="20"/>
          <w:szCs w:val="20"/>
          <w:lang w:val="en-US"/>
        </w:rPr>
        <w:t>National Meteorological Centres conducting marine meteorological services (including preparation services) shall:</w:t>
      </w:r>
      <w:bookmarkStart w:name="_p_1F6F7AEE654AD34CB1D233991B3533DF" w:id="524"/>
      <w:bookmarkEnd w:id="524"/>
    </w:p>
    <w:p w:rsidRPr="00452E83" w:rsidR="00455F1F" w:rsidP="00022B6E" w:rsidRDefault="00455F1F" w14:paraId="6FD8E83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Issue forecasts of marine environmental conditions for coastal and offshore areas, as defined in </w:t>
      </w:r>
      <w:r w:rsidRPr="00452E83">
        <w:rPr>
          <w:rStyle w:val="Hyperlink"/>
          <w:b w:val="0"/>
          <w:bCs/>
          <w:color w:val="000000" w:themeColor="text1"/>
          <w:szCs w:val="20"/>
        </w:rPr>
        <w:t>Appendix 2.2.39</w:t>
      </w:r>
      <w:r w:rsidRPr="00452E83">
        <w:rPr>
          <w:b w:val="0"/>
          <w:bCs/>
          <w:color w:val="000000" w:themeColor="text1"/>
          <w:szCs w:val="20"/>
        </w:rPr>
        <w:t>;</w:t>
      </w:r>
      <w:bookmarkStart w:name="_p_D82AC5D75FF79E40A43A05A554B1F562" w:id="525"/>
      <w:bookmarkEnd w:id="525"/>
    </w:p>
    <w:p w:rsidRPr="00452E83" w:rsidR="00455F1F" w:rsidP="00022B6E" w:rsidRDefault="00455F1F" w14:paraId="6FD8E83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Issue warnings of marine meteorological hazards for coastal and offshore areas, as defined in </w:t>
      </w:r>
      <w:r w:rsidRPr="00452E83">
        <w:rPr>
          <w:rStyle w:val="Hyperlink"/>
          <w:b w:val="0"/>
          <w:bCs/>
          <w:color w:val="000000" w:themeColor="text1"/>
          <w:szCs w:val="20"/>
        </w:rPr>
        <w:t>Appendix 2.2.39</w:t>
      </w:r>
      <w:r w:rsidRPr="00452E83">
        <w:rPr>
          <w:b w:val="0"/>
          <w:bCs/>
          <w:color w:val="000000" w:themeColor="text1"/>
          <w:szCs w:val="20"/>
        </w:rPr>
        <w:t>;</w:t>
      </w:r>
      <w:bookmarkStart w:name="_p_23FBB3C99D510C4A9A794D29FC401273" w:id="526"/>
      <w:bookmarkEnd w:id="526"/>
    </w:p>
    <w:p w:rsidRPr="00452E83" w:rsidR="00455F1F" w:rsidP="00022B6E" w:rsidRDefault="00455F1F" w14:paraId="6FD8E835"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Coordinate with national agencies responsible for marine matters, including disaster risk reduction and search and rescue.</w:t>
      </w:r>
      <w:bookmarkStart w:name="_p_1133E0D58306CE4CAF3BD7801E55963C" w:id="527"/>
      <w:bookmarkEnd w:id="527"/>
    </w:p>
    <w:p w:rsidRPr="00452E83" w:rsidR="00455F1F" w:rsidP="00455F1F" w:rsidRDefault="00455F1F" w14:paraId="6FD8E836"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2.2.2.11.2</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 xml:space="preserve">In compliance with the </w:t>
      </w:r>
      <w:r w:rsidRPr="00452E83">
        <w:rPr>
          <w:rStyle w:val="Italic"/>
          <w:rFonts w:ascii="Verdana" w:hAnsi="Verdana"/>
          <w:b w:val="0"/>
          <w:bCs/>
          <w:color w:val="000000" w:themeColor="text1"/>
          <w:sz w:val="20"/>
          <w:szCs w:val="20"/>
          <w:lang w:val="en-US"/>
        </w:rPr>
        <w:t>Joint IMO/IHO/WMO Manual on Maritime Safety Information</w:t>
      </w:r>
      <w:r w:rsidRPr="00452E83">
        <w:rPr>
          <w:rFonts w:ascii="Verdana" w:hAnsi="Verdana"/>
          <w:b w:val="0"/>
          <w:bCs/>
          <w:color w:val="000000" w:themeColor="text1"/>
          <w:sz w:val="20"/>
          <w:szCs w:val="20"/>
        </w:rPr>
        <w:t>, Members holding METAREA responsibility under the WMO/IMO Worldwide Met-ocean Information and Warning Service (WWMIWS), shall:</w:t>
      </w:r>
      <w:bookmarkStart w:name="_p_A8D5D9C743CA1C4D97E7CF7F3D43C9B0" w:id="528"/>
      <w:bookmarkEnd w:id="528"/>
    </w:p>
    <w:p w:rsidRPr="00452E83" w:rsidR="00455F1F" w:rsidP="00022B6E" w:rsidRDefault="00455F1F" w14:paraId="6FD8E83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Issue forecasts of marine environmental conditions for the high seas, as defined in </w:t>
      </w:r>
      <w:r w:rsidRPr="00452E83">
        <w:rPr>
          <w:rStyle w:val="Hyperlink"/>
          <w:b w:val="0"/>
          <w:bCs/>
          <w:color w:val="000000" w:themeColor="text1"/>
          <w:szCs w:val="20"/>
        </w:rPr>
        <w:t>Appendix 2.2.39</w:t>
      </w:r>
      <w:r w:rsidRPr="00452E83">
        <w:rPr>
          <w:b w:val="0"/>
          <w:bCs/>
          <w:color w:val="000000" w:themeColor="text1"/>
          <w:szCs w:val="20"/>
        </w:rPr>
        <w:t>;</w:t>
      </w:r>
      <w:bookmarkStart w:name="_p_C5A72D617068FF49808C84695B40CF09" w:id="529"/>
      <w:bookmarkStart w:name="_p_F5F52B56AE7D8D41B101A2E90904F0A4" w:id="530"/>
      <w:bookmarkEnd w:id="529"/>
      <w:bookmarkEnd w:id="530"/>
    </w:p>
    <w:p w:rsidRPr="00452E83" w:rsidR="00455F1F" w:rsidP="00022B6E" w:rsidRDefault="00455F1F" w14:paraId="6FD8E83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Issue warnings of marine meteorological hazards for the high seas, as defined in </w:t>
      </w:r>
      <w:r w:rsidRPr="00452E83">
        <w:rPr>
          <w:rStyle w:val="Hyperlink"/>
          <w:b w:val="0"/>
          <w:bCs/>
          <w:color w:val="000000" w:themeColor="text1"/>
          <w:szCs w:val="20"/>
        </w:rPr>
        <w:t>Appendix 2.2.39</w:t>
      </w:r>
      <w:r w:rsidRPr="00452E83">
        <w:rPr>
          <w:b w:val="0"/>
          <w:bCs/>
          <w:color w:val="000000" w:themeColor="text1"/>
          <w:szCs w:val="20"/>
        </w:rPr>
        <w:t>;</w:t>
      </w:r>
      <w:bookmarkStart w:name="_p_914B503BA457C445A6AE16CB301054F5" w:id="531"/>
      <w:bookmarkStart w:name="_p_A72C6BD54CE5C64E808933C4A6B9C122" w:id="532"/>
      <w:bookmarkEnd w:id="531"/>
      <w:bookmarkEnd w:id="532"/>
    </w:p>
    <w:p w:rsidRPr="00452E83" w:rsidR="00455F1F" w:rsidP="00022B6E" w:rsidRDefault="00455F1F" w14:paraId="6FD8E839"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Organize the broadcast of marine forecasts and warnings on broadcast systems compliant with the GMDSS;</w:t>
      </w:r>
      <w:bookmarkStart w:name="_p_EC4250617FAEBA45A1740619FBC9316C" w:id="533"/>
      <w:bookmarkStart w:name="_p_806262D717A0B04B89B3E3C652AED83D" w:id="534"/>
      <w:bookmarkEnd w:id="533"/>
      <w:bookmarkEnd w:id="534"/>
    </w:p>
    <w:p w:rsidRPr="00452E83" w:rsidR="00455F1F" w:rsidP="00022B6E" w:rsidRDefault="00455F1F" w14:paraId="6FD8E83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 xml:space="preserve">Undertake METAREA Coordinator duties, including  verification activities as defined in </w:t>
      </w:r>
      <w:r w:rsidRPr="00452E83">
        <w:rPr>
          <w:rStyle w:val="Hyperlink"/>
          <w:b w:val="0"/>
          <w:bCs/>
          <w:color w:val="000000" w:themeColor="text1"/>
          <w:szCs w:val="20"/>
        </w:rPr>
        <w:t>Appendix 2.2.40</w:t>
      </w:r>
      <w:r w:rsidRPr="00452E83">
        <w:rPr>
          <w:b w:val="0"/>
          <w:bCs/>
          <w:color w:val="000000" w:themeColor="text1"/>
          <w:szCs w:val="20"/>
        </w:rPr>
        <w:t>.</w:t>
      </w:r>
      <w:bookmarkStart w:name="_p_956284BABECBB1408949B83C62993499" w:id="535"/>
      <w:bookmarkStart w:name="_p_F365BF8D34F0824BA1974169105ECD61" w:id="536"/>
      <w:bookmarkEnd w:id="535"/>
      <w:bookmarkEnd w:id="536"/>
    </w:p>
    <w:p w:rsidR="00022B6E" w:rsidP="00455F1F" w:rsidRDefault="00455F1F" w14:paraId="6FD8E83B" w14:textId="77777777">
      <w:pPr>
        <w:pStyle w:val="Note"/>
      </w:pPr>
      <w:bookmarkStart w:name="_p_CD90BF5FD168E54ABF6B3FD485E38C46" w:id="537"/>
      <w:bookmarkEnd w:id="537"/>
      <w:r w:rsidRPr="00452E83">
        <w:t>Note:</w:t>
      </w:r>
      <w:r w:rsidRPr="00452E83">
        <w:tab/>
      </w:r>
      <w:r w:rsidRPr="00452E83">
        <w:t>The bodies in charge of managing the information contained in manuals related to marine meteorological services are specified in Table 19.</w:t>
      </w:r>
      <w:bookmarkStart w:name="_p_1C7477EDD7500845BF85B5DB7C211005" w:id="538"/>
      <w:bookmarkEnd w:id="538"/>
    </w:p>
    <w:p w:rsidR="00022B6E" w:rsidP="00022B6E" w:rsidRDefault="00022B6E" w14:paraId="6FD8E83C" w14:textId="77777777">
      <w:pPr>
        <w:pStyle w:val="WMOBodyText"/>
        <w:rPr>
          <w:color w:val="000000" w:themeColor="text1"/>
          <w:sz w:val="16"/>
          <w:szCs w:val="22"/>
        </w:rPr>
      </w:pPr>
      <w:r>
        <w:br w:type="page"/>
      </w:r>
    </w:p>
    <w:p w:rsidRPr="00022B6E" w:rsidR="00455F1F" w:rsidP="00F20AFE" w:rsidRDefault="00455F1F" w14:paraId="6FD8E83D" w14:textId="77777777">
      <w:pPr>
        <w:pStyle w:val="Tablecaption"/>
        <w:keepLines/>
        <w:spacing w:line="240" w:lineRule="auto"/>
        <w:rPr>
          <w:rFonts w:ascii="Verdana" w:hAnsi="Verdana"/>
          <w:color w:val="000000" w:themeColor="text1"/>
          <w:sz w:val="18"/>
          <w:szCs w:val="18"/>
        </w:rPr>
      </w:pPr>
      <w:bookmarkStart w:name="_p_350D7D0993E014458004B1CBED6875C4" w:id="539"/>
      <w:bookmarkEnd w:id="539"/>
      <w:r w:rsidRPr="00022B6E">
        <w:rPr>
          <w:rFonts w:ascii="Verdana" w:hAnsi="Verdana"/>
          <w:color w:val="000000" w:themeColor="text1"/>
          <w:sz w:val="18"/>
          <w:szCs w:val="18"/>
        </w:rPr>
        <w:t xml:space="preserve">Table 19. Bodies responsible for managing information related to marine </w:t>
      </w:r>
      <w:r w:rsidRPr="00022B6E">
        <w:rPr>
          <w:rFonts w:ascii="Verdana" w:hAnsi="Verdana"/>
          <w:color w:val="000000" w:themeColor="text1"/>
          <w:sz w:val="18"/>
          <w:szCs w:val="18"/>
        </w:rPr>
        <w:br/>
      </w:r>
      <w:r w:rsidRPr="00022B6E">
        <w:rPr>
          <w:rFonts w:ascii="Verdana" w:hAnsi="Verdana"/>
          <w:color w:val="000000" w:themeColor="text1"/>
          <w:sz w:val="18"/>
          <w:szCs w:val="18"/>
        </w:rPr>
        <w:t>meteorological services</w:t>
      </w:r>
      <w:bookmarkStart w:name="_p_CA4FDC65DB661D4FBB111BCF6262E920" w:id="540"/>
      <w:bookmarkEnd w:id="540"/>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22"/>
        <w:gridCol w:w="2769"/>
        <w:gridCol w:w="2295"/>
        <w:gridCol w:w="2043"/>
      </w:tblGrid>
      <w:tr w:rsidRPr="00452E83" w:rsidR="00455F1F" w:rsidTr="0093002C" w14:paraId="6FD8E83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3E" w14:textId="77777777">
            <w:pPr>
              <w:pStyle w:val="Tableheader"/>
              <w:rPr>
                <w:rFonts w:ascii="Verdana" w:hAnsi="Verdana"/>
              </w:rPr>
            </w:pPr>
            <w:r w:rsidRPr="00452E83">
              <w:rPr>
                <w:rFonts w:ascii="Verdana" w:hAnsi="Verdana"/>
              </w:rPr>
              <w:t>Responsibility</w:t>
            </w:r>
            <w:bookmarkStart w:name="_p_8498E7F407D9204DACF4E1321D6529FD" w:id="541"/>
            <w:bookmarkEnd w:id="541"/>
          </w:p>
        </w:tc>
      </w:tr>
      <w:tr w:rsidRPr="00452E83" w:rsidR="00455F1F" w:rsidTr="0093002C" w14:paraId="6FD8E841"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40" w14:textId="77777777">
            <w:pPr>
              <w:pStyle w:val="Tableheader"/>
              <w:rPr>
                <w:rFonts w:ascii="Verdana" w:hAnsi="Verdana"/>
              </w:rPr>
            </w:pPr>
            <w:r w:rsidRPr="00452E83">
              <w:rPr>
                <w:rFonts w:ascii="Verdana" w:hAnsi="Verdana"/>
              </w:rPr>
              <w:t>Changes to activity specification</w:t>
            </w:r>
            <w:bookmarkStart w:name="_p_DA7DBDB15FC72149BBFB71CB0E2E7E5E" w:id="542"/>
            <w:bookmarkEnd w:id="542"/>
          </w:p>
        </w:tc>
      </w:tr>
      <w:tr w:rsidRPr="00452E83" w:rsidR="00455F1F" w:rsidTr="0093002C" w14:paraId="6FD8E846"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2" w14:textId="77777777">
            <w:pPr>
              <w:pStyle w:val="Tablebody"/>
              <w:rPr>
                <w:rFonts w:ascii="Verdana" w:hAnsi="Verdana"/>
              </w:rPr>
            </w:pPr>
            <w:r w:rsidRPr="00452E83">
              <w:rPr>
                <w:rFonts w:ascii="Verdana" w:hAnsi="Verdana"/>
              </w:rPr>
              <w:t>To be proposed by:</w:t>
            </w:r>
          </w:p>
        </w:tc>
        <w:tc>
          <w:tcPr>
            <w:tcW w:w="265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3" w14:textId="77777777">
            <w:pPr>
              <w:pStyle w:val="Tablebody"/>
              <w:rPr>
                <w:rFonts w:ascii="Verdana" w:hAnsi="Verdana"/>
              </w:rPr>
            </w:pPr>
            <w:r w:rsidRPr="00452E83">
              <w:rPr>
                <w:rFonts w:ascii="Verdana" w:hAnsi="Verdana"/>
                <w:strike/>
                <w:color w:val="FF0000"/>
                <w:u w:val="dash"/>
              </w:rPr>
              <w:t>JCOMM/WWMIWS-C</w:t>
            </w:r>
            <w:bookmarkStart w:name="_p_1411B6FD5000F2478273B4E041FE77F8" w:id="543"/>
            <w:bookmarkEnd w:id="543"/>
            <w:r w:rsidRPr="00452E83">
              <w:rPr>
                <w:rFonts w:ascii="Verdana" w:hAnsi="Verdana"/>
              </w:rPr>
              <w:t xml:space="preserve"> </w:t>
            </w:r>
            <w:r w:rsidRPr="00452E83">
              <w:rPr>
                <w:rFonts w:ascii="Verdana" w:hAnsi="Verdana"/>
                <w:color w:val="008000"/>
                <w:u w:val="dash"/>
              </w:rPr>
              <w:t>SERCOM/SC-MMO</w:t>
            </w:r>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4" w14:textId="77777777">
            <w:pPr>
              <w:pStyle w:val="Tablebody"/>
              <w:rPr>
                <w:rFonts w:ascii="Verdana" w:hAnsi="Verdana"/>
              </w:rPr>
            </w:pPr>
          </w:p>
        </w:tc>
        <w:tc>
          <w:tcPr>
            <w:tcW w:w="196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45" w14:textId="77777777">
            <w:pPr>
              <w:pStyle w:val="Tablebody"/>
              <w:rPr>
                <w:rFonts w:ascii="Verdana" w:hAnsi="Verdana"/>
              </w:rPr>
            </w:pPr>
          </w:p>
        </w:tc>
      </w:tr>
      <w:tr w:rsidRPr="00452E83" w:rsidR="00455F1F" w:rsidTr="0093002C" w14:paraId="6FD8E84B"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47" w14:textId="77777777">
            <w:pPr>
              <w:pStyle w:val="Tablebody"/>
              <w:rPr>
                <w:rFonts w:ascii="Verdana" w:hAnsi="Verdana"/>
              </w:rPr>
            </w:pPr>
            <w:r w:rsidRPr="00452E83">
              <w:rPr>
                <w:rFonts w:ascii="Verdana" w:hAnsi="Verdana"/>
              </w:rPr>
              <w:t xml:space="preserve">To be </w:t>
            </w:r>
            <w:r w:rsidRPr="00452E83">
              <w:rPr>
                <w:rFonts w:ascii="Verdana" w:hAnsi="Verdana"/>
                <w:strike/>
                <w:color w:val="FF0000"/>
                <w:u w:val="dash"/>
              </w:rPr>
              <w:t>approved</w:t>
            </w:r>
            <w:r w:rsidRPr="00452E83" w:rsidR="00F664B4">
              <w:rPr>
                <w:rFonts w:ascii="Verdana" w:hAnsi="Verdana"/>
              </w:rPr>
              <w:t xml:space="preserve"> </w:t>
            </w:r>
            <w:r w:rsidRPr="00452E83" w:rsidR="00F664B4">
              <w:rPr>
                <w:rFonts w:ascii="Verdana" w:hAnsi="Verdana"/>
                <w:color w:val="008000"/>
                <w:u w:val="dash"/>
              </w:rPr>
              <w:t>recommended</w:t>
            </w:r>
            <w:r w:rsidRPr="00452E83">
              <w:rPr>
                <w:rFonts w:ascii="Verdana" w:hAnsi="Verdana"/>
              </w:rPr>
              <w:t xml:space="preserve"> by:</w:t>
            </w:r>
          </w:p>
        </w:tc>
        <w:tc>
          <w:tcPr>
            <w:tcW w:w="265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8"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9" w14:textId="77777777">
            <w:pPr>
              <w:pStyle w:val="Tablebody"/>
              <w:rPr>
                <w:rFonts w:ascii="Verdana" w:hAnsi="Verdana"/>
              </w:rPr>
            </w:pPr>
            <w:r w:rsidRPr="00452E83">
              <w:rPr>
                <w:rFonts w:ascii="Verdana" w:hAnsi="Verdana"/>
                <w:strike/>
                <w:color w:val="FF0000"/>
                <w:u w:val="dash"/>
              </w:rPr>
              <w:t>CBS</w:t>
            </w:r>
            <w:bookmarkStart w:name="_p_9181494D10CF444592CC0363EA84B53F" w:id="544"/>
            <w:bookmarkEnd w:id="544"/>
            <w:r w:rsidRPr="00452E83">
              <w:rPr>
                <w:rFonts w:ascii="Verdana" w:hAnsi="Verdana"/>
              </w:rPr>
              <w:t xml:space="preserve"> </w:t>
            </w:r>
            <w:r w:rsidRPr="00452E83">
              <w:rPr>
                <w:rFonts w:ascii="Verdana" w:hAnsi="Verdana"/>
                <w:color w:val="008000"/>
                <w:u w:val="dash"/>
              </w:rPr>
              <w:t>INFCOM</w:t>
            </w:r>
          </w:p>
        </w:tc>
        <w:tc>
          <w:tcPr>
            <w:tcW w:w="196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4A" w14:textId="77777777">
            <w:pPr>
              <w:pStyle w:val="Tablebody"/>
              <w:rPr>
                <w:rFonts w:ascii="Verdana" w:hAnsi="Verdana"/>
              </w:rPr>
            </w:pPr>
          </w:p>
        </w:tc>
      </w:tr>
      <w:tr w:rsidRPr="00452E83" w:rsidR="00455F1F" w:rsidTr="0093002C" w14:paraId="6FD8E850"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4C" w14:textId="77777777">
            <w:pPr>
              <w:pStyle w:val="Tablebody"/>
              <w:rPr>
                <w:rFonts w:ascii="Verdana" w:hAnsi="Verdana"/>
              </w:rPr>
            </w:pPr>
            <w:r w:rsidRPr="00452E83">
              <w:rPr>
                <w:rFonts w:ascii="Verdana" w:hAnsi="Verdana"/>
              </w:rPr>
              <w:t>To be decided by:</w:t>
            </w:r>
          </w:p>
        </w:tc>
        <w:tc>
          <w:tcPr>
            <w:tcW w:w="2658"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D" w14:textId="77777777">
            <w:pPr>
              <w:pStyle w:val="Tablebody"/>
              <w:rPr>
                <w:rFonts w:ascii="Verdana" w:hAnsi="Verdana"/>
              </w:rPr>
            </w:pPr>
            <w:r w:rsidRPr="00452E83">
              <w:rPr>
                <w:rFonts w:ascii="Verdana" w:hAnsi="Verdana"/>
              </w:rPr>
              <w:t>EC/Congress</w:t>
            </w:r>
            <w:bookmarkStart w:name="_p_91CB5899D92E97468239C117B0D371E2" w:id="545"/>
            <w:bookmarkEnd w:id="545"/>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4E" w14:textId="77777777">
            <w:pPr>
              <w:pStyle w:val="Tablebody"/>
              <w:rPr>
                <w:rFonts w:ascii="Verdana" w:hAnsi="Verdana"/>
              </w:rPr>
            </w:pPr>
          </w:p>
        </w:tc>
        <w:tc>
          <w:tcPr>
            <w:tcW w:w="196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4F" w14:textId="77777777">
            <w:pPr>
              <w:pStyle w:val="Tablebody"/>
              <w:rPr>
                <w:rFonts w:ascii="Verdana" w:hAnsi="Verdana"/>
              </w:rPr>
            </w:pPr>
          </w:p>
        </w:tc>
      </w:tr>
      <w:tr w:rsidRPr="00452E83" w:rsidR="00455F1F" w:rsidTr="0093002C" w14:paraId="6FD8E852"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1" w14:textId="77777777">
            <w:pPr>
              <w:pStyle w:val="Tableheader"/>
              <w:rPr>
                <w:rFonts w:ascii="Verdana" w:hAnsi="Verdana"/>
              </w:rPr>
            </w:pPr>
            <w:r w:rsidRPr="00452E83">
              <w:rPr>
                <w:rFonts w:ascii="Verdana" w:hAnsi="Verdana"/>
              </w:rPr>
              <w:t>Centres designation</w:t>
            </w:r>
            <w:bookmarkStart w:name="_p_272ACEE54FD9E0408D0BF967990B1D04" w:id="546"/>
            <w:bookmarkEnd w:id="546"/>
          </w:p>
        </w:tc>
      </w:tr>
      <w:tr w:rsidRPr="00452E83" w:rsidR="00455F1F" w:rsidTr="0093002C" w14:paraId="6FD8E857"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3" w14:textId="77777777">
            <w:pPr>
              <w:pStyle w:val="Tablebody"/>
              <w:rPr>
                <w:rFonts w:ascii="Verdana" w:hAnsi="Verdana"/>
              </w:rPr>
            </w:pPr>
            <w:r w:rsidRPr="00452E83">
              <w:rPr>
                <w:rFonts w:ascii="Verdana" w:hAnsi="Verdana"/>
              </w:rPr>
              <w:t>To be approved by:</w:t>
            </w:r>
          </w:p>
        </w:tc>
        <w:tc>
          <w:tcPr>
            <w:tcW w:w="265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4"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55"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CED0115EC063364DA7B2007A57FC7032" w:id="547"/>
            <w:bookmarkEnd w:id="547"/>
          </w:p>
        </w:tc>
        <w:tc>
          <w:tcPr>
            <w:tcW w:w="196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56" w14:textId="77777777">
            <w:pPr>
              <w:pStyle w:val="Tablebody"/>
              <w:rPr>
                <w:rFonts w:ascii="Verdana" w:hAnsi="Verdana"/>
              </w:rPr>
            </w:pPr>
          </w:p>
        </w:tc>
      </w:tr>
      <w:tr w:rsidRPr="00452E83" w:rsidR="00455F1F" w:rsidTr="0093002C" w14:paraId="6FD8E85C"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8" w14:textId="77777777">
            <w:pPr>
              <w:pStyle w:val="Tablebody"/>
              <w:rPr>
                <w:rFonts w:ascii="Verdana" w:hAnsi="Verdana"/>
              </w:rPr>
            </w:pPr>
            <w:r w:rsidRPr="00452E83">
              <w:rPr>
                <w:rFonts w:ascii="Verdana" w:hAnsi="Verdana"/>
              </w:rPr>
              <w:t>To be decided by:</w:t>
            </w:r>
          </w:p>
        </w:tc>
        <w:tc>
          <w:tcPr>
            <w:tcW w:w="265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9" w14:textId="77777777">
            <w:pPr>
              <w:pStyle w:val="Tablebody"/>
              <w:rPr>
                <w:rFonts w:ascii="Verdana" w:hAnsi="Verdana"/>
              </w:rPr>
            </w:pPr>
            <w:r w:rsidRPr="00452E83">
              <w:rPr>
                <w:rFonts w:ascii="Verdana" w:hAnsi="Verdana"/>
              </w:rPr>
              <w:t>EC/Congress</w:t>
            </w:r>
            <w:bookmarkStart w:name="_p_E381BC80750A0E47ADB7BEE1341631B2" w:id="548"/>
            <w:bookmarkEnd w:id="548"/>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5A" w14:textId="77777777">
            <w:pPr>
              <w:pStyle w:val="Tablebody"/>
              <w:rPr>
                <w:rFonts w:ascii="Verdana" w:hAnsi="Verdana"/>
              </w:rPr>
            </w:pPr>
          </w:p>
        </w:tc>
        <w:tc>
          <w:tcPr>
            <w:tcW w:w="196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5B" w14:textId="77777777">
            <w:pPr>
              <w:pStyle w:val="Tablebody"/>
              <w:rPr>
                <w:rFonts w:ascii="Verdana" w:hAnsi="Verdana"/>
              </w:rPr>
            </w:pPr>
          </w:p>
        </w:tc>
      </w:tr>
      <w:tr w:rsidRPr="00452E83" w:rsidR="00455F1F" w:rsidTr="0093002C" w14:paraId="6FD8E85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D" w14:textId="77777777">
            <w:pPr>
              <w:pStyle w:val="Tableheader"/>
              <w:rPr>
                <w:rFonts w:ascii="Verdana" w:hAnsi="Verdana"/>
              </w:rPr>
            </w:pPr>
            <w:r w:rsidRPr="00452E83">
              <w:rPr>
                <w:rFonts w:ascii="Verdana" w:hAnsi="Verdana"/>
              </w:rPr>
              <w:t>Compliance</w:t>
            </w:r>
            <w:bookmarkStart w:name="_p_DBE2BE920E090E41A029BD8C2FC7132C" w:id="549"/>
            <w:bookmarkEnd w:id="549"/>
          </w:p>
        </w:tc>
      </w:tr>
      <w:tr w:rsidRPr="00452E83" w:rsidR="00455F1F" w:rsidTr="0093002C" w14:paraId="6FD8E863"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5F" w14:textId="77777777">
            <w:pPr>
              <w:pStyle w:val="Tablebody"/>
              <w:rPr>
                <w:rFonts w:ascii="Verdana" w:hAnsi="Verdana"/>
              </w:rPr>
            </w:pPr>
            <w:r w:rsidRPr="00452E83">
              <w:rPr>
                <w:rFonts w:ascii="Verdana" w:hAnsi="Verdana"/>
              </w:rPr>
              <w:t>To be monitored by:</w:t>
            </w:r>
          </w:p>
        </w:tc>
        <w:tc>
          <w:tcPr>
            <w:tcW w:w="265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60" w14:textId="77777777">
            <w:pPr>
              <w:pStyle w:val="Tablebody"/>
              <w:rPr>
                <w:rFonts w:ascii="Verdana" w:hAnsi="Verdana"/>
              </w:rPr>
            </w:pPr>
            <w:r w:rsidRPr="00452E83">
              <w:rPr>
                <w:rFonts w:ascii="Verdana" w:hAnsi="Verdana"/>
                <w:strike/>
                <w:color w:val="FF0000"/>
                <w:u w:val="dash"/>
              </w:rPr>
              <w:t>JCOMM/WWMIWS-C</w:t>
            </w:r>
            <w:r w:rsidRPr="00452E83">
              <w:rPr>
                <w:rFonts w:ascii="Verdana" w:hAnsi="Verdana"/>
              </w:rPr>
              <w:t xml:space="preserve"> </w:t>
            </w:r>
            <w:r w:rsidRPr="00452E83">
              <w:rPr>
                <w:rFonts w:ascii="Verdana" w:hAnsi="Verdana"/>
                <w:color w:val="008000"/>
                <w:u w:val="dash"/>
              </w:rPr>
              <w:t>SERCOM/SC-MMO</w:t>
            </w:r>
            <w:bookmarkStart w:name="_p_FCF690851E0DE043A025E0FEE943E193" w:id="550"/>
            <w:bookmarkEnd w:id="550"/>
          </w:p>
        </w:tc>
        <w:tc>
          <w:tcPr>
            <w:tcW w:w="2203"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61" w14:textId="77777777">
            <w:pPr>
              <w:pStyle w:val="Tablebody"/>
              <w:rPr>
                <w:rFonts w:ascii="Verdana" w:hAnsi="Verdana"/>
              </w:rPr>
            </w:pPr>
          </w:p>
        </w:tc>
        <w:tc>
          <w:tcPr>
            <w:tcW w:w="196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62" w14:textId="77777777">
            <w:pPr>
              <w:pStyle w:val="Tablebody"/>
              <w:rPr>
                <w:rFonts w:ascii="Verdana" w:hAnsi="Verdana"/>
              </w:rPr>
            </w:pPr>
          </w:p>
        </w:tc>
      </w:tr>
      <w:tr w:rsidRPr="00452E83" w:rsidR="00455F1F" w:rsidTr="0093002C" w14:paraId="6FD8E868" w14:textId="77777777">
        <w:trPr>
          <w:jc w:val="center"/>
        </w:trPr>
        <w:tc>
          <w:tcPr>
            <w:tcW w:w="24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64" w14:textId="77777777">
            <w:pPr>
              <w:pStyle w:val="Tablebody"/>
              <w:rPr>
                <w:rFonts w:ascii="Verdana" w:hAnsi="Verdana"/>
              </w:rPr>
            </w:pPr>
            <w:r w:rsidRPr="00452E83">
              <w:rPr>
                <w:rFonts w:ascii="Verdana" w:hAnsi="Verdana"/>
              </w:rPr>
              <w:t>To be reported to:</w:t>
            </w:r>
          </w:p>
        </w:tc>
        <w:tc>
          <w:tcPr>
            <w:tcW w:w="2658"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65"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203"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66"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bookmarkStart w:name="_p_C29C40EBFBEBBE4EBDC8D61E146FEE7D" w:id="551"/>
            <w:bookmarkEnd w:id="551"/>
          </w:p>
        </w:tc>
        <w:tc>
          <w:tcPr>
            <w:tcW w:w="196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67" w14:textId="77777777">
            <w:pPr>
              <w:pStyle w:val="Tablebody"/>
              <w:rPr>
                <w:rFonts w:ascii="Verdana" w:hAnsi="Verdana"/>
              </w:rPr>
            </w:pPr>
          </w:p>
        </w:tc>
      </w:tr>
    </w:tbl>
    <w:p w:rsidRPr="00452E83" w:rsidR="00455F1F" w:rsidP="00455F1F" w:rsidRDefault="00455F1F" w14:paraId="6FD8E869" w14:textId="77777777">
      <w:pPr>
        <w:pStyle w:val="Note"/>
        <w:rPr>
          <w:strike/>
          <w:color w:val="FF0000"/>
          <w:u w:val="dash"/>
        </w:rPr>
      </w:pPr>
      <w:r w:rsidRPr="00452E83">
        <w:rPr>
          <w:strike/>
          <w:color w:val="FF0000"/>
          <w:u w:val="dash"/>
        </w:rPr>
        <w:t>Acronym not previously defined: WWMIWS-C – WMO/IMO Worldwide Met-ocean Information and Warning Service Committee</w:t>
      </w:r>
      <w:bookmarkStart w:name="_p_D47DCAA893DD2B43836C85A5AF634578" w:id="552"/>
      <w:bookmarkEnd w:id="552"/>
    </w:p>
    <w:p w:rsidRPr="00957FC0" w:rsidR="00455F1F" w:rsidP="00455F1F" w:rsidRDefault="00455F1F" w14:paraId="6FD8E86A" w14:textId="77777777">
      <w:pPr>
        <w:pStyle w:val="Heading30"/>
        <w:rPr>
          <w:rFonts w:ascii="Verdana" w:hAnsi="Verdana"/>
          <w:sz w:val="20"/>
          <w:szCs w:val="20"/>
        </w:rPr>
      </w:pPr>
      <w:r w:rsidRPr="00957FC0">
        <w:rPr>
          <w:rFonts w:ascii="Verdana" w:hAnsi="Verdana"/>
          <w:sz w:val="20"/>
          <w:szCs w:val="20"/>
        </w:rPr>
        <w:t>2.2.2.12</w:t>
      </w:r>
      <w:r w:rsidRPr="00957FC0">
        <w:rPr>
          <w:rFonts w:ascii="Verdana" w:hAnsi="Verdana"/>
          <w:sz w:val="20"/>
          <w:szCs w:val="20"/>
        </w:rPr>
        <w:tab/>
      </w:r>
      <w:r w:rsidRPr="00957FC0">
        <w:rPr>
          <w:rFonts w:ascii="Verdana" w:hAnsi="Verdana"/>
          <w:sz w:val="20"/>
          <w:szCs w:val="20"/>
        </w:rPr>
        <w:t>Marine environmental emergencies</w:t>
      </w:r>
      <w:bookmarkStart w:name="_p_AFB893BD4EF4EB4390F11E3E845F9F1D" w:id="553"/>
      <w:bookmarkEnd w:id="553"/>
    </w:p>
    <w:p w:rsidRPr="00452E83" w:rsidR="00455F1F" w:rsidP="00455F1F" w:rsidRDefault="00455F1F" w14:paraId="6FD8E86B" w14:textId="77777777">
      <w:pPr>
        <w:pStyle w:val="Notesheading"/>
      </w:pPr>
      <w:r w:rsidRPr="00452E83">
        <w:t>Notes:</w:t>
      </w:r>
      <w:bookmarkStart w:name="_p_BC0FC7C4318FB4438AD4A235A61B566E" w:id="554"/>
      <w:bookmarkEnd w:id="554"/>
    </w:p>
    <w:p w:rsidRPr="00452E83" w:rsidR="00455F1F" w:rsidP="00455F1F" w:rsidRDefault="00455F1F" w14:paraId="6FD8E86C" w14:textId="77777777">
      <w:pPr>
        <w:pStyle w:val="Notes1"/>
      </w:pPr>
      <w:r w:rsidRPr="00452E83">
        <w:rPr>
          <w:lang w:eastAsia="zh-TW"/>
        </w:rPr>
        <w:t>1.</w:t>
      </w:r>
      <w:r w:rsidRPr="00452E83">
        <w:rPr>
          <w:lang w:eastAsia="zh-TW"/>
        </w:rPr>
        <w:tab/>
      </w:r>
      <w:r w:rsidRPr="00452E83">
        <w:t xml:space="preserve">Operations, including practices, procedures and specifications are described in the </w:t>
      </w:r>
      <w:r w:rsidRPr="00DE7D83">
        <w:rPr>
          <w:i/>
          <w:iCs/>
        </w:rPr>
        <w:t xml:space="preserve">Manual on Marine Meteorological Services </w:t>
      </w:r>
      <w:r w:rsidRPr="00DE7D83">
        <w:t>(</w:t>
      </w:r>
      <w:hyperlink w:history="1" w:anchor=".YEovRWhKg2w" r:id="rId45">
        <w:r w:rsidRPr="00DE7D83">
          <w:rPr>
            <w:rStyle w:val="Hyperlink"/>
          </w:rPr>
          <w:t>WMO-No. 558</w:t>
        </w:r>
      </w:hyperlink>
      <w:r w:rsidRPr="00DE7D83">
        <w:t>)</w:t>
      </w:r>
      <w:r w:rsidRPr="00DE7D83">
        <w:rPr>
          <w:i/>
          <w:iCs/>
        </w:rPr>
        <w:t>,</w:t>
      </w:r>
      <w:r w:rsidRPr="00DE7D83">
        <w:t xml:space="preserve"> Volume I</w:t>
      </w:r>
      <w:r w:rsidRPr="00452E83">
        <w:t>;</w:t>
      </w:r>
      <w:bookmarkStart w:name="_p_B695320B6042E9499853598E454E7595" w:id="555"/>
      <w:bookmarkEnd w:id="555"/>
    </w:p>
    <w:p w:rsidRPr="00452E83" w:rsidR="00455F1F" w:rsidP="00455F1F" w:rsidRDefault="00455F1F" w14:paraId="6FD8E86D" w14:textId="77777777">
      <w:pPr>
        <w:pStyle w:val="Notes1"/>
      </w:pPr>
      <w:r w:rsidRPr="00452E83">
        <w:rPr>
          <w:lang w:eastAsia="zh-TW"/>
        </w:rPr>
        <w:t>2.</w:t>
      </w:r>
      <w:r w:rsidRPr="00452E83">
        <w:rPr>
          <w:lang w:eastAsia="zh-TW"/>
        </w:rPr>
        <w:tab/>
      </w:r>
      <w:r w:rsidRPr="00452E83">
        <w:t xml:space="preserve">Functions and responsibilities to be defined by the </w:t>
      </w:r>
      <w:r w:rsidRPr="00452E83">
        <w:rPr>
          <w:strike/>
          <w:color w:val="FF0000"/>
          <w:u w:val="dash"/>
        </w:rPr>
        <w:t>JCOMM/ET-MEER (Expert Team on Marine Environmental Emergency Response)</w:t>
      </w:r>
      <w:r w:rsidRPr="00452E83">
        <w:t xml:space="preserve"> </w:t>
      </w:r>
      <w:r w:rsidRPr="00452E83">
        <w:rPr>
          <w:color w:val="008000"/>
          <w:u w:val="dash"/>
        </w:rPr>
        <w:t>SERCOM/SC-MMO</w:t>
      </w:r>
      <w:r w:rsidRPr="00452E83">
        <w:t xml:space="preserve"> during the intersessional period;</w:t>
      </w:r>
      <w:bookmarkStart w:name="_p_17647492CC48DA4BA56D30B9439601A2" w:id="556"/>
      <w:bookmarkEnd w:id="556"/>
    </w:p>
    <w:p w:rsidRPr="00452E83" w:rsidR="00455F1F" w:rsidP="00455F1F" w:rsidRDefault="00455F1F" w14:paraId="6FD8E86E" w14:textId="77777777">
      <w:pPr>
        <w:pStyle w:val="Notes1"/>
        <w:rPr>
          <w:bCs/>
        </w:rPr>
      </w:pPr>
      <w:r w:rsidRPr="00452E83">
        <w:t>3.</w:t>
      </w:r>
      <w:r w:rsidRPr="00452E83">
        <w:tab/>
      </w:r>
      <w:r w:rsidRPr="00452E83">
        <w:rPr>
          <w:bCs/>
        </w:rPr>
        <w:t xml:space="preserve">The </w:t>
      </w:r>
      <w:r w:rsidRPr="00452E83">
        <w:t>bodies</w:t>
      </w:r>
      <w:r w:rsidRPr="00452E83">
        <w:rPr>
          <w:bCs/>
        </w:rPr>
        <w:t xml:space="preserve"> in charge of managing the information contained in the </w:t>
      </w:r>
      <w:r w:rsidRPr="00452E83">
        <w:rPr>
          <w:bCs/>
          <w:i/>
        </w:rPr>
        <w:t>Manual</w:t>
      </w:r>
      <w:r w:rsidRPr="00452E83">
        <w:rPr>
          <w:bCs/>
        </w:rPr>
        <w:t xml:space="preserve"> related to marine environmental emergencies are specified in Table 20.</w:t>
      </w:r>
      <w:bookmarkStart w:name="_p_F8F19142429C6349A419168136C43B96" w:id="557"/>
      <w:bookmarkEnd w:id="557"/>
    </w:p>
    <w:p w:rsidRPr="00957FC0" w:rsidR="00455F1F" w:rsidP="00F20AFE" w:rsidRDefault="00455F1F" w14:paraId="6FD8E86F" w14:textId="77777777">
      <w:pPr>
        <w:pStyle w:val="Tablecaption"/>
        <w:keepLines/>
        <w:spacing w:line="240" w:lineRule="auto"/>
        <w:rPr>
          <w:rFonts w:ascii="Verdana" w:hAnsi="Verdana"/>
          <w:color w:val="000000" w:themeColor="text1"/>
          <w:sz w:val="18"/>
          <w:szCs w:val="18"/>
        </w:rPr>
      </w:pPr>
      <w:r w:rsidRPr="00957FC0">
        <w:rPr>
          <w:rFonts w:ascii="Verdana" w:hAnsi="Verdana"/>
          <w:color w:val="000000" w:themeColor="text1"/>
          <w:sz w:val="18"/>
          <w:szCs w:val="18"/>
        </w:rPr>
        <w:t xml:space="preserve">Table 20. Bodies responsible for managing information related to marine </w:t>
      </w:r>
      <w:r w:rsidRPr="00957FC0">
        <w:rPr>
          <w:rFonts w:ascii="Verdana" w:hAnsi="Verdana"/>
          <w:color w:val="000000" w:themeColor="text1"/>
          <w:sz w:val="18"/>
          <w:szCs w:val="18"/>
        </w:rPr>
        <w:br/>
      </w:r>
      <w:r w:rsidRPr="00957FC0">
        <w:rPr>
          <w:rFonts w:ascii="Verdana" w:hAnsi="Verdana"/>
          <w:color w:val="000000" w:themeColor="text1"/>
          <w:sz w:val="18"/>
          <w:szCs w:val="18"/>
        </w:rPr>
        <w:t>environmental emergencies</w:t>
      </w:r>
      <w:bookmarkStart w:name="_p_E7381EB7CC8FE847AC617BDF9510B261" w:id="558"/>
      <w:bookmarkEnd w:id="558"/>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20"/>
        <w:gridCol w:w="2696"/>
        <w:gridCol w:w="2312"/>
        <w:gridCol w:w="2101"/>
      </w:tblGrid>
      <w:tr w:rsidRPr="00452E83" w:rsidR="00455F1F" w:rsidTr="00775349" w14:paraId="6FD8E871"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70" w14:textId="77777777">
            <w:pPr>
              <w:pStyle w:val="Tableheader"/>
              <w:rPr>
                <w:rFonts w:ascii="Verdana" w:hAnsi="Verdana"/>
              </w:rPr>
            </w:pPr>
            <w:r w:rsidRPr="00452E83">
              <w:rPr>
                <w:rFonts w:ascii="Verdana" w:hAnsi="Verdana"/>
              </w:rPr>
              <w:t>Responsibility</w:t>
            </w:r>
            <w:bookmarkStart w:name="_p_B6B38ABEE3713745ABAEE32CFA25668F" w:id="559"/>
            <w:bookmarkEnd w:id="559"/>
          </w:p>
        </w:tc>
      </w:tr>
      <w:tr w:rsidRPr="00452E83" w:rsidR="00455F1F" w:rsidTr="00775349" w14:paraId="6FD8E873"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72" w14:textId="77777777">
            <w:pPr>
              <w:pStyle w:val="Tableheader"/>
              <w:rPr>
                <w:rFonts w:ascii="Verdana" w:hAnsi="Verdana"/>
              </w:rPr>
            </w:pPr>
            <w:r w:rsidRPr="00452E83">
              <w:rPr>
                <w:rFonts w:ascii="Verdana" w:hAnsi="Verdana"/>
              </w:rPr>
              <w:t>Changes to activity specification</w:t>
            </w:r>
            <w:bookmarkStart w:name="_p_C9DD9DBD0DB4B8458AEDA9F769D2FA92" w:id="560"/>
            <w:bookmarkEnd w:id="560"/>
          </w:p>
        </w:tc>
      </w:tr>
      <w:tr w:rsidRPr="00137301" w:rsidR="00455F1F" w:rsidTr="00775349" w14:paraId="6FD8E878"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4" w14:textId="77777777">
            <w:pPr>
              <w:pStyle w:val="Tablebody"/>
              <w:rPr>
                <w:rFonts w:ascii="Verdana" w:hAnsi="Verdana"/>
              </w:rPr>
            </w:pPr>
            <w:r w:rsidRPr="00452E83">
              <w:rPr>
                <w:rFonts w:ascii="Verdana" w:hAnsi="Verdana"/>
              </w:rPr>
              <w:t>To be proposed by:</w:t>
            </w:r>
          </w:p>
        </w:tc>
        <w:tc>
          <w:tcPr>
            <w:tcW w:w="269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5" w14:textId="77777777">
            <w:pPr>
              <w:pStyle w:val="Tablebody"/>
              <w:rPr>
                <w:rFonts w:ascii="Verdana" w:hAnsi="Verdana"/>
                <w:lang w:val="fr-CH"/>
              </w:rPr>
            </w:pPr>
            <w:r w:rsidRPr="00452E83">
              <w:rPr>
                <w:rFonts w:ascii="Verdana" w:hAnsi="Verdana"/>
                <w:strike/>
                <w:color w:val="FF0000"/>
                <w:u w:val="dash"/>
                <w:lang w:val="fr-CH"/>
              </w:rPr>
              <w:t>JCOMM/ET-MEER</w:t>
            </w:r>
            <w:bookmarkStart w:name="_p_F673487E079B78459B751B8B53D979D0" w:id="561"/>
            <w:bookmarkEnd w:id="561"/>
            <w:r w:rsidRPr="00452E83">
              <w:rPr>
                <w:rFonts w:ascii="Verdana" w:hAnsi="Verdana"/>
                <w:lang w:val="fr-CH"/>
              </w:rPr>
              <w:t xml:space="preserve"> </w:t>
            </w:r>
            <w:r w:rsidRPr="00452E83">
              <w:rPr>
                <w:rFonts w:ascii="Verdana" w:hAnsi="Verdana"/>
                <w:color w:val="008000"/>
                <w:u w:val="dash"/>
                <w:lang w:val="fr-CH"/>
              </w:rPr>
              <w:t>SERCOM/SC-MMO</w:t>
            </w:r>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6" w14:textId="77777777">
            <w:pPr>
              <w:pStyle w:val="Tablebody"/>
              <w:rPr>
                <w:rFonts w:ascii="Verdana" w:hAnsi="Verdana"/>
                <w:lang w:val="fr-CH"/>
              </w:rPr>
            </w:pPr>
          </w:p>
        </w:tc>
        <w:tc>
          <w:tcPr>
            <w:tcW w:w="210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77" w14:textId="77777777">
            <w:pPr>
              <w:pStyle w:val="Tablebody"/>
              <w:rPr>
                <w:rFonts w:ascii="Verdana" w:hAnsi="Verdana"/>
                <w:lang w:val="fr-CH"/>
              </w:rPr>
            </w:pPr>
          </w:p>
        </w:tc>
      </w:tr>
      <w:tr w:rsidRPr="00452E83" w:rsidR="00455F1F" w:rsidTr="00775349" w14:paraId="6FD8E87D"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79" w14:textId="77777777">
            <w:pPr>
              <w:pStyle w:val="Tablebody"/>
              <w:rPr>
                <w:rFonts w:ascii="Verdana" w:hAnsi="Verdana"/>
              </w:rPr>
            </w:pPr>
            <w:r w:rsidRPr="00452E83">
              <w:rPr>
                <w:rFonts w:ascii="Verdana" w:hAnsi="Verdana"/>
              </w:rPr>
              <w:t xml:space="preserve">To be </w:t>
            </w:r>
            <w:r w:rsidRPr="00452E83" w:rsidR="00F664B4">
              <w:rPr>
                <w:rFonts w:ascii="Verdana" w:hAnsi="Verdana"/>
                <w:strike/>
                <w:color w:val="FF0000"/>
                <w:u w:val="dash"/>
              </w:rPr>
              <w:t>approved</w:t>
            </w:r>
            <w:r w:rsidRPr="00452E83" w:rsidR="00F664B4">
              <w:rPr>
                <w:rFonts w:ascii="Verdana" w:hAnsi="Verdana"/>
              </w:rPr>
              <w:t xml:space="preserve"> </w:t>
            </w:r>
            <w:r w:rsidRPr="00452E83" w:rsidR="00F664B4">
              <w:rPr>
                <w:rFonts w:ascii="Verdana" w:hAnsi="Verdana"/>
                <w:color w:val="008000"/>
                <w:u w:val="dash"/>
              </w:rPr>
              <w:t>recommended</w:t>
            </w:r>
            <w:r w:rsidRPr="00452E83" w:rsidR="00F664B4">
              <w:rPr>
                <w:rFonts w:ascii="Verdana" w:hAnsi="Verdana"/>
              </w:rPr>
              <w:t xml:space="preserve"> </w:t>
            </w:r>
            <w:r w:rsidRPr="00452E83">
              <w:rPr>
                <w:rFonts w:ascii="Verdana" w:hAnsi="Verdana"/>
              </w:rPr>
              <w:t>by:</w:t>
            </w:r>
          </w:p>
        </w:tc>
        <w:tc>
          <w:tcPr>
            <w:tcW w:w="269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A"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B" w14:textId="77777777">
            <w:pPr>
              <w:pStyle w:val="Tablebody"/>
              <w:rPr>
                <w:rFonts w:ascii="Verdana" w:hAnsi="Verdana"/>
              </w:rPr>
            </w:pPr>
            <w:r w:rsidRPr="00452E83">
              <w:rPr>
                <w:rFonts w:ascii="Verdana" w:hAnsi="Verdana"/>
                <w:strike/>
                <w:color w:val="FF0000"/>
                <w:u w:val="dash"/>
              </w:rPr>
              <w:t>CBS</w:t>
            </w:r>
            <w:bookmarkStart w:name="_p_FF49A734F9187C49817C7C87206603D0" w:id="562"/>
            <w:bookmarkEnd w:id="562"/>
            <w:r w:rsidRPr="00452E83">
              <w:rPr>
                <w:rFonts w:ascii="Verdana" w:hAnsi="Verdana"/>
              </w:rPr>
              <w:t xml:space="preserve"> </w:t>
            </w:r>
            <w:r w:rsidRPr="00452E83">
              <w:rPr>
                <w:rFonts w:ascii="Verdana" w:hAnsi="Verdana"/>
                <w:color w:val="008000"/>
                <w:u w:val="dash"/>
              </w:rPr>
              <w:t>INFCOM</w:t>
            </w:r>
          </w:p>
        </w:tc>
        <w:tc>
          <w:tcPr>
            <w:tcW w:w="210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7C" w14:textId="77777777">
            <w:pPr>
              <w:pStyle w:val="Tablebody"/>
              <w:rPr>
                <w:rFonts w:ascii="Verdana" w:hAnsi="Verdana"/>
              </w:rPr>
            </w:pPr>
          </w:p>
        </w:tc>
      </w:tr>
      <w:tr w:rsidRPr="00452E83" w:rsidR="00455F1F" w:rsidTr="00775349" w14:paraId="6FD8E882"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7E" w14:textId="77777777">
            <w:pPr>
              <w:pStyle w:val="Tablebody"/>
              <w:rPr>
                <w:rFonts w:ascii="Verdana" w:hAnsi="Verdana"/>
              </w:rPr>
            </w:pPr>
            <w:r w:rsidRPr="00452E83">
              <w:rPr>
                <w:rFonts w:ascii="Verdana" w:hAnsi="Verdana"/>
              </w:rPr>
              <w:t>To be decided by:</w:t>
            </w:r>
          </w:p>
        </w:tc>
        <w:tc>
          <w:tcPr>
            <w:tcW w:w="269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7F" w14:textId="77777777">
            <w:pPr>
              <w:pStyle w:val="Tablebody"/>
              <w:rPr>
                <w:rFonts w:ascii="Verdana" w:hAnsi="Verdana"/>
              </w:rPr>
            </w:pPr>
            <w:r w:rsidRPr="00452E83">
              <w:rPr>
                <w:rFonts w:ascii="Verdana" w:hAnsi="Verdana"/>
              </w:rPr>
              <w:t>EC/Congress</w:t>
            </w:r>
            <w:bookmarkStart w:name="_p_00ABAD1FAED4CB488A32F2509F1F30AD" w:id="563"/>
            <w:bookmarkEnd w:id="563"/>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80" w14:textId="77777777">
            <w:pPr>
              <w:pStyle w:val="Tablebody"/>
              <w:rPr>
                <w:rFonts w:ascii="Verdana" w:hAnsi="Verdana"/>
              </w:rPr>
            </w:pPr>
          </w:p>
        </w:tc>
        <w:tc>
          <w:tcPr>
            <w:tcW w:w="210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81" w14:textId="77777777">
            <w:pPr>
              <w:pStyle w:val="Tablebody"/>
              <w:rPr>
                <w:rFonts w:ascii="Verdana" w:hAnsi="Verdana"/>
              </w:rPr>
            </w:pPr>
          </w:p>
        </w:tc>
      </w:tr>
      <w:tr w:rsidRPr="00452E83" w:rsidR="00455F1F" w:rsidTr="00775349" w14:paraId="6FD8E884"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3" w14:textId="77777777">
            <w:pPr>
              <w:pStyle w:val="Tableheader"/>
              <w:rPr>
                <w:rFonts w:ascii="Verdana" w:hAnsi="Verdana"/>
              </w:rPr>
            </w:pPr>
            <w:r w:rsidRPr="00452E83">
              <w:rPr>
                <w:rFonts w:ascii="Verdana" w:hAnsi="Verdana"/>
              </w:rPr>
              <w:t>Centres designation</w:t>
            </w:r>
            <w:bookmarkStart w:name="_p_341E549C4D938E458D885634DAE94A73" w:id="564"/>
            <w:bookmarkEnd w:id="564"/>
          </w:p>
        </w:tc>
      </w:tr>
      <w:tr w:rsidRPr="00452E83" w:rsidR="00455F1F" w:rsidTr="00775349" w14:paraId="6FD8E889"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5" w14:textId="77777777">
            <w:pPr>
              <w:pStyle w:val="Tablebody"/>
              <w:rPr>
                <w:rFonts w:ascii="Verdana" w:hAnsi="Verdana"/>
              </w:rPr>
            </w:pPr>
            <w:r w:rsidRPr="00452E83">
              <w:rPr>
                <w:rFonts w:ascii="Verdana" w:hAnsi="Verdana"/>
              </w:rPr>
              <w:t>To be approved by:</w:t>
            </w:r>
          </w:p>
        </w:tc>
        <w:tc>
          <w:tcPr>
            <w:tcW w:w="269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6"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8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110FA510CF51F843845FB6E1652DB186" w:id="565"/>
            <w:bookmarkEnd w:id="565"/>
          </w:p>
        </w:tc>
        <w:tc>
          <w:tcPr>
            <w:tcW w:w="210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88" w14:textId="77777777">
            <w:pPr>
              <w:pStyle w:val="Tablebody"/>
              <w:rPr>
                <w:rFonts w:ascii="Verdana" w:hAnsi="Verdana"/>
              </w:rPr>
            </w:pPr>
          </w:p>
        </w:tc>
      </w:tr>
      <w:tr w:rsidRPr="00452E83" w:rsidR="00455F1F" w:rsidTr="00775349" w14:paraId="6FD8E88E"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A" w14:textId="77777777">
            <w:pPr>
              <w:pStyle w:val="Tablebody"/>
              <w:rPr>
                <w:rFonts w:ascii="Verdana" w:hAnsi="Verdana"/>
              </w:rPr>
            </w:pPr>
            <w:r w:rsidRPr="00452E83">
              <w:rPr>
                <w:rFonts w:ascii="Verdana" w:hAnsi="Verdana"/>
              </w:rPr>
              <w:t>To be decided by:</w:t>
            </w:r>
          </w:p>
        </w:tc>
        <w:tc>
          <w:tcPr>
            <w:tcW w:w="269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B" w14:textId="77777777">
            <w:pPr>
              <w:pStyle w:val="Tablebody"/>
              <w:rPr>
                <w:rFonts w:ascii="Verdana" w:hAnsi="Verdana"/>
              </w:rPr>
            </w:pPr>
            <w:r w:rsidRPr="00452E83">
              <w:rPr>
                <w:rFonts w:ascii="Verdana" w:hAnsi="Verdana"/>
              </w:rPr>
              <w:t>EC/Congress</w:t>
            </w:r>
            <w:bookmarkStart w:name="_p_29675E0724099A4F9398810553B79EB4" w:id="566"/>
            <w:bookmarkEnd w:id="566"/>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8C" w14:textId="77777777">
            <w:pPr>
              <w:pStyle w:val="Tablebody"/>
              <w:rPr>
                <w:rFonts w:ascii="Verdana" w:hAnsi="Verdana"/>
              </w:rPr>
            </w:pPr>
          </w:p>
        </w:tc>
        <w:tc>
          <w:tcPr>
            <w:tcW w:w="210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8D" w14:textId="77777777">
            <w:pPr>
              <w:pStyle w:val="Tablebody"/>
              <w:rPr>
                <w:rFonts w:ascii="Verdana" w:hAnsi="Verdana"/>
              </w:rPr>
            </w:pPr>
          </w:p>
        </w:tc>
      </w:tr>
      <w:tr w:rsidRPr="00452E83" w:rsidR="00455F1F" w:rsidTr="00775349" w14:paraId="6FD8E890" w14:textId="77777777">
        <w:trPr>
          <w:jc w:val="center"/>
        </w:trPr>
        <w:tc>
          <w:tcPr>
            <w:tcW w:w="9629"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8F" w14:textId="77777777">
            <w:pPr>
              <w:pStyle w:val="Tableheader"/>
              <w:rPr>
                <w:rFonts w:ascii="Verdana" w:hAnsi="Verdana"/>
              </w:rPr>
            </w:pPr>
            <w:r w:rsidRPr="00452E83">
              <w:rPr>
                <w:rFonts w:ascii="Verdana" w:hAnsi="Verdana"/>
              </w:rPr>
              <w:t>Compliance</w:t>
            </w:r>
            <w:bookmarkStart w:name="_p_71504714713D1240923C4F436328FDC5" w:id="567"/>
            <w:bookmarkEnd w:id="567"/>
          </w:p>
        </w:tc>
      </w:tr>
      <w:tr w:rsidRPr="00137301" w:rsidR="00455F1F" w:rsidTr="00775349" w14:paraId="6FD8E895"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91" w14:textId="77777777">
            <w:pPr>
              <w:pStyle w:val="Tablebody"/>
              <w:rPr>
                <w:rFonts w:ascii="Verdana" w:hAnsi="Verdana"/>
              </w:rPr>
            </w:pPr>
            <w:r w:rsidRPr="00452E83">
              <w:rPr>
                <w:rFonts w:ascii="Verdana" w:hAnsi="Verdana"/>
              </w:rPr>
              <w:t>To be monitored by:</w:t>
            </w:r>
          </w:p>
        </w:tc>
        <w:tc>
          <w:tcPr>
            <w:tcW w:w="269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92" w14:textId="77777777">
            <w:pPr>
              <w:pStyle w:val="Tablebody"/>
              <w:rPr>
                <w:rFonts w:ascii="Verdana" w:hAnsi="Verdana"/>
                <w:lang w:val="fr-CH"/>
              </w:rPr>
            </w:pPr>
            <w:r w:rsidRPr="00452E83">
              <w:rPr>
                <w:rFonts w:ascii="Verdana" w:hAnsi="Verdana"/>
                <w:strike/>
                <w:color w:val="FF0000"/>
                <w:u w:val="dash"/>
                <w:lang w:val="fr-CH"/>
              </w:rPr>
              <w:t>JCOMM/ET-MEER</w:t>
            </w:r>
            <w:r w:rsidRPr="00452E83">
              <w:rPr>
                <w:rFonts w:ascii="Verdana" w:hAnsi="Verdana"/>
                <w:lang w:val="fr-CH"/>
              </w:rPr>
              <w:t xml:space="preserve"> </w:t>
            </w:r>
            <w:r w:rsidRPr="00452E83">
              <w:rPr>
                <w:rFonts w:ascii="Verdana" w:hAnsi="Verdana"/>
                <w:color w:val="008000"/>
                <w:u w:val="dash"/>
                <w:lang w:val="fr-CH"/>
              </w:rPr>
              <w:t>SERCOM/SC-MMO</w:t>
            </w:r>
            <w:bookmarkStart w:name="_p_9F587DF539630049AC6DE889FE8B7D8D" w:id="568"/>
            <w:bookmarkEnd w:id="568"/>
          </w:p>
        </w:tc>
        <w:tc>
          <w:tcPr>
            <w:tcW w:w="2312"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93" w14:textId="77777777">
            <w:pPr>
              <w:pStyle w:val="Tablebody"/>
              <w:rPr>
                <w:rFonts w:ascii="Verdana" w:hAnsi="Verdana"/>
                <w:lang w:val="fr-CH"/>
              </w:rPr>
            </w:pPr>
          </w:p>
        </w:tc>
        <w:tc>
          <w:tcPr>
            <w:tcW w:w="210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94" w14:textId="77777777">
            <w:pPr>
              <w:pStyle w:val="Tablebody"/>
              <w:rPr>
                <w:rFonts w:ascii="Verdana" w:hAnsi="Verdana"/>
                <w:lang w:val="fr-CH"/>
              </w:rPr>
            </w:pPr>
          </w:p>
        </w:tc>
      </w:tr>
      <w:tr w:rsidRPr="00452E83" w:rsidR="00455F1F" w:rsidTr="00775349" w14:paraId="6FD8E89A" w14:textId="77777777">
        <w:trPr>
          <w:jc w:val="center"/>
        </w:trPr>
        <w:tc>
          <w:tcPr>
            <w:tcW w:w="252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96" w14:textId="77777777">
            <w:pPr>
              <w:pStyle w:val="Tablebody"/>
              <w:rPr>
                <w:rFonts w:ascii="Verdana" w:hAnsi="Verdana"/>
              </w:rPr>
            </w:pPr>
            <w:r w:rsidRPr="00452E83">
              <w:rPr>
                <w:rFonts w:ascii="Verdana" w:hAnsi="Verdana"/>
              </w:rPr>
              <w:t>To be reported to:</w:t>
            </w:r>
          </w:p>
        </w:tc>
        <w:tc>
          <w:tcPr>
            <w:tcW w:w="269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9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312"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98" w14:textId="77777777">
            <w:pPr>
              <w:pStyle w:val="Tablebody"/>
              <w:rPr>
                <w:rFonts w:ascii="Verdana" w:hAnsi="Verdana"/>
              </w:rPr>
            </w:pPr>
            <w:r w:rsidRPr="00452E83">
              <w:rPr>
                <w:rFonts w:ascii="Verdana" w:hAnsi="Verdana"/>
                <w:strike/>
                <w:color w:val="FF0000"/>
                <w:u w:val="dash"/>
              </w:rPr>
              <w:t>JCOMM</w:t>
            </w:r>
            <w:r w:rsidRPr="00452E83">
              <w:rPr>
                <w:rFonts w:ascii="Verdana" w:hAnsi="Verdana"/>
              </w:rPr>
              <w:t xml:space="preserve"> </w:t>
            </w:r>
            <w:r w:rsidRPr="00452E83">
              <w:rPr>
                <w:rFonts w:ascii="Verdana" w:hAnsi="Verdana"/>
                <w:color w:val="008000"/>
                <w:u w:val="dash"/>
              </w:rPr>
              <w:t>SERCOM</w:t>
            </w:r>
            <w:bookmarkStart w:name="_p_34FD2444E8AB3146BF9183245F7F3F25" w:id="569"/>
            <w:bookmarkEnd w:id="569"/>
          </w:p>
        </w:tc>
        <w:tc>
          <w:tcPr>
            <w:tcW w:w="210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99" w14:textId="77777777">
            <w:pPr>
              <w:pStyle w:val="Tablebody"/>
              <w:rPr>
                <w:rFonts w:ascii="Verdana" w:hAnsi="Verdana"/>
              </w:rPr>
            </w:pPr>
          </w:p>
        </w:tc>
      </w:tr>
    </w:tbl>
    <w:p w:rsidRPr="00452E83" w:rsidR="00455F1F" w:rsidP="00455F1F" w:rsidRDefault="00455F1F" w14:paraId="6FD8E89B" w14:textId="77777777">
      <w:pPr>
        <w:pStyle w:val="Notes1"/>
        <w:rPr>
          <w:lang w:eastAsia="zh-TW"/>
        </w:rPr>
      </w:pPr>
      <w:bookmarkStart w:name="_p_8519CCAE76A0A940A261E6016F670294" w:id="570"/>
      <w:bookmarkEnd w:id="570"/>
    </w:p>
    <w:p w:rsidRPr="00452E83" w:rsidR="00455F1F" w:rsidP="00455F1F" w:rsidRDefault="00455F1F" w14:paraId="6FD8E89C" w14:textId="77777777">
      <w:pPr>
        <w:pStyle w:val="Heading20"/>
      </w:pPr>
      <w:r w:rsidRPr="00452E83">
        <w:t>2.2.3</w:t>
      </w:r>
      <w:r w:rsidRPr="00452E83">
        <w:tab/>
      </w:r>
      <w:r w:rsidRPr="00452E83">
        <w:t>Non-real-time coordination activities</w:t>
      </w:r>
      <w:bookmarkStart w:name="_p_FA91A99ED0FE6B4BACA063663017E6E3" w:id="571"/>
      <w:bookmarkEnd w:id="571"/>
    </w:p>
    <w:p w:rsidRPr="00957FC0" w:rsidR="00455F1F" w:rsidP="00455F1F" w:rsidRDefault="00455F1F" w14:paraId="6FD8E89D" w14:textId="77777777">
      <w:pPr>
        <w:pStyle w:val="Heading30"/>
        <w:rPr>
          <w:rFonts w:ascii="Verdana" w:hAnsi="Verdana"/>
          <w:sz w:val="20"/>
          <w:szCs w:val="20"/>
        </w:rPr>
      </w:pPr>
      <w:r w:rsidRPr="00957FC0">
        <w:rPr>
          <w:rFonts w:ascii="Verdana" w:hAnsi="Verdana"/>
          <w:sz w:val="20"/>
          <w:szCs w:val="20"/>
        </w:rPr>
        <w:t>2.2.3.1</w:t>
      </w:r>
      <w:r w:rsidRPr="00957FC0">
        <w:rPr>
          <w:rFonts w:ascii="Verdana" w:hAnsi="Verdana"/>
          <w:sz w:val="20"/>
          <w:szCs w:val="20"/>
        </w:rPr>
        <w:tab/>
      </w:r>
      <w:r w:rsidRPr="00957FC0">
        <w:rPr>
          <w:rFonts w:ascii="Verdana" w:hAnsi="Verdana"/>
          <w:sz w:val="20"/>
          <w:szCs w:val="20"/>
        </w:rPr>
        <w:t>Coordination of deterministic numerical weather prediction verification</w:t>
      </w:r>
      <w:bookmarkStart w:name="_p_3567A05094394544B94C2C96EAED80D8" w:id="572"/>
      <w:bookmarkEnd w:id="572"/>
    </w:p>
    <w:p w:rsidRPr="00452E83" w:rsidR="00455F1F" w:rsidP="00455F1F" w:rsidRDefault="00455F1F" w14:paraId="6FD8E89E"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2.2.3.1.1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centre(s) coordinating DNV (Lead Centre(s) for DNV) shall:</w:t>
      </w:r>
      <w:bookmarkStart w:name="_p_9885E8CADEB5144EB5DB54DBB59316F1" w:id="573"/>
      <w:bookmarkEnd w:id="573"/>
    </w:p>
    <w:p w:rsidRPr="00452E83" w:rsidR="00455F1F" w:rsidP="00957FC0" w:rsidRDefault="00455F1F" w14:paraId="6FD8E89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Provide the facility for GDPFS centres producing global NWP to automatically deposit their standardized verification statistics as defined in </w:t>
      </w:r>
      <w:r w:rsidRPr="00452E83">
        <w:rPr>
          <w:rStyle w:val="Hyperlink"/>
          <w:b w:val="0"/>
          <w:bCs/>
          <w:color w:val="000000" w:themeColor="text1"/>
          <w:szCs w:val="20"/>
        </w:rPr>
        <w:t>Appendix 2.2.34</w:t>
      </w:r>
      <w:r w:rsidRPr="00452E83">
        <w:rPr>
          <w:b w:val="0"/>
          <w:bCs/>
          <w:color w:val="000000" w:themeColor="text1"/>
          <w:szCs w:val="20"/>
        </w:rPr>
        <w:t>, and provide access to these verification statistics;</w:t>
      </w:r>
      <w:bookmarkStart w:name="_p_31121E55F7688B4C8D2BBF00148CA096" w:id="574"/>
      <w:bookmarkEnd w:id="574"/>
    </w:p>
    <w:p w:rsidRPr="00452E83" w:rsidR="00455F1F" w:rsidP="00957FC0" w:rsidRDefault="00455F1F" w14:paraId="6FD8E8A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Maintain an archive of the verification statistics to allow the generation and display of trends in performance;</w:t>
      </w:r>
      <w:bookmarkStart w:name="_p_CBA9FFF04EA91F4F874BD13B6E7B832E" w:id="575"/>
      <w:bookmarkEnd w:id="575"/>
    </w:p>
    <w:p w:rsidRPr="00452E83" w:rsidR="00455F1F" w:rsidP="00957FC0" w:rsidRDefault="00455F1F" w14:paraId="6FD8E8A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Monitor the received verification statistics and consult with the relevant participating centres if data are missing or suspect;</w:t>
      </w:r>
      <w:bookmarkStart w:name="_p_A67DFC4DD933B34597098B865D49EA0E" w:id="576"/>
      <w:bookmarkEnd w:id="576"/>
    </w:p>
    <w:p w:rsidRPr="00452E83" w:rsidR="00455F1F" w:rsidP="00957FC0" w:rsidRDefault="00455F1F" w14:paraId="6FD8E8A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Collect annually from the participating centres information on their implementation of the standardized verification system, confirm any changes to their implementation (including the annual change of station list and changes in additional statistics) and changes in their NWP models;</w:t>
      </w:r>
      <w:bookmarkStart w:name="_p_50A78230173E4D4FA294FC6B936B9999" w:id="577"/>
      <w:bookmarkEnd w:id="577"/>
    </w:p>
    <w:p w:rsidRPr="00452E83" w:rsidR="00455F1F" w:rsidP="00957FC0" w:rsidRDefault="00455F1F" w14:paraId="6FD8E8A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Provide access to standard datasets needed to perform the standard verification, including climatology and lists of observations, and keep this up</w:t>
      </w:r>
      <w:r w:rsidR="00432C41">
        <w:rPr>
          <w:b w:val="0"/>
          <w:bCs/>
          <w:color w:val="000000" w:themeColor="text1"/>
          <w:szCs w:val="20"/>
        </w:rPr>
        <w:t>-</w:t>
      </w:r>
      <w:r w:rsidRPr="00452E83">
        <w:rPr>
          <w:b w:val="0"/>
          <w:bCs/>
          <w:color w:val="000000" w:themeColor="text1"/>
          <w:szCs w:val="20"/>
        </w:rPr>
        <w:t>to</w:t>
      </w:r>
      <w:r w:rsidR="00432C41">
        <w:rPr>
          <w:b w:val="0"/>
          <w:bCs/>
          <w:color w:val="000000" w:themeColor="text1"/>
          <w:szCs w:val="20"/>
        </w:rPr>
        <w:t>-</w:t>
      </w:r>
      <w:r w:rsidRPr="00452E83">
        <w:rPr>
          <w:b w:val="0"/>
          <w:bCs/>
          <w:color w:val="000000" w:themeColor="text1"/>
          <w:szCs w:val="20"/>
        </w:rPr>
        <w:t>date according to CBS recommendations;</w:t>
      </w:r>
      <w:bookmarkStart w:name="_p_4EB26357DB940D4083AAC4C40B8CF0B0" w:id="578"/>
      <w:bookmarkEnd w:id="578"/>
    </w:p>
    <w:p w:rsidRPr="00452E83" w:rsidR="00455F1F" w:rsidP="00957FC0" w:rsidRDefault="00455F1F" w14:paraId="6FD8E8A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Provide on their website(s):</w:t>
      </w:r>
      <w:bookmarkStart w:name="_p_89305E411A18CB40AB517BC6547AA465" w:id="579"/>
      <w:bookmarkEnd w:id="579"/>
    </w:p>
    <w:p w:rsidRPr="00452E83" w:rsidR="00455F1F" w:rsidP="00957FC0" w:rsidRDefault="00455F1F" w14:paraId="6FD8E8A5"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Consistent up-to-date graphical displays of the verification results from participating centres through processing of the received statistics;</w:t>
      </w:r>
      <w:bookmarkStart w:name="_p_68507D720F9ACA4688E4C6869E0540CE" w:id="580"/>
      <w:bookmarkEnd w:id="580"/>
    </w:p>
    <w:p w:rsidRPr="00452E83" w:rsidR="00455F1F" w:rsidP="00957FC0" w:rsidRDefault="00455F1F" w14:paraId="6FD8E8A6"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Relevant documentation, including access to the standard procedures required to perform the verification, and links to the websites of GDPFS-participating centres;</w:t>
      </w:r>
      <w:bookmarkStart w:name="_p_C4BD10263D4E3A4E82310EFF6E50925D" w:id="581"/>
      <w:bookmarkEnd w:id="581"/>
    </w:p>
    <w:p w:rsidRPr="00452E83" w:rsidR="00455F1F" w:rsidP="00957FC0" w:rsidRDefault="00455F1F" w14:paraId="6FD8E8A7"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Contact details to encourage feedback from NMHSs and other GDPFS centres on the usefulness of the verification information.</w:t>
      </w:r>
      <w:bookmarkStart w:name="_p_BDEBF8105E6D9F45A64EC4A81F83419C" w:id="582"/>
      <w:bookmarkEnd w:id="582"/>
    </w:p>
    <w:p w:rsidRPr="00452E83" w:rsidR="00455F1F" w:rsidP="00455F1F" w:rsidRDefault="00455F1F" w14:paraId="6FD8E8A8"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2.2.3.1.2</w:t>
      </w:r>
      <w:r w:rsidRPr="00452E83">
        <w:rPr>
          <w:rFonts w:ascii="Verdana" w:hAnsi="Verdana"/>
          <w:bCs/>
          <w:color w:val="000000" w:themeColor="text1"/>
          <w:sz w:val="20"/>
          <w:szCs w:val="20"/>
        </w:rPr>
        <w:tab/>
      </w:r>
      <w:r w:rsidRPr="00452E83">
        <w:rPr>
          <w:rFonts w:ascii="Verdana" w:hAnsi="Verdana"/>
          <w:bCs/>
          <w:color w:val="000000" w:themeColor="text1"/>
          <w:sz w:val="20"/>
          <w:szCs w:val="20"/>
        </w:rPr>
        <w:t>Lead Centre(s) for DNV should also provide access to standardized software for calculating scoring information.</w:t>
      </w:r>
      <w:bookmarkStart w:name="_p_D3E4AAB93FA2C34AA7CF66B9F6E586B4" w:id="583"/>
      <w:bookmarkEnd w:id="583"/>
    </w:p>
    <w:p w:rsidRPr="00452E83" w:rsidR="00455F1F" w:rsidP="00455F1F" w:rsidRDefault="00455F1F" w14:paraId="6FD8E8A9" w14:textId="77777777">
      <w:pPr>
        <w:pStyle w:val="Note"/>
      </w:pPr>
      <w:r w:rsidRPr="00452E83">
        <w:t>Note:</w:t>
      </w:r>
      <w:r w:rsidRPr="00452E83">
        <w:tab/>
      </w:r>
      <w:r w:rsidRPr="00452E83">
        <w:t>The bodies in charge of managing the information contained in the present Manual related to coordination of DNV are specified in Table 21.</w:t>
      </w:r>
      <w:bookmarkStart w:name="_p_4965C889BC48CF4A84572EE9699C23AF" w:id="584"/>
      <w:bookmarkEnd w:id="584"/>
    </w:p>
    <w:p w:rsidRPr="000E0C2F" w:rsidR="00455F1F" w:rsidP="00F20AFE" w:rsidRDefault="00455F1F" w14:paraId="6FD8E8AA" w14:textId="77777777">
      <w:pPr>
        <w:pStyle w:val="Tablecaption"/>
        <w:keepLines/>
        <w:spacing w:line="240" w:lineRule="auto"/>
        <w:rPr>
          <w:rFonts w:ascii="Verdana" w:hAnsi="Verdana"/>
          <w:color w:val="000000" w:themeColor="text1"/>
          <w:sz w:val="18"/>
          <w:szCs w:val="18"/>
        </w:rPr>
      </w:pPr>
      <w:r w:rsidRPr="000E0C2F">
        <w:rPr>
          <w:rFonts w:ascii="Verdana" w:hAnsi="Verdana"/>
          <w:color w:val="000000" w:themeColor="text1"/>
          <w:sz w:val="18"/>
          <w:szCs w:val="18"/>
        </w:rPr>
        <w:t>Table 21. WMO bodies responsible for managing information related to coordination of DNV</w:t>
      </w:r>
      <w:bookmarkStart w:name="_p_1C095D30371D43428BAD7A8A7DB932EC" w:id="585"/>
      <w:bookmarkEnd w:id="585"/>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8AC"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AB" w14:textId="77777777">
            <w:pPr>
              <w:pStyle w:val="Tableheader"/>
              <w:rPr>
                <w:rFonts w:ascii="Verdana" w:hAnsi="Verdana"/>
              </w:rPr>
            </w:pPr>
            <w:r w:rsidRPr="00452E83">
              <w:rPr>
                <w:rFonts w:ascii="Verdana" w:hAnsi="Verdana"/>
              </w:rPr>
              <w:t>Responsibility</w:t>
            </w:r>
            <w:bookmarkStart w:name="_p_CE44986274B63444B4304D8E66F48718" w:id="586"/>
            <w:bookmarkEnd w:id="586"/>
          </w:p>
        </w:tc>
      </w:tr>
      <w:tr w:rsidRPr="00452E83" w:rsidR="00455F1F" w:rsidTr="0093002C" w14:paraId="6FD8E8AE"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AD" w14:textId="77777777">
            <w:pPr>
              <w:pStyle w:val="Tableheader"/>
              <w:rPr>
                <w:rFonts w:ascii="Verdana" w:hAnsi="Verdana"/>
              </w:rPr>
            </w:pPr>
            <w:r w:rsidRPr="00452E83">
              <w:rPr>
                <w:rFonts w:ascii="Verdana" w:hAnsi="Verdana"/>
              </w:rPr>
              <w:t>Changes to activity specification</w:t>
            </w:r>
            <w:bookmarkStart w:name="_p_66E71102B92A3A4BB1C59D57723F63AE" w:id="587"/>
            <w:bookmarkEnd w:id="587"/>
          </w:p>
        </w:tc>
      </w:tr>
      <w:tr w:rsidRPr="00137301" w:rsidR="00455F1F" w:rsidTr="0093002C" w14:paraId="6FD8E8B3"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AF"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0" w14:textId="77777777">
            <w:pPr>
              <w:pStyle w:val="Tablebody"/>
              <w:rPr>
                <w:rFonts w:ascii="Verdana" w:hAnsi="Verdana"/>
                <w:lang w:val="fr-CH"/>
              </w:rPr>
            </w:pPr>
            <w:r w:rsidRPr="00452E83">
              <w:rPr>
                <w:rFonts w:ascii="Verdana" w:hAnsi="Verdana"/>
                <w:strike/>
                <w:color w:val="FF0000"/>
                <w:u w:val="dash"/>
                <w:lang w:val="fr-CH"/>
              </w:rPr>
              <w:t>CBS/ET-OWFPS</w:t>
            </w:r>
            <w:bookmarkStart w:name="_p_69A9CF17D9E90E4893B5AAD8A7C223B6" w:id="588"/>
            <w:bookmarkEnd w:id="588"/>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1"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B2" w14:textId="77777777">
            <w:pPr>
              <w:pStyle w:val="Tablebody"/>
              <w:rPr>
                <w:rFonts w:ascii="Verdana" w:hAnsi="Verdana"/>
                <w:lang w:val="fr-CH"/>
              </w:rPr>
            </w:pPr>
          </w:p>
        </w:tc>
      </w:tr>
      <w:tr w:rsidRPr="00452E83" w:rsidR="00455F1F" w:rsidTr="0093002C" w14:paraId="6FD8E8B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B4"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5" w14:textId="77777777">
            <w:pPr>
              <w:pStyle w:val="Tablebody"/>
              <w:rPr>
                <w:rFonts w:ascii="Verdana" w:hAnsi="Verdana"/>
              </w:rPr>
            </w:pPr>
            <w:r w:rsidRPr="00452E83">
              <w:rPr>
                <w:rFonts w:ascii="Verdana" w:hAnsi="Verdana"/>
                <w:strike/>
                <w:color w:val="FF0000"/>
                <w:u w:val="dash"/>
              </w:rPr>
              <w:t>CBS</w:t>
            </w:r>
            <w:bookmarkStart w:name="_p_D8ABF69AA2CCD245ABB3B8AD51F84E82" w:id="589"/>
            <w:bookmarkEnd w:id="589"/>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6"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B7" w14:textId="77777777">
            <w:pPr>
              <w:pStyle w:val="Tablebody"/>
              <w:rPr>
                <w:rFonts w:ascii="Verdana" w:hAnsi="Verdana"/>
              </w:rPr>
            </w:pPr>
          </w:p>
        </w:tc>
      </w:tr>
      <w:tr w:rsidRPr="00452E83" w:rsidR="00455F1F" w:rsidTr="0093002C" w14:paraId="6FD8E8BD"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B9"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A" w14:textId="77777777">
            <w:pPr>
              <w:pStyle w:val="Tablebody"/>
              <w:rPr>
                <w:rFonts w:ascii="Verdana" w:hAnsi="Verdana"/>
              </w:rPr>
            </w:pPr>
            <w:r w:rsidRPr="00452E83">
              <w:rPr>
                <w:rFonts w:ascii="Verdana" w:hAnsi="Verdana"/>
              </w:rPr>
              <w:t>EC/Congress</w:t>
            </w:r>
            <w:bookmarkStart w:name="_p_C454B4A066DB1445A21AC00F0DE4D8A9" w:id="590"/>
            <w:bookmarkEnd w:id="590"/>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BB"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BC" w14:textId="77777777">
            <w:pPr>
              <w:pStyle w:val="Tablebody"/>
              <w:rPr>
                <w:rFonts w:ascii="Verdana" w:hAnsi="Verdana"/>
              </w:rPr>
            </w:pPr>
          </w:p>
        </w:tc>
      </w:tr>
      <w:tr w:rsidRPr="00452E83" w:rsidR="00455F1F" w:rsidTr="0093002C" w14:paraId="6FD8E8B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BE" w14:textId="77777777">
            <w:pPr>
              <w:pStyle w:val="Tableheader"/>
              <w:rPr>
                <w:rFonts w:ascii="Verdana" w:hAnsi="Verdana"/>
              </w:rPr>
            </w:pPr>
            <w:r w:rsidRPr="00452E83">
              <w:rPr>
                <w:rFonts w:ascii="Verdana" w:hAnsi="Verdana"/>
              </w:rPr>
              <w:t>Centres designation</w:t>
            </w:r>
            <w:bookmarkStart w:name="_p_11F8C92E033E6C40A62C9C4284BBAC4F" w:id="591"/>
            <w:bookmarkEnd w:id="591"/>
          </w:p>
        </w:tc>
      </w:tr>
      <w:tr w:rsidRPr="00452E83" w:rsidR="00455F1F" w:rsidTr="0093002C" w14:paraId="6FD8E8C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C0"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C1"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7BD2FA28A182E848A2F9F0BC12746BBA" w:id="592"/>
            <w:bookmarkEnd w:id="592"/>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C2"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C3" w14:textId="77777777">
            <w:pPr>
              <w:pStyle w:val="Tablebody"/>
              <w:rPr>
                <w:rFonts w:ascii="Verdana" w:hAnsi="Verdana"/>
              </w:rPr>
            </w:pPr>
          </w:p>
        </w:tc>
      </w:tr>
      <w:tr w:rsidRPr="00452E83" w:rsidR="00455F1F" w:rsidTr="0093002C" w14:paraId="6FD8E8C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C5"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C6" w14:textId="77777777">
            <w:pPr>
              <w:pStyle w:val="Tablebody"/>
              <w:rPr>
                <w:rFonts w:ascii="Verdana" w:hAnsi="Verdana"/>
              </w:rPr>
            </w:pPr>
            <w:r w:rsidRPr="00452E83">
              <w:rPr>
                <w:rFonts w:ascii="Verdana" w:hAnsi="Verdana"/>
              </w:rPr>
              <w:t>EC/Congress</w:t>
            </w:r>
            <w:bookmarkStart w:name="_p_743FC3F2DF462D4CBA8B750D912F5D44" w:id="593"/>
            <w:bookmarkEnd w:id="593"/>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C7"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C8" w14:textId="77777777">
            <w:pPr>
              <w:pStyle w:val="Tablebody"/>
              <w:rPr>
                <w:rFonts w:ascii="Verdana" w:hAnsi="Verdana"/>
              </w:rPr>
            </w:pPr>
          </w:p>
        </w:tc>
      </w:tr>
      <w:tr w:rsidRPr="00452E83" w:rsidR="00455F1F" w:rsidTr="0093002C" w14:paraId="6FD8E8CB"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CA" w14:textId="77777777">
            <w:pPr>
              <w:pStyle w:val="Tableheader"/>
              <w:keepNext/>
              <w:keepLines/>
              <w:rPr>
                <w:rFonts w:ascii="Verdana" w:hAnsi="Verdana"/>
              </w:rPr>
            </w:pPr>
            <w:r w:rsidRPr="00452E83">
              <w:rPr>
                <w:rFonts w:ascii="Verdana" w:hAnsi="Verdana"/>
              </w:rPr>
              <w:t>Compliance</w:t>
            </w:r>
            <w:bookmarkStart w:name="_p_6FC6FE06927CD74791C1D0275B2F83BD" w:id="594"/>
            <w:bookmarkEnd w:id="594"/>
          </w:p>
        </w:tc>
      </w:tr>
      <w:tr w:rsidRPr="00137301" w:rsidR="00455F1F" w:rsidTr="0093002C" w14:paraId="6FD8E8D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CC" w14:textId="77777777">
            <w:pPr>
              <w:pStyle w:val="Tablebody"/>
              <w:keepNext/>
              <w:keepLines/>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CD" w14:textId="77777777">
            <w:pPr>
              <w:pStyle w:val="Tablebody"/>
              <w:keepNext/>
              <w:keepLines/>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bookmarkStart w:name="_p_D46B6E17545E9042AD5EDD1EA1FBF673" w:id="595"/>
            <w:bookmarkEnd w:id="595"/>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8CE" w14:textId="77777777">
            <w:pPr>
              <w:pStyle w:val="Tablebody"/>
              <w:keepNext/>
              <w:keepLines/>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8CF" w14:textId="77777777">
            <w:pPr>
              <w:pStyle w:val="Tablebody"/>
              <w:keepNext/>
              <w:keepLines/>
              <w:rPr>
                <w:rFonts w:ascii="Verdana" w:hAnsi="Verdana"/>
                <w:lang w:val="fr-CH"/>
              </w:rPr>
            </w:pPr>
          </w:p>
        </w:tc>
      </w:tr>
      <w:tr w:rsidRPr="00452E83" w:rsidR="00455F1F" w:rsidTr="0093002C" w14:paraId="6FD8E8D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D1" w14:textId="77777777">
            <w:pPr>
              <w:pStyle w:val="Tablebody"/>
              <w:keepNext/>
              <w:keepLines/>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D2" w14:textId="77777777">
            <w:pPr>
              <w:pStyle w:val="Tablebody"/>
              <w:keepNext/>
              <w:keepLines/>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F20AFE" w:rsidRDefault="00455F1F" w14:paraId="6FD8E8D3" w14:textId="77777777">
            <w:pPr>
              <w:pStyle w:val="Tablebody"/>
              <w:keepNext/>
              <w:keepLines/>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07C801F314725A47BEDFA01A5D6B2591" w:id="596"/>
            <w:bookmarkEnd w:id="596"/>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F20AFE" w:rsidRDefault="00455F1F" w14:paraId="6FD8E8D4" w14:textId="77777777">
            <w:pPr>
              <w:pStyle w:val="Tablebody"/>
              <w:keepNext/>
              <w:keepLines/>
              <w:rPr>
                <w:rFonts w:ascii="Verdana" w:hAnsi="Verdana"/>
              </w:rPr>
            </w:pPr>
          </w:p>
        </w:tc>
      </w:tr>
    </w:tbl>
    <w:p w:rsidRPr="000E0C2F" w:rsidR="00455F1F" w:rsidP="00455F1F" w:rsidRDefault="00455F1F" w14:paraId="6FD8E8D6" w14:textId="77777777">
      <w:pPr>
        <w:pStyle w:val="Heading30"/>
        <w:rPr>
          <w:rFonts w:ascii="Verdana" w:hAnsi="Verdana"/>
          <w:sz w:val="20"/>
          <w:szCs w:val="20"/>
        </w:rPr>
      </w:pPr>
      <w:r w:rsidRPr="000E0C2F">
        <w:rPr>
          <w:rFonts w:ascii="Verdana" w:hAnsi="Verdana"/>
          <w:sz w:val="20"/>
          <w:szCs w:val="20"/>
        </w:rPr>
        <w:t>2.2.3.2</w:t>
      </w:r>
      <w:r w:rsidRPr="000E0C2F">
        <w:rPr>
          <w:rFonts w:ascii="Verdana" w:hAnsi="Verdana"/>
          <w:sz w:val="20"/>
          <w:szCs w:val="20"/>
        </w:rPr>
        <w:tab/>
      </w:r>
      <w:r w:rsidRPr="000E0C2F">
        <w:rPr>
          <w:rFonts w:ascii="Verdana" w:hAnsi="Verdana"/>
          <w:sz w:val="20"/>
          <w:szCs w:val="20"/>
        </w:rPr>
        <w:t>Coordination of Ensemble Prediction System verification</w:t>
      </w:r>
      <w:bookmarkStart w:name="_p_F01FF8D5A109454D917CF4D6200CD2EE" w:id="597"/>
      <w:bookmarkEnd w:id="597"/>
    </w:p>
    <w:p w:rsidRPr="00452E83" w:rsidR="00455F1F" w:rsidP="00455F1F" w:rsidRDefault="00455F1F" w14:paraId="6FD8E8D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2.2.3.2.1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centre(s) conducting coordination of EPS verification (Lead Centre(s) for EPS verification) shall:</w:t>
      </w:r>
      <w:bookmarkStart w:name="_p_D1236DE82DC9544EB03DC8D12D645B62" w:id="598"/>
      <w:bookmarkEnd w:id="598"/>
    </w:p>
    <w:p w:rsidRPr="00452E83" w:rsidR="00455F1F" w:rsidP="000E0C2F" w:rsidRDefault="00455F1F" w14:paraId="6FD8E8D8"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Provide the facility for the GDPFS centres producing global EPS data to automatically deposit their standardized verification statistics as defined in </w:t>
      </w:r>
      <w:r w:rsidRPr="00452E83">
        <w:rPr>
          <w:rStyle w:val="Hyperlink"/>
          <w:b w:val="0"/>
          <w:bCs/>
          <w:color w:val="000000" w:themeColor="text1"/>
          <w:szCs w:val="20"/>
        </w:rPr>
        <w:t>Appendix 2.2.35</w:t>
      </w:r>
      <w:r w:rsidRPr="00452E83">
        <w:rPr>
          <w:b w:val="0"/>
          <w:bCs/>
          <w:color w:val="000000" w:themeColor="text1"/>
          <w:szCs w:val="20"/>
        </w:rPr>
        <w:t>, and provide access to these verification statistics;</w:t>
      </w:r>
      <w:bookmarkStart w:name="_p_C9D9818365A8CC4C9EA518AB1F030631" w:id="599"/>
      <w:bookmarkEnd w:id="599"/>
    </w:p>
    <w:p w:rsidRPr="00452E83" w:rsidR="00455F1F" w:rsidP="000E0C2F" w:rsidRDefault="00455F1F" w14:paraId="6FD8E8D9"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Maintain an archive of the verification statistics to allow the generation and display of trends in performance;</w:t>
      </w:r>
      <w:bookmarkStart w:name="_p_8CE2A3E57D9D284D876FB38A68AA3554" w:id="600"/>
      <w:bookmarkEnd w:id="600"/>
    </w:p>
    <w:p w:rsidRPr="00452E83" w:rsidR="00455F1F" w:rsidP="000E0C2F" w:rsidRDefault="00455F1F" w14:paraId="6FD8E8DA"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Monitor the received verification statistics and consult with the relevant participating centres if data are missing or suspect;</w:t>
      </w:r>
      <w:bookmarkStart w:name="_p_C3AA1361C14EC846B3F9D640661656DD" w:id="601"/>
      <w:bookmarkEnd w:id="601"/>
    </w:p>
    <w:p w:rsidRPr="009929F5" w:rsidR="00455F1F" w:rsidP="000E0C2F" w:rsidRDefault="00455F1F" w14:paraId="6FD8E8DB" w14:textId="77B8904F">
      <w:pPr>
        <w:pStyle w:val="Indent1semibold"/>
        <w:tabs>
          <w:tab w:val="clear" w:pos="480"/>
        </w:tabs>
        <w:ind w:left="567" w:hanging="567"/>
        <w:rPr>
          <w:rFonts w:eastAsia="Malgun Gothic"/>
          <w:b w:val="0"/>
          <w:bCs/>
          <w:color w:val="000000" w:themeColor="text1"/>
          <w:szCs w:val="20"/>
          <w:lang w:eastAsia="ko-KR"/>
        </w:rPr>
      </w:pPr>
      <w:r w:rsidRPr="00452E83">
        <w:rPr>
          <w:b w:val="0"/>
          <w:bCs/>
          <w:color w:val="000000" w:themeColor="text1"/>
          <w:szCs w:val="20"/>
        </w:rPr>
        <w:t>(d)</w:t>
      </w:r>
      <w:r w:rsidRPr="00452E83">
        <w:rPr>
          <w:b w:val="0"/>
          <w:bCs/>
          <w:color w:val="000000" w:themeColor="text1"/>
          <w:szCs w:val="20"/>
        </w:rPr>
        <w:tab/>
      </w:r>
      <w:r w:rsidRPr="00EF5004">
        <w:rPr>
          <w:b w:val="0"/>
          <w:bCs/>
          <w:color w:val="000000" w:themeColor="text1"/>
          <w:szCs w:val="20"/>
          <w:highlight w:val="yellow"/>
        </w:rPr>
        <w:t>Provide access to standard datasets needed to perform the standard verification, including climatology and lists of specified observation sites, and keep this up</w:t>
      </w:r>
      <w:r w:rsidRPr="00EF5004" w:rsidR="00432C41">
        <w:rPr>
          <w:b w:val="0"/>
          <w:bCs/>
          <w:color w:val="000000" w:themeColor="text1"/>
          <w:szCs w:val="20"/>
          <w:highlight w:val="yellow"/>
        </w:rPr>
        <w:t>-</w:t>
      </w:r>
      <w:r w:rsidRPr="00EF5004">
        <w:rPr>
          <w:b w:val="0"/>
          <w:bCs/>
          <w:color w:val="000000" w:themeColor="text1"/>
          <w:szCs w:val="20"/>
          <w:highlight w:val="yellow"/>
        </w:rPr>
        <w:t>to</w:t>
      </w:r>
      <w:r w:rsidRPr="00EF5004" w:rsidR="00432C41">
        <w:rPr>
          <w:b w:val="0"/>
          <w:bCs/>
          <w:color w:val="000000" w:themeColor="text1"/>
          <w:szCs w:val="20"/>
          <w:highlight w:val="yellow"/>
        </w:rPr>
        <w:t>-</w:t>
      </w:r>
      <w:r w:rsidRPr="00EF5004">
        <w:rPr>
          <w:b w:val="0"/>
          <w:bCs/>
          <w:color w:val="000000" w:themeColor="text1"/>
          <w:szCs w:val="20"/>
          <w:highlight w:val="yellow"/>
        </w:rPr>
        <w:t>date according to</w:t>
      </w:r>
      <w:r w:rsidRPr="00EF5004">
        <w:rPr>
          <w:color w:val="000000" w:themeColor="text1"/>
          <w:highlight w:val="yellow"/>
        </w:rPr>
        <w:t xml:space="preserve"> </w:t>
      </w:r>
      <w:del w:author="Eunha Lim" w:date="2021-04-07T15:08:00Z" w:id="602">
        <w:r w:rsidRPr="00EF5004" w:rsidDel="003E743B">
          <w:rPr>
            <w:strike/>
            <w:color w:val="FF0000"/>
            <w:highlight w:val="yellow"/>
            <w:u w:val="dash"/>
          </w:rPr>
          <w:delText>CBS</w:delText>
        </w:r>
        <w:r w:rsidRPr="00EF5004" w:rsidDel="003E743B">
          <w:rPr>
            <w:highlight w:val="yellow"/>
          </w:rPr>
          <w:delText xml:space="preserve"> </w:delText>
        </w:r>
      </w:del>
      <w:r w:rsidRPr="00EF5004">
        <w:rPr>
          <w:color w:val="008000"/>
          <w:highlight w:val="yellow"/>
          <w:u w:val="dash"/>
        </w:rPr>
        <w:t>INFCOM</w:t>
      </w:r>
      <w:r w:rsidRPr="00EF5004">
        <w:rPr>
          <w:highlight w:val="yellow"/>
        </w:rPr>
        <w:t xml:space="preserve"> </w:t>
      </w:r>
      <w:r w:rsidRPr="00EF5004">
        <w:rPr>
          <w:b w:val="0"/>
          <w:bCs/>
          <w:color w:val="000000" w:themeColor="text1"/>
          <w:szCs w:val="20"/>
          <w:highlight w:val="yellow"/>
        </w:rPr>
        <w:t>recommendations;</w:t>
      </w:r>
      <w:bookmarkStart w:name="_p_810F1A7BD1311D4AACE5DC8F566A3390" w:id="603"/>
      <w:bookmarkEnd w:id="603"/>
      <w:ins w:author="Eunha Lim" w:date="2021-04-07T15:10:00Z" w:id="604">
        <w:r w:rsidRPr="00EF5004" w:rsidR="00541D70">
          <w:rPr>
            <w:b w:val="0"/>
            <w:bCs/>
            <w:color w:val="000000" w:themeColor="text1"/>
            <w:szCs w:val="20"/>
            <w:highlight w:val="yellow"/>
          </w:rPr>
          <w:t xml:space="preserve"> </w:t>
        </w:r>
        <w:r w:rsidRPr="00EF5004" w:rsidR="00F50339">
          <w:rPr>
            <w:rFonts w:eastAsia="Malgun Gothic"/>
            <w:b w:val="0"/>
            <w:bCs/>
            <w:color w:val="000000" w:themeColor="text1"/>
            <w:szCs w:val="20"/>
            <w:highlight w:val="yellow"/>
            <w:lang w:eastAsia="ko-KR"/>
          </w:rPr>
          <w:t>[Hong Kong</w:t>
        </w:r>
      </w:ins>
      <w:ins w:author="Eunha Lim" w:date="2021-04-07T15:11:00Z" w:id="605">
        <w:r w:rsidRPr="00EF5004" w:rsidR="00AE6FCC">
          <w:rPr>
            <w:rFonts w:eastAsia="Malgun Gothic"/>
            <w:b w:val="0"/>
            <w:bCs/>
            <w:color w:val="000000" w:themeColor="text1"/>
            <w:szCs w:val="20"/>
            <w:highlight w:val="yellow"/>
            <w:lang w:eastAsia="ko-KR"/>
          </w:rPr>
          <w:t>, China</w:t>
        </w:r>
      </w:ins>
      <w:ins w:author="Eunha Lim" w:date="2021-04-07T15:10:00Z" w:id="606">
        <w:r w:rsidRPr="00EF5004" w:rsidR="00F50339">
          <w:rPr>
            <w:rFonts w:eastAsia="Malgun Gothic"/>
            <w:b w:val="0"/>
            <w:bCs/>
            <w:color w:val="000000" w:themeColor="text1"/>
            <w:szCs w:val="20"/>
            <w:highlight w:val="yellow"/>
            <w:lang w:eastAsia="ko-KR"/>
          </w:rPr>
          <w:t>]</w:t>
        </w:r>
      </w:ins>
    </w:p>
    <w:p w:rsidRPr="00452E83" w:rsidR="00455F1F" w:rsidP="000E0C2F" w:rsidRDefault="00455F1F" w14:paraId="6FD8E8D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Provide on its website(s) (for example, http://epsv.kishou.go.jp/EPSv/):</w:t>
      </w:r>
      <w:bookmarkStart w:name="_p_1B45D2616C2C1A4AB1ED5815745E8FEC" w:id="607"/>
      <w:bookmarkEnd w:id="607"/>
    </w:p>
    <w:p w:rsidRPr="00452E83" w:rsidR="00455F1F" w:rsidP="000E0C2F" w:rsidRDefault="00455F1F" w14:paraId="6FD8E8DD"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Consistent up-to-date graphical displays of the verification results from participating centres through processing of the received statistics;</w:t>
      </w:r>
      <w:bookmarkStart w:name="_p_E4A0DED86E37654682C88FD17E4D3C1A" w:id="608"/>
      <w:bookmarkEnd w:id="608"/>
    </w:p>
    <w:p w:rsidRPr="00452E83" w:rsidR="00455F1F" w:rsidP="000E0C2F" w:rsidRDefault="00455F1F" w14:paraId="6FD8E8DE"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Relevant documentation, including access to the standard procedures required to perform the verification, and links to the websites of GDPFS-participating centres;</w:t>
      </w:r>
      <w:bookmarkStart w:name="_p_9EB01C543E041B4C89E4056166A879C3" w:id="609"/>
      <w:bookmarkEnd w:id="609"/>
    </w:p>
    <w:p w:rsidRPr="00452E83" w:rsidR="00455F1F" w:rsidP="000E0C2F" w:rsidRDefault="00455F1F" w14:paraId="6FD8E8DF" w14:textId="77777777">
      <w:pPr>
        <w:pStyle w:val="Indent1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Contact details to encourage feedback from NMHSs and other GDPFS centres on the usefulness of the verification information.</w:t>
      </w:r>
      <w:bookmarkStart w:name="_p_E808C9153FE4D8428A0360E9E47C7318" w:id="610"/>
      <w:bookmarkEnd w:id="610"/>
    </w:p>
    <w:p w:rsidRPr="00452E83" w:rsidR="00455F1F" w:rsidP="00455F1F" w:rsidRDefault="00455F1F" w14:paraId="6FD8E8E0"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2.2.3.2.2</w:t>
      </w:r>
      <w:r w:rsidRPr="00452E83">
        <w:rPr>
          <w:rFonts w:ascii="Verdana" w:hAnsi="Verdana"/>
          <w:bCs/>
          <w:color w:val="000000" w:themeColor="text1"/>
          <w:sz w:val="20"/>
          <w:szCs w:val="20"/>
        </w:rPr>
        <w:tab/>
      </w:r>
      <w:r w:rsidRPr="00452E83">
        <w:rPr>
          <w:rFonts w:ascii="Verdana" w:hAnsi="Verdana"/>
          <w:bCs/>
          <w:color w:val="000000" w:themeColor="text1"/>
          <w:sz w:val="20"/>
          <w:szCs w:val="20"/>
        </w:rPr>
        <w:t>Lead Centre(s) for EPS verification should also provide access to standardized software for calculating scoring information.</w:t>
      </w:r>
      <w:bookmarkStart w:name="_p_992299C74E52EA46A88A8E2F14284779" w:id="611"/>
      <w:bookmarkEnd w:id="611"/>
    </w:p>
    <w:p w:rsidRPr="00452E83" w:rsidR="00455F1F" w:rsidP="00455F1F" w:rsidRDefault="00455F1F" w14:paraId="6FD8E8E1" w14:textId="77777777">
      <w:pPr>
        <w:pStyle w:val="Note"/>
      </w:pPr>
      <w:r w:rsidRPr="00452E83">
        <w:t>Note:</w:t>
      </w:r>
      <w:r w:rsidRPr="00452E83">
        <w:tab/>
      </w:r>
      <w:r w:rsidRPr="00452E83">
        <w:t>The bodies in charge of managing the information contained in the present Manual related to coordination of EPS verification are specified in Table 22.</w:t>
      </w:r>
      <w:bookmarkStart w:name="_p_C5C61CF6E6A13949BB79B1D24174D40B" w:id="612"/>
      <w:bookmarkEnd w:id="612"/>
    </w:p>
    <w:p w:rsidRPr="000E0C2F" w:rsidR="00455F1F" w:rsidP="00F20AFE" w:rsidRDefault="00455F1F" w14:paraId="6FD8E8E2" w14:textId="77777777">
      <w:pPr>
        <w:pStyle w:val="Tablecaption"/>
        <w:keepLines/>
        <w:spacing w:line="240" w:lineRule="auto"/>
        <w:rPr>
          <w:rFonts w:ascii="Verdana" w:hAnsi="Verdana"/>
          <w:color w:val="000000" w:themeColor="text1"/>
          <w:sz w:val="18"/>
          <w:szCs w:val="18"/>
        </w:rPr>
      </w:pPr>
      <w:r w:rsidRPr="000E0C2F">
        <w:rPr>
          <w:rFonts w:ascii="Verdana" w:hAnsi="Verdana"/>
          <w:color w:val="000000" w:themeColor="text1"/>
          <w:sz w:val="18"/>
          <w:szCs w:val="18"/>
        </w:rPr>
        <w:t>Table 22. WMO bodies responsible for managing information related to coordination </w:t>
      </w:r>
      <w:r w:rsidRPr="000E0C2F">
        <w:rPr>
          <w:rFonts w:ascii="Verdana" w:hAnsi="Verdana"/>
          <w:color w:val="000000" w:themeColor="text1"/>
          <w:sz w:val="18"/>
          <w:szCs w:val="18"/>
        </w:rPr>
        <w:br/>
      </w:r>
      <w:r w:rsidRPr="000E0C2F">
        <w:rPr>
          <w:rFonts w:ascii="Verdana" w:hAnsi="Verdana"/>
          <w:color w:val="000000" w:themeColor="text1"/>
          <w:sz w:val="18"/>
          <w:szCs w:val="18"/>
        </w:rPr>
        <w:t>of EPS verification</w:t>
      </w:r>
      <w:bookmarkStart w:name="_p_E010252CD3113E42A2E5A8D8AAA6CC06" w:id="613"/>
      <w:bookmarkEnd w:id="613"/>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8E4"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E3" w14:textId="77777777">
            <w:pPr>
              <w:pStyle w:val="Tableheader"/>
              <w:rPr>
                <w:rFonts w:ascii="Verdana" w:hAnsi="Verdana"/>
              </w:rPr>
            </w:pPr>
            <w:r w:rsidRPr="00452E83">
              <w:rPr>
                <w:rFonts w:ascii="Verdana" w:hAnsi="Verdana"/>
              </w:rPr>
              <w:t>Responsibility</w:t>
            </w:r>
          </w:p>
        </w:tc>
      </w:tr>
      <w:tr w:rsidRPr="00452E83" w:rsidR="00455F1F" w:rsidTr="0093002C" w14:paraId="6FD8E8E6"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E5" w14:textId="77777777">
            <w:pPr>
              <w:pStyle w:val="Tableheader"/>
              <w:rPr>
                <w:rFonts w:ascii="Verdana" w:hAnsi="Verdana"/>
              </w:rPr>
            </w:pPr>
            <w:r w:rsidRPr="00452E83">
              <w:rPr>
                <w:rFonts w:ascii="Verdana" w:hAnsi="Verdana"/>
              </w:rPr>
              <w:t>Changes to activity specification</w:t>
            </w:r>
          </w:p>
        </w:tc>
      </w:tr>
      <w:tr w:rsidRPr="00137301" w:rsidR="00455F1F" w:rsidTr="0093002C" w14:paraId="6FD8E8EB"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E7"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E8"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E9"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EA" w14:textId="77777777">
            <w:pPr>
              <w:pStyle w:val="Tablebody"/>
              <w:rPr>
                <w:rFonts w:ascii="Verdana" w:hAnsi="Verdana"/>
                <w:lang w:val="fr-CH"/>
              </w:rPr>
            </w:pPr>
          </w:p>
        </w:tc>
      </w:tr>
      <w:tr w:rsidRPr="00452E83" w:rsidR="00455F1F" w:rsidTr="0093002C" w14:paraId="6FD8E8F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EC"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ED"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EE"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EF" w14:textId="77777777">
            <w:pPr>
              <w:pStyle w:val="Tablebody"/>
              <w:rPr>
                <w:rFonts w:ascii="Verdana" w:hAnsi="Verdana"/>
              </w:rPr>
            </w:pPr>
          </w:p>
        </w:tc>
      </w:tr>
      <w:tr w:rsidRPr="00452E83" w:rsidR="00455F1F" w:rsidTr="0093002C" w14:paraId="6FD8E8F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1"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F2" w14:textId="77777777">
            <w:pPr>
              <w:pStyle w:val="Tablebody"/>
              <w:rPr>
                <w:rFonts w:ascii="Verdana" w:hAnsi="Verdana"/>
              </w:rPr>
            </w:pPr>
            <w:r w:rsidRPr="00452E83">
              <w:rPr>
                <w:rFonts w:ascii="Verdana" w:hAnsi="Verdana"/>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F3"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8F4" w14:textId="77777777">
            <w:pPr>
              <w:pStyle w:val="Tablebody"/>
              <w:rPr>
                <w:rFonts w:ascii="Verdana" w:hAnsi="Verdana"/>
              </w:rPr>
            </w:pPr>
          </w:p>
        </w:tc>
      </w:tr>
      <w:tr w:rsidRPr="00452E83" w:rsidR="00455F1F" w:rsidTr="0093002C" w14:paraId="6FD8E8F7"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6" w14:textId="77777777">
            <w:pPr>
              <w:pStyle w:val="Tableheader"/>
              <w:rPr>
                <w:rFonts w:ascii="Verdana" w:hAnsi="Verdana"/>
              </w:rPr>
            </w:pPr>
            <w:r w:rsidRPr="00452E83">
              <w:rPr>
                <w:rFonts w:ascii="Verdana" w:hAnsi="Verdana"/>
              </w:rPr>
              <w:t>Centres designation</w:t>
            </w:r>
          </w:p>
        </w:tc>
      </w:tr>
      <w:tr w:rsidRPr="00452E83" w:rsidR="00455F1F" w:rsidTr="0093002C" w14:paraId="6FD8E8F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8"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9"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FA"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FB" w14:textId="77777777">
            <w:pPr>
              <w:pStyle w:val="Tablebody"/>
              <w:rPr>
                <w:rFonts w:ascii="Verdana" w:hAnsi="Verdana"/>
              </w:rPr>
            </w:pPr>
          </w:p>
        </w:tc>
      </w:tr>
      <w:tr w:rsidRPr="00452E83" w:rsidR="00455F1F" w:rsidTr="0093002C" w14:paraId="6FD8E90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D"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8FE" w14:textId="77777777">
            <w:pPr>
              <w:pStyle w:val="Tablebody"/>
              <w:rPr>
                <w:rFonts w:ascii="Verdana" w:hAnsi="Verdana"/>
              </w:rPr>
            </w:pPr>
            <w:r w:rsidRPr="00452E83">
              <w:rPr>
                <w:rFonts w:ascii="Verdana" w:hAnsi="Verdana"/>
              </w:rPr>
              <w:t>EC/Congress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8FF"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00" w14:textId="77777777">
            <w:pPr>
              <w:pStyle w:val="Tablebody"/>
              <w:rPr>
                <w:rFonts w:ascii="Verdana" w:hAnsi="Verdana"/>
              </w:rPr>
            </w:pPr>
          </w:p>
        </w:tc>
      </w:tr>
      <w:tr w:rsidRPr="00452E83" w:rsidR="00455F1F" w:rsidTr="0093002C" w14:paraId="6FD8E903"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2" w14:textId="77777777">
            <w:pPr>
              <w:pStyle w:val="Tableheader"/>
              <w:rPr>
                <w:rFonts w:ascii="Verdana" w:hAnsi="Verdana"/>
              </w:rPr>
            </w:pPr>
            <w:r w:rsidRPr="00452E83">
              <w:rPr>
                <w:rFonts w:ascii="Verdana" w:hAnsi="Verdana"/>
              </w:rPr>
              <w:t>Compliance</w:t>
            </w:r>
          </w:p>
        </w:tc>
      </w:tr>
      <w:tr w:rsidRPr="00137301" w:rsidR="00455F1F" w:rsidTr="0093002C" w14:paraId="6FD8E90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4"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5"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06"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07" w14:textId="77777777">
            <w:pPr>
              <w:pStyle w:val="Tablebody"/>
              <w:rPr>
                <w:rFonts w:ascii="Verdana" w:hAnsi="Verdana"/>
                <w:lang w:val="fr-CH"/>
              </w:rPr>
            </w:pPr>
          </w:p>
        </w:tc>
      </w:tr>
      <w:tr w:rsidRPr="00452E83" w:rsidR="00455F1F" w:rsidTr="0093002C" w14:paraId="6FD8E90D"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9"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A"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0B"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0C" w14:textId="77777777">
            <w:pPr>
              <w:pStyle w:val="Tablebody"/>
              <w:rPr>
                <w:rFonts w:ascii="Verdana" w:hAnsi="Verdana"/>
              </w:rPr>
            </w:pPr>
          </w:p>
        </w:tc>
      </w:tr>
    </w:tbl>
    <w:p w:rsidRPr="000E0C2F" w:rsidR="00455F1F" w:rsidP="00455F1F" w:rsidRDefault="00455F1F" w14:paraId="6FD8E90E" w14:textId="77777777">
      <w:pPr>
        <w:pStyle w:val="Heading30"/>
        <w:rPr>
          <w:rFonts w:ascii="Verdana" w:hAnsi="Verdana"/>
          <w:color w:val="000000"/>
          <w:sz w:val="20"/>
          <w:szCs w:val="20"/>
        </w:rPr>
      </w:pPr>
      <w:r w:rsidRPr="000E0C2F">
        <w:rPr>
          <w:rFonts w:ascii="Verdana" w:hAnsi="Verdana"/>
          <w:color w:val="000000"/>
          <w:sz w:val="20"/>
          <w:szCs w:val="20"/>
        </w:rPr>
        <w:t>2.2.3.3</w:t>
      </w:r>
      <w:r w:rsidRPr="000E0C2F">
        <w:rPr>
          <w:rFonts w:ascii="Verdana" w:hAnsi="Verdana"/>
          <w:color w:val="000000"/>
          <w:sz w:val="20"/>
          <w:szCs w:val="20"/>
        </w:rPr>
        <w:tab/>
      </w:r>
      <w:r w:rsidRPr="000E0C2F">
        <w:rPr>
          <w:rFonts w:ascii="Verdana" w:hAnsi="Verdana"/>
          <w:color w:val="000000"/>
          <w:sz w:val="20"/>
          <w:szCs w:val="20"/>
        </w:rPr>
        <w:t>Coordination of long-range forecast verification</w:t>
      </w:r>
      <w:bookmarkStart w:name="_p_8342E709EDFE7D4EA68248E866019DAD" w:id="614"/>
      <w:bookmarkEnd w:id="614"/>
    </w:p>
    <w:p w:rsidRPr="00452E83" w:rsidR="00B85E1E" w:rsidP="00455F1F" w:rsidRDefault="00B85E1E" w14:paraId="6FD8E90F" w14:textId="21F5E467">
      <w:pPr>
        <w:pStyle w:val="Bodytextsemibold"/>
        <w:rPr>
          <w:rFonts w:ascii="Verdana" w:hAnsi="Verdana"/>
          <w:b w:val="0"/>
          <w:bCs/>
          <w:i/>
          <w:iCs/>
          <w:color w:val="000000" w:themeColor="text1"/>
          <w:sz w:val="20"/>
          <w:szCs w:val="20"/>
        </w:rPr>
      </w:pPr>
      <w:r w:rsidRPr="00452E83">
        <w:rPr>
          <w:rFonts w:ascii="Verdana" w:hAnsi="Verdana"/>
          <w:b w:val="0"/>
          <w:bCs/>
          <w:i/>
          <w:iCs/>
          <w:color w:val="000000" w:themeColor="text1"/>
          <w:sz w:val="20"/>
          <w:szCs w:val="20"/>
        </w:rPr>
        <w:t>Note from the Secretariat: INFCOM decided to table the deletion of this section to EC-73 at the INFCOM-1(II) (9</w:t>
      </w:r>
      <w:r w:rsidR="00093AE8">
        <w:rPr>
          <w:rFonts w:ascii="Verdana" w:hAnsi="Verdana"/>
          <w:b w:val="0"/>
          <w:bCs/>
          <w:i/>
          <w:iCs/>
          <w:color w:val="000000" w:themeColor="text1"/>
          <w:sz w:val="20"/>
          <w:szCs w:val="20"/>
        </w:rPr>
        <w:t>–1</w:t>
      </w:r>
      <w:r w:rsidRPr="00452E83">
        <w:rPr>
          <w:rFonts w:ascii="Verdana" w:hAnsi="Verdana"/>
          <w:b w:val="0"/>
          <w:bCs/>
          <w:i/>
          <w:iCs/>
          <w:color w:val="000000" w:themeColor="text1"/>
          <w:sz w:val="20"/>
          <w:szCs w:val="20"/>
        </w:rPr>
        <w:t xml:space="preserve">3 November 2020). Please refer </w:t>
      </w:r>
      <w:hyperlink w:history="1" r:id="rId46">
        <w:r w:rsidRPr="00452E83">
          <w:rPr>
            <w:rStyle w:val="Hyperlink"/>
            <w:rFonts w:ascii="Verdana" w:hAnsi="Verdana"/>
            <w:b w:val="0"/>
            <w:bCs/>
            <w:i/>
            <w:iCs/>
            <w:sz w:val="20"/>
            <w:szCs w:val="20"/>
          </w:rPr>
          <w:t>INFCOM-1-d04</w:t>
        </w:r>
        <w:r w:rsidR="00093AE8">
          <w:rPr>
            <w:rStyle w:val="Hyperlink"/>
            <w:rFonts w:ascii="Verdana" w:hAnsi="Verdana"/>
            <w:b w:val="0"/>
            <w:bCs/>
            <w:i/>
            <w:iCs/>
            <w:sz w:val="20"/>
            <w:szCs w:val="20"/>
          </w:rPr>
          <w:t>–1</w:t>
        </w:r>
        <w:r w:rsidRPr="00452E83">
          <w:rPr>
            <w:rStyle w:val="Hyperlink"/>
            <w:rFonts w:ascii="Verdana" w:hAnsi="Verdana"/>
            <w:b w:val="0"/>
            <w:bCs/>
            <w:i/>
            <w:iCs/>
            <w:sz w:val="20"/>
            <w:szCs w:val="20"/>
          </w:rPr>
          <w:t>-4(1)</w:t>
        </w:r>
      </w:hyperlink>
      <w:r w:rsidRPr="00452E83">
        <w:rPr>
          <w:rFonts w:ascii="Verdana" w:hAnsi="Verdana"/>
          <w:b w:val="0"/>
          <w:bCs/>
          <w:i/>
          <w:iCs/>
          <w:color w:val="000000" w:themeColor="text1"/>
          <w:sz w:val="20"/>
          <w:szCs w:val="20"/>
        </w:rPr>
        <w:t xml:space="preserve"> for further information.</w:t>
      </w:r>
    </w:p>
    <w:p w:rsidRPr="000E0C2F" w:rsidR="00455F1F" w:rsidP="00455F1F" w:rsidRDefault="00455F1F" w14:paraId="6FD8E910" w14:textId="77777777">
      <w:pPr>
        <w:pStyle w:val="Heading30"/>
        <w:rPr>
          <w:rFonts w:ascii="Verdana" w:hAnsi="Verdana"/>
          <w:sz w:val="20"/>
          <w:szCs w:val="20"/>
        </w:rPr>
      </w:pPr>
      <w:r w:rsidRPr="000E0C2F">
        <w:rPr>
          <w:rFonts w:ascii="Verdana" w:hAnsi="Verdana"/>
          <w:sz w:val="20"/>
          <w:szCs w:val="20"/>
        </w:rPr>
        <w:t>2.2.3.4</w:t>
      </w:r>
      <w:r w:rsidRPr="000E0C2F">
        <w:rPr>
          <w:rFonts w:ascii="Verdana" w:hAnsi="Verdana"/>
          <w:sz w:val="20"/>
          <w:szCs w:val="20"/>
        </w:rPr>
        <w:tab/>
      </w:r>
      <w:r w:rsidRPr="000E0C2F">
        <w:rPr>
          <w:rFonts w:ascii="Verdana" w:hAnsi="Verdana"/>
          <w:sz w:val="20"/>
          <w:szCs w:val="20"/>
        </w:rPr>
        <w:t>Coordination of wave forecast verification</w:t>
      </w:r>
      <w:bookmarkStart w:name="_p_55C786CBF57F234BA2817D45C55AD8C6" w:id="615"/>
      <w:bookmarkEnd w:id="615"/>
    </w:p>
    <w:p w:rsidRPr="000E0C2F" w:rsidR="00455F1F" w:rsidP="00455F1F" w:rsidRDefault="00455F1F" w14:paraId="6FD8E911" w14:textId="77777777">
      <w:pPr>
        <w:pStyle w:val="Bodytextsemibold"/>
        <w:rPr>
          <w:rFonts w:ascii="Verdana" w:hAnsi="Verdana"/>
          <w:b w:val="0"/>
          <w:bCs/>
          <w:color w:val="auto"/>
          <w:sz w:val="20"/>
          <w:szCs w:val="20"/>
        </w:rPr>
      </w:pPr>
      <w:r w:rsidRPr="000E0C2F">
        <w:rPr>
          <w:rFonts w:ascii="Verdana" w:hAnsi="Verdana"/>
          <w:b w:val="0"/>
          <w:bCs/>
          <w:color w:val="auto"/>
          <w:sz w:val="20"/>
          <w:szCs w:val="20"/>
        </w:rPr>
        <w:t>2.2.3.4.1</w:t>
      </w:r>
      <w:r w:rsidRPr="000E0C2F">
        <w:rPr>
          <w:rFonts w:ascii="Verdana" w:hAnsi="Verdana"/>
          <w:b w:val="0"/>
          <w:bCs/>
          <w:color w:val="auto"/>
          <w:sz w:val="20"/>
          <w:szCs w:val="20"/>
        </w:rPr>
        <w:tab/>
      </w:r>
      <w:r w:rsidRPr="000E0C2F">
        <w:rPr>
          <w:rFonts w:ascii="Verdana" w:hAnsi="Verdana"/>
          <w:b w:val="0"/>
          <w:bCs/>
          <w:color w:val="auto"/>
          <w:sz w:val="20"/>
          <w:szCs w:val="20"/>
        </w:rPr>
        <w:t>The centre(s) coordinating WFV (Lead Centre(s) for WFV) shall:</w:t>
      </w:r>
      <w:bookmarkStart w:name="_p_EA1D3F25A1AAF64F9EFC064C86393FCC" w:id="616"/>
      <w:bookmarkEnd w:id="616"/>
    </w:p>
    <w:p w:rsidRPr="00452E83" w:rsidR="00455F1F" w:rsidP="000E0C2F" w:rsidRDefault="00455F1F" w14:paraId="6FD8E912" w14:textId="77777777">
      <w:pPr>
        <w:pStyle w:val="Indent1semibold"/>
        <w:tabs>
          <w:tab w:val="clear" w:pos="480"/>
        </w:tabs>
        <w:ind w:left="567" w:hanging="567"/>
        <w:rPr>
          <w:b w:val="0"/>
          <w:bCs/>
          <w:color w:val="000000" w:themeColor="text1"/>
          <w:szCs w:val="20"/>
        </w:rPr>
      </w:pPr>
      <w:r w:rsidRPr="000E0C2F">
        <w:rPr>
          <w:b w:val="0"/>
          <w:bCs/>
          <w:color w:val="auto"/>
          <w:szCs w:val="20"/>
        </w:rPr>
        <w:t>(a)</w:t>
      </w:r>
      <w:r w:rsidRPr="000E0C2F">
        <w:rPr>
          <w:b w:val="0"/>
          <w:bCs/>
          <w:color w:val="auto"/>
          <w:szCs w:val="20"/>
        </w:rPr>
        <w:tab/>
      </w:r>
      <w:r w:rsidRPr="000E0C2F">
        <w:rPr>
          <w:b w:val="0"/>
          <w:bCs/>
          <w:color w:val="auto"/>
          <w:szCs w:val="20"/>
        </w:rPr>
        <w:t xml:space="preserve">Provide </w:t>
      </w:r>
      <w:r w:rsidRPr="00452E83">
        <w:rPr>
          <w:b w:val="0"/>
          <w:bCs/>
          <w:color w:val="000000" w:themeColor="text1"/>
          <w:szCs w:val="20"/>
        </w:rPr>
        <w:t xml:space="preserve">the facility for </w:t>
      </w:r>
      <w:r w:rsidRPr="00452E83">
        <w:rPr>
          <w:b w:val="0"/>
          <w:bCs/>
          <w:strike/>
          <w:color w:val="FF0000"/>
          <w:szCs w:val="20"/>
          <w:u w:val="dash"/>
        </w:rPr>
        <w:t>JCOMM-participating centres</w:t>
      </w:r>
      <w:r w:rsidRPr="00452E83">
        <w:rPr>
          <w:b w:val="0"/>
          <w:bCs/>
          <w:szCs w:val="20"/>
        </w:rPr>
        <w:t xml:space="preserve"> </w:t>
      </w:r>
      <w:r w:rsidRPr="00452E83">
        <w:rPr>
          <w:b w:val="0"/>
          <w:bCs/>
          <w:color w:val="008000"/>
          <w:szCs w:val="20"/>
          <w:u w:val="dash"/>
        </w:rPr>
        <w:t>WMO designated centres endorsed b</w:t>
      </w:r>
      <w:r w:rsidRPr="00452E83">
        <w:rPr>
          <w:rFonts w:eastAsia="Malgun Gothic"/>
          <w:b w:val="0"/>
          <w:bCs/>
          <w:color w:val="008000"/>
          <w:szCs w:val="20"/>
          <w:u w:val="dash"/>
          <w:lang w:eastAsia="ko-KR"/>
        </w:rPr>
        <w:t>y SERCOM/SC-MMO</w:t>
      </w:r>
      <w:r w:rsidRPr="00452E83">
        <w:rPr>
          <w:rFonts w:eastAsia="Malgun Gothic"/>
          <w:b w:val="0"/>
          <w:bCs/>
          <w:szCs w:val="20"/>
          <w:lang w:eastAsia="ko-KR"/>
        </w:rPr>
        <w:t xml:space="preserve"> </w:t>
      </w:r>
      <w:r w:rsidRPr="00452E83">
        <w:rPr>
          <w:b w:val="0"/>
          <w:bCs/>
          <w:color w:val="000000" w:themeColor="text1"/>
          <w:szCs w:val="20"/>
        </w:rPr>
        <w:t xml:space="preserve">that produce global or ocean-basin scale wave forecasts to automatically deposit their gridded forecast fields as defined in </w:t>
      </w:r>
      <w:r w:rsidRPr="00452E83">
        <w:rPr>
          <w:rStyle w:val="Hyperlink"/>
          <w:b w:val="0"/>
          <w:bCs/>
          <w:color w:val="000000" w:themeColor="text1"/>
          <w:szCs w:val="20"/>
        </w:rPr>
        <w:t>Appendix 2.2.37</w:t>
      </w:r>
      <w:r w:rsidRPr="00452E83">
        <w:rPr>
          <w:b w:val="0"/>
          <w:bCs/>
          <w:color w:val="000000" w:themeColor="text1"/>
          <w:szCs w:val="20"/>
        </w:rPr>
        <w:t>, and provide access to the verification statistics computed for these fields;</w:t>
      </w:r>
      <w:bookmarkStart w:name="_p_812FE4EE3C9E174BA76BFEE6DCE59F58" w:id="617"/>
      <w:bookmarkEnd w:id="617"/>
    </w:p>
    <w:p w:rsidRPr="00452E83" w:rsidR="00455F1F" w:rsidP="000E0C2F" w:rsidRDefault="00455F1F" w14:paraId="6FD8E91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Maintain an archive of the verification statistics to allow the generation and display of trends in performance;</w:t>
      </w:r>
      <w:bookmarkStart w:name="_p_ED81C88A4467194C8D2BD4654DD7992F" w:id="618"/>
      <w:bookmarkEnd w:id="618"/>
    </w:p>
    <w:p w:rsidRPr="00452E83" w:rsidR="00455F1F" w:rsidP="000E0C2F" w:rsidRDefault="00455F1F" w14:paraId="6FD8E91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 xml:space="preserve">Monitor the received forecast fields and consult with the relevant </w:t>
      </w:r>
      <w:r w:rsidRPr="00452E83">
        <w:rPr>
          <w:b w:val="0"/>
          <w:bCs/>
          <w:strike/>
          <w:color w:val="FF0000"/>
          <w:szCs w:val="20"/>
          <w:u w:val="dash"/>
        </w:rPr>
        <w:t>JCOMM-participating centres</w:t>
      </w:r>
      <w:r w:rsidRPr="00452E83">
        <w:rPr>
          <w:b w:val="0"/>
          <w:bCs/>
          <w:szCs w:val="20"/>
        </w:rPr>
        <w:t xml:space="preserve"> </w:t>
      </w:r>
      <w:r w:rsidRPr="00452E83">
        <w:rPr>
          <w:b w:val="0"/>
          <w:bCs/>
          <w:color w:val="008000"/>
          <w:szCs w:val="20"/>
          <w:u w:val="dash"/>
        </w:rPr>
        <w:t>WMO designated centres endorsed b</w:t>
      </w:r>
      <w:r w:rsidRPr="00452E83">
        <w:rPr>
          <w:rFonts w:eastAsia="Malgun Gothic"/>
          <w:b w:val="0"/>
          <w:bCs/>
          <w:color w:val="008000"/>
          <w:szCs w:val="20"/>
          <w:u w:val="dash"/>
          <w:lang w:eastAsia="ko-KR"/>
        </w:rPr>
        <w:t>y SERCOM/SC-MMO</w:t>
      </w:r>
      <w:r w:rsidRPr="00452E83">
        <w:rPr>
          <w:b w:val="0"/>
          <w:bCs/>
          <w:szCs w:val="20"/>
        </w:rPr>
        <w:t xml:space="preserve"> </w:t>
      </w:r>
      <w:r w:rsidRPr="00452E83">
        <w:rPr>
          <w:b w:val="0"/>
          <w:bCs/>
          <w:color w:val="000000" w:themeColor="text1"/>
          <w:szCs w:val="20"/>
        </w:rPr>
        <w:t>if data are missing or suspect;</w:t>
      </w:r>
      <w:bookmarkStart w:name="_p_D68ABD56DA61D44094FC5FA897F05B94" w:id="619"/>
      <w:bookmarkEnd w:id="619"/>
    </w:p>
    <w:p w:rsidRPr="00452E83" w:rsidR="00455F1F" w:rsidP="000E0C2F" w:rsidRDefault="00455F1F" w14:paraId="6FD8E915"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Collect annually from the participating centres information on any changes to their wave forecast systems;</w:t>
      </w:r>
      <w:bookmarkStart w:name="_p_B68CAC857E18CA42948E850F6751A4A4" w:id="620"/>
      <w:bookmarkEnd w:id="620"/>
    </w:p>
    <w:p w:rsidRPr="00452E83" w:rsidR="00455F1F" w:rsidP="000E0C2F" w:rsidRDefault="00455F1F" w14:paraId="6FD8E91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Provide access to the datasets used to perform the standard verification, including lists of observations, and keep this up</w:t>
      </w:r>
      <w:r w:rsidR="00432C41">
        <w:rPr>
          <w:b w:val="0"/>
          <w:bCs/>
          <w:color w:val="000000" w:themeColor="text1"/>
          <w:szCs w:val="20"/>
        </w:rPr>
        <w:t>-</w:t>
      </w:r>
      <w:r w:rsidRPr="00452E83">
        <w:rPr>
          <w:b w:val="0"/>
          <w:bCs/>
          <w:color w:val="000000" w:themeColor="text1"/>
          <w:szCs w:val="20"/>
        </w:rPr>
        <w:t>to</w:t>
      </w:r>
      <w:r w:rsidR="00432C41">
        <w:rPr>
          <w:b w:val="0"/>
          <w:bCs/>
          <w:color w:val="000000" w:themeColor="text1"/>
          <w:szCs w:val="20"/>
        </w:rPr>
        <w:t>-</w:t>
      </w:r>
      <w:r w:rsidRPr="00452E83">
        <w:rPr>
          <w:b w:val="0"/>
          <w:bCs/>
          <w:color w:val="000000" w:themeColor="text1"/>
          <w:szCs w:val="20"/>
        </w:rPr>
        <w:t>date according to</w:t>
      </w:r>
      <w:r w:rsidRPr="00452E83">
        <w:rPr>
          <w:b w:val="0"/>
          <w:bCs/>
          <w:szCs w:val="20"/>
        </w:rPr>
        <w:t xml:space="preserve"> </w:t>
      </w:r>
      <w:r w:rsidRPr="00452E83">
        <w:rPr>
          <w:b w:val="0"/>
          <w:bCs/>
          <w:strike/>
          <w:color w:val="FF0000"/>
          <w:szCs w:val="20"/>
          <w:u w:val="dash"/>
        </w:rPr>
        <w:t>JCOMM</w:t>
      </w:r>
      <w:r w:rsidRPr="00452E83">
        <w:rPr>
          <w:b w:val="0"/>
          <w:bCs/>
          <w:color w:val="000000"/>
          <w:szCs w:val="20"/>
        </w:rPr>
        <w:t xml:space="preserve"> </w:t>
      </w:r>
      <w:r w:rsidRPr="00452E83">
        <w:rPr>
          <w:b w:val="0"/>
          <w:bCs/>
          <w:color w:val="008000"/>
          <w:szCs w:val="20"/>
          <w:u w:val="dash"/>
        </w:rPr>
        <w:t>SERCOM/SC-MMO</w:t>
      </w:r>
      <w:r w:rsidRPr="00452E83">
        <w:rPr>
          <w:b w:val="0"/>
          <w:bCs/>
          <w:szCs w:val="20"/>
        </w:rPr>
        <w:t xml:space="preserve"> </w:t>
      </w:r>
      <w:r w:rsidRPr="00452E83">
        <w:rPr>
          <w:b w:val="0"/>
          <w:bCs/>
          <w:color w:val="000000" w:themeColor="text1"/>
          <w:szCs w:val="20"/>
        </w:rPr>
        <w:t>recommendations;</w:t>
      </w:r>
      <w:bookmarkStart w:name="_p_8DFCA60E765CDC47ABD164C4E3211D6E" w:id="621"/>
      <w:bookmarkEnd w:id="621"/>
    </w:p>
    <w:p w:rsidRPr="00452E83" w:rsidR="00455F1F" w:rsidP="000E0C2F" w:rsidRDefault="00455F1F" w14:paraId="6FD8E917"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Provide on their websites:</w:t>
      </w:r>
      <w:bookmarkStart w:name="_p_312C9A9DF88CBF42BA9EC6608AFCE90B" w:id="622"/>
      <w:bookmarkEnd w:id="622"/>
    </w:p>
    <w:p w:rsidRPr="00452E83" w:rsidR="00455F1F" w:rsidP="000E0C2F" w:rsidRDefault="00455F1F" w14:paraId="6FD8E918"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 xml:space="preserve">Consistent up-to-date graphical displays of the verification results from </w:t>
      </w:r>
      <w:r w:rsidRPr="00452E83">
        <w:rPr>
          <w:b w:val="0"/>
          <w:bCs/>
          <w:strike/>
          <w:color w:val="FF0000"/>
          <w:szCs w:val="20"/>
          <w:u w:val="dash"/>
        </w:rPr>
        <w:t>JCOMM</w:t>
      </w:r>
      <w:r w:rsidRPr="00452E83">
        <w:rPr>
          <w:b w:val="0"/>
          <w:bCs/>
          <w:szCs w:val="20"/>
        </w:rPr>
        <w:t xml:space="preserve"> </w:t>
      </w:r>
      <w:r w:rsidRPr="00452E83">
        <w:rPr>
          <w:b w:val="0"/>
          <w:bCs/>
          <w:strike/>
          <w:color w:val="FF0000"/>
          <w:szCs w:val="20"/>
          <w:u w:val="dash"/>
        </w:rPr>
        <w:t>-participating centres</w:t>
      </w:r>
      <w:r w:rsidRPr="00452E83">
        <w:rPr>
          <w:b w:val="0"/>
          <w:bCs/>
          <w:szCs w:val="20"/>
        </w:rPr>
        <w:t xml:space="preserve"> </w:t>
      </w:r>
      <w:r w:rsidRPr="00452E83">
        <w:rPr>
          <w:b w:val="0"/>
          <w:bCs/>
          <w:color w:val="008000"/>
          <w:szCs w:val="20"/>
          <w:u w:val="dash"/>
        </w:rPr>
        <w:t>WMO designated centres endorsed b</w:t>
      </w:r>
      <w:r w:rsidRPr="00452E83">
        <w:rPr>
          <w:rFonts w:eastAsia="Malgun Gothic"/>
          <w:b w:val="0"/>
          <w:bCs/>
          <w:color w:val="008000"/>
          <w:szCs w:val="20"/>
          <w:u w:val="dash"/>
          <w:lang w:eastAsia="ko-KR"/>
        </w:rPr>
        <w:t>y SERCOM/SC-MMO</w:t>
      </w:r>
      <w:r w:rsidRPr="00452E83">
        <w:rPr>
          <w:b w:val="0"/>
          <w:bCs/>
          <w:szCs w:val="20"/>
        </w:rPr>
        <w:t xml:space="preserve"> </w:t>
      </w:r>
      <w:r w:rsidRPr="00452E83">
        <w:rPr>
          <w:b w:val="0"/>
          <w:bCs/>
          <w:color w:val="000000" w:themeColor="text1"/>
          <w:szCs w:val="20"/>
        </w:rPr>
        <w:t>based on verification of the received forecast fields;</w:t>
      </w:r>
      <w:bookmarkStart w:name="_p_D8A0CC446BCBD74896718EE191CB9793" w:id="623"/>
      <w:bookmarkEnd w:id="623"/>
    </w:p>
    <w:p w:rsidRPr="00452E83" w:rsidR="00455F1F" w:rsidP="000E0C2F" w:rsidRDefault="00455F1F" w14:paraId="6FD8E919" w14:textId="56A061B0">
      <w:pPr>
        <w:pStyle w:val="Indent2semibold"/>
        <w:ind w:left="1134" w:hanging="567"/>
        <w:rPr>
          <w:b w:val="0"/>
          <w:bCs/>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 xml:space="preserve">Relevant documentation including access to the standard procedures required to perform the verification, and links to the websites of </w:t>
      </w:r>
      <w:r w:rsidRPr="00452E83">
        <w:rPr>
          <w:b w:val="0"/>
          <w:bCs/>
          <w:strike/>
          <w:color w:val="FF0000"/>
          <w:szCs w:val="20"/>
          <w:u w:val="dash"/>
        </w:rPr>
        <w:t>JCOMM -participating</w:t>
      </w:r>
      <w:r w:rsidRPr="00452E83">
        <w:rPr>
          <w:b w:val="0"/>
          <w:bCs/>
          <w:szCs w:val="20"/>
        </w:rPr>
        <w:t xml:space="preserve"> </w:t>
      </w:r>
      <w:r w:rsidRPr="00452E83">
        <w:rPr>
          <w:b w:val="0"/>
          <w:bCs/>
          <w:strike/>
          <w:color w:val="FF0000"/>
          <w:szCs w:val="20"/>
          <w:u w:val="dash"/>
        </w:rPr>
        <w:t>centres</w:t>
      </w:r>
      <w:r w:rsidRPr="00452E83">
        <w:rPr>
          <w:b w:val="0"/>
          <w:bCs/>
          <w:szCs w:val="20"/>
        </w:rPr>
        <w:t xml:space="preserve"> </w:t>
      </w:r>
      <w:r w:rsidRPr="00452E83">
        <w:rPr>
          <w:b w:val="0"/>
          <w:bCs/>
          <w:color w:val="008000"/>
          <w:szCs w:val="20"/>
          <w:u w:val="dash"/>
        </w:rPr>
        <w:t>WMO designated centres endorsed b</w:t>
      </w:r>
      <w:r w:rsidRPr="00452E83">
        <w:rPr>
          <w:rFonts w:eastAsia="Malgun Gothic"/>
          <w:b w:val="0"/>
          <w:bCs/>
          <w:color w:val="008000"/>
          <w:szCs w:val="20"/>
          <w:u w:val="dash"/>
          <w:lang w:eastAsia="ko-KR"/>
        </w:rPr>
        <w:t>y SERCOM/SC-MMO</w:t>
      </w:r>
      <w:r w:rsidRPr="00452E83">
        <w:rPr>
          <w:b w:val="0"/>
          <w:bCs/>
          <w:szCs w:val="20"/>
        </w:rPr>
        <w:t>;</w:t>
      </w:r>
      <w:bookmarkStart w:name="_p_857484281B8FBC4483FAEF5F9FBA4251" w:id="624"/>
      <w:bookmarkEnd w:id="624"/>
    </w:p>
    <w:p w:rsidRPr="00452E83" w:rsidR="00455F1F" w:rsidP="000E0C2F" w:rsidRDefault="00455F1F" w14:paraId="6FD8E91A"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 xml:space="preserve">Contact details to encourage feedback from </w:t>
      </w:r>
      <w:r w:rsidRPr="00452E83">
        <w:rPr>
          <w:b w:val="0"/>
          <w:bCs/>
          <w:strike/>
          <w:color w:val="FF0000"/>
          <w:szCs w:val="20"/>
          <w:u w:val="dash"/>
        </w:rPr>
        <w:t>JCOMM-participating centres</w:t>
      </w:r>
      <w:r w:rsidRPr="00452E83">
        <w:rPr>
          <w:b w:val="0"/>
          <w:bCs/>
          <w:szCs w:val="20"/>
        </w:rPr>
        <w:t xml:space="preserve"> </w:t>
      </w:r>
      <w:r w:rsidRPr="00452E83">
        <w:rPr>
          <w:b w:val="0"/>
          <w:bCs/>
          <w:color w:val="008000"/>
          <w:szCs w:val="20"/>
          <w:u w:val="dash"/>
        </w:rPr>
        <w:t>WMO designated centres endorsed b</w:t>
      </w:r>
      <w:r w:rsidRPr="00452E83">
        <w:rPr>
          <w:rFonts w:eastAsia="Malgun Gothic"/>
          <w:b w:val="0"/>
          <w:bCs/>
          <w:color w:val="008000"/>
          <w:szCs w:val="20"/>
          <w:u w:val="dash"/>
          <w:lang w:eastAsia="ko-KR"/>
        </w:rPr>
        <w:t>y SERCOM/SC-MMO</w:t>
      </w:r>
      <w:r w:rsidRPr="00452E83">
        <w:rPr>
          <w:b w:val="0"/>
          <w:bCs/>
          <w:szCs w:val="20"/>
        </w:rPr>
        <w:t xml:space="preserve"> </w:t>
      </w:r>
      <w:r w:rsidRPr="00452E83">
        <w:rPr>
          <w:b w:val="0"/>
          <w:bCs/>
          <w:color w:val="000000" w:themeColor="text1"/>
          <w:szCs w:val="20"/>
        </w:rPr>
        <w:t>on the usefulness of the verification information.</w:t>
      </w:r>
      <w:bookmarkStart w:name="_p_F2B58272DFDAEF4B88581DE84C4D3FD6" w:id="625"/>
      <w:bookmarkEnd w:id="625"/>
    </w:p>
    <w:p w:rsidRPr="00452E83" w:rsidR="00455F1F" w:rsidP="00455F1F" w:rsidRDefault="00455F1F" w14:paraId="6FD8E91B" w14:textId="77777777">
      <w:pPr>
        <w:pStyle w:val="Bodytext1"/>
        <w:rPr>
          <w:rFonts w:ascii="Verdana" w:hAnsi="Verdana"/>
          <w:bCs/>
          <w:sz w:val="20"/>
          <w:szCs w:val="20"/>
        </w:rPr>
      </w:pPr>
      <w:r w:rsidRPr="00452E83">
        <w:rPr>
          <w:rFonts w:ascii="Verdana" w:hAnsi="Verdana"/>
          <w:bCs/>
          <w:sz w:val="20"/>
          <w:szCs w:val="20"/>
        </w:rPr>
        <w:t>2.2.3.4.2</w:t>
      </w:r>
      <w:r w:rsidRPr="00452E83">
        <w:rPr>
          <w:rFonts w:ascii="Verdana" w:hAnsi="Verdana"/>
          <w:bCs/>
          <w:sz w:val="20"/>
          <w:szCs w:val="20"/>
        </w:rPr>
        <w:tab/>
      </w:r>
      <w:r w:rsidRPr="00452E83">
        <w:rPr>
          <w:rFonts w:ascii="Verdana" w:hAnsi="Verdana"/>
          <w:bCs/>
          <w:sz w:val="20"/>
          <w:szCs w:val="20"/>
        </w:rPr>
        <w:t>The Lead Centre(s) for WFV should also provide access to standardized software for calculating scoring information.</w:t>
      </w:r>
      <w:bookmarkStart w:name="_p_F3922F146E9D734FBBCFAAABE53F70D8" w:id="626"/>
      <w:bookmarkEnd w:id="626"/>
    </w:p>
    <w:p w:rsidR="000E0C2F" w:rsidP="00455F1F" w:rsidRDefault="00455F1F" w14:paraId="6FD8E91C" w14:textId="77777777">
      <w:pPr>
        <w:pStyle w:val="Note"/>
      </w:pPr>
      <w:r w:rsidRPr="00452E83">
        <w:t>Note:</w:t>
      </w:r>
      <w:r w:rsidRPr="00452E83">
        <w:tab/>
      </w:r>
      <w:r w:rsidRPr="00452E83">
        <w:t>The bodies in charge of managing the information contained in the present Manual related to WFV are specified in Table 24.</w:t>
      </w:r>
      <w:bookmarkStart w:name="_p_6A6E5663510C214C9CE36A1C0A029814" w:id="627"/>
      <w:bookmarkEnd w:id="627"/>
    </w:p>
    <w:p w:rsidR="000E0C2F" w:rsidP="000E0C2F" w:rsidRDefault="000E0C2F" w14:paraId="6FD8E91D" w14:textId="77777777">
      <w:pPr>
        <w:pStyle w:val="WMOBodyText"/>
        <w:rPr>
          <w:color w:val="000000" w:themeColor="text1"/>
          <w:sz w:val="16"/>
          <w:szCs w:val="22"/>
        </w:rPr>
      </w:pPr>
      <w:r>
        <w:br w:type="page"/>
      </w:r>
    </w:p>
    <w:p w:rsidRPr="000E0C2F" w:rsidR="00455F1F" w:rsidP="00F20AFE" w:rsidRDefault="00455F1F" w14:paraId="6FD8E91E" w14:textId="77777777">
      <w:pPr>
        <w:pStyle w:val="Tablecaption"/>
        <w:keepLines/>
        <w:spacing w:line="240" w:lineRule="auto"/>
        <w:rPr>
          <w:rFonts w:ascii="Verdana" w:hAnsi="Verdana"/>
          <w:color w:val="000000" w:themeColor="text1"/>
          <w:sz w:val="18"/>
          <w:szCs w:val="18"/>
        </w:rPr>
      </w:pPr>
      <w:r w:rsidRPr="000E0C2F">
        <w:rPr>
          <w:rFonts w:ascii="Verdana" w:hAnsi="Verdana"/>
          <w:color w:val="000000" w:themeColor="text1"/>
          <w:sz w:val="18"/>
          <w:szCs w:val="18"/>
        </w:rPr>
        <w:t>Table 24. Bodies responsible for managing information related to coordination of WFV</w:t>
      </w:r>
      <w:bookmarkStart w:name="_p_72394D12731E004CB12351420380E4CA" w:id="628"/>
      <w:bookmarkEnd w:id="628"/>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920"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1F" w14:textId="77777777">
            <w:pPr>
              <w:pStyle w:val="Tableheader"/>
              <w:rPr>
                <w:rFonts w:ascii="Verdana" w:hAnsi="Verdana"/>
              </w:rPr>
            </w:pPr>
            <w:r w:rsidRPr="00452E83">
              <w:rPr>
                <w:rFonts w:ascii="Verdana" w:hAnsi="Verdana"/>
              </w:rPr>
              <w:t>Responsibility</w:t>
            </w:r>
            <w:bookmarkStart w:name="_p_FFBA92EFF99B544F89F7938B38E90347" w:id="629"/>
            <w:bookmarkEnd w:id="629"/>
          </w:p>
        </w:tc>
      </w:tr>
      <w:tr w:rsidRPr="00452E83" w:rsidR="00455F1F" w:rsidTr="0093002C" w14:paraId="6FD8E922"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21" w14:textId="77777777">
            <w:pPr>
              <w:pStyle w:val="Tableheader"/>
              <w:rPr>
                <w:rFonts w:ascii="Verdana" w:hAnsi="Verdana"/>
              </w:rPr>
            </w:pPr>
            <w:r w:rsidRPr="00452E83">
              <w:rPr>
                <w:rFonts w:ascii="Verdana" w:hAnsi="Verdana"/>
              </w:rPr>
              <w:t>Changes to activity specification</w:t>
            </w:r>
            <w:bookmarkStart w:name="_p_803486100355F243BBFE234DACDBF667" w:id="630"/>
            <w:bookmarkEnd w:id="630"/>
          </w:p>
        </w:tc>
      </w:tr>
      <w:tr w:rsidRPr="00137301" w:rsidR="00455F1F" w:rsidTr="0093002C" w14:paraId="6FD8E927"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3"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4"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5" w14:textId="77777777">
            <w:pPr>
              <w:pStyle w:val="Tablebody"/>
              <w:rPr>
                <w:rFonts w:ascii="Verdana" w:hAnsi="Verdana"/>
                <w:lang w:val="fr-CH"/>
              </w:rPr>
            </w:pPr>
            <w:r w:rsidRPr="00452E83">
              <w:rPr>
                <w:rFonts w:ascii="Verdana" w:hAnsi="Verdana"/>
                <w:strike/>
                <w:color w:val="FF0000"/>
                <w:u w:val="dash"/>
                <w:lang w:val="fr-CH"/>
              </w:rPr>
              <w:t>JCOMM/ET-DRR</w:t>
            </w:r>
            <w:bookmarkStart w:name="_p_D6DA692ACFDA624CB0FC70B05BD0E81F" w:id="631"/>
            <w:bookmarkEnd w:id="631"/>
            <w:r w:rsidRPr="00452E83">
              <w:rPr>
                <w:rFonts w:ascii="Verdana" w:hAnsi="Verdana"/>
                <w:lang w:val="fr-CH"/>
              </w:rPr>
              <w:t xml:space="preserve"> </w:t>
            </w:r>
            <w:r w:rsidRPr="00452E83">
              <w:rPr>
                <w:rFonts w:ascii="Verdana" w:hAnsi="Verdana"/>
                <w:color w:val="008000"/>
                <w:u w:val="dash"/>
                <w:lang w:val="fr-CH"/>
              </w:rPr>
              <w:t>SERCOM/SC-MMO</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26" w14:textId="77777777">
            <w:pPr>
              <w:pStyle w:val="Tablebody"/>
              <w:rPr>
                <w:rFonts w:ascii="Verdana" w:hAnsi="Verdana"/>
                <w:lang w:val="fr-CH"/>
              </w:rPr>
            </w:pPr>
          </w:p>
        </w:tc>
      </w:tr>
      <w:tr w:rsidRPr="00452E83" w:rsidR="00455F1F" w:rsidTr="0093002C" w14:paraId="6FD8E92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28"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9" w14:textId="77777777">
            <w:pPr>
              <w:pStyle w:val="Tablebody"/>
              <w:rPr>
                <w:rFonts w:ascii="Verdana" w:hAnsi="Verdana"/>
              </w:rPr>
            </w:pPr>
            <w:r w:rsidRPr="00452E83">
              <w:rPr>
                <w:rFonts w:ascii="Verdana" w:hAnsi="Verdana"/>
                <w:strike/>
                <w:color w:val="FF0000"/>
                <w:u w:val="dash"/>
              </w:rPr>
              <w:t>CBS</w:t>
            </w:r>
            <w:bookmarkStart w:name="_p_BF3E56421727604FAD2A48F59FAE852C" w:id="632"/>
            <w:bookmarkEnd w:id="632"/>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A"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2B" w14:textId="77777777">
            <w:pPr>
              <w:pStyle w:val="Tablebody"/>
              <w:rPr>
                <w:rFonts w:ascii="Verdana" w:hAnsi="Verdana"/>
              </w:rPr>
            </w:pPr>
          </w:p>
        </w:tc>
      </w:tr>
      <w:tr w:rsidRPr="00452E83" w:rsidR="00455F1F" w:rsidTr="0093002C" w14:paraId="6FD8E93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2D"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E" w14:textId="77777777">
            <w:pPr>
              <w:pStyle w:val="Tablebody"/>
              <w:rPr>
                <w:rFonts w:ascii="Verdana" w:hAnsi="Verdana"/>
              </w:rPr>
            </w:pPr>
            <w:r w:rsidRPr="00452E83">
              <w:rPr>
                <w:rFonts w:ascii="Verdana" w:hAnsi="Verdana"/>
              </w:rPr>
              <w:t>EC/Congress</w:t>
            </w:r>
            <w:bookmarkStart w:name="_p_D43024AE3141944B97CA501F4E77CF13" w:id="633"/>
            <w:bookmarkEnd w:id="633"/>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2F"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30" w14:textId="77777777">
            <w:pPr>
              <w:pStyle w:val="Tablebody"/>
              <w:rPr>
                <w:rFonts w:ascii="Verdana" w:hAnsi="Verdana"/>
              </w:rPr>
            </w:pPr>
          </w:p>
        </w:tc>
      </w:tr>
      <w:tr w:rsidRPr="00452E83" w:rsidR="00455F1F" w:rsidTr="0093002C" w14:paraId="6FD8E933"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2" w14:textId="77777777">
            <w:pPr>
              <w:pStyle w:val="Tableheader"/>
              <w:rPr>
                <w:rFonts w:ascii="Verdana" w:hAnsi="Verdana"/>
              </w:rPr>
            </w:pPr>
            <w:r w:rsidRPr="00452E83">
              <w:rPr>
                <w:rFonts w:ascii="Verdana" w:hAnsi="Verdana"/>
              </w:rPr>
              <w:t>Centres designation</w:t>
            </w:r>
            <w:bookmarkStart w:name="_p_6BDD63D17A819C46894F1C258D1F3EA1" w:id="634"/>
            <w:bookmarkEnd w:id="634"/>
          </w:p>
        </w:tc>
      </w:tr>
      <w:tr w:rsidRPr="00452E83" w:rsidR="00455F1F" w:rsidTr="0093002C" w14:paraId="6FD8E938"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4"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5"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459B41FE9226984E920FF51ECB9226DC" w:id="635"/>
            <w:bookmarkEnd w:id="635"/>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36"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37" w14:textId="77777777">
            <w:pPr>
              <w:pStyle w:val="Tablebody"/>
              <w:rPr>
                <w:rFonts w:ascii="Verdana" w:hAnsi="Verdana"/>
              </w:rPr>
            </w:pPr>
          </w:p>
        </w:tc>
      </w:tr>
      <w:tr w:rsidRPr="00452E83" w:rsidR="00455F1F" w:rsidTr="0093002C" w14:paraId="6FD8E93D"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9"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A" w14:textId="77777777">
            <w:pPr>
              <w:pStyle w:val="Tablebody"/>
              <w:rPr>
                <w:rFonts w:ascii="Verdana" w:hAnsi="Verdana"/>
              </w:rPr>
            </w:pPr>
            <w:r w:rsidRPr="00452E83">
              <w:rPr>
                <w:rFonts w:ascii="Verdana" w:hAnsi="Verdana"/>
              </w:rPr>
              <w:t>EC/Congress</w:t>
            </w:r>
            <w:bookmarkStart w:name="_p_71E3B481AB176547AE6D8C57C1005DC4" w:id="636"/>
            <w:bookmarkEnd w:id="636"/>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3B"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3C" w14:textId="77777777">
            <w:pPr>
              <w:pStyle w:val="Tablebody"/>
              <w:rPr>
                <w:rFonts w:ascii="Verdana" w:hAnsi="Verdana"/>
              </w:rPr>
            </w:pPr>
          </w:p>
        </w:tc>
      </w:tr>
      <w:tr w:rsidRPr="00452E83" w:rsidR="00455F1F" w:rsidTr="0093002C" w14:paraId="6FD8E93F"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3E" w14:textId="77777777">
            <w:pPr>
              <w:pStyle w:val="Tableheader"/>
              <w:rPr>
                <w:rFonts w:ascii="Verdana" w:hAnsi="Verdana"/>
              </w:rPr>
            </w:pPr>
            <w:r w:rsidRPr="00452E83">
              <w:rPr>
                <w:rFonts w:ascii="Verdana" w:hAnsi="Verdana"/>
              </w:rPr>
              <w:t>Compliance</w:t>
            </w:r>
            <w:bookmarkStart w:name="_p_51FCFB07FE7EF54597818A4CC048A40F" w:id="637"/>
            <w:bookmarkEnd w:id="637"/>
          </w:p>
        </w:tc>
      </w:tr>
      <w:tr w:rsidRPr="00137301" w:rsidR="00455F1F" w:rsidTr="0093002C" w14:paraId="6FD8E94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40"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41"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bookmarkStart w:name="_p_D01D625A3722C54E97EFF6642721ADE5" w:id="638"/>
            <w:bookmarkEnd w:id="638"/>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42"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43" w14:textId="77777777">
            <w:pPr>
              <w:pStyle w:val="Tablebody"/>
              <w:rPr>
                <w:rFonts w:ascii="Verdana" w:hAnsi="Verdana"/>
                <w:lang w:val="fr-CH"/>
              </w:rPr>
            </w:pPr>
          </w:p>
        </w:tc>
      </w:tr>
      <w:tr w:rsidRPr="00452E83" w:rsidR="00455F1F" w:rsidTr="0093002C" w14:paraId="6FD8E94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45"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46"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47"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3A4DEB57DCD2764F893FD2F21C364CCA" w:id="639"/>
            <w:bookmarkEnd w:id="639"/>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48" w14:textId="77777777">
            <w:pPr>
              <w:pStyle w:val="Tablebody"/>
              <w:rPr>
                <w:rFonts w:ascii="Verdana" w:hAnsi="Verdana"/>
              </w:rPr>
            </w:pPr>
          </w:p>
        </w:tc>
      </w:tr>
    </w:tbl>
    <w:p w:rsidRPr="00B430F7" w:rsidR="00455F1F" w:rsidP="00455F1F" w:rsidRDefault="00455F1F" w14:paraId="6FD8E94A" w14:textId="77777777">
      <w:pPr>
        <w:pStyle w:val="Heading30"/>
        <w:rPr>
          <w:rFonts w:ascii="Verdana" w:hAnsi="Verdana"/>
          <w:sz w:val="20"/>
          <w:szCs w:val="20"/>
        </w:rPr>
      </w:pPr>
      <w:r w:rsidRPr="00B430F7">
        <w:rPr>
          <w:rFonts w:ascii="Verdana" w:hAnsi="Verdana"/>
          <w:sz w:val="20"/>
          <w:szCs w:val="20"/>
        </w:rPr>
        <w:t>2.2.3.5</w:t>
      </w:r>
      <w:r w:rsidRPr="00B430F7">
        <w:rPr>
          <w:rFonts w:ascii="Verdana" w:hAnsi="Verdana"/>
          <w:sz w:val="20"/>
          <w:szCs w:val="20"/>
        </w:rPr>
        <w:tab/>
      </w:r>
      <w:r w:rsidRPr="00B430F7">
        <w:rPr>
          <w:rFonts w:ascii="Verdana" w:hAnsi="Verdana"/>
          <w:sz w:val="20"/>
          <w:szCs w:val="20"/>
        </w:rPr>
        <w:t>Coordination of tropical cyclone forecast verification</w:t>
      </w:r>
      <w:bookmarkStart w:name="_p_65C9EBBA5A1B374388D5A27AE63957EA" w:id="640"/>
      <w:bookmarkEnd w:id="640"/>
    </w:p>
    <w:p w:rsidRPr="00452E83" w:rsidR="00455F1F" w:rsidP="00455F1F" w:rsidRDefault="00455F1F" w14:paraId="6FD8E94B"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2.2.3.5.1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The centre(s) coordinating TCFV (Lead Centre(s) for TCFV) shall:</w:t>
      </w:r>
      <w:bookmarkStart w:name="_p_D797AA7484376B40A6631AC6407DDCE9" w:id="641"/>
      <w:bookmarkEnd w:id="641"/>
    </w:p>
    <w:p w:rsidRPr="00452E83" w:rsidR="00455F1F" w:rsidP="00B430F7" w:rsidRDefault="00455F1F" w14:paraId="6FD8E94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Provide the facility for GDPFS centres, including RSMCs participating in global deterministic NWP defined in 2.2.1.1, that produce tropical cyclone forecasts to deposit their gridded forecast fields as defined in </w:t>
      </w:r>
      <w:r w:rsidRPr="00452E83">
        <w:rPr>
          <w:rStyle w:val="Hyperlink"/>
          <w:b w:val="0"/>
          <w:bCs/>
          <w:color w:val="000000" w:themeColor="text1"/>
          <w:szCs w:val="20"/>
        </w:rPr>
        <w:t>Appendix 2.2.38</w:t>
      </w:r>
      <w:r w:rsidRPr="00452E83">
        <w:rPr>
          <w:b w:val="0"/>
          <w:bCs/>
          <w:color w:val="000000" w:themeColor="text1"/>
          <w:szCs w:val="20"/>
        </w:rPr>
        <w:t>, and have access to the verification statistics computed for these fields;</w:t>
      </w:r>
      <w:bookmarkStart w:name="_p_EEDD40FB935E0A4EB92B1C2E0A51B6C3" w:id="642"/>
      <w:bookmarkEnd w:id="642"/>
    </w:p>
    <w:p w:rsidRPr="00452E83" w:rsidR="00455F1F" w:rsidP="00B430F7" w:rsidRDefault="00455F1F" w14:paraId="6FD8E94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Maintain an archive of the verification statistics to allow the generation and display of trends in performance;</w:t>
      </w:r>
      <w:bookmarkStart w:name="_p_5A578C461EB7164D9B5D9DD0DC1157B4" w:id="643"/>
      <w:bookmarkEnd w:id="643"/>
    </w:p>
    <w:p w:rsidRPr="00452E83" w:rsidR="00455F1F" w:rsidP="00B430F7" w:rsidRDefault="00455F1F" w14:paraId="6FD8E94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Monitor the received forecast fields and consult with the relevant GDPFS-participating centres if data are missing or suspect;</w:t>
      </w:r>
      <w:bookmarkStart w:name="_p_EF36AFFF413ADE478104713E75C843CF" w:id="644"/>
      <w:bookmarkEnd w:id="644"/>
    </w:p>
    <w:p w:rsidRPr="00452E83" w:rsidR="00455F1F" w:rsidP="00B430F7" w:rsidRDefault="00455F1F" w14:paraId="6FD8E94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Provide access to the datasets used to perform the standard verification, including best-track data produced by RSMCs participating in tropical cyclone forecasting defined in 2.2.2.6;</w:t>
      </w:r>
      <w:bookmarkStart w:name="_p_2ECBBCFB6CB8F14CBB8804E85AABC5D2" w:id="645"/>
      <w:bookmarkEnd w:id="645"/>
    </w:p>
    <w:p w:rsidRPr="00452E83" w:rsidR="00455F1F" w:rsidP="00B430F7" w:rsidRDefault="00455F1F" w14:paraId="6FD8E95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Provide on their websites:</w:t>
      </w:r>
      <w:bookmarkStart w:name="_p_F29CE27729B7E94D8AAF84A7528DEB12" w:id="646"/>
      <w:bookmarkEnd w:id="646"/>
    </w:p>
    <w:p w:rsidRPr="00452E83" w:rsidR="00455F1F" w:rsidP="00B430F7" w:rsidRDefault="00455F1F" w14:paraId="6FD8E951"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Consistent up-to-date graphical displays of the verification results from participating centres through processing of the statistics received;</w:t>
      </w:r>
      <w:bookmarkStart w:name="_p_5A670D492663354282DA2CED1174FC36" w:id="647"/>
      <w:bookmarkEnd w:id="647"/>
    </w:p>
    <w:p w:rsidRPr="00452E83" w:rsidR="00455F1F" w:rsidP="00B430F7" w:rsidRDefault="00455F1F" w14:paraId="6FD8E952"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Relevant documentation, including access to the standard procedures required to perform the verification, and links to the websites of GDPFS-participating centres;</w:t>
      </w:r>
      <w:bookmarkStart w:name="_p_6D6F6B718A440C4897A66723F4E077B5" w:id="648"/>
      <w:bookmarkEnd w:id="648"/>
    </w:p>
    <w:p w:rsidRPr="00452E83" w:rsidR="00455F1F" w:rsidP="00B430F7" w:rsidRDefault="00455F1F" w14:paraId="6FD8E953" w14:textId="77777777">
      <w:pPr>
        <w:pStyle w:val="Indent2semibold"/>
        <w:ind w:left="1134"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Contact details to encourage feedback from NMHSs and other GDPFS centres on the usefulness of the verification information.</w:t>
      </w:r>
      <w:bookmarkStart w:name="_p_D0754B1575F86441991AAE8796D85D0F" w:id="649"/>
      <w:bookmarkEnd w:id="649"/>
    </w:p>
    <w:p w:rsidRPr="00452E83" w:rsidR="00455F1F" w:rsidP="00455F1F" w:rsidRDefault="00455F1F" w14:paraId="6FD8E954"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2.2.3.5.2</w:t>
      </w:r>
      <w:r w:rsidRPr="00452E83">
        <w:rPr>
          <w:rFonts w:ascii="Verdana" w:hAnsi="Verdana"/>
          <w:bCs/>
          <w:color w:val="000000" w:themeColor="text1"/>
          <w:sz w:val="20"/>
          <w:szCs w:val="20"/>
        </w:rPr>
        <w:tab/>
      </w:r>
      <w:r w:rsidRPr="00452E83">
        <w:rPr>
          <w:rFonts w:ascii="Verdana" w:hAnsi="Verdana"/>
          <w:bCs/>
          <w:color w:val="000000" w:themeColor="text1"/>
          <w:sz w:val="20"/>
          <w:szCs w:val="20"/>
        </w:rPr>
        <w:t>The Lead Centre(s) for TCFV should also provide access to standardized software for calculating scoring information.</w:t>
      </w:r>
      <w:bookmarkStart w:name="_p_1C7F82B72769C1418BEC4D776BFA62BF" w:id="650"/>
      <w:bookmarkEnd w:id="650"/>
    </w:p>
    <w:p w:rsidRPr="00452E83" w:rsidR="00455F1F" w:rsidP="00455F1F" w:rsidRDefault="00455F1F" w14:paraId="6FD8E955" w14:textId="77777777">
      <w:pPr>
        <w:pStyle w:val="Note"/>
      </w:pPr>
      <w:r w:rsidRPr="00452E83">
        <w:t>Note:</w:t>
      </w:r>
      <w:r w:rsidRPr="00452E83">
        <w:tab/>
      </w:r>
      <w:r w:rsidRPr="00452E83">
        <w:t>The bodies in charge of managing the information contained in the Manual related to TCFV are specified in Table 25.</w:t>
      </w:r>
      <w:bookmarkStart w:name="_p_CA7FF425BF237B44BD8A28C5ABF444BE" w:id="651"/>
      <w:bookmarkEnd w:id="651"/>
    </w:p>
    <w:p w:rsidRPr="00B430F7" w:rsidR="00455F1F" w:rsidP="00F20AFE" w:rsidRDefault="00455F1F" w14:paraId="6FD8E956" w14:textId="77777777">
      <w:pPr>
        <w:pStyle w:val="Tablecaption"/>
        <w:spacing w:line="240" w:lineRule="auto"/>
        <w:rPr>
          <w:rFonts w:ascii="Verdana" w:hAnsi="Verdana"/>
          <w:color w:val="000000" w:themeColor="text1"/>
          <w:sz w:val="18"/>
          <w:szCs w:val="18"/>
        </w:rPr>
      </w:pPr>
      <w:r w:rsidRPr="00B430F7">
        <w:rPr>
          <w:rFonts w:ascii="Verdana" w:hAnsi="Verdana"/>
          <w:color w:val="000000" w:themeColor="text1"/>
          <w:sz w:val="18"/>
          <w:szCs w:val="18"/>
        </w:rPr>
        <w:t>Table 25. WMO bodies responsible for managing information related to coordination of TCFV</w:t>
      </w:r>
      <w:bookmarkStart w:name="_p_132DE818E81A284FA75C5797D5229847" w:id="652"/>
      <w:bookmarkEnd w:id="652"/>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16"/>
        <w:gridCol w:w="2688"/>
        <w:gridCol w:w="2309"/>
        <w:gridCol w:w="2116"/>
      </w:tblGrid>
      <w:tr w:rsidRPr="00452E83" w:rsidR="00455F1F" w:rsidTr="0093002C" w14:paraId="6FD8E958"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57" w14:textId="77777777">
            <w:pPr>
              <w:pStyle w:val="Tableheader"/>
              <w:rPr>
                <w:rFonts w:ascii="Verdana" w:hAnsi="Verdana"/>
              </w:rPr>
            </w:pPr>
            <w:r w:rsidRPr="00452E83">
              <w:rPr>
                <w:rFonts w:ascii="Verdana" w:hAnsi="Verdana"/>
              </w:rPr>
              <w:t>Responsibility</w:t>
            </w:r>
            <w:bookmarkStart w:name="_p_4D892B41402BAC42AE8F381E0948C9A9" w:id="653"/>
            <w:bookmarkEnd w:id="653"/>
          </w:p>
        </w:tc>
      </w:tr>
      <w:tr w:rsidRPr="00452E83" w:rsidR="00455F1F" w:rsidTr="0093002C" w14:paraId="6FD8E95A"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59" w14:textId="77777777">
            <w:pPr>
              <w:pStyle w:val="Tableheader"/>
              <w:rPr>
                <w:rFonts w:ascii="Verdana" w:hAnsi="Verdana"/>
              </w:rPr>
            </w:pPr>
            <w:r w:rsidRPr="00452E83">
              <w:rPr>
                <w:rFonts w:ascii="Verdana" w:hAnsi="Verdana"/>
              </w:rPr>
              <w:t>Changes to activity specification</w:t>
            </w:r>
            <w:bookmarkStart w:name="_p_63FA0DCBCC62FB408D759F50C48C4A9F" w:id="654"/>
            <w:bookmarkEnd w:id="654"/>
          </w:p>
        </w:tc>
      </w:tr>
      <w:tr w:rsidRPr="00452E83" w:rsidR="00455F1F" w:rsidTr="0093002C" w14:paraId="6FD8E95F"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5B" w14:textId="77777777">
            <w:pPr>
              <w:pStyle w:val="Tablebody"/>
              <w:rPr>
                <w:rFonts w:ascii="Verdana" w:hAnsi="Verdana"/>
              </w:rPr>
            </w:pPr>
            <w:r w:rsidRPr="00452E83">
              <w:rPr>
                <w:rFonts w:ascii="Verdana" w:hAnsi="Verdana"/>
              </w:rPr>
              <w:t>To be proposed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5C"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5D" w14:textId="77777777">
            <w:pPr>
              <w:pStyle w:val="Tablebody"/>
              <w:rPr>
                <w:rFonts w:ascii="Verdana" w:hAnsi="Verdana"/>
              </w:rPr>
            </w:pPr>
            <w:r w:rsidRPr="00452E83">
              <w:rPr>
                <w:rFonts w:ascii="Verdana" w:hAnsi="Verdana"/>
                <w:strike/>
                <w:color w:val="FF0000"/>
                <w:u w:val="dash"/>
              </w:rPr>
              <w:t>CAS</w:t>
            </w:r>
            <w:r w:rsidRPr="00452E83">
              <w:rPr>
                <w:rFonts w:ascii="Verdana" w:hAnsi="Verdana"/>
              </w:rPr>
              <w:t xml:space="preserve"> </w:t>
            </w:r>
            <w:r w:rsidRPr="00452E83">
              <w:rPr>
                <w:rFonts w:ascii="Verdana" w:hAnsi="Verdana"/>
                <w:color w:val="008000"/>
                <w:u w:val="dash"/>
              </w:rPr>
              <w:t>RB</w:t>
            </w:r>
            <w:r w:rsidRPr="00452E83">
              <w:rPr>
                <w:rFonts w:ascii="Verdana" w:hAnsi="Verdana"/>
              </w:rPr>
              <w:t>/JWGFVR</w:t>
            </w: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5E" w14:textId="77777777">
            <w:pPr>
              <w:pStyle w:val="Tablebody"/>
              <w:rPr>
                <w:rFonts w:ascii="Verdana" w:hAnsi="Verdana"/>
              </w:rPr>
            </w:pPr>
            <w:r w:rsidRPr="00452E83">
              <w:rPr>
                <w:rFonts w:ascii="Verdana" w:hAnsi="Verdana"/>
                <w:color w:val="008000"/>
                <w:u w:val="dash"/>
              </w:rPr>
              <w:t>RB/</w:t>
            </w:r>
            <w:r w:rsidRPr="00452E83">
              <w:rPr>
                <w:rFonts w:ascii="Verdana" w:hAnsi="Verdana"/>
              </w:rPr>
              <w:t>WGNE</w:t>
            </w:r>
            <w:bookmarkStart w:name="_p_5F53A8817BEA4948AC5F959660E2CCC1" w:id="655"/>
            <w:bookmarkEnd w:id="655"/>
          </w:p>
        </w:tc>
      </w:tr>
      <w:tr w:rsidRPr="00452E83" w:rsidR="00455F1F" w:rsidTr="0093002C" w14:paraId="6FD8E964"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60"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1" w14:textId="77777777">
            <w:pPr>
              <w:pStyle w:val="Tablebody"/>
              <w:rPr>
                <w:rFonts w:ascii="Verdana" w:hAnsi="Verdana"/>
              </w:rPr>
            </w:pPr>
            <w:r w:rsidRPr="00452E83">
              <w:rPr>
                <w:rFonts w:ascii="Verdana" w:hAnsi="Verdana"/>
                <w:strike/>
                <w:color w:val="FF0000"/>
                <w:u w:val="dash"/>
              </w:rPr>
              <w:t>CBS</w:t>
            </w:r>
            <w:bookmarkStart w:name="_p_BBFC0BBE1084654ABAFADBD939A8B89F" w:id="656"/>
            <w:bookmarkEnd w:id="656"/>
            <w:r w:rsidRPr="00452E83">
              <w:rPr>
                <w:rFonts w:ascii="Verdana" w:hAnsi="Verdana"/>
              </w:rPr>
              <w:t xml:space="preserve"> </w:t>
            </w:r>
            <w:r w:rsidRPr="00452E83">
              <w:rPr>
                <w:rFonts w:ascii="Verdana" w:hAnsi="Verdana"/>
                <w:color w:val="008000"/>
                <w:u w:val="dash"/>
              </w:rPr>
              <w:t>INFCOM</w:t>
            </w:r>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2"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63" w14:textId="77777777">
            <w:pPr>
              <w:pStyle w:val="Tablebody"/>
              <w:rPr>
                <w:rFonts w:ascii="Verdana" w:hAnsi="Verdana"/>
              </w:rPr>
            </w:pPr>
          </w:p>
        </w:tc>
      </w:tr>
      <w:tr w:rsidRPr="00452E83" w:rsidR="00455F1F" w:rsidTr="0093002C" w14:paraId="6FD8E969"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65"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6" w14:textId="77777777">
            <w:pPr>
              <w:pStyle w:val="Tablebody"/>
              <w:rPr>
                <w:rFonts w:ascii="Verdana" w:hAnsi="Verdana"/>
              </w:rPr>
            </w:pPr>
            <w:r w:rsidRPr="00452E83">
              <w:rPr>
                <w:rFonts w:ascii="Verdana" w:hAnsi="Verdana"/>
              </w:rPr>
              <w:t>EC/Congress</w:t>
            </w:r>
            <w:bookmarkStart w:name="_p_307472843CF93E43AC3CB19E9B4C8AF9" w:id="657"/>
            <w:bookmarkEnd w:id="657"/>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7"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tcPr>
          <w:p w:rsidRPr="00452E83" w:rsidR="00455F1F" w:rsidP="0093002C" w:rsidRDefault="00455F1F" w14:paraId="6FD8E968" w14:textId="77777777">
            <w:pPr>
              <w:pStyle w:val="Tablebody"/>
              <w:rPr>
                <w:rFonts w:ascii="Verdana" w:hAnsi="Verdana"/>
              </w:rPr>
            </w:pPr>
          </w:p>
        </w:tc>
      </w:tr>
      <w:tr w:rsidRPr="00452E83" w:rsidR="00455F1F" w:rsidTr="0093002C" w14:paraId="6FD8E96B"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6A" w14:textId="77777777">
            <w:pPr>
              <w:pStyle w:val="Tableheader"/>
              <w:rPr>
                <w:rFonts w:ascii="Verdana" w:hAnsi="Verdana"/>
              </w:rPr>
            </w:pPr>
            <w:r w:rsidRPr="00452E83">
              <w:rPr>
                <w:rFonts w:ascii="Verdana" w:hAnsi="Verdana"/>
              </w:rPr>
              <w:t>Centres designation</w:t>
            </w:r>
            <w:bookmarkStart w:name="_p_440539EE2A99864283026185FFC9A40D" w:id="658"/>
            <w:bookmarkEnd w:id="658"/>
          </w:p>
        </w:tc>
      </w:tr>
      <w:tr w:rsidRPr="00452E83" w:rsidR="00455F1F" w:rsidTr="0093002C" w14:paraId="6FD8E970"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6C" w14:textId="77777777">
            <w:pPr>
              <w:pStyle w:val="Tablebody"/>
              <w:rPr>
                <w:rFonts w:ascii="Verdana" w:hAnsi="Verdana"/>
              </w:rPr>
            </w:pPr>
            <w:r w:rsidRPr="00452E83">
              <w:rPr>
                <w:rFonts w:ascii="Verdana" w:hAnsi="Verdana"/>
              </w:rPr>
              <w:t>To be recommended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6D"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4391D33D7D2FF5458CE7593C3DE6F995" w:id="659"/>
            <w:bookmarkEnd w:id="659"/>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E"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6F" w14:textId="77777777">
            <w:pPr>
              <w:pStyle w:val="Tablebody"/>
              <w:rPr>
                <w:rFonts w:ascii="Verdana" w:hAnsi="Verdana"/>
              </w:rPr>
            </w:pPr>
          </w:p>
        </w:tc>
      </w:tr>
      <w:tr w:rsidRPr="00452E83" w:rsidR="00455F1F" w:rsidTr="0093002C" w14:paraId="6FD8E975"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1" w14:textId="77777777">
            <w:pPr>
              <w:pStyle w:val="Tablebody"/>
              <w:rPr>
                <w:rFonts w:ascii="Verdana" w:hAnsi="Verdana"/>
              </w:rPr>
            </w:pPr>
            <w:r w:rsidRPr="00452E83">
              <w:rPr>
                <w:rFonts w:ascii="Verdana" w:hAnsi="Verdana"/>
              </w:rPr>
              <w:t>To be decided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2" w14:textId="77777777">
            <w:pPr>
              <w:pStyle w:val="Tablebody"/>
              <w:rPr>
                <w:rFonts w:ascii="Verdana" w:hAnsi="Verdana"/>
              </w:rPr>
            </w:pPr>
            <w:r w:rsidRPr="00452E83">
              <w:rPr>
                <w:rFonts w:ascii="Verdana" w:hAnsi="Verdana"/>
              </w:rPr>
              <w:t>EC/Congress</w:t>
            </w:r>
            <w:bookmarkStart w:name="_p_1814CF2AABF08441A4B945AE2AF42BB1" w:id="660"/>
            <w:bookmarkEnd w:id="660"/>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73" w14:textId="77777777">
            <w:pPr>
              <w:pStyle w:val="Tablebody"/>
              <w:rPr>
                <w:rFonts w:ascii="Verdana" w:hAnsi="Verdana"/>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74" w14:textId="77777777">
            <w:pPr>
              <w:pStyle w:val="Tablebody"/>
              <w:rPr>
                <w:rFonts w:ascii="Verdana" w:hAnsi="Verdana"/>
              </w:rPr>
            </w:pPr>
          </w:p>
        </w:tc>
      </w:tr>
      <w:tr w:rsidRPr="00452E83" w:rsidR="00455F1F" w:rsidTr="0093002C" w14:paraId="6FD8E977" w14:textId="77777777">
        <w:trPr>
          <w:jc w:val="center"/>
        </w:trPr>
        <w:tc>
          <w:tcPr>
            <w:tcW w:w="9242" w:type="dxa"/>
            <w:gridSpan w:val="4"/>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6" w14:textId="77777777">
            <w:pPr>
              <w:pStyle w:val="Tableheader"/>
              <w:rPr>
                <w:rFonts w:ascii="Verdana" w:hAnsi="Verdana"/>
              </w:rPr>
            </w:pPr>
            <w:r w:rsidRPr="00452E83">
              <w:rPr>
                <w:rFonts w:ascii="Verdana" w:hAnsi="Verdana"/>
              </w:rPr>
              <w:t>Compliance</w:t>
            </w:r>
            <w:bookmarkStart w:name="_p_542E30AA09F4A74CB33473FB33501902" w:id="661"/>
            <w:bookmarkEnd w:id="661"/>
          </w:p>
        </w:tc>
      </w:tr>
      <w:tr w:rsidRPr="00137301" w:rsidR="00455F1F" w:rsidTr="0093002C" w14:paraId="6FD8E97C"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8" w14:textId="77777777">
            <w:pPr>
              <w:pStyle w:val="Tablebody"/>
              <w:rPr>
                <w:rFonts w:ascii="Verdana" w:hAnsi="Verdana"/>
              </w:rPr>
            </w:pPr>
            <w:r w:rsidRPr="00452E83">
              <w:rPr>
                <w:rFonts w:ascii="Verdana" w:hAnsi="Verdana"/>
              </w:rPr>
              <w:t>To be monitored by:</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9" w14:textId="77777777">
            <w:pPr>
              <w:pStyle w:val="Tablebody"/>
              <w:rPr>
                <w:rFonts w:ascii="Verdana" w:hAnsi="Verdana"/>
                <w:lang w:val="fr-CH"/>
              </w:rPr>
            </w:pPr>
            <w:r w:rsidRPr="00452E83">
              <w:rPr>
                <w:rFonts w:ascii="Verdana" w:hAnsi="Verdana"/>
                <w:strike/>
                <w:color w:val="FF0000"/>
                <w:u w:val="dash"/>
                <w:lang w:val="fr-CH"/>
              </w:rPr>
              <w:t>CBS/ET-OWFPS</w:t>
            </w:r>
            <w:r w:rsidRPr="00452E83">
              <w:rPr>
                <w:rFonts w:ascii="Verdana" w:hAnsi="Verdana"/>
                <w:lang w:val="fr-CH"/>
              </w:rPr>
              <w:t xml:space="preserve"> </w:t>
            </w:r>
            <w:r w:rsidRPr="00452E83">
              <w:rPr>
                <w:rFonts w:ascii="Verdana" w:hAnsi="Verdana"/>
                <w:color w:val="008000"/>
                <w:u w:val="dash"/>
                <w:lang w:val="fr-CH"/>
              </w:rPr>
              <w:t>INFCOM/ET-OWFS</w:t>
            </w:r>
            <w:bookmarkStart w:name="_p_367C2A46AC73D44EA48C975D04E6BB3E" w:id="662"/>
            <w:bookmarkEnd w:id="662"/>
          </w:p>
        </w:tc>
        <w:tc>
          <w:tcPr>
            <w:tcW w:w="2216"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7A" w14:textId="77777777">
            <w:pPr>
              <w:pStyle w:val="Tablebody"/>
              <w:rPr>
                <w:rFonts w:ascii="Verdana" w:hAnsi="Verdana"/>
                <w:lang w:val="fr-CH"/>
              </w:rPr>
            </w:pPr>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7B" w14:textId="77777777">
            <w:pPr>
              <w:pStyle w:val="Tablebody"/>
              <w:rPr>
                <w:rFonts w:ascii="Verdana" w:hAnsi="Verdana"/>
                <w:lang w:val="fr-CH"/>
              </w:rPr>
            </w:pPr>
          </w:p>
        </w:tc>
      </w:tr>
      <w:tr w:rsidRPr="00452E83" w:rsidR="00455F1F" w:rsidTr="0093002C" w14:paraId="6FD8E981" w14:textId="77777777">
        <w:trPr>
          <w:jc w:val="center"/>
        </w:trPr>
        <w:tc>
          <w:tcPr>
            <w:tcW w:w="2415"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D" w14:textId="77777777">
            <w:pPr>
              <w:pStyle w:val="Tablebody"/>
              <w:rPr>
                <w:rFonts w:ascii="Verdana" w:hAnsi="Verdana"/>
              </w:rPr>
            </w:pPr>
            <w:r w:rsidRPr="00452E83">
              <w:rPr>
                <w:rFonts w:ascii="Verdana" w:hAnsi="Verdana"/>
              </w:rPr>
              <w:t>To be reported to:</w:t>
            </w:r>
          </w:p>
        </w:tc>
        <w:tc>
          <w:tcPr>
            <w:tcW w:w="2580"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E" w14:textId="77777777">
            <w:pPr>
              <w:pStyle w:val="Tablebody"/>
              <w:rPr>
                <w:rFonts w:ascii="Verdana" w:hAnsi="Verdana"/>
              </w:rPr>
            </w:pPr>
            <w:r w:rsidRPr="00452E83">
              <w:rPr>
                <w:rFonts w:ascii="Verdana" w:hAnsi="Verdana"/>
                <w:strike/>
                <w:color w:val="FF0000"/>
                <w:u w:val="dash"/>
              </w:rPr>
              <w:t>CBS/ICT-DPFS</w:t>
            </w:r>
            <w:r w:rsidRPr="00452E83">
              <w:rPr>
                <w:rFonts w:ascii="Verdana" w:hAnsi="Verdana"/>
              </w:rPr>
              <w:t xml:space="preserve"> </w:t>
            </w:r>
            <w:r w:rsidRPr="00452E83">
              <w:rPr>
                <w:rFonts w:ascii="Verdana" w:hAnsi="Verdana"/>
                <w:color w:val="008000"/>
                <w:u w:val="dash"/>
              </w:rPr>
              <w:t>INFCOM/SC-ESMP</w:t>
            </w:r>
          </w:p>
        </w:tc>
        <w:tc>
          <w:tcPr>
            <w:tcW w:w="2216" w:type="dxa"/>
            <w:tcBorders>
              <w:top w:val="single" w:color="auto" w:sz="4" w:space="0"/>
              <w:left w:val="single" w:color="auto" w:sz="4" w:space="0"/>
              <w:bottom w:val="single" w:color="auto" w:sz="4" w:space="0"/>
              <w:right w:val="single" w:color="auto" w:sz="4" w:space="0"/>
            </w:tcBorders>
            <w:vAlign w:val="center"/>
            <w:hideMark/>
          </w:tcPr>
          <w:p w:rsidRPr="00452E83" w:rsidR="00455F1F" w:rsidP="0093002C" w:rsidRDefault="00455F1F" w14:paraId="6FD8E97F" w14:textId="77777777">
            <w:pPr>
              <w:pStyle w:val="Tablebody"/>
              <w:rPr>
                <w:rFonts w:ascii="Verdana" w:hAnsi="Verdana"/>
              </w:rPr>
            </w:pPr>
            <w:r w:rsidRPr="00452E83">
              <w:rPr>
                <w:rFonts w:ascii="Verdana" w:hAnsi="Verdana"/>
                <w:strike/>
                <w:color w:val="FF0000"/>
                <w:u w:val="dash"/>
              </w:rPr>
              <w:t>CBS</w:t>
            </w:r>
            <w:r w:rsidRPr="00452E83">
              <w:rPr>
                <w:rFonts w:ascii="Verdana" w:hAnsi="Verdana"/>
              </w:rPr>
              <w:t xml:space="preserve"> </w:t>
            </w:r>
            <w:r w:rsidRPr="00452E83">
              <w:rPr>
                <w:rFonts w:ascii="Verdana" w:hAnsi="Verdana"/>
                <w:color w:val="008000"/>
                <w:u w:val="dash"/>
              </w:rPr>
              <w:t>INFCOM</w:t>
            </w:r>
            <w:bookmarkStart w:name="_p_0C3D0F71B150FB44B00D16A4612771DC" w:id="663"/>
            <w:bookmarkEnd w:id="663"/>
          </w:p>
        </w:tc>
        <w:tc>
          <w:tcPr>
            <w:tcW w:w="2031" w:type="dxa"/>
            <w:tcBorders>
              <w:top w:val="single" w:color="auto" w:sz="4" w:space="0"/>
              <w:left w:val="single" w:color="auto" w:sz="4" w:space="0"/>
              <w:bottom w:val="single" w:color="auto" w:sz="4" w:space="0"/>
              <w:right w:val="single" w:color="auto" w:sz="4" w:space="0"/>
            </w:tcBorders>
            <w:vAlign w:val="center"/>
          </w:tcPr>
          <w:p w:rsidRPr="00452E83" w:rsidR="00455F1F" w:rsidP="0093002C" w:rsidRDefault="00455F1F" w14:paraId="6FD8E980" w14:textId="77777777">
            <w:pPr>
              <w:pStyle w:val="Tablebody"/>
              <w:rPr>
                <w:rFonts w:ascii="Verdana" w:hAnsi="Verdana"/>
              </w:rPr>
            </w:pPr>
          </w:p>
        </w:tc>
      </w:tr>
    </w:tbl>
    <w:p w:rsidRPr="00452E83" w:rsidR="00455F1F" w:rsidP="00455F1F" w:rsidRDefault="00455F1F" w14:paraId="6FD8E982" w14:textId="77777777">
      <w:pPr>
        <w:pStyle w:val="Note"/>
      </w:pPr>
      <w:r w:rsidRPr="00452E83">
        <w:t>Acronyms not previously defined: JWGFVR – Joint Working Group on Forecast Verification Research; WGNE – Working Group on Numerical Experimentation.</w:t>
      </w:r>
      <w:bookmarkStart w:name="_p_846AC363CF2BF84FB2A8ECF26882E1F4" w:id="664"/>
      <w:bookmarkEnd w:id="664"/>
    </w:p>
    <w:p w:rsidRPr="006145EC" w:rsidR="00455F1F" w:rsidP="00455F1F" w:rsidRDefault="00455F1F" w14:paraId="6FD8E983" w14:textId="77777777">
      <w:pPr>
        <w:pStyle w:val="Heading30"/>
        <w:rPr>
          <w:rFonts w:ascii="Verdana" w:hAnsi="Verdana"/>
          <w:sz w:val="20"/>
          <w:szCs w:val="20"/>
        </w:rPr>
      </w:pPr>
      <w:r w:rsidRPr="006145EC">
        <w:rPr>
          <w:rFonts w:ascii="Verdana" w:hAnsi="Verdana"/>
          <w:sz w:val="20"/>
          <w:szCs w:val="20"/>
        </w:rPr>
        <w:t>2.2.3.6</w:t>
      </w:r>
      <w:r w:rsidRPr="006145EC">
        <w:rPr>
          <w:rFonts w:ascii="Verdana" w:hAnsi="Verdana"/>
          <w:sz w:val="20"/>
          <w:szCs w:val="20"/>
        </w:rPr>
        <w:tab/>
      </w:r>
      <w:r w:rsidRPr="006145EC">
        <w:rPr>
          <w:rFonts w:ascii="Verdana" w:hAnsi="Verdana"/>
          <w:sz w:val="20"/>
          <w:szCs w:val="20"/>
        </w:rPr>
        <w:t>Coordination of observation monitoring</w:t>
      </w:r>
      <w:bookmarkStart w:name="_p_54CEB431D5A41B4AA399B30F65F4F9DA" w:id="665"/>
      <w:bookmarkEnd w:id="665"/>
    </w:p>
    <w:p w:rsidRPr="00452E83" w:rsidR="00455F1F" w:rsidP="00455F1F" w:rsidRDefault="00455F1F" w14:paraId="6FD8E984" w14:textId="77777777">
      <w:pPr>
        <w:pStyle w:val="Bodytextsemibold"/>
        <w:rPr>
          <w:rFonts w:ascii="Verdana" w:hAnsi="Verdana"/>
          <w:b w:val="0"/>
          <w:bCs/>
          <w:sz w:val="20"/>
          <w:szCs w:val="20"/>
        </w:rPr>
      </w:pPr>
      <w:r w:rsidRPr="00452E83">
        <w:rPr>
          <w:rFonts w:ascii="Verdana" w:hAnsi="Verdana"/>
          <w:b w:val="0"/>
          <w:bCs/>
          <w:color w:val="000000" w:themeColor="text1"/>
          <w:sz w:val="20"/>
          <w:szCs w:val="20"/>
        </w:rPr>
        <w:t>2.2.3.6.1</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 xml:space="preserve">For each type of observation, a Lead Centre for coordination of observation monitoring shall be nominated from time to time by the president of </w:t>
      </w:r>
      <w:r w:rsidRPr="00452E83">
        <w:rPr>
          <w:rFonts w:ascii="Verdana" w:hAnsi="Verdana"/>
          <w:b w:val="0"/>
          <w:bCs/>
          <w:strike/>
          <w:color w:val="FF0000"/>
          <w:sz w:val="20"/>
          <w:szCs w:val="20"/>
          <w:u w:val="dash"/>
        </w:rPr>
        <w:t>CBS</w:t>
      </w:r>
      <w:r w:rsidRPr="00452E83">
        <w:rPr>
          <w:rFonts w:ascii="Verdana" w:hAnsi="Verdana"/>
          <w:b w:val="0"/>
          <w:bCs/>
          <w:sz w:val="20"/>
          <w:szCs w:val="20"/>
        </w:rPr>
        <w:t xml:space="preserve"> </w:t>
      </w:r>
      <w:r w:rsidRPr="00452E83">
        <w:rPr>
          <w:rFonts w:ascii="Verdana" w:hAnsi="Verdana"/>
          <w:b w:val="0"/>
          <w:bCs/>
          <w:color w:val="008000"/>
          <w:sz w:val="20"/>
          <w:szCs w:val="20"/>
          <w:u w:val="dash"/>
        </w:rPr>
        <w:t>INFCOM</w:t>
      </w:r>
      <w:r w:rsidRPr="00452E83">
        <w:rPr>
          <w:rFonts w:ascii="Verdana" w:hAnsi="Verdana"/>
          <w:b w:val="0"/>
          <w:bCs/>
          <w:sz w:val="20"/>
          <w:szCs w:val="20"/>
        </w:rPr>
        <w:t>.</w:t>
      </w:r>
      <w:bookmarkStart w:name="_p_D0BADA01A1574E4BAC34343B5C2971D1" w:id="666"/>
      <w:bookmarkEnd w:id="666"/>
    </w:p>
    <w:p w:rsidRPr="00452E83" w:rsidR="00455F1F" w:rsidP="00455F1F" w:rsidRDefault="00455F1F" w14:paraId="6FD8E985" w14:textId="77777777">
      <w:pPr>
        <w:pStyle w:val="Bodytext1"/>
        <w:rPr>
          <w:rFonts w:ascii="Verdana" w:hAnsi="Verdana"/>
          <w:bCs/>
          <w:sz w:val="20"/>
          <w:szCs w:val="20"/>
        </w:rPr>
      </w:pPr>
      <w:r w:rsidRPr="00452E83">
        <w:rPr>
          <w:rFonts w:ascii="Verdana" w:hAnsi="Verdana"/>
          <w:bCs/>
          <w:sz w:val="20"/>
          <w:szCs w:val="20"/>
        </w:rPr>
        <w:t>2.2.3.6.2</w:t>
      </w:r>
      <w:r w:rsidRPr="00452E83">
        <w:rPr>
          <w:rFonts w:ascii="Verdana" w:hAnsi="Verdana"/>
          <w:bCs/>
          <w:sz w:val="20"/>
          <w:szCs w:val="20"/>
        </w:rPr>
        <w:tab/>
      </w:r>
      <w:r w:rsidRPr="00452E83">
        <w:rPr>
          <w:rFonts w:ascii="Verdana" w:hAnsi="Verdana"/>
          <w:bCs/>
          <w:sz w:val="20"/>
          <w:szCs w:val="20"/>
        </w:rPr>
        <w:t>The Lead Centre(s) should liaise with the participating centres to coordinate all the monitoring results of that observation type and to define common methods and criteria to be used for compiling the monthly statistics.</w:t>
      </w:r>
      <w:bookmarkStart w:name="_p_6CAAD64769B33B4C974AFEB2F9AC53BB" w:id="667"/>
      <w:bookmarkEnd w:id="667"/>
    </w:p>
    <w:p w:rsidRPr="00452E83" w:rsidR="00455F1F" w:rsidP="00455F1F" w:rsidRDefault="00455F1F" w14:paraId="6FD8E986" w14:textId="77777777">
      <w:pPr>
        <w:pStyle w:val="Bodytext1"/>
        <w:rPr>
          <w:rFonts w:ascii="Verdana" w:hAnsi="Verdana"/>
          <w:bCs/>
          <w:sz w:val="20"/>
          <w:szCs w:val="20"/>
        </w:rPr>
      </w:pPr>
      <w:r w:rsidRPr="00452E83">
        <w:rPr>
          <w:rFonts w:ascii="Verdana" w:hAnsi="Verdana"/>
          <w:bCs/>
          <w:sz w:val="20"/>
          <w:szCs w:val="20"/>
        </w:rPr>
        <w:t>2.2.3.6.3</w:t>
      </w:r>
      <w:r w:rsidRPr="00452E83">
        <w:rPr>
          <w:rFonts w:ascii="Verdana" w:hAnsi="Verdana"/>
          <w:bCs/>
          <w:sz w:val="20"/>
          <w:szCs w:val="20"/>
        </w:rPr>
        <w:tab/>
      </w:r>
      <w:r w:rsidRPr="00452E83">
        <w:rPr>
          <w:rFonts w:ascii="Verdana" w:hAnsi="Verdana"/>
          <w:bCs/>
          <w:sz w:val="20"/>
          <w:szCs w:val="20"/>
        </w:rPr>
        <w:t>The Lead Centre(s) should draw the attention of appropriate focal points where they have been identified and of the WMO Secretariat to obvious problems as they are detected.</w:t>
      </w:r>
      <w:bookmarkStart w:name="_p_443021231ED35441AED53D2D9C3C0468" w:id="668"/>
      <w:bookmarkEnd w:id="668"/>
    </w:p>
    <w:p w:rsidRPr="00452E83" w:rsidR="00455F1F" w:rsidP="00455F1F" w:rsidRDefault="00455F1F" w14:paraId="6FD8E987" w14:textId="77777777">
      <w:pPr>
        <w:pStyle w:val="Bodytext1"/>
        <w:rPr>
          <w:rFonts w:ascii="Verdana" w:hAnsi="Verdana"/>
          <w:bCs/>
          <w:sz w:val="20"/>
          <w:szCs w:val="20"/>
        </w:rPr>
      </w:pPr>
      <w:r w:rsidRPr="00452E83">
        <w:rPr>
          <w:rFonts w:ascii="Verdana" w:hAnsi="Verdana"/>
          <w:bCs/>
          <w:sz w:val="20"/>
          <w:szCs w:val="20"/>
        </w:rPr>
        <w:t>2.2.3.6.4</w:t>
      </w:r>
      <w:r w:rsidRPr="00452E83">
        <w:rPr>
          <w:rFonts w:ascii="Verdana" w:hAnsi="Verdana"/>
          <w:bCs/>
          <w:sz w:val="20"/>
          <w:szCs w:val="20"/>
        </w:rPr>
        <w:tab/>
      </w:r>
      <w:r w:rsidRPr="00452E83">
        <w:rPr>
          <w:rFonts w:ascii="Verdana" w:hAnsi="Verdana"/>
          <w:bCs/>
          <w:sz w:val="20"/>
          <w:szCs w:val="20"/>
        </w:rPr>
        <w:t>The Lead Centre(s) should also produce every six months a consolidated list of observations of the relevant observation type believed to be of consistently low quality. Information on problems with observing systems, as well as individual observations, should also be included. When compiling the consolidated lists of suspect stations, the Lead Centre(s) should be rigorous so as to identify only those stations that the Lead Centre(s) are confident are producing observations of consistently low quality. It should state which elements of the observations are considered to be of low quality and provide as much information as possible concerning the problem. The list should be passed on to the participating centres and to WMO Secretariat.</w:t>
      </w:r>
      <w:bookmarkStart w:name="_p_303A4A37F21AE34D926FFD9EA18D7412" w:id="669"/>
      <w:bookmarkEnd w:id="669"/>
    </w:p>
    <w:p w:rsidRPr="00452E83" w:rsidR="00455F1F" w:rsidP="00455F1F" w:rsidRDefault="00455F1F" w14:paraId="6FD8E988" w14:textId="77777777">
      <w:pPr>
        <w:pStyle w:val="Bodytext1"/>
        <w:rPr>
          <w:rFonts w:ascii="Verdana" w:hAnsi="Verdana"/>
          <w:bCs/>
          <w:sz w:val="20"/>
          <w:szCs w:val="20"/>
        </w:rPr>
      </w:pPr>
      <w:r w:rsidRPr="00452E83">
        <w:rPr>
          <w:rFonts w:ascii="Verdana" w:hAnsi="Verdana"/>
          <w:bCs/>
          <w:sz w:val="20"/>
          <w:szCs w:val="20"/>
        </w:rPr>
        <w:t>2.2.3.6.5</w:t>
      </w:r>
      <w:r w:rsidRPr="00452E83">
        <w:rPr>
          <w:rFonts w:ascii="Verdana" w:hAnsi="Verdana"/>
          <w:bCs/>
          <w:sz w:val="20"/>
          <w:szCs w:val="20"/>
        </w:rPr>
        <w:tab/>
      </w:r>
      <w:r w:rsidRPr="00452E83">
        <w:rPr>
          <w:rFonts w:ascii="Verdana" w:hAnsi="Verdana"/>
          <w:bCs/>
          <w:sz w:val="20"/>
          <w:szCs w:val="20"/>
        </w:rPr>
        <w:t>Where focal points have not been identified, the Secretariat should notify Members of agencies responsible for observations that appear to be of low quality, and request them to make an investigation with a view to identifying and correcting any possible cause of error. Members should be asked to reply within a fixed period of time, reporting on any remedial action and stating if any assistance is required.</w:t>
      </w:r>
      <w:bookmarkStart w:name="_p_657D7A2A7732D64FADD6DCED870FB44C" w:id="670"/>
      <w:bookmarkEnd w:id="670"/>
    </w:p>
    <w:p w:rsidRPr="00452E83" w:rsidR="00455F1F" w:rsidP="00455F1F" w:rsidRDefault="00455F1F" w14:paraId="6FD8E989" w14:textId="77777777">
      <w:pPr>
        <w:pStyle w:val="Bodytext1"/>
        <w:rPr>
          <w:rFonts w:ascii="Verdana" w:hAnsi="Verdana"/>
          <w:bCs/>
          <w:sz w:val="20"/>
          <w:szCs w:val="20"/>
        </w:rPr>
      </w:pPr>
      <w:r w:rsidRPr="00452E83">
        <w:rPr>
          <w:rFonts w:ascii="Verdana" w:hAnsi="Verdana"/>
          <w:bCs/>
          <w:sz w:val="20"/>
          <w:szCs w:val="20"/>
        </w:rPr>
        <w:t>2.2.3.6.6</w:t>
      </w:r>
      <w:r w:rsidRPr="00452E83">
        <w:rPr>
          <w:rFonts w:ascii="Verdana" w:hAnsi="Verdana"/>
          <w:bCs/>
          <w:sz w:val="20"/>
          <w:szCs w:val="20"/>
        </w:rPr>
        <w:tab/>
      </w:r>
      <w:r w:rsidRPr="00452E83">
        <w:rPr>
          <w:rFonts w:ascii="Verdana" w:hAnsi="Verdana"/>
          <w:bCs/>
          <w:sz w:val="20"/>
          <w:szCs w:val="20"/>
        </w:rPr>
        <w:t xml:space="preserve">Monitoring results, including follow-up actions, should be made available to </w:t>
      </w:r>
      <w:r w:rsidRPr="00452E83">
        <w:rPr>
          <w:rFonts w:ascii="Verdana" w:hAnsi="Verdana"/>
          <w:bCs/>
          <w:strike/>
          <w:color w:val="FF0000"/>
          <w:sz w:val="20"/>
          <w:szCs w:val="20"/>
          <w:u w:val="dash"/>
        </w:rPr>
        <w:t>CBS</w:t>
      </w:r>
      <w:r w:rsidRPr="00452E83">
        <w:rPr>
          <w:rFonts w:ascii="Verdana" w:hAnsi="Verdana"/>
          <w:bCs/>
          <w:sz w:val="20"/>
          <w:szCs w:val="20"/>
        </w:rPr>
        <w:t xml:space="preserve"> </w:t>
      </w:r>
      <w:r w:rsidRPr="00452E83">
        <w:rPr>
          <w:rFonts w:ascii="Verdana" w:hAnsi="Verdana"/>
          <w:bCs/>
          <w:color w:val="008000"/>
          <w:sz w:val="20"/>
          <w:szCs w:val="20"/>
          <w:u w:val="dash"/>
        </w:rPr>
        <w:t>INFCOM</w:t>
      </w:r>
      <w:r w:rsidRPr="00452E83">
        <w:rPr>
          <w:rFonts w:ascii="Verdana" w:hAnsi="Verdana"/>
          <w:bCs/>
          <w:sz w:val="20"/>
          <w:szCs w:val="20"/>
        </w:rPr>
        <w:t>, the Executive Council and Congress. In the case of enquiries made by WMO, feedback to the Lead Centres is requested.</w:t>
      </w:r>
      <w:bookmarkStart w:name="_p_B3439E6810C3184CA40AB96697203587" w:id="671"/>
      <w:bookmarkEnd w:id="671"/>
    </w:p>
    <w:p w:rsidRPr="00452E83" w:rsidR="00455F1F" w:rsidP="00C83D90" w:rsidRDefault="00455F1F" w14:paraId="6FD8E98A" w14:textId="77777777">
      <w:pPr>
        <w:pStyle w:val="Note"/>
        <w:spacing w:after="120"/>
      </w:pPr>
      <w:r w:rsidRPr="00452E83">
        <w:t>Notes:</w:t>
      </w:r>
      <w:bookmarkStart w:name="_p_A9F1A33F1D7E054E9AF5B0EB7F3F6C08" w:id="672"/>
      <w:bookmarkEnd w:id="672"/>
    </w:p>
    <w:p w:rsidRPr="00452E83" w:rsidR="00455F1F" w:rsidP="00C83D90" w:rsidRDefault="00455F1F" w14:paraId="6FD8E98B" w14:textId="77777777">
      <w:pPr>
        <w:pStyle w:val="Notes1"/>
        <w:spacing w:after="120" w:line="240" w:lineRule="auto"/>
        <w:ind w:left="357" w:hanging="357"/>
      </w:pPr>
      <w:r w:rsidRPr="00452E83">
        <w:t>1.</w:t>
      </w:r>
      <w:r w:rsidRPr="00452E83">
        <w:tab/>
      </w:r>
      <w:r w:rsidRPr="00452E83">
        <w:t xml:space="preserve">Lead Centre(s) for data quality monitoring are given in the </w:t>
      </w:r>
      <w:r w:rsidRPr="00452E83">
        <w:rPr>
          <w:rStyle w:val="Italic"/>
        </w:rPr>
        <w:t>Guide to the Global Observing System</w:t>
      </w:r>
      <w:r w:rsidRPr="00452E83">
        <w:t xml:space="preserve"> (</w:t>
      </w:r>
      <w:hyperlink w:history="1" w:anchor=".YEosgmhKg2w" r:id="rId47">
        <w:r w:rsidRPr="007778B7">
          <w:rPr>
            <w:rStyle w:val="Hyperlink"/>
          </w:rPr>
          <w:t>WMO-No. 488</w:t>
        </w:r>
      </w:hyperlink>
      <w:r w:rsidRPr="00452E83">
        <w:t>), Part VII, 7.2.2.1.</w:t>
      </w:r>
      <w:bookmarkStart w:name="_p_06B8EE2B82270E4CA6C8667F9252D803" w:id="673"/>
      <w:bookmarkEnd w:id="673"/>
    </w:p>
    <w:p w:rsidR="00C83D90" w:rsidP="00C83D90" w:rsidRDefault="00455F1F" w14:paraId="6FD8E98C" w14:textId="77777777">
      <w:pPr>
        <w:pStyle w:val="Notes1"/>
      </w:pPr>
      <w:r w:rsidRPr="00452E83">
        <w:t>2.</w:t>
      </w:r>
      <w:r w:rsidRPr="00452E83">
        <w:tab/>
      </w:r>
      <w:r w:rsidRPr="00452E83">
        <w:t xml:space="preserve">The </w:t>
      </w:r>
      <w:r w:rsidRPr="0066227C" w:rsidR="0066227C">
        <w:t>WMO Integrated Global Observing System</w:t>
      </w:r>
      <w:r w:rsidR="0066227C">
        <w:t xml:space="preserve"> (</w:t>
      </w:r>
      <w:r w:rsidRPr="00452E83">
        <w:t>WIGOS</w:t>
      </w:r>
      <w:r w:rsidR="0066227C">
        <w:t>)</w:t>
      </w:r>
      <w:r w:rsidRPr="00452E83">
        <w:t xml:space="preserve"> Quality Management System is being developed to incorporate the observational quality monitoring process described above. The coordination will be defined in this section in due course.</w:t>
      </w:r>
      <w:bookmarkStart w:name="_p_356C018CACF4A947A354094D6655F9B2" w:id="674"/>
      <w:bookmarkEnd w:id="674"/>
    </w:p>
    <w:p w:rsidRPr="00452E83" w:rsidR="00083F8A" w:rsidP="00C83D90" w:rsidRDefault="00455F1F" w14:paraId="6FD8E98D" w14:textId="77777777">
      <w:pPr>
        <w:pStyle w:val="Notes1"/>
        <w:jc w:val="center"/>
        <w:rPr>
          <w:rFonts w:eastAsia="Verdana" w:cs="Verdana"/>
          <w:lang w:eastAsia="zh-TW"/>
        </w:rPr>
      </w:pPr>
      <w:r w:rsidRPr="00452E83">
        <w:t>__________</w:t>
      </w:r>
      <w:r w:rsidRPr="00452E83" w:rsidR="00083F8A">
        <w:br w:type="page"/>
      </w:r>
    </w:p>
    <w:p w:rsidRPr="007B45B6" w:rsidR="00083F8A" w:rsidP="003E17C3" w:rsidRDefault="00083F8A" w14:paraId="6FD8E98E" w14:textId="77777777">
      <w:pPr>
        <w:pStyle w:val="Chapterhead"/>
        <w:spacing w:after="240" w:line="240" w:lineRule="auto"/>
        <w:rPr>
          <w:sz w:val="20"/>
          <w:szCs w:val="20"/>
        </w:rPr>
      </w:pPr>
      <w:r w:rsidRPr="007B45B6">
        <w:rPr>
          <w:sz w:val="20"/>
          <w:szCs w:val="20"/>
        </w:rPr>
        <w:t>APPENDIX 2.2.16. REGIONAL CLIMATE CENTRE MANDATORY FUNCTIONS</w:t>
      </w:r>
      <w:bookmarkStart w:name="_p_C1EDAAD29650204E8526382F0CB068CA" w:id="675"/>
      <w:bookmarkEnd w:id="675"/>
    </w:p>
    <w:tbl>
      <w:tblPr>
        <w:tblW w:w="5000" w:type="pct"/>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0" w:type="dxa"/>
          <w:bottom w:w="57" w:type="dxa"/>
          <w:right w:w="0" w:type="dxa"/>
        </w:tblCellMar>
        <w:tblLook w:val="01E0" w:firstRow="1" w:lastRow="1" w:firstColumn="1" w:lastColumn="1" w:noHBand="0" w:noVBand="0"/>
      </w:tblPr>
      <w:tblGrid>
        <w:gridCol w:w="1649"/>
        <w:gridCol w:w="3053"/>
        <w:gridCol w:w="4927"/>
      </w:tblGrid>
      <w:tr w:rsidRPr="00452E83" w:rsidR="00083F8A" w:rsidTr="00F20AFE" w14:paraId="6FD8E992" w14:textId="77777777">
        <w:trPr>
          <w:trHeight w:val="260"/>
          <w:tblHeader/>
        </w:trPr>
        <w:tc>
          <w:tcPr>
            <w:tcW w:w="1649" w:type="dxa"/>
            <w:tcBorders>
              <w:left w:val="single" w:color="808080" w:sz="4" w:space="0"/>
            </w:tcBorders>
            <w:shd w:val="clear" w:color="auto" w:fill="EEECE1" w:themeFill="background2"/>
          </w:tcPr>
          <w:p w:rsidRPr="00452E83" w:rsidR="00083F8A" w:rsidP="007D1649" w:rsidRDefault="00083F8A" w14:paraId="6FD8E98F" w14:textId="77777777">
            <w:pPr>
              <w:pStyle w:val="Tableheader"/>
              <w:rPr>
                <w:rFonts w:ascii="Verdana" w:hAnsi="Verdana"/>
              </w:rPr>
            </w:pPr>
            <w:r w:rsidRPr="00452E83">
              <w:rPr>
                <w:rFonts w:ascii="Verdana" w:hAnsi="Verdana"/>
              </w:rPr>
              <w:t>Functions</w:t>
            </w:r>
          </w:p>
        </w:tc>
        <w:tc>
          <w:tcPr>
            <w:tcW w:w="3053" w:type="dxa"/>
            <w:shd w:val="clear" w:color="auto" w:fill="EEECE1" w:themeFill="background2"/>
          </w:tcPr>
          <w:p w:rsidRPr="00452E83" w:rsidR="00083F8A" w:rsidP="007D1649" w:rsidRDefault="00083F8A" w14:paraId="6FD8E990" w14:textId="77777777">
            <w:pPr>
              <w:pStyle w:val="Tableheader"/>
              <w:rPr>
                <w:rFonts w:ascii="Verdana" w:hAnsi="Verdana"/>
              </w:rPr>
            </w:pPr>
            <w:r w:rsidRPr="00452E83">
              <w:rPr>
                <w:rFonts w:ascii="Verdana" w:hAnsi="Verdana"/>
              </w:rPr>
              <w:t>Activities</w:t>
            </w:r>
          </w:p>
        </w:tc>
        <w:tc>
          <w:tcPr>
            <w:tcW w:w="4927" w:type="dxa"/>
            <w:tcBorders>
              <w:right w:val="single" w:color="808080" w:sz="4" w:space="0"/>
            </w:tcBorders>
            <w:shd w:val="clear" w:color="auto" w:fill="EEECE1" w:themeFill="background2"/>
          </w:tcPr>
          <w:p w:rsidRPr="00452E83" w:rsidR="00083F8A" w:rsidP="007D1649" w:rsidRDefault="00083F8A" w14:paraId="6FD8E991" w14:textId="77777777">
            <w:pPr>
              <w:pStyle w:val="Tableheader"/>
              <w:rPr>
                <w:rFonts w:ascii="Verdana" w:hAnsi="Verdana"/>
              </w:rPr>
            </w:pPr>
            <w:r w:rsidRPr="00452E83">
              <w:rPr>
                <w:rFonts w:ascii="Verdana" w:hAnsi="Verdana"/>
              </w:rPr>
              <w:t>Criteria</w:t>
            </w:r>
            <w:bookmarkStart w:name="_p_815EF60BF6502445BC3F81F0738D3B1A" w:id="676"/>
            <w:bookmarkEnd w:id="676"/>
          </w:p>
        </w:tc>
      </w:tr>
      <w:tr w:rsidRPr="00452E83" w:rsidR="00083F8A" w:rsidTr="00083F8A" w14:paraId="6FD8E998" w14:textId="77777777">
        <w:trPr>
          <w:trHeight w:val="240"/>
        </w:trPr>
        <w:tc>
          <w:tcPr>
            <w:tcW w:w="1649" w:type="dxa"/>
            <w:vMerge w:val="restart"/>
            <w:tcBorders>
              <w:left w:val="single" w:color="808080" w:sz="4" w:space="0"/>
            </w:tcBorders>
          </w:tcPr>
          <w:p w:rsidRPr="00452E83" w:rsidR="00083F8A" w:rsidP="007D1649" w:rsidRDefault="00083F8A" w14:paraId="6FD8E993" w14:textId="77777777">
            <w:pPr>
              <w:pStyle w:val="Tablebody"/>
              <w:rPr>
                <w:rFonts w:ascii="Verdana" w:hAnsi="Verdana"/>
              </w:rPr>
            </w:pPr>
            <w:r w:rsidRPr="00452E83">
              <w:rPr>
                <w:rStyle w:val="Semibold"/>
                <w:rFonts w:ascii="Verdana" w:hAnsi="Verdana"/>
                <w:b w:val="0"/>
                <w:bCs/>
                <w:color w:val="000000" w:themeColor="text1"/>
              </w:rPr>
              <w:t>Operational activities for LRF</w:t>
            </w:r>
            <w:r w:rsidRPr="00452E83">
              <w:rPr>
                <w:rFonts w:ascii="Verdana" w:hAnsi="Verdana"/>
                <w:b/>
                <w:bCs/>
                <w:color w:val="000000" w:themeColor="text1"/>
              </w:rPr>
              <w:br/>
            </w:r>
            <w:r w:rsidRPr="00452E83">
              <w:rPr>
                <w:rFonts w:ascii="Verdana" w:hAnsi="Verdana"/>
                <w:color w:val="000000" w:themeColor="text1"/>
              </w:rPr>
              <w:t>(both dynamical and statistical, within the range of a one-month to two-year timescale, based on regional needs)</w:t>
            </w:r>
          </w:p>
        </w:tc>
        <w:tc>
          <w:tcPr>
            <w:tcW w:w="3053" w:type="dxa"/>
            <w:tcBorders>
              <w:bottom w:val="nil"/>
            </w:tcBorders>
          </w:tcPr>
          <w:p w:rsidRPr="00452E83" w:rsidR="00083F8A" w:rsidP="007D1649" w:rsidRDefault="00083F8A" w14:paraId="6FD8E994" w14:textId="77777777">
            <w:pPr>
              <w:pStyle w:val="Tablebody"/>
              <w:rPr>
                <w:rFonts w:ascii="Verdana" w:hAnsi="Verdana"/>
              </w:rPr>
            </w:pPr>
            <w:r w:rsidRPr="00452E83">
              <w:rPr>
                <w:rFonts w:ascii="Verdana" w:hAnsi="Verdana"/>
              </w:rPr>
              <w:t>Interpret and assess relevant LRF products from GPCs</w:t>
            </w:r>
            <w:r w:rsidRPr="00452E83" w:rsidR="008F6990">
              <w:rPr>
                <w:rFonts w:ascii="Verdana" w:hAnsi="Verdana" w:eastAsia="Malgun Gothic"/>
                <w:color w:val="008000"/>
                <w:u w:val="dash"/>
              </w:rPr>
              <w:t>-LRF</w:t>
            </w:r>
            <w:r w:rsidRPr="00452E83">
              <w:rPr>
                <w:rFonts w:ascii="Verdana" w:hAnsi="Verdana"/>
              </w:rPr>
              <w:t xml:space="preserve">, make use of the Lead Centre(s) for </w:t>
            </w:r>
            <w:r w:rsidRPr="00452E83">
              <w:rPr>
                <w:rFonts w:ascii="Verdana" w:hAnsi="Verdana"/>
                <w:strike/>
                <w:color w:val="FF0000"/>
                <w:u w:val="dash"/>
              </w:rPr>
              <w:t>SVSLRF</w:t>
            </w:r>
            <w:r w:rsidRPr="00452E83" w:rsidR="008F6990">
              <w:rPr>
                <w:rFonts w:ascii="Verdana" w:hAnsi="Verdana"/>
                <w:color w:val="008000"/>
                <w:u w:val="dash"/>
              </w:rPr>
              <w:t>LRFMME</w:t>
            </w:r>
            <w:r w:rsidRPr="00452E83">
              <w:rPr>
                <w:rFonts w:ascii="Verdana" w:hAnsi="Verdana"/>
              </w:rPr>
              <w:t>, distribute relevant information to RCC users, and provide feedback to GPCs</w:t>
            </w:r>
            <w:r w:rsidRPr="00452E83" w:rsidR="00593699">
              <w:rPr>
                <w:rFonts w:ascii="Verdana" w:hAnsi="Verdana"/>
                <w:color w:val="008000"/>
                <w:u w:val="dash"/>
              </w:rPr>
              <w:t>-LRF</w:t>
            </w:r>
            <w:r w:rsidRPr="00452E83">
              <w:rPr>
                <w:rFonts w:ascii="Verdana" w:hAnsi="Verdana"/>
              </w:rPr>
              <w:t xml:space="preserve"> (see </w:t>
            </w:r>
            <w:r w:rsidRPr="008C57DE">
              <w:rPr>
                <w:rStyle w:val="Hyperlink"/>
                <w:rFonts w:ascii="Verdana" w:hAnsi="Verdana"/>
                <w:color w:val="auto"/>
              </w:rPr>
              <w:t>Attachment 2.2.2</w:t>
            </w:r>
            <w:r w:rsidRPr="00452E83">
              <w:rPr>
                <w:rFonts w:ascii="Verdana" w:hAnsi="Verdana"/>
              </w:rPr>
              <w:t>)</w:t>
            </w:r>
          </w:p>
        </w:tc>
        <w:tc>
          <w:tcPr>
            <w:tcW w:w="4927" w:type="dxa"/>
            <w:tcBorders>
              <w:bottom w:val="nil"/>
              <w:right w:val="single" w:color="808080" w:sz="4" w:space="0"/>
            </w:tcBorders>
          </w:tcPr>
          <w:p w:rsidRPr="00452E83" w:rsidR="00083F8A" w:rsidP="007D1649" w:rsidRDefault="00083F8A" w14:paraId="6FD8E995"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Assessment of the reliability and outcomes of GPCs</w:t>
            </w:r>
            <w:r w:rsidRPr="00452E83" w:rsidR="008F6990">
              <w:rPr>
                <w:rFonts w:ascii="Verdana" w:hAnsi="Verdana" w:eastAsia="Malgun Gothic"/>
                <w:color w:val="008000"/>
                <w:u w:val="dash"/>
              </w:rPr>
              <w:t>-LRF</w:t>
            </w:r>
            <w:r w:rsidRPr="00452E83">
              <w:rPr>
                <w:rFonts w:ascii="Verdana" w:hAnsi="Verdana"/>
              </w:rPr>
              <w:t xml:space="preserve"> or Lead Centre(s) for LRFMME products, including the reasoning </w:t>
            </w:r>
            <w:r w:rsidRPr="00452E83">
              <w:rPr>
                <w:rFonts w:ascii="Verdana" w:hAnsi="Verdana"/>
                <w:strike/>
                <w:color w:val="FF0000"/>
                <w:u w:val="dash"/>
              </w:rPr>
              <w:t>(make use of the Lead Centre(s) for SVSLRF</w:t>
            </w:r>
            <w:r w:rsidRPr="00452E83" w:rsidR="00593699">
              <w:rPr>
                <w:rFonts w:ascii="Verdana" w:hAnsi="Verdana"/>
                <w:strike/>
                <w:color w:val="FF0000"/>
                <w:u w:val="dash"/>
              </w:rPr>
              <w:t xml:space="preserve"> </w:t>
            </w:r>
            <w:r w:rsidRPr="00452E83" w:rsidR="00611581">
              <w:rPr>
                <w:rFonts w:ascii="Verdana" w:hAnsi="Verdana"/>
                <w:color w:val="008000"/>
                <w:u w:val="dash"/>
              </w:rPr>
              <w:t>, m</w:t>
            </w:r>
            <w:r w:rsidRPr="00452E83" w:rsidR="00593699">
              <w:rPr>
                <w:rFonts w:ascii="Verdana" w:hAnsi="Verdana"/>
                <w:color w:val="008000"/>
                <w:u w:val="dash"/>
              </w:rPr>
              <w:t xml:space="preserve">ake use of verification metrics as defined in </w:t>
            </w:r>
            <w:hyperlink w:history="1" w:anchor=".YDkINF1KjX0" r:id="rId48">
              <w:r w:rsidRPr="00452E83" w:rsidR="00593699">
                <w:rPr>
                  <w:rStyle w:val="Hyperlink"/>
                  <w:rFonts w:ascii="Verdana" w:hAnsi="Verdana"/>
                  <w:color w:val="008000"/>
                  <w:u w:val="dash"/>
                </w:rPr>
                <w:t>WMO-No. 1220</w:t>
              </w:r>
            </w:hyperlink>
            <w:r w:rsidRPr="00452E83">
              <w:rPr>
                <w:rFonts w:ascii="Verdana" w:hAnsi="Verdana"/>
                <w:color w:val="000000"/>
              </w:rPr>
              <w:t>),</w:t>
            </w:r>
            <w:r w:rsidRPr="00452E83">
              <w:rPr>
                <w:rFonts w:ascii="Verdana" w:hAnsi="Verdana"/>
              </w:rPr>
              <w:t xml:space="preserve"> for the region of interest, in the form of texts, tables, figures, etc.</w:t>
            </w:r>
            <w:bookmarkStart w:name="_p_4F17DFD284DEEB4CB57B3C3642364BE0" w:id="677"/>
            <w:bookmarkEnd w:id="677"/>
          </w:p>
          <w:p w:rsidRPr="00452E83" w:rsidR="00083F8A" w:rsidP="007D1649" w:rsidRDefault="00083F8A" w14:paraId="6FD8E996" w14:textId="77777777">
            <w:pPr>
              <w:pStyle w:val="Tablebody"/>
              <w:rPr>
                <w:rFonts w:ascii="Verdana" w:hAnsi="Verdana"/>
              </w:rPr>
            </w:pPr>
            <w:r w:rsidRPr="00452E83">
              <w:rPr>
                <w:rStyle w:val="Semibolditalic"/>
                <w:rFonts w:ascii="Verdana" w:hAnsi="Verdana"/>
              </w:rPr>
              <w:t>Element:</w:t>
            </w:r>
            <w:r w:rsidRPr="00452E83">
              <w:rPr>
                <w:rFonts w:ascii="Verdana" w:hAnsi="Verdana"/>
              </w:rPr>
              <w:t xml:space="preserve"> 2-m mean temperature, total precipitation</w:t>
            </w:r>
            <w:bookmarkStart w:name="_p_4DB4FFF285C9AE419E27CD769387F5FC" w:id="678"/>
            <w:bookmarkEnd w:id="678"/>
          </w:p>
          <w:p w:rsidRPr="00452E83" w:rsidR="00083F8A" w:rsidP="007D1649" w:rsidRDefault="00083F8A" w14:paraId="6FD8E997"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Monthly or at least quarterly</w:t>
            </w:r>
          </w:p>
        </w:tc>
      </w:tr>
      <w:tr w:rsidRPr="00452E83" w:rsidR="00083F8A" w:rsidTr="00083F8A" w14:paraId="6FD8E9A0" w14:textId="77777777">
        <w:trPr>
          <w:trHeight w:val="1883"/>
        </w:trPr>
        <w:tc>
          <w:tcPr>
            <w:tcW w:w="1649" w:type="dxa"/>
            <w:vMerge/>
            <w:tcBorders>
              <w:left w:val="single" w:color="808080" w:sz="4" w:space="0"/>
              <w:bottom w:val="single" w:color="000000" w:sz="4" w:space="0"/>
            </w:tcBorders>
          </w:tcPr>
          <w:p w:rsidRPr="00452E83" w:rsidR="00083F8A" w:rsidP="007D1649" w:rsidRDefault="00083F8A" w14:paraId="6FD8E999" w14:textId="77777777">
            <w:pPr>
              <w:pStyle w:val="Tablebody"/>
              <w:rPr>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9A" w14:textId="77777777">
            <w:pPr>
              <w:pStyle w:val="Tablebody"/>
              <w:rPr>
                <w:rFonts w:ascii="Verdana" w:hAnsi="Verdana"/>
              </w:rPr>
            </w:pPr>
            <w:r w:rsidRPr="00452E83">
              <w:rPr>
                <w:rFonts w:ascii="Verdana" w:hAnsi="Verdana"/>
              </w:rPr>
              <w:t>Generate regional and subregional tailored products, relevant to RCC user needs, including seasonal outlooks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9B"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Probabilities for tercile (or appropriate quantile) categories for the region or subregion</w:t>
            </w:r>
            <w:bookmarkStart w:name="_p_74FA63CB114B704AB5A957D778FCE426" w:id="679"/>
            <w:bookmarkEnd w:id="679"/>
          </w:p>
          <w:p w:rsidRPr="00452E83" w:rsidR="00083F8A" w:rsidP="007D1649" w:rsidRDefault="00083F8A" w14:paraId="6FD8E99C" w14:textId="77777777">
            <w:pPr>
              <w:pStyle w:val="Tablebody"/>
              <w:rPr>
                <w:rFonts w:ascii="Verdana" w:hAnsi="Verdana"/>
              </w:rPr>
            </w:pPr>
            <w:r w:rsidRPr="00452E83">
              <w:rPr>
                <w:rStyle w:val="Semibolditalic"/>
                <w:rFonts w:ascii="Verdana" w:hAnsi="Verdana"/>
              </w:rPr>
              <w:t>Element:</w:t>
            </w:r>
            <w:r w:rsidRPr="00452E83">
              <w:rPr>
                <w:rFonts w:ascii="Verdana" w:hAnsi="Verdana"/>
              </w:rPr>
              <w:t xml:space="preserve"> 2-m mean temperature, total precipitation</w:t>
            </w:r>
            <w:bookmarkStart w:name="_p_B9954A31CD90A6419612537A83D92CCE" w:id="680"/>
            <w:bookmarkEnd w:id="680"/>
          </w:p>
          <w:p w:rsidRPr="00452E83" w:rsidR="00083F8A" w:rsidP="007D1649" w:rsidRDefault="00083F8A" w14:paraId="6FD8E99D" w14:textId="77777777">
            <w:pPr>
              <w:pStyle w:val="Tablebody"/>
              <w:rPr>
                <w:rFonts w:ascii="Verdana" w:hAnsi="Verdana"/>
              </w:rPr>
            </w:pPr>
            <w:r w:rsidRPr="00452E83">
              <w:rPr>
                <w:rFonts w:ascii="Verdana" w:hAnsi="Verdana"/>
              </w:rPr>
              <w:t>Output type: Rendered images (maps, charts), text, tables, digital data</w:t>
            </w:r>
            <w:bookmarkStart w:name="_p_A1845EE98C80564590DA7C05E93A547C" w:id="681"/>
            <w:bookmarkEnd w:id="681"/>
          </w:p>
          <w:p w:rsidRPr="00452E83" w:rsidR="00083F8A" w:rsidP="007D1649" w:rsidRDefault="00083F8A" w14:paraId="6FD8E99E" w14:textId="77777777">
            <w:pPr>
              <w:pStyle w:val="Tablebody"/>
              <w:rPr>
                <w:rFonts w:ascii="Verdana" w:hAnsi="Verdana"/>
              </w:rPr>
            </w:pPr>
            <w:r w:rsidRPr="00452E83">
              <w:rPr>
                <w:rStyle w:val="Semibolditalic"/>
                <w:rFonts w:ascii="Verdana" w:hAnsi="Verdana"/>
              </w:rPr>
              <w:t>Forecast period:</w:t>
            </w:r>
            <w:r w:rsidRPr="00452E83">
              <w:rPr>
                <w:rFonts w:ascii="Verdana" w:hAnsi="Verdana"/>
              </w:rPr>
              <w:t xml:space="preserve"> one month up to six months</w:t>
            </w:r>
            <w:bookmarkStart w:name="_p_570906FD2A7E734E9738050578732D67" w:id="682"/>
            <w:bookmarkEnd w:id="682"/>
          </w:p>
          <w:p w:rsidRPr="00452E83" w:rsidR="00083F8A" w:rsidP="007D1649" w:rsidRDefault="00083F8A" w14:paraId="6FD8E99F" w14:textId="77777777">
            <w:pPr>
              <w:pStyle w:val="Tablebody"/>
              <w:rPr>
                <w:rFonts w:ascii="Verdana" w:hAnsi="Verdana"/>
              </w:rPr>
            </w:pPr>
            <w:r w:rsidRPr="00452E83">
              <w:rPr>
                <w:rFonts w:ascii="Verdana" w:hAnsi="Verdana"/>
              </w:rPr>
              <w:t>Update frequency: Ten days to one</w:t>
            </w:r>
            <w:r w:rsidR="00B44E45">
              <w:rPr>
                <w:rFonts w:ascii="Verdana" w:hAnsi="Verdana"/>
              </w:rPr>
              <w:t xml:space="preserve"> </w:t>
            </w:r>
            <w:r w:rsidRPr="00452E83">
              <w:rPr>
                <w:rFonts w:ascii="Verdana" w:hAnsi="Verdana"/>
              </w:rPr>
              <w:t>month</w:t>
            </w:r>
            <w:bookmarkStart w:name="_p_90B65AEBD469A54AAF345E9EFF65DAE0" w:id="683"/>
            <w:bookmarkStart w:name="_p_FBF6D4B31A78AA4DBE0B3CA2521D2B91" w:id="684"/>
            <w:bookmarkStart w:name="_p_0FEFED423985B44BB27200FE2FA38CA0" w:id="685"/>
            <w:bookmarkStart w:name="_p_B0F29023CF74AF418DB3367F8D3ACFD7" w:id="686"/>
            <w:bookmarkStart w:name="_p_8FBC48FDC13720478201BCF5DF162BCF" w:id="687"/>
            <w:bookmarkStart w:name="_p_53A39BF7DE184944872D58C56040E06D" w:id="688"/>
            <w:bookmarkStart w:name="_p_EEC71620BF9F334F9D093437985A410E" w:id="689"/>
            <w:bookmarkStart w:name="_p_07AAAE9B10F40B44AC9F64DB5F1C589B" w:id="690"/>
            <w:bookmarkStart w:name="_p_0DB3E6C31040D344930848ABE0032E8B" w:id="691"/>
            <w:bookmarkStart w:name="_p_FB3F1D38C1B5534981FE1D765C3CAFF0" w:id="692"/>
            <w:bookmarkStart w:name="_p_973329C6DAE6484FBAEFD09091CCAACD" w:id="693"/>
            <w:bookmarkStart w:name="_p_E76A31FB6F78584F8614FFEA9F018551" w:id="694"/>
            <w:bookmarkStart w:name="_p_74F6D893A48346449341CCCAD8734ED3" w:id="695"/>
            <w:bookmarkStart w:name="_p_FACBB7409092F446B0FE4FAE141DCAB3" w:id="696"/>
            <w:bookmarkStart w:name="_p_60D86EB554F8BD42A798421BE30219E9" w:id="697"/>
            <w:bookmarkStart w:name="_p_826575614959B44392FD2484954487E0" w:id="698"/>
            <w:bookmarkStart w:name="_p_9910254761070B459B511F8DECB18647" w:id="699"/>
            <w:bookmarkStart w:name="_p_E32EB1CFDC22304794F7A09808369CD6" w:id="700"/>
            <w:bookmarkStart w:name="_p_03EF520BC69F28488295479D963CC09D" w:id="701"/>
            <w:bookmarkStart w:name="_p_C7C4CE95709F43459589C6F8FAD1E187" w:id="702"/>
            <w:bookmarkStart w:name="_p_EFE9DFC1884A4C4DBA489CB9F7E4AA08" w:id="703"/>
            <w:bookmarkStart w:name="_p_730E9EF3EB7C314E8859178F369B22E7" w:id="704"/>
            <w:bookmarkStart w:name="_p_B74FDA9F4FE18947B5B7E243237697A7" w:id="705"/>
            <w:bookmarkStart w:name="_p_A02747E5A1978F40A9494440C4B2D14F" w:id="706"/>
            <w:bookmarkStart w:name="_p_83F074B530B8644F95750E2AB3047FDD" w:id="707"/>
            <w:bookmarkStart w:name="_p_E236187A651A9E46A1470F1A9910D78C" w:id="708"/>
            <w:bookmarkStart w:name="_p_84D4E1A805C50D46A32F68D4C9932AE5" w:id="709"/>
            <w:bookmarkStart w:name="_p_9F25E96BE11A0A499D5E367D9D3B4C91" w:id="710"/>
            <w:bookmarkStart w:name="_p_F26070203505B4458C62C3AA73489501" w:id="711"/>
            <w:bookmarkStart w:name="_p_DED7404139D4D744977DC95A33B8F2DE" w:id="712"/>
            <w:bookmarkStart w:name="_p_ECE315CE8CAF5840AC26B1295A6EC2F4" w:id="713"/>
            <w:bookmarkStart w:name="_p_9E11661CE4996A4DB84CD217B44A7A96" w:id="714"/>
            <w:bookmarkStart w:name="_p_F3BC414963183A46BC7DB59D43DEDF0A" w:id="715"/>
            <w:bookmarkStart w:name="_p_04EA9A36A58C8E4DB7899389E7DF1964" w:id="716"/>
            <w:bookmarkStart w:name="_p_4DF19D145C90B442B4210CCE06091C7E" w:id="717"/>
            <w:bookmarkStart w:name="_p_4809A6FFDED4944C8BF2CBEB3318E2D6" w:id="718"/>
            <w:bookmarkStart w:name="_p_3D557FDD12D834428CACDA1D0CF0B465" w:id="719"/>
            <w:bookmarkStart w:name="_p_80524CA381A45540AD7D6767AC7EE63C" w:id="720"/>
            <w:bookmarkStart w:name="_p_CA01613D1A01CA4BA19B95F06493A1AA" w:id="721"/>
            <w:bookmarkStart w:name="_p_9A74918223C8C146B5B7E15B8FBEC3B5" w:id="722"/>
            <w:bookmarkStart w:name="_p_B55C067C4DB5FF44A283A715E9A88BB4" w:id="723"/>
            <w:bookmarkStart w:name="_p_40B7F8C8408F9B4BA7DDBB48D865C48E" w:id="724"/>
            <w:bookmarkStart w:name="_p_B7EB40AD6060C04085340DC3AC4F42D7" w:id="725"/>
            <w:bookmarkStart w:name="_p_A6E0A831F289F244AAA73B4D5B9138E8" w:id="726"/>
            <w:bookmarkStart w:name="_p_CC9F055B2B71ED4BA12114C4DCED7869" w:id="727"/>
            <w:bookmarkStart w:name="_p_8B0BA494871D5544923C50BB80BF0AF5" w:id="728"/>
            <w:bookmarkStart w:name="_p_C3358D0EB8CFC1449F0C3A8653C9FABB" w:id="729"/>
            <w:bookmarkStart w:name="_p_479B4B387E673A49B13450E6CFE17475" w:id="730"/>
            <w:bookmarkStart w:name="_p_9271A3FB75A14446A8447EE1B0B8FD72" w:id="731"/>
            <w:bookmarkStart w:name="_p_1700082003AAF3418523DE1C301E0019" w:id="732"/>
            <w:bookmarkStart w:name="_p_3FF4F47B52D303439821C33F8634EC5E" w:id="733"/>
            <w:bookmarkStart w:name="_p_F7C30AE5092C9B49AFF1E27505A2B325" w:id="734"/>
            <w:bookmarkStart w:name="_p_B483FEE26054714593ACE872F19799F7" w:id="735"/>
            <w:bookmarkStart w:name="_p_78BE7BBBB4F16A47A538DC5CA22F2240" w:id="736"/>
            <w:bookmarkStart w:name="_p_63ACFD7678BCAE45ACAEB62DA142451B" w:id="737"/>
            <w:bookmarkStart w:name="_p_45CC8D0548D53F46BC554259DCEE9BE7" w:id="738"/>
            <w:bookmarkStart w:name="_p_B87176B43E36F44888710F359EDB29EC" w:id="739"/>
            <w:bookmarkStart w:name="_p_052BBDD1A1DE5B4B801170CFB0D3E3AE" w:id="740"/>
            <w:bookmarkStart w:name="_p_50087440F7CD894D8D154B3161B1F156" w:id="741"/>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tc>
      </w:tr>
      <w:tr w:rsidRPr="00452E83" w:rsidR="00083F8A" w:rsidTr="00083F8A" w14:paraId="6FD8E9A9" w14:textId="77777777">
        <w:trPr>
          <w:trHeight w:val="240"/>
        </w:trPr>
        <w:tc>
          <w:tcPr>
            <w:tcW w:w="1649" w:type="dxa"/>
            <w:vMerge/>
            <w:tcBorders>
              <w:left w:val="single" w:color="808080" w:sz="4" w:space="0"/>
            </w:tcBorders>
          </w:tcPr>
          <w:p w:rsidRPr="00452E83" w:rsidR="00083F8A" w:rsidP="007D1649" w:rsidRDefault="00083F8A" w14:paraId="6FD8E9A1" w14:textId="77777777">
            <w:pPr>
              <w:pStyle w:val="Tablebody"/>
              <w:rPr>
                <w:rFonts w:ascii="Verdana" w:hAnsi="Verdana"/>
              </w:rPr>
            </w:pPr>
          </w:p>
        </w:tc>
        <w:tc>
          <w:tcPr>
            <w:tcW w:w="3053" w:type="dxa"/>
            <w:tcBorders>
              <w:top w:val="single" w:color="808080" w:sz="4" w:space="0"/>
              <w:bottom w:val="nil"/>
            </w:tcBorders>
          </w:tcPr>
          <w:p w:rsidRPr="00452E83" w:rsidR="00083F8A" w:rsidP="007D1649" w:rsidRDefault="00083F8A" w14:paraId="6FD8E9A2" w14:textId="77777777">
            <w:pPr>
              <w:pStyle w:val="Tablebody"/>
              <w:rPr>
                <w:rFonts w:ascii="Verdana" w:hAnsi="Verdana"/>
              </w:rPr>
            </w:pPr>
            <w:r w:rsidRPr="00452E83">
              <w:rPr>
                <w:rFonts w:ascii="Verdana" w:hAnsi="Verdana"/>
              </w:rPr>
              <w:t>Generate consensus* statement on regional or subregional forecasts</w:t>
            </w:r>
            <w:r w:rsidRPr="00452E83">
              <w:rPr>
                <w:rFonts w:ascii="Verdana" w:hAnsi="Verdana"/>
              </w:rPr>
              <w:br/>
            </w:r>
            <w:r w:rsidRPr="00452E83">
              <w:rPr>
                <w:rFonts w:ascii="Verdana" w:hAnsi="Verdana"/>
              </w:rPr>
              <w:br/>
            </w:r>
            <w:r w:rsidRPr="00452E83">
              <w:rPr>
                <w:rFonts w:ascii="Verdana" w:hAnsi="Verdana"/>
              </w:rPr>
              <w:t>* A collaborative process involves discussion with experts in the region (e.g., through Regional Climate Outlook Forums (RCOFs) and teleconferencing).</w:t>
            </w:r>
          </w:p>
          <w:p w:rsidRPr="00452E83" w:rsidR="00083F8A" w:rsidP="007D1649" w:rsidRDefault="00083F8A" w14:paraId="6FD8E9A3" w14:textId="77777777">
            <w:pPr>
              <w:pStyle w:val="Tablebody"/>
              <w:rPr>
                <w:rFonts w:ascii="Verdana" w:hAnsi="Verdana"/>
              </w:rPr>
            </w:pPr>
            <w:r w:rsidRPr="00452E83">
              <w:rPr>
                <w:rFonts w:ascii="Verdana" w:hAnsi="Verdana"/>
              </w:rPr>
              <w:t>Consensus is both the agreed process and its joint conclusion, and the consensus can be that there is limited skill in the prediction for a region or subregion</w:t>
            </w:r>
          </w:p>
        </w:tc>
        <w:tc>
          <w:tcPr>
            <w:tcW w:w="4927" w:type="dxa"/>
            <w:tcBorders>
              <w:top w:val="single" w:color="808080" w:sz="4" w:space="0"/>
              <w:bottom w:val="nil"/>
              <w:right w:val="single" w:color="808080" w:sz="4" w:space="0"/>
            </w:tcBorders>
          </w:tcPr>
          <w:p w:rsidRPr="00452E83" w:rsidR="00083F8A" w:rsidP="007D1649" w:rsidRDefault="00083F8A" w14:paraId="6FD8E9A4"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Consensus statement on regional or subregional forecast</w:t>
            </w:r>
            <w:bookmarkStart w:name="_p_F7E42ABD56BA834A9C9900779A6A0A8F" w:id="742"/>
            <w:bookmarkEnd w:id="742"/>
          </w:p>
          <w:p w:rsidRPr="00452E83" w:rsidR="00083F8A" w:rsidP="007D1649" w:rsidRDefault="00083F8A" w14:paraId="6FD8E9A5" w14:textId="77777777">
            <w:pPr>
              <w:pStyle w:val="Tablebody"/>
              <w:rPr>
                <w:rFonts w:ascii="Verdana" w:hAnsi="Verdana"/>
              </w:rPr>
            </w:pPr>
            <w:r w:rsidRPr="00452E83">
              <w:rPr>
                <w:rStyle w:val="Semibolditalic"/>
                <w:rFonts w:ascii="Verdana" w:hAnsi="Verdana"/>
              </w:rPr>
              <w:t>Element:</w:t>
            </w:r>
            <w:r w:rsidRPr="00452E83">
              <w:rPr>
                <w:rFonts w:ascii="Verdana" w:hAnsi="Verdana"/>
              </w:rPr>
              <w:t xml:space="preserve"> 2-m mean temperature, total precipitation</w:t>
            </w:r>
            <w:bookmarkStart w:name="_p_AE02330DC559FA48833FF875367BBB1A" w:id="743"/>
            <w:bookmarkEnd w:id="743"/>
          </w:p>
          <w:p w:rsidRPr="00452E83" w:rsidR="00083F8A" w:rsidP="007D1649" w:rsidRDefault="00083F8A" w14:paraId="6FD8E9A6" w14:textId="77777777">
            <w:pPr>
              <w:pStyle w:val="Tablebody"/>
              <w:rPr>
                <w:rFonts w:ascii="Verdana" w:hAnsi="Verdana"/>
              </w:rPr>
            </w:pPr>
            <w:r w:rsidRPr="00452E83">
              <w:rPr>
                <w:rFonts w:ascii="Verdana" w:hAnsi="Verdana"/>
              </w:rPr>
              <w:t>Output type: Report</w:t>
            </w:r>
            <w:bookmarkStart w:name="_p_20335C8DACBB174DBAB8337B607CACB0" w:id="744"/>
            <w:bookmarkEnd w:id="744"/>
          </w:p>
          <w:p w:rsidRPr="00452E83" w:rsidR="00083F8A" w:rsidP="007D1649" w:rsidRDefault="00083F8A" w14:paraId="6FD8E9A7" w14:textId="77777777">
            <w:pPr>
              <w:pStyle w:val="Tablebody"/>
              <w:rPr>
                <w:rFonts w:ascii="Verdana" w:hAnsi="Verdana"/>
              </w:rPr>
            </w:pPr>
            <w:r w:rsidRPr="00452E83">
              <w:rPr>
                <w:rStyle w:val="Semibolditalic"/>
                <w:rFonts w:ascii="Verdana" w:hAnsi="Verdana"/>
              </w:rPr>
              <w:t>Forecast period:</w:t>
            </w:r>
            <w:r w:rsidRPr="00452E83">
              <w:rPr>
                <w:rFonts w:ascii="Verdana" w:hAnsi="Verdana"/>
              </w:rPr>
              <w:t xml:space="preserve"> A climatologically significant period (from one month to one year)</w:t>
            </w:r>
            <w:bookmarkStart w:name="_p_1238AABE9A0DB04A8B3E43123787C57E" w:id="745"/>
            <w:bookmarkEnd w:id="745"/>
          </w:p>
          <w:p w:rsidRPr="00452E83" w:rsidR="00083F8A" w:rsidP="007D1649" w:rsidRDefault="00083F8A" w14:paraId="6FD8E9A8"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At least once per year (to be defined by the region)</w:t>
            </w:r>
            <w:bookmarkStart w:name="_p_509A16AD842F504CA0EFA2D5EC21F3FD" w:id="746"/>
            <w:bookmarkStart w:name="_p_487304BFB9AA414081AF2DD2322B8C45" w:id="747"/>
            <w:bookmarkStart w:name="_p_5D713B5C32C40147A78C2C8A1420A899" w:id="748"/>
            <w:bookmarkStart w:name="_p_4DE6361506EA0048AD8B6287F330033A" w:id="749"/>
            <w:bookmarkStart w:name="_p_54A53F6487625042873487BB4D5DC168" w:id="750"/>
            <w:bookmarkStart w:name="_p_1FC5FCC932F04F44A422F2B376177463" w:id="751"/>
            <w:bookmarkStart w:name="_p_719BB325FB2A2545BB98734794318CEA" w:id="752"/>
            <w:bookmarkStart w:name="_p_6BFEC7A0323ADB4EAABC574C5F38795A" w:id="753"/>
            <w:bookmarkStart w:name="_p_2F08B62FD91D7545BBD5DEC674B580A1" w:id="754"/>
            <w:bookmarkStart w:name="_p_B57B620A2C049B4188FBE33ED2102651" w:id="755"/>
            <w:bookmarkStart w:name="_p_8829597673481A488597A84F7ED8A698" w:id="756"/>
            <w:bookmarkStart w:name="_p_4160DAFBDC7EBD4398073BBF09EDCB1F" w:id="757"/>
            <w:bookmarkStart w:name="_p_493D7B232DFBA5478EDB4FA33C0AC77F" w:id="758"/>
            <w:bookmarkStart w:name="_p_142E646265B1074FAA176EB2116CF531" w:id="759"/>
            <w:bookmarkStart w:name="_p_4BD6356191F6804985167476BCCA6EEF" w:id="760"/>
            <w:bookmarkStart w:name="_p_6D6A138A6D6B8A449E94BB543FAFF31E" w:id="761"/>
            <w:bookmarkStart w:name="_p_000496267F4A46458A9A68EE791BC0CE" w:id="762"/>
            <w:bookmarkStart w:name="_p_B92CE977D6FB7C41BF0A0B7B117F1A8E" w:id="763"/>
            <w:bookmarkStart w:name="_p_95E20F552A7E0545BF2CEF58F5A1017D" w:id="764"/>
            <w:bookmarkStart w:name="_p_AD502C55DFF90D42BE7ED7DCD7A9DC9E" w:id="765"/>
            <w:bookmarkStart w:name="_p_1B55A493B28D7343A9380911CD417A7F" w:id="766"/>
            <w:bookmarkStart w:name="_p_8E027BDECAF75145A55C9AEDE9F9285F" w:id="767"/>
            <w:bookmarkStart w:name="_p_A108338A3C0986459BD60B014A58C34F" w:id="768"/>
            <w:bookmarkStart w:name="_p_39CAC3191C1349458903F954E914E0AE" w:id="769"/>
            <w:bookmarkStart w:name="_p_D6A1BD1A1099634EAD2A04254EA40482" w:id="770"/>
            <w:bookmarkStart w:name="_p_EE0C875909691440B6EBDC9DA43AACA3" w:id="771"/>
            <w:bookmarkStart w:name="_p_A291D610C0D23D4A9D5308F9C31ABBC1" w:id="772"/>
            <w:bookmarkStart w:name="_p_B4A0559F9A799D47822853DC8E305563" w:id="773"/>
            <w:bookmarkStart w:name="_p_5040551C74B47346A64FB14C394EB969" w:id="774"/>
            <w:bookmarkStart w:name="_p_0AAD30583B66954881D869760BDCC713" w:id="775"/>
            <w:bookmarkStart w:name="_p_44853B4D21E2F343B5FC47632049AB96" w:id="776"/>
            <w:bookmarkStart w:name="_p_DDC0A82006620240BAF80BE89E428E6A" w:id="777"/>
            <w:bookmarkStart w:name="_p_166398E1766DA74F9A9D0D4BE3288363" w:id="778"/>
            <w:bookmarkStart w:name="_p_4D880B241D06CA40A8F23BB18E1B394A" w:id="779"/>
            <w:bookmarkStart w:name="_p_327081B1FA3FDD408B287034DF529B2D" w:id="780"/>
            <w:bookmarkStart w:name="_p_B5CD1BA69E095941801AC1B35F12C45C" w:id="781"/>
            <w:bookmarkStart w:name="_p_ECD3283D4B908B49813F0365C9447762" w:id="782"/>
            <w:bookmarkStart w:name="_p_A442FCBB507CBF4AA5B72954C632DF8B" w:id="783"/>
            <w:bookmarkStart w:name="_p_44C317FD2602334A93C765830697049B" w:id="784"/>
            <w:bookmarkStart w:name="_p_8FC2991B073E96469EEE056C135AC1C7" w:id="785"/>
            <w:bookmarkStart w:name="_p_3D2E6CFF603A474185C51817EC941117" w:id="786"/>
            <w:bookmarkStart w:name="_p_57FF65BC2109514E86BD5628BA01BE3E" w:id="787"/>
            <w:bookmarkStart w:name="_p_3308D61DB25E6F48867E572A387F099F" w:id="788"/>
            <w:bookmarkStart w:name="_p_A46130B42DCB064EA50014B63B3F1944" w:id="789"/>
            <w:bookmarkStart w:name="_p_8201D32758B7234FB53E1D9E95A95C41" w:id="790"/>
            <w:bookmarkStart w:name="_p_E3D42DB818B7CD4EB72A27442B09B5F6" w:id="791"/>
            <w:bookmarkStart w:name="_p_B9F55CBF74AC1B489061E6C560AA8EFB" w:id="792"/>
            <w:bookmarkStart w:name="_p_AA89599FEB57A14487BE1C565CD396D6" w:id="793"/>
            <w:bookmarkStart w:name="_p_D0F7CAD1653AB14882F2C47B90B77609" w:id="794"/>
            <w:bookmarkStart w:name="_p_46EE8E38003A8D48A5092BA076356433" w:id="795"/>
            <w:bookmarkStart w:name="_p_FF85D2EC4E436E4093068BE41B4594DD" w:id="796"/>
            <w:bookmarkStart w:name="_p_12982A0EA4FF63409EC9584498890449" w:id="797"/>
            <w:bookmarkStart w:name="_p_A9991D027DBCBF47987A7B89EA0E3851" w:id="798"/>
            <w:bookmarkStart w:name="_p_EEF656C40260F04DA13C57E6B80154BA" w:id="799"/>
            <w:bookmarkStart w:name="_p_B41CCE8C51343E4CAF080ADED04777C5" w:id="800"/>
            <w:bookmarkStart w:name="_p_E7A3744923E20D409C6A470E13241826" w:id="801"/>
            <w:bookmarkStart w:name="_p_2C17113F9F3EC64BBE7996ADCF095957" w:id="802"/>
            <w:bookmarkStart w:name="_p_1CEA1D3E51508C45B912F3EBC27EA89A" w:id="803"/>
            <w:bookmarkStart w:name="_p_BF7DD0B42C38AE47890DB43787483460" w:id="804"/>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tc>
      </w:tr>
      <w:tr w:rsidRPr="00452E83" w:rsidR="00083F8A" w:rsidTr="00083F8A" w14:paraId="6FD8E9AE" w14:textId="77777777">
        <w:trPr>
          <w:trHeight w:val="920"/>
        </w:trPr>
        <w:tc>
          <w:tcPr>
            <w:tcW w:w="1649" w:type="dxa"/>
            <w:vMerge/>
            <w:tcBorders>
              <w:left w:val="single" w:color="808080" w:sz="4" w:space="0"/>
            </w:tcBorders>
          </w:tcPr>
          <w:p w:rsidRPr="00452E83" w:rsidR="00083F8A" w:rsidP="007D1649" w:rsidRDefault="00083F8A" w14:paraId="6FD8E9AA" w14:textId="77777777">
            <w:pPr>
              <w:pStyle w:val="Tablebody"/>
              <w:rPr>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AB" w14:textId="77777777">
            <w:pPr>
              <w:pStyle w:val="Tablebody"/>
              <w:rPr>
                <w:rFonts w:ascii="Verdana" w:hAnsi="Verdana"/>
              </w:rPr>
            </w:pPr>
            <w:r w:rsidRPr="00452E83">
              <w:rPr>
                <w:rFonts w:ascii="Verdana" w:hAnsi="Verdana"/>
              </w:rPr>
              <w:t>Perform verification of RCC quantitative LRF products, including the exchange of basic forecasts and hindcast data</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AC"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Verification datasets (e.g., SVSLRF scores, Brier skill score; relative operating characteristic (ROC); hit rate skill score)</w:t>
            </w:r>
            <w:bookmarkStart w:name="_p_C5D038BC0D733B409A293C8973754C3A" w:id="805"/>
            <w:bookmarkEnd w:id="805"/>
          </w:p>
          <w:p w:rsidRPr="00452E83" w:rsidR="00083F8A" w:rsidP="007D1649" w:rsidRDefault="00083F8A" w14:paraId="6FD8E9AD" w14:textId="77777777">
            <w:pPr>
              <w:pStyle w:val="Tablebody"/>
              <w:rPr>
                <w:rFonts w:ascii="Verdana" w:hAnsi="Verdana"/>
              </w:rPr>
            </w:pPr>
            <w:r w:rsidRPr="00452E83">
              <w:rPr>
                <w:rStyle w:val="Semibolditalic"/>
                <w:rFonts w:ascii="Verdana" w:hAnsi="Verdana"/>
              </w:rPr>
              <w:t>Element:</w:t>
            </w:r>
            <w:r w:rsidRPr="00452E83">
              <w:rPr>
                <w:rFonts w:ascii="Verdana" w:hAnsi="Verdana"/>
              </w:rPr>
              <w:t xml:space="preserve"> 2-m mean temperature, total precipitation</w:t>
            </w:r>
            <w:bookmarkStart w:name="_p_CD2D9B68E2A540468E8F979936DF4A63" w:id="806"/>
            <w:bookmarkStart w:name="_p_7F485C77492D254185FA96ECD9CF50C3" w:id="807"/>
            <w:bookmarkStart w:name="_p_A0B6E7CED69B544DA49293B355FE63CF" w:id="808"/>
            <w:bookmarkStart w:name="_p_C5A1B2631766164DBCADF2E4C75273CB" w:id="809"/>
            <w:bookmarkStart w:name="_p_18EFCB8CAF8CE044BAC92832D8BC3DB1" w:id="810"/>
            <w:bookmarkStart w:name="_p_4DB93D4EC099EA42AABFDA8F7DC145B0" w:id="811"/>
            <w:bookmarkStart w:name="_p_E0CBD45E77322F459F6B174C6D90E172" w:id="812"/>
            <w:bookmarkStart w:name="_p_2E296CD05C2B3A4FBA9A73F03DEC3B5D" w:id="813"/>
            <w:bookmarkStart w:name="_p_2C2247DC140264409B9D025C27040B40" w:id="814"/>
            <w:bookmarkStart w:name="_p_3764198D747EF6408046499D618E7E69" w:id="815"/>
            <w:bookmarkStart w:name="_p_D0C8A9C2583BD94497A3DA8773EEE920" w:id="816"/>
            <w:bookmarkStart w:name="_p_FE11CC82EB08684AA3124F43B0DE2B12" w:id="817"/>
            <w:bookmarkStart w:name="_p_879AFF0996625B45A8028DEA0D2CB3CC" w:id="818"/>
            <w:bookmarkStart w:name="_p_7B16522A56643E47BBC5A6F3EDCD7A88" w:id="819"/>
            <w:bookmarkStart w:name="_p_D63BE031530129478FA9FFF79B011590" w:id="820"/>
            <w:bookmarkStart w:name="_p_6B9743B93A83B946A9D74564CCD368E7" w:id="821"/>
            <w:bookmarkStart w:name="_p_D3127338B2EB704F86A71985778CF2DF" w:id="822"/>
            <w:bookmarkStart w:name="_p_2E5C32A51A615E4CB4D17B5FFF8FE18D" w:id="823"/>
            <w:bookmarkStart w:name="_p_04A29502BD0EF145979CFC57698F7FED" w:id="824"/>
            <w:bookmarkStart w:name="_p_5A7D693F947C0147A8633838FF7DDB3B" w:id="825"/>
            <w:bookmarkStart w:name="_p_9672EE68D27FD74B997772F7FB0D66B5" w:id="826"/>
            <w:bookmarkStart w:name="_p_F41FF84E1576E74C9C1378892B0E9885" w:id="827"/>
            <w:bookmarkStart w:name="_p_5FFA583ACF7E724D8FACD00050AC9D6C" w:id="828"/>
            <w:bookmarkStart w:name="_p_052F92D48105BC47A240424A753528E4" w:id="829"/>
            <w:bookmarkStart w:name="_p_D877DDD07956C94C9879EFAD10D926E0" w:id="830"/>
            <w:bookmarkStart w:name="_p_0F35790D4A292F45B165F0CD93568DA1" w:id="831"/>
            <w:bookmarkStart w:name="_p_4CC31E96B5A7D249BEEFFA8E48A621E1" w:id="832"/>
            <w:bookmarkStart w:name="_p_884AAC092D177D4F894527E6BF483234" w:id="833"/>
            <w:bookmarkStart w:name="_p_D7E9A819C7136749A85681A893B18E67" w:id="834"/>
            <w:bookmarkStart w:name="_p_3AEB0725BD099C4D9E552D6D99C5D489" w:id="835"/>
            <w:bookmarkStart w:name="_p_8B57392A0C475D4AA776BF410A06415D" w:id="836"/>
            <w:bookmarkStart w:name="_p_434E7FE08A2F2648B51819D54B21ADCF" w:id="837"/>
            <w:bookmarkStart w:name="_p_541831CB4405E249BF008E545D645DBA" w:id="838"/>
            <w:bookmarkStart w:name="_p_77AA66B485358A46AF50F1952667D92E" w:id="839"/>
            <w:bookmarkStart w:name="_p_EF6B6C6D088C98459C940C5C8523A8E7" w:id="840"/>
            <w:bookmarkStart w:name="_p_5F1EF2232CB17A4A86A36C3557B5D302" w:id="841"/>
            <w:bookmarkStart w:name="_p_6683C23FE0A1F84CA85A294856898303" w:id="842"/>
            <w:bookmarkStart w:name="_p_4E3BFF22D2E520478FB0176980357D14" w:id="843"/>
            <w:bookmarkStart w:name="_p_6A5AB7FECB47634D80013AEB1D7D740D" w:id="844"/>
            <w:bookmarkStart w:name="_p_4B7AD93C97FB3D478680F4C4777674D2" w:id="845"/>
            <w:bookmarkStart w:name="_p_61E9BBB3462097498330DE4993FA64BB" w:id="846"/>
            <w:bookmarkStart w:name="_p_C097D5E2BD6AF647A81E33B8A9E83E4D" w:id="847"/>
            <w:bookmarkStart w:name="_p_5228E2E67FCB3D408E0F5C167D0E0F03" w:id="848"/>
            <w:bookmarkStart w:name="_p_2EAAA30BD881104A951A28C68147BB3B" w:id="849"/>
            <w:bookmarkStart w:name="_p_BEB2F6798F866A43815F501AEC0A24DE" w:id="850"/>
            <w:bookmarkStart w:name="_p_74A2DA925518B946A9A6DC94EE478476" w:id="851"/>
            <w:bookmarkStart w:name="_p_B119AFABCA4E1B46AE752D88388771DF" w:id="852"/>
            <w:bookmarkStart w:name="_p_D2E53A00DCAF42418535F4080E166350" w:id="853"/>
            <w:bookmarkStart w:name="_p_1BD216AF3BCFA8409CE48A3E007B9FBB" w:id="854"/>
            <w:bookmarkStart w:name="_p_A27C43B4B7EFEC47A966F9B273BB1027" w:id="855"/>
            <w:bookmarkStart w:name="_p_F77FC76AE639A240B873878728C26EC2" w:id="856"/>
            <w:bookmarkStart w:name="_p_D88115DE1B01FE4ABA37833A555C4F96" w:id="857"/>
            <w:bookmarkStart w:name="_p_7092FAA5D32B094F9DE02A31CD3BA563" w:id="858"/>
            <w:bookmarkStart w:name="_p_EFD8AD8A040E004599C5FEA3FAAE6B28" w:id="859"/>
            <w:bookmarkStart w:name="_p_A28EB89580E1794E9BC96137A40E43F1" w:id="860"/>
            <w:bookmarkStart w:name="_p_158B7473171EE6498E43AA27C9809283" w:id="861"/>
            <w:bookmarkStart w:name="_p_8ADEAE67FC75704A892B4560E332EEAD" w:id="862"/>
            <w:bookmarkStart w:name="_p_8DB105CFD731F84F8B2E499EC9806AB6" w:id="863"/>
            <w:bookmarkStart w:name="_p_6C78194A2107F848BDEFC756F79CB211" w:id="864"/>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tc>
      </w:tr>
      <w:tr w:rsidRPr="00452E83" w:rsidR="00083F8A" w:rsidTr="00083F8A" w14:paraId="6FD8E9B2" w14:textId="77777777">
        <w:trPr>
          <w:trHeight w:val="460"/>
        </w:trPr>
        <w:tc>
          <w:tcPr>
            <w:tcW w:w="1649" w:type="dxa"/>
            <w:vMerge/>
            <w:tcBorders>
              <w:left w:val="single" w:color="808080" w:sz="4" w:space="0"/>
            </w:tcBorders>
          </w:tcPr>
          <w:p w:rsidRPr="00452E83" w:rsidR="00083F8A" w:rsidP="007D1649" w:rsidRDefault="00083F8A" w14:paraId="6FD8E9AF" w14:textId="77777777">
            <w:pPr>
              <w:pStyle w:val="Tablebody"/>
              <w:rPr>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B0" w14:textId="77777777">
            <w:pPr>
              <w:pStyle w:val="Tablebody"/>
              <w:rPr>
                <w:rFonts w:ascii="Verdana" w:hAnsi="Verdana"/>
              </w:rPr>
            </w:pPr>
            <w:r w:rsidRPr="00452E83">
              <w:rPr>
                <w:rFonts w:ascii="Verdana" w:hAnsi="Verdana"/>
              </w:rPr>
              <w:t>Provide online access to RCC products and services to RCC users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B1"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An online data/information portal</w:t>
            </w:r>
            <w:bookmarkStart w:name="_p_D4E60D2A8806B84E85EAE93370939AB3" w:id="865"/>
            <w:bookmarkEnd w:id="865"/>
          </w:p>
        </w:tc>
      </w:tr>
      <w:tr w:rsidRPr="00452E83" w:rsidR="00083F8A" w:rsidTr="00083F8A" w14:paraId="6FD8E9B8" w14:textId="77777777">
        <w:trPr>
          <w:trHeight w:val="920"/>
        </w:trPr>
        <w:tc>
          <w:tcPr>
            <w:tcW w:w="1649" w:type="dxa"/>
            <w:vMerge/>
            <w:tcBorders>
              <w:left w:val="single" w:color="808080" w:sz="4" w:space="0"/>
              <w:bottom w:val="single" w:color="808080" w:sz="4" w:space="0"/>
            </w:tcBorders>
          </w:tcPr>
          <w:p w:rsidRPr="00452E83" w:rsidR="00083F8A" w:rsidP="007D1649" w:rsidRDefault="00083F8A" w14:paraId="6FD8E9B3" w14:textId="77777777">
            <w:pPr>
              <w:pStyle w:val="Tablebody"/>
              <w:rPr>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B4" w14:textId="77777777">
            <w:pPr>
              <w:pStyle w:val="Tablebody"/>
              <w:rPr>
                <w:rFonts w:ascii="Verdana" w:hAnsi="Verdana"/>
              </w:rPr>
            </w:pPr>
            <w:r w:rsidRPr="00452E83">
              <w:rPr>
                <w:rFonts w:ascii="Verdana" w:hAnsi="Verdana"/>
              </w:rPr>
              <w:t>Assess use of RCC products and services through feedback from</w:t>
            </w:r>
          </w:p>
          <w:p w:rsidRPr="00452E83" w:rsidR="00083F8A" w:rsidP="007D1649" w:rsidRDefault="00083F8A" w14:paraId="6FD8E9B5" w14:textId="77777777">
            <w:pPr>
              <w:pStyle w:val="Tablebody"/>
              <w:rPr>
                <w:rFonts w:ascii="Verdana" w:hAnsi="Verdana"/>
              </w:rPr>
            </w:pPr>
            <w:r w:rsidRPr="00452E83">
              <w:rPr>
                <w:rFonts w:ascii="Verdana" w:hAnsi="Verdana"/>
              </w:rPr>
              <w:t>RCC users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B6"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Analysis of feedback (which is made available using a template)</w:t>
            </w:r>
            <w:bookmarkStart w:name="_p_D3343BDC2408724F9D84BCBAB7F1529E" w:id="866"/>
            <w:bookmarkEnd w:id="866"/>
          </w:p>
          <w:p w:rsidRPr="00452E83" w:rsidR="00083F8A" w:rsidP="007D1649" w:rsidRDefault="00083F8A" w14:paraId="6FD8E9B7"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Annually, as part of a regular reporting of RCCs to WMO R</w:t>
            </w:r>
            <w:r w:rsidRPr="00452E83" w:rsidR="009D7E8C">
              <w:rPr>
                <w:rFonts w:ascii="Verdana" w:hAnsi="Verdana"/>
              </w:rPr>
              <w:t>a</w:t>
            </w:r>
            <w:r w:rsidRPr="00452E83">
              <w:rPr>
                <w:rFonts w:ascii="Verdana" w:hAnsi="Verdana"/>
              </w:rPr>
              <w:t>s</w:t>
            </w:r>
            <w:bookmarkStart w:name="_p_96662FC63A0A0D429F9971AC05CA14EB" w:id="867"/>
            <w:bookmarkStart w:name="_p_DC72BBC53DDFD94E8FFBF47DDABBF8E6" w:id="868"/>
            <w:bookmarkStart w:name="_p_40126C2DCD184349BFA14A0E8BA7BD5C" w:id="869"/>
            <w:bookmarkStart w:name="_p_D314D0FE531D9D4FA1E8844B28CA6A1A" w:id="870"/>
            <w:bookmarkStart w:name="_p_94F4B009F9CDE24BB8164C2C471A9E06" w:id="871"/>
            <w:bookmarkStart w:name="_p_8BA4FE170D52CC4AA2C39CB6E50AA6B0" w:id="872"/>
            <w:bookmarkStart w:name="_p_A5A76F87A6F1AC439064E0DEE540BBD1" w:id="873"/>
            <w:bookmarkStart w:name="_p_79A695FB07F69E42B5D9D7634B1D6167" w:id="874"/>
            <w:bookmarkStart w:name="_p_708A7164FB507D4ABCBB65A1857FD1CE" w:id="875"/>
            <w:bookmarkStart w:name="_p_36B787824ED3D04E97FBE18CBE152AE4" w:id="876"/>
            <w:bookmarkStart w:name="_p_7957B93543E9B3479341AE0C0A45EBF3" w:id="877"/>
            <w:bookmarkStart w:name="_p_5ECAAD8E62A2E04185A3E7D5B29951FF" w:id="878"/>
            <w:bookmarkStart w:name="_p_0DBF4C90C98DA1478E9DD905A2CB7344" w:id="879"/>
            <w:bookmarkStart w:name="_p_F3E4D55580BF884F94B25E1AEC83DADA" w:id="880"/>
            <w:bookmarkStart w:name="_p_F4D0C17DE9930C4784C2F3AC1C46E414" w:id="881"/>
            <w:bookmarkStart w:name="_p_F820D7D0620E134483C50DB410B7DC33" w:id="882"/>
            <w:bookmarkStart w:name="_p_3A16899BD94B054191D1DE5A13A50528" w:id="883"/>
            <w:bookmarkStart w:name="_p_098883FD5AF3CC4AA0421F530D129EFE" w:id="884"/>
            <w:bookmarkStart w:name="_p_51E59576DBCE33488B49EC04D7F5B4E6" w:id="885"/>
            <w:bookmarkStart w:name="_p_E5E8DC14C5161049B9DBBBA463C499B3" w:id="886"/>
            <w:bookmarkStart w:name="_p_B6D4759D8690BF4D8EC7D07614513211" w:id="887"/>
            <w:bookmarkStart w:name="_p_2561F69C97044F4AA9DE94BFD2A1CA03" w:id="888"/>
            <w:bookmarkStart w:name="_p_F1A1D4AC7DAB214FA63BFE15746C050D" w:id="889"/>
            <w:bookmarkStart w:name="_p_D208C39EB2C07C41B6B1D820101C00BD" w:id="890"/>
            <w:bookmarkStart w:name="_p_CC300488BC456D4497EBA6CF06098393" w:id="891"/>
            <w:bookmarkStart w:name="_p_4AF685358F90224AA9B15BCFA04FBA1D" w:id="892"/>
            <w:bookmarkStart w:name="_p_0662D64D0EF6374582DECC2E947BE9AE" w:id="893"/>
            <w:bookmarkStart w:name="_p_EA1384C635DFFB499FD1A7623D7755AE" w:id="894"/>
            <w:bookmarkStart w:name="_p_A30A26605D6B2042B3F60E13C427D0C9" w:id="895"/>
            <w:bookmarkStart w:name="_p_22F19C141344AC489720C1D6A45016A9" w:id="896"/>
            <w:bookmarkStart w:name="_p_FE1D5FB8CBFC0E40870920A87858F99B" w:id="897"/>
            <w:bookmarkStart w:name="_p_300F03301860A8419E2A82FF4DF68E79" w:id="898"/>
            <w:bookmarkStart w:name="_p_54BE86021CE6FC41B943B6936BBA244E" w:id="899"/>
            <w:bookmarkStart w:name="_p_FAAC5AA5E5FC0E4AA906F3678977CF99" w:id="900"/>
            <w:bookmarkStart w:name="_p_45349D3FEE55944AB76961EF7791BB03" w:id="901"/>
            <w:bookmarkStart w:name="_p_BB14AA50C16A3A4EA478F97EE21C32B7" w:id="902"/>
            <w:bookmarkStart w:name="_p_2155D44DF858D14AA6F250398A509A59" w:id="903"/>
            <w:bookmarkStart w:name="_p_8858BB9262D00641B68FBE43A3881B09" w:id="904"/>
            <w:bookmarkStart w:name="_p_2C8778980396614DB9CEE69A0370742E" w:id="905"/>
            <w:bookmarkStart w:name="_p_653E3704916E1041B82B7CBCC3380C6B" w:id="906"/>
            <w:bookmarkStart w:name="_p_0F85365A1335FE4C896AD8154AB64B17" w:id="907"/>
            <w:bookmarkStart w:name="_p_F03C31DED6F52B42A059F15F75A993FF" w:id="908"/>
            <w:bookmarkStart w:name="_p_D039F0BBD49E0544ACF48E15E20AF0A7" w:id="909"/>
            <w:bookmarkStart w:name="_p_B26FAB49907616419A5EEDCF685F4A9D" w:id="910"/>
            <w:bookmarkStart w:name="_p_EA30D882F25B2A42ABF49F7F3316C7C1" w:id="911"/>
            <w:bookmarkStart w:name="_p_1E3CA0F50E310B4E9FBFB95D15EACB0D" w:id="912"/>
            <w:bookmarkStart w:name="_p_C83903DC61DFF147AB5550AEB1CCF203" w:id="913"/>
            <w:bookmarkStart w:name="_p_0CCBEFC996D18940BB617676B79DA8C8" w:id="914"/>
            <w:bookmarkStart w:name="_p_276BE9FFD992E9409738C3DEAA51E26D" w:id="915"/>
            <w:bookmarkStart w:name="_p_EE2101B196795544A2E5C1B259D23684" w:id="916"/>
            <w:bookmarkStart w:name="_p_CCA2CBB89C0E4140A3766934BFE180D7" w:id="917"/>
            <w:bookmarkStart w:name="_p_56C7BE5525FFE642B0A1640ACB3DFF63" w:id="918"/>
            <w:bookmarkStart w:name="_p_CA4973DA6ADCFE40BF29E552CC97F92D" w:id="919"/>
            <w:bookmarkStart w:name="_p_902FAE3B1F5E8E46948FD1EB6382218B" w:id="920"/>
            <w:bookmarkStart w:name="_p_1EDA5133E993024B99EA3BEDF08FBD6C" w:id="921"/>
            <w:bookmarkStart w:name="_p_F983FBBF9E405A47B2055C11B5233ACC" w:id="922"/>
            <w:bookmarkStart w:name="_p_C531CDFCCEF5B24B8FEC7FAF505B6D58" w:id="923"/>
            <w:bookmarkStart w:name="_p_CB90535358419943B64398D01E0B5DB6" w:id="924"/>
            <w:bookmarkStart w:name="_p_53C3AA0AB7B2694490A9BA26A346CE1A" w:id="925"/>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tc>
      </w:tr>
      <w:tr w:rsidRPr="00452E83" w:rsidR="00083F8A" w:rsidTr="00083F8A" w14:paraId="6FD8E9BE" w14:textId="77777777">
        <w:trPr>
          <w:trHeight w:val="1340"/>
        </w:trPr>
        <w:tc>
          <w:tcPr>
            <w:tcW w:w="1649" w:type="dxa"/>
            <w:vMerge w:val="restart"/>
            <w:tcBorders>
              <w:top w:val="single" w:color="808080" w:sz="4" w:space="0"/>
              <w:left w:val="single" w:color="808080" w:sz="4" w:space="0"/>
              <w:bottom w:val="single" w:color="808080" w:sz="4" w:space="0"/>
            </w:tcBorders>
          </w:tcPr>
          <w:p w:rsidRPr="00452E83" w:rsidR="00083F8A" w:rsidP="007D1649" w:rsidRDefault="00083F8A" w14:paraId="6FD8E9B9" w14:textId="77777777">
            <w:pPr>
              <w:pStyle w:val="Tablebody"/>
              <w:rPr>
                <w:rStyle w:val="Semibold"/>
                <w:rFonts w:ascii="Verdana" w:hAnsi="Verdana"/>
              </w:rPr>
            </w:pPr>
            <w:r w:rsidRPr="00452E83">
              <w:rPr>
                <w:rStyle w:val="Semibold"/>
                <w:rFonts w:ascii="Verdana" w:hAnsi="Verdana"/>
              </w:rPr>
              <w:t>Operational activities for climate monitoring</w:t>
            </w:r>
          </w:p>
        </w:tc>
        <w:tc>
          <w:tcPr>
            <w:tcW w:w="3053" w:type="dxa"/>
            <w:tcBorders>
              <w:top w:val="single" w:color="808080" w:sz="4" w:space="0"/>
              <w:bottom w:val="single" w:color="808080" w:sz="4" w:space="0"/>
            </w:tcBorders>
          </w:tcPr>
          <w:p w:rsidRPr="00452E83" w:rsidR="00083F8A" w:rsidP="007D1649" w:rsidRDefault="00083F8A" w14:paraId="6FD8E9BA" w14:textId="77777777">
            <w:pPr>
              <w:pStyle w:val="Tablebody"/>
              <w:rPr>
                <w:rFonts w:ascii="Verdana" w:hAnsi="Verdana"/>
              </w:rPr>
            </w:pPr>
            <w:r w:rsidRPr="00452E83">
              <w:rPr>
                <w:rFonts w:ascii="Verdana" w:hAnsi="Verdana"/>
              </w:rPr>
              <w:t>Perform climate diagnostics, including analysis of climate variability and extremes, at the regional and subregional scales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BB"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Climate diagnostics bulletin including tables, maps and related products</w:t>
            </w:r>
            <w:bookmarkStart w:name="_p_0A1A6B88E5DC704BA0CEE8B1ADE7201E" w:id="926"/>
            <w:bookmarkEnd w:id="926"/>
          </w:p>
          <w:p w:rsidRPr="00452E83" w:rsidR="00083F8A" w:rsidP="007D1649" w:rsidRDefault="00083F8A" w14:paraId="6FD8E9BC" w14:textId="77777777">
            <w:pPr>
              <w:pStyle w:val="Tablebody"/>
              <w:rPr>
                <w:rFonts w:ascii="Verdana" w:hAnsi="Verdana"/>
              </w:rPr>
            </w:pPr>
            <w:r w:rsidRPr="00452E83">
              <w:rPr>
                <w:rStyle w:val="Semibolditalic"/>
                <w:rFonts w:ascii="Verdana" w:hAnsi="Verdana"/>
              </w:rPr>
              <w:t>Element:</w:t>
            </w:r>
            <w:r w:rsidRPr="00452E83">
              <w:rPr>
                <w:rFonts w:ascii="Verdana" w:hAnsi="Verdana"/>
              </w:rPr>
              <w:t xml:space="preserve"> Mean, maximum and minimum temperatures, total precipitation; other elements (especially Global Climate Observing System (GCOS) essential climate variables) to be determined by region</w:t>
            </w:r>
            <w:bookmarkStart w:name="_p_F1DC559EDF3F454FA787B1CBC6A25BA9" w:id="927"/>
            <w:bookmarkEnd w:id="927"/>
          </w:p>
          <w:p w:rsidRPr="00452E83" w:rsidR="00083F8A" w:rsidP="007D1649" w:rsidRDefault="00083F8A" w14:paraId="6FD8E9BD"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Monthly</w:t>
            </w:r>
            <w:bookmarkStart w:name="_p_7204AE2FA183B44F9A3DB293A260944F" w:id="928"/>
            <w:bookmarkStart w:name="_p_4C364CF03EE597439B53A6357A791211" w:id="929"/>
            <w:bookmarkStart w:name="_p_FC859A8F1449E4439547C9A07088CA81" w:id="930"/>
            <w:bookmarkStart w:name="_p_37A9B380485AB040A56D50C5FA79D796" w:id="931"/>
            <w:bookmarkStart w:name="_p_BC90184E193DA5408BEC8E14DE344DAB" w:id="932"/>
            <w:bookmarkStart w:name="_p_7E08D61CC1B5814B8E5A3F4E3659A577" w:id="933"/>
            <w:bookmarkStart w:name="_p_A45DA02961C31846B76055C7DCF6B647" w:id="934"/>
            <w:bookmarkStart w:name="_p_E272EB68A25C314193F05E1F1C545F83" w:id="935"/>
            <w:bookmarkStart w:name="_p_F6A8EEAF5AC888409DDDEB60A90B356C" w:id="936"/>
            <w:bookmarkStart w:name="_p_464089006674BD40984544FE553BC412" w:id="937"/>
            <w:bookmarkStart w:name="_p_8C06CD791C99CD40B451E24F37A4306A" w:id="938"/>
            <w:bookmarkStart w:name="_p_66974CFC46B3F7479DA41CFAEEECEA01" w:id="939"/>
            <w:bookmarkStart w:name="_p_8A007F72A8254F418C9A442A18E65E81" w:id="940"/>
            <w:bookmarkStart w:name="_p_78BFFDE1A0417943B7E16DA1834E5B5F" w:id="941"/>
            <w:bookmarkStart w:name="_p_A675571F0027984486962B4C3092A104" w:id="942"/>
            <w:bookmarkStart w:name="_p_6B37D7886E5555409A79767CF7C915AE" w:id="943"/>
            <w:bookmarkStart w:name="_p_D51D0AF5602F7145B893480F55D74110" w:id="944"/>
            <w:bookmarkStart w:name="_p_E36117BB1A19BB41B1D5B3B0EB2075B8" w:id="945"/>
            <w:bookmarkStart w:name="_p_6546D3C41241674085CC7A26059AB601" w:id="946"/>
            <w:bookmarkStart w:name="_p_58D72B6F3D452D40974F9F828F8D23AF" w:id="947"/>
            <w:bookmarkStart w:name="_p_8642B66B2986AE46BED19E8020860FC2" w:id="948"/>
            <w:bookmarkStart w:name="_p_92D8E8D016AB2E42B0290C70F6A4BF90" w:id="949"/>
            <w:bookmarkStart w:name="_p_904A7C222E10034A891FC9A4DB7EB17C" w:id="950"/>
            <w:bookmarkStart w:name="_p_C96D2DDD2BAC2645B739F4EE796DDC7C" w:id="951"/>
            <w:bookmarkStart w:name="_p_54E529924C723F43B5DF79090BCA42E7" w:id="952"/>
            <w:bookmarkStart w:name="_p_DCD0C013A41CF441BAA9BC230133982D" w:id="953"/>
            <w:bookmarkStart w:name="_p_52DEBF679CCF6B46B7F4712D240F9B23" w:id="954"/>
            <w:bookmarkStart w:name="_p_5F5E29FD574AEA4DBFFE6599FEE9B317" w:id="955"/>
            <w:bookmarkStart w:name="_p_F1308C305F5B0B448C195D35092A5039" w:id="956"/>
            <w:bookmarkStart w:name="_p_BAB22BD52F03554C8EE08552C70594D9" w:id="957"/>
            <w:bookmarkStart w:name="_p_18C661E98751A34FB31B18AEBAFE0FC9" w:id="958"/>
            <w:bookmarkStart w:name="_p_9D7A15D51CAF5D438D64D4FD7A5F5238" w:id="959"/>
            <w:bookmarkStart w:name="_p_5F0B3253D53FFD4A8DAB3FBB6FBBA502" w:id="960"/>
            <w:bookmarkStart w:name="_p_68B68AB62F1E54438EC5B7B749CD5682" w:id="961"/>
            <w:bookmarkStart w:name="_p_8455695155639B489168405EA2E4D639" w:id="962"/>
            <w:bookmarkStart w:name="_p_ACC2033314B5A247ACABDA1B28916CA3" w:id="963"/>
            <w:bookmarkStart w:name="_p_96CE8EC647831F4BABD49D084A420CF9" w:id="964"/>
            <w:bookmarkStart w:name="_p_999844D8D2E54342BF4BA24EC6618456" w:id="965"/>
            <w:bookmarkStart w:name="_p_07545F2F41B2284B8EEEA03A00F09DD3" w:id="966"/>
            <w:bookmarkStart w:name="_p_812CEC5418F111438DB3332DC8AAD728" w:id="967"/>
            <w:bookmarkStart w:name="_p_2D31FE17A7846F40B3BBCB3ED470E403" w:id="968"/>
            <w:bookmarkStart w:name="_p_9E56BBADAFF4614BAAA83703211A20C7" w:id="969"/>
            <w:bookmarkStart w:name="_p_92B6B7C100E1D54B8DAA428532C46564" w:id="970"/>
            <w:bookmarkStart w:name="_p_BA4D06FC6BDE594197A935CF7220ACEE" w:id="971"/>
            <w:bookmarkStart w:name="_p_2066411405FD8744B5F9BFD664804CA0" w:id="972"/>
            <w:bookmarkStart w:name="_p_E6FF3F52FAF4EC408CD051960E04D4B2" w:id="973"/>
            <w:bookmarkStart w:name="_p_9E280294A49AB04CBA74AF3EFBF16773" w:id="974"/>
            <w:bookmarkStart w:name="_p_94AB2556A11AFC4396395D900260BD29" w:id="975"/>
            <w:bookmarkStart w:name="_p_7E3A09BC45ABA94C85351D1E7369A106" w:id="976"/>
            <w:bookmarkStart w:name="_p_4C4B7CB781E78240B5BF648F287AB06D" w:id="977"/>
            <w:bookmarkStart w:name="_p_A479B78AA9B0D540BB263F0B629B3DD3" w:id="978"/>
            <w:bookmarkStart w:name="_p_806AC7C430CDC94384001B1D7ABC3C6B" w:id="979"/>
            <w:bookmarkStart w:name="_p_C53F26161E4BC0478F43BF0CE1D7BC20" w:id="980"/>
            <w:bookmarkStart w:name="_p_441ED89F5C88F24191B529E268305A52" w:id="981"/>
            <w:bookmarkStart w:name="_p_2EC6D43F7AAF7843A41ED996567D14CB" w:id="982"/>
            <w:bookmarkStart w:name="_p_8B8AF8082C640147A8432AD00CCB809E" w:id="983"/>
            <w:bookmarkStart w:name="_p_7EF0D7561354154A9328286056C01143" w:id="984"/>
            <w:bookmarkStart w:name="_p_C12DE949FC41C04096F739B541242E60" w:id="985"/>
            <w:bookmarkStart w:name="_p_3FD5922A84292A4FBC1CAAE3DB274263" w:id="986"/>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tc>
      </w:tr>
      <w:tr w:rsidRPr="00452E83" w:rsidR="00083F8A" w:rsidTr="00083F8A" w14:paraId="6FD8E9C6" w14:textId="77777777">
        <w:trPr>
          <w:trHeight w:val="2020"/>
        </w:trPr>
        <w:tc>
          <w:tcPr>
            <w:tcW w:w="1649" w:type="dxa"/>
            <w:vMerge/>
            <w:tcBorders>
              <w:top w:val="nil"/>
              <w:left w:val="single" w:color="808080" w:sz="4" w:space="0"/>
              <w:bottom w:val="single" w:color="808080" w:sz="4" w:space="0"/>
            </w:tcBorders>
          </w:tcPr>
          <w:p w:rsidRPr="00452E83" w:rsidR="00083F8A" w:rsidP="007D1649" w:rsidRDefault="00083F8A" w14:paraId="6FD8E9BF" w14:textId="77777777">
            <w:pPr>
              <w:pStyle w:val="Tablebody"/>
              <w:rPr>
                <w:rStyle w:val="Semibold"/>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C0" w14:textId="77777777">
            <w:pPr>
              <w:pStyle w:val="Tablebody"/>
              <w:rPr>
                <w:rFonts w:ascii="Verdana" w:hAnsi="Verdana"/>
              </w:rPr>
            </w:pPr>
            <w:r w:rsidRPr="00452E83">
              <w:rPr>
                <w:rFonts w:ascii="Verdana" w:hAnsi="Verdana"/>
              </w:rPr>
              <w:t>Establish a historical reference climatology for the region and/or subregions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C1" w14:textId="77777777">
            <w:pPr>
              <w:pStyle w:val="Tablebody"/>
              <w:rPr>
                <w:rFonts w:ascii="Verdana" w:hAnsi="Verdana"/>
              </w:rPr>
            </w:pPr>
            <w:r w:rsidRPr="00452E83">
              <w:rPr>
                <w:rStyle w:val="Semibolditalic"/>
                <w:rFonts w:ascii="Verdana" w:hAnsi="Verdana"/>
              </w:rPr>
              <w:t>Product:</w:t>
            </w:r>
            <w:r w:rsidRPr="00452E83">
              <w:rPr>
                <w:rFonts w:ascii="Verdana" w:hAnsi="Verdana"/>
              </w:rPr>
              <w:t xml:space="preserve"> Database of climatological means for various reference periods (e.g., 1931–1960; 1951–1980; 1961–1990; 1971–2000)</w:t>
            </w:r>
            <w:bookmarkStart w:name="_p_2A3E9E2E4379FA4F8591AD01E384306B" w:id="987"/>
            <w:bookmarkEnd w:id="987"/>
          </w:p>
          <w:p w:rsidRPr="00452E83" w:rsidR="00083F8A" w:rsidP="007D1649" w:rsidRDefault="00083F8A" w14:paraId="6FD8E9C2" w14:textId="77777777">
            <w:pPr>
              <w:pStyle w:val="Tablebody"/>
              <w:rPr>
                <w:rFonts w:ascii="Verdana" w:hAnsi="Verdana"/>
              </w:rPr>
            </w:pPr>
            <w:r w:rsidRPr="00452E83">
              <w:rPr>
                <w:rFonts w:ascii="Verdana" w:hAnsi="Verdana"/>
              </w:rPr>
              <w:t>Spatial resolution: By station</w:t>
            </w:r>
            <w:bookmarkStart w:name="_p_BB70AC523047D84C8C43C2FC382BCD26" w:id="988"/>
            <w:bookmarkEnd w:id="988"/>
          </w:p>
          <w:p w:rsidRPr="00452E83" w:rsidR="00083F8A" w:rsidP="007D1649" w:rsidRDefault="00083F8A" w14:paraId="6FD8E9C3" w14:textId="77777777">
            <w:pPr>
              <w:pStyle w:val="Tablebody"/>
              <w:rPr>
                <w:rFonts w:ascii="Verdana" w:hAnsi="Verdana"/>
              </w:rPr>
            </w:pPr>
            <w:r w:rsidRPr="00452E83">
              <w:rPr>
                <w:rStyle w:val="Semibolditalic"/>
                <w:rFonts w:ascii="Verdana" w:hAnsi="Verdana"/>
              </w:rPr>
              <w:t xml:space="preserve">Temporal resolution: </w:t>
            </w:r>
            <w:r w:rsidRPr="00452E83">
              <w:rPr>
                <w:rFonts w:ascii="Verdana" w:hAnsi="Verdana"/>
              </w:rPr>
              <w:t>Monthly at a minimum</w:t>
            </w:r>
            <w:bookmarkStart w:name="_p_1F3800321FFB654F89FA6F5C752E6C8D" w:id="989"/>
            <w:bookmarkEnd w:id="989"/>
          </w:p>
          <w:p w:rsidRPr="00452E83" w:rsidR="00083F8A" w:rsidP="007D1649" w:rsidRDefault="00083F8A" w14:paraId="6FD8E9C4" w14:textId="77777777">
            <w:pPr>
              <w:pStyle w:val="Tablebody"/>
              <w:rPr>
                <w:rFonts w:ascii="Verdana" w:hAnsi="Verdana"/>
              </w:rPr>
            </w:pPr>
            <w:r w:rsidRPr="00452E83">
              <w:rPr>
                <w:rStyle w:val="Semibolditalic"/>
                <w:rFonts w:ascii="Verdana" w:hAnsi="Verdana"/>
              </w:rPr>
              <w:t>Elements:</w:t>
            </w:r>
            <w:r w:rsidRPr="00452E83">
              <w:rPr>
                <w:rFonts w:ascii="Verdana" w:hAnsi="Verdana"/>
              </w:rPr>
              <w:t xml:space="preserve"> Mean, maximum and minimum temperatures; total precipitation; other elements (especially GCOS essential climate variables) to be determined by region</w:t>
            </w:r>
            <w:bookmarkStart w:name="_p_78F2CDE2514D2443B701AB25B0DECB20" w:id="990"/>
            <w:bookmarkEnd w:id="990"/>
          </w:p>
          <w:p w:rsidRPr="00452E83" w:rsidR="00083F8A" w:rsidP="007D1649" w:rsidRDefault="00083F8A" w14:paraId="6FD8E9C5"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At least 30 years, preferably 10 years</w:t>
            </w:r>
            <w:bookmarkStart w:name="_p_DF0A8B4E7768014BBDB03B086BD5D62F" w:id="991"/>
            <w:bookmarkStart w:name="_p_843D28DE298F8E4DBF6078B525D274C4" w:id="992"/>
            <w:bookmarkStart w:name="_p_51D652B04B008444A5E1815ED29C3F1A" w:id="993"/>
            <w:bookmarkStart w:name="_p_46042A7A7E8B194392FAC3B627D2A7EF" w:id="994"/>
            <w:bookmarkStart w:name="_p_84902E4C36974741B328161715D45669" w:id="995"/>
            <w:bookmarkStart w:name="_p_9F97D23027438541A8797E9902FDE26E" w:id="996"/>
            <w:bookmarkStart w:name="_p_7DF1BBD45821B14E930693ECF5C825E7" w:id="997"/>
            <w:bookmarkStart w:name="_p_30051A2B4AAA7741A46CEE7F7E4C4B7F" w:id="998"/>
            <w:bookmarkStart w:name="_p_CDCDAB95F3B38B4EB41C27212F4DFF65" w:id="999"/>
            <w:bookmarkStart w:name="_p_A642DD60160C0B428920E8DD3A9A2091" w:id="1000"/>
            <w:bookmarkStart w:name="_p_8DB3ED47C241354781655F1FA7E8B276" w:id="1001"/>
            <w:bookmarkStart w:name="_p_8B84A7E3A434E149A74E9A97B986C669" w:id="1002"/>
            <w:bookmarkStart w:name="_p_269580BA5BFBB940B6F2B01ACA00E84D" w:id="1003"/>
            <w:bookmarkStart w:name="_p_CD2D2D966E93CB44AE7BF96DB8CBE527" w:id="1004"/>
            <w:bookmarkStart w:name="_p_4B4A7C7886F7AB4CA420E89CC39E5D38" w:id="1005"/>
            <w:bookmarkStart w:name="_p_A241B994A1F10E48A72C9842436FD7B3" w:id="1006"/>
            <w:bookmarkStart w:name="_p_E8C1176839DF90478A1B5142BE0DE641" w:id="1007"/>
            <w:bookmarkStart w:name="_p_4A1DEAE12635D04F9F9BDB9CEB47034E" w:id="1008"/>
            <w:bookmarkStart w:name="_p_7A23EEB04241624B9B2F714D03FB98EF" w:id="1009"/>
            <w:bookmarkStart w:name="_p_D01DF611D2BF934BB2CFE42519E684B5" w:id="1010"/>
            <w:bookmarkStart w:name="_p_8F4625D138A10746A9E29F1E5E3B2BE4" w:id="1011"/>
            <w:bookmarkStart w:name="_p_3E1D2A27EE605044AACCBE831119661B" w:id="1012"/>
            <w:bookmarkStart w:name="_p_F5C73F0FEA771F48BFC969F19C05EB25" w:id="1013"/>
            <w:bookmarkStart w:name="_p_CC9D69F443CA8E4296BD5CE03722E60C" w:id="1014"/>
            <w:bookmarkStart w:name="_p_DBC5AEB30C7CCE4CB018CF0C4442EDF2" w:id="1015"/>
            <w:bookmarkStart w:name="_p_A70CD8D1F506A24387CEE46B26E2FF55" w:id="1016"/>
            <w:bookmarkStart w:name="_p_1E69092EFF711341AFB306A4E394A84C" w:id="1017"/>
            <w:bookmarkStart w:name="_p_80D686837F6E174D99603E2871A6933F" w:id="1018"/>
            <w:bookmarkStart w:name="_p_33EB380635716744A5F94864BBFA6384" w:id="1019"/>
            <w:bookmarkStart w:name="_p_1ABEF1349D595740889B9862FA8A6189" w:id="1020"/>
            <w:bookmarkStart w:name="_p_2A7939B00A7EFF4E959CA70FD2A97266" w:id="1021"/>
            <w:bookmarkStart w:name="_p_A32A29E4D5379A45A303C2ECABCB9F3D" w:id="1022"/>
            <w:bookmarkStart w:name="_p_1789291EC0432940ABA284D261E28261" w:id="1023"/>
            <w:bookmarkStart w:name="_p_AD818CC0826E2F4C8234DE0640D2BFB6" w:id="1024"/>
            <w:bookmarkStart w:name="_p_BAE3440DF310B84F9C11F20DB0A0998E" w:id="1025"/>
            <w:bookmarkStart w:name="_p_66B10A2EA72E5C4388E58305A333B851" w:id="1026"/>
            <w:bookmarkStart w:name="_p_75F9756A9CAD044CB5691C009D473B96" w:id="1027"/>
            <w:bookmarkStart w:name="_p_03A56D92B7BFF040B586B2038C9ABECF" w:id="1028"/>
            <w:bookmarkStart w:name="_p_9706F8803A6EA64C94C8484B2289AA43" w:id="1029"/>
            <w:bookmarkStart w:name="_p_BE235A0A7DC188449246ADB1C73BFADE" w:id="1030"/>
            <w:bookmarkStart w:name="_p_E87D06C623954D4E91C2FECB9BEF35F3" w:id="1031"/>
            <w:bookmarkStart w:name="_p_B8B9CB2F7232AF46B1BB1EBFD045AA15" w:id="1032"/>
            <w:bookmarkStart w:name="_p_E314F0AB2FEF1F4290B565FE7CC74B7D" w:id="1033"/>
            <w:bookmarkStart w:name="_p_AE9C1D16189AF8479FF4829651E23CDF" w:id="1034"/>
            <w:bookmarkStart w:name="_p_BD6A65B02981324CA4BCE8DE0B15635B" w:id="1035"/>
            <w:bookmarkStart w:name="_p_A49E6D313FC0CC48A1B32198328E0631" w:id="1036"/>
            <w:bookmarkStart w:name="_p_001ABDD33952A54EB45F1B892A1F8E0C" w:id="1037"/>
            <w:bookmarkStart w:name="_p_D9368303C155D54787BC844E91C71408" w:id="1038"/>
            <w:bookmarkStart w:name="_p_CB5650BA4E192249892E673592B65430" w:id="1039"/>
            <w:bookmarkStart w:name="_p_2A6CC3E429C0CE45B337FDBD64F8325B" w:id="1040"/>
            <w:bookmarkStart w:name="_p_8BBDF89A2F4EC64E927C1EF112F11183" w:id="1041"/>
            <w:bookmarkStart w:name="_p_A42E822E3C4163408617A9A576ECC365" w:id="1042"/>
            <w:bookmarkStart w:name="_p_1D60128D0F76A24CBE853A445D80143B" w:id="1043"/>
            <w:bookmarkStart w:name="_p_7010CCD54AC8C84BA2DDF1016AB123C2" w:id="1044"/>
            <w:bookmarkStart w:name="_p_47C0536FE79DE14A9B8762B1A22FFC72" w:id="1045"/>
            <w:bookmarkStart w:name="_p_97DC6AD1CD3E534FB58FEB00BCF3C21B" w:id="1046"/>
            <w:bookmarkStart w:name="_p_CA2FD09F3BDBE5479B8E6C473048D694" w:id="1047"/>
            <w:bookmarkStart w:name="_p_BF53D803B8649F4C98508AED717D3855" w:id="1048"/>
            <w:bookmarkStart w:name="_p_353019242E2FA444B4A5B21DB8FB5EE0" w:id="1049"/>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tc>
      </w:tr>
      <w:tr w:rsidRPr="00452E83" w:rsidR="00083F8A" w:rsidTr="00083F8A" w14:paraId="6FD8E9CB" w14:textId="77777777">
        <w:trPr>
          <w:trHeight w:val="700"/>
        </w:trPr>
        <w:tc>
          <w:tcPr>
            <w:tcW w:w="1649" w:type="dxa"/>
            <w:vMerge/>
            <w:tcBorders>
              <w:top w:val="nil"/>
              <w:left w:val="single" w:color="808080" w:sz="4" w:space="0"/>
              <w:bottom w:val="single" w:color="808080" w:sz="4" w:space="0"/>
            </w:tcBorders>
          </w:tcPr>
          <w:p w:rsidRPr="00452E83" w:rsidR="00083F8A" w:rsidP="007D1649" w:rsidRDefault="00083F8A" w14:paraId="6FD8E9C7" w14:textId="77777777">
            <w:pPr>
              <w:pStyle w:val="Tablebody"/>
              <w:rPr>
                <w:rStyle w:val="Semibold"/>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C8" w14:textId="77777777">
            <w:pPr>
              <w:pStyle w:val="Tablebody"/>
              <w:rPr>
                <w:rFonts w:ascii="Verdana" w:hAnsi="Verdana"/>
              </w:rPr>
            </w:pPr>
            <w:r w:rsidRPr="00452E83">
              <w:rPr>
                <w:rFonts w:ascii="Verdana" w:hAnsi="Verdana"/>
              </w:rPr>
              <w:t>Implement a regional climate watch</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C9"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Climate advisories and information for RCC users</w:t>
            </w:r>
            <w:bookmarkStart w:name="_p_03F014F843755744AAFA0060EBBD20BD" w:id="1050"/>
            <w:bookmarkEnd w:id="1050"/>
          </w:p>
          <w:p w:rsidRPr="00452E83" w:rsidR="00083F8A" w:rsidP="007D1649" w:rsidRDefault="00083F8A" w14:paraId="6FD8E9CA" w14:textId="77777777">
            <w:pPr>
              <w:pStyle w:val="Tablebody"/>
              <w:rPr>
                <w:rFonts w:ascii="Verdana" w:hAnsi="Verdana"/>
              </w:rPr>
            </w:pPr>
            <w:r w:rsidRPr="00452E83">
              <w:rPr>
                <w:rStyle w:val="Semibold"/>
                <w:rFonts w:ascii="Verdana" w:hAnsi="Verdana"/>
              </w:rPr>
              <w:t xml:space="preserve">Update: </w:t>
            </w:r>
            <w:r w:rsidRPr="00452E83">
              <w:rPr>
                <w:rFonts w:ascii="Verdana" w:hAnsi="Verdana"/>
              </w:rPr>
              <w:t>Whenever required, based on the forecast of significant regional climate anomalies</w:t>
            </w:r>
            <w:bookmarkStart w:name="_p_059049874026084DA279C33D91035B4F" w:id="1051"/>
            <w:bookmarkStart w:name="_p_73DDC26897057844A44ECFFB33275484" w:id="1052"/>
            <w:bookmarkStart w:name="_p_8467B76D3904C54EBA84E1C2130A952B" w:id="1053"/>
            <w:bookmarkStart w:name="_p_14DAEC008DD6D945A287E1867C239819" w:id="1054"/>
            <w:bookmarkStart w:name="_p_29A6808D88F0324286FF6E81D6B453D1" w:id="1055"/>
            <w:bookmarkStart w:name="_p_90F2C9D4554E0D42A8D10EA0F3B15CC2" w:id="1056"/>
            <w:bookmarkStart w:name="_p_622456030572854F9017303A3B0DF01D" w:id="1057"/>
            <w:bookmarkStart w:name="_p_A9E111C9436D1749B8888F22C2EB1C3A" w:id="1058"/>
            <w:bookmarkStart w:name="_p_685396D456377D43B83E581F56962025" w:id="1059"/>
            <w:bookmarkStart w:name="_p_7B019FB05718924C974B557C3DBE9E53" w:id="1060"/>
            <w:bookmarkStart w:name="_p_5FD1EC33E514CE47A62AD5339CA42471" w:id="1061"/>
            <w:bookmarkStart w:name="_p_B8D663AFA0261748A887ACE2130F6C2E" w:id="1062"/>
            <w:bookmarkStart w:name="_p_99BD4231D0867A439F80D9177E794486" w:id="1063"/>
            <w:bookmarkStart w:name="_p_C0D513F61E8C634994E7256AF1823FE2" w:id="1064"/>
            <w:bookmarkStart w:name="_p_31940550D0B5D44FB3C2E7165203346E" w:id="1065"/>
            <w:bookmarkStart w:name="_p_8545CE49797D5249802A77D506B13F74" w:id="1066"/>
            <w:bookmarkStart w:name="_p_F897338737EBC94784D3735A3BE23170" w:id="1067"/>
            <w:bookmarkStart w:name="_p_C384E434BE84F24FB83C2C17FF3CE54B" w:id="1068"/>
            <w:bookmarkStart w:name="_p_D22CE4778E75C04B957A0B6F3160D7DD" w:id="1069"/>
            <w:bookmarkStart w:name="_p_50FF1EEDC7554F42BA7E91547AFA9E2D" w:id="1070"/>
            <w:bookmarkStart w:name="_p_49766A24D95A4F45921EF4DC6478F869" w:id="1071"/>
            <w:bookmarkStart w:name="_p_DFB74CE9656D7641B96AB2C5F399F580" w:id="1072"/>
            <w:bookmarkStart w:name="_p_527B4D73D83E964C8DC98F6F27BCBEB6" w:id="1073"/>
            <w:bookmarkStart w:name="_p_267EBB7289374C468CBC86F8E46C5028" w:id="1074"/>
            <w:bookmarkStart w:name="_p_7C5984B22084B64EA1C6760458B6141A" w:id="1075"/>
            <w:bookmarkStart w:name="_p_0D98A08BEE42FF4C82BC72958D62AF0C" w:id="1076"/>
            <w:bookmarkStart w:name="_p_CDBFFDC1BCFD944EA914AC202DB2465B" w:id="1077"/>
            <w:bookmarkStart w:name="_p_9F7431524E468A42BB9F230B8B244129" w:id="1078"/>
            <w:bookmarkStart w:name="_p_1A82E2F1A0D3844C95060BDB0C336FA7" w:id="1079"/>
            <w:bookmarkStart w:name="_p_7198089F3D324348B34A7E633034BDEA" w:id="1080"/>
            <w:bookmarkStart w:name="_p_FC583C72EC16D947BB819BBDEE5822E3" w:id="1081"/>
            <w:bookmarkStart w:name="_p_58EB8B7246566544A10813DD94244E21" w:id="1082"/>
            <w:bookmarkStart w:name="_p_1FCD2648A2051B4081BB2788BE2C637C" w:id="1083"/>
            <w:bookmarkStart w:name="_p_79AF3640FF39734DA00E32CB3E2A6C38" w:id="1084"/>
            <w:bookmarkStart w:name="_p_10960BA8BB52674B8BAA669E516FADB5" w:id="1085"/>
            <w:bookmarkStart w:name="_p_1A356EB06C8ABA4B8CE10A34EEF5564F" w:id="1086"/>
            <w:bookmarkStart w:name="_p_E0B7C009E9657848B5F94D36A835F42D" w:id="1087"/>
            <w:bookmarkStart w:name="_p_FEB95831BEC7B7498215462806BAFC18" w:id="1088"/>
            <w:bookmarkStart w:name="_p_0824D1B848C28C47BB249D893BBED347" w:id="1089"/>
            <w:bookmarkStart w:name="_p_E29EE3DBFF775F48BD850751D3295E0B" w:id="1090"/>
            <w:bookmarkStart w:name="_p_1536B1FD13FF4F4F9C976B26A6EDA987" w:id="1091"/>
            <w:bookmarkStart w:name="_p_548DE6973B839845B10B40AAD24CE586" w:id="1092"/>
            <w:bookmarkStart w:name="_p_D9A4D92AF0AD6A49B3BB8E96FCC3350C" w:id="1093"/>
            <w:bookmarkStart w:name="_p_DAC83FD002833E42BBBA6FCDCF116AAB" w:id="1094"/>
            <w:bookmarkStart w:name="_p_380B529499238340B354AE62E8F3FC63" w:id="1095"/>
            <w:bookmarkStart w:name="_p_6D9C2CAD4DAE11408D04450E856D6917" w:id="1096"/>
            <w:bookmarkStart w:name="_p_FBE2FFECA803C440A370FADEFBAD4EDF" w:id="1097"/>
            <w:bookmarkStart w:name="_p_87B2FEF723D3E0438A3C6E3D82050C52" w:id="1098"/>
            <w:bookmarkStart w:name="_p_E4090D75B1100D4395AFF4FB1CBD0B92" w:id="1099"/>
            <w:bookmarkStart w:name="_p_B6C95160B1F06440AC858E3EA8319FBE" w:id="1100"/>
            <w:bookmarkStart w:name="_p_21C76D83C8D9D14D8890C8063E6E324E" w:id="1101"/>
            <w:bookmarkStart w:name="_p_14ACEEE24F159445980E8DEF8D861304" w:id="1102"/>
            <w:bookmarkStart w:name="_p_98DCE8C0CC2B7F4EA0AF6CE6A321BA77" w:id="1103"/>
            <w:bookmarkStart w:name="_p_0B08D418FC4F6440B7F8279A9A18A4A1" w:id="1104"/>
            <w:bookmarkStart w:name="_p_D50C9F54A9775642B3FF6CD33C7D77B0" w:id="1105"/>
            <w:bookmarkStart w:name="_p_27BB3CF51D18644DBAEDF4F88C66BE16" w:id="1106"/>
            <w:bookmarkStart w:name="_p_C38CFB2DD6018D4A985BDB3A95631283" w:id="1107"/>
            <w:bookmarkStart w:name="_p_20862D8BFB08E144ACB262EBF3AACE09" w:id="1108"/>
            <w:bookmarkStart w:name="_p_32673ED14B0E7747BFE8B867EBB3D23F" w:id="1109"/>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tc>
      </w:tr>
      <w:tr w:rsidRPr="00452E83" w:rsidR="00083F8A" w:rsidTr="00083F8A" w14:paraId="6FD8E9D2" w14:textId="77777777">
        <w:trPr>
          <w:cantSplit/>
          <w:trHeight w:val="1600"/>
        </w:trPr>
        <w:tc>
          <w:tcPr>
            <w:tcW w:w="1649" w:type="dxa"/>
            <w:vMerge w:val="restart"/>
            <w:tcBorders>
              <w:left w:val="single" w:color="808080" w:sz="4" w:space="0"/>
              <w:bottom w:val="single" w:color="808080" w:sz="4" w:space="0"/>
            </w:tcBorders>
          </w:tcPr>
          <w:p w:rsidRPr="00452E83" w:rsidR="00083F8A" w:rsidP="007D1649" w:rsidRDefault="00083F8A" w14:paraId="6FD8E9CC" w14:textId="77777777">
            <w:pPr>
              <w:pStyle w:val="Tablebody"/>
              <w:rPr>
                <w:rStyle w:val="Semibold"/>
                <w:rFonts w:ascii="Verdana" w:hAnsi="Verdana"/>
              </w:rPr>
            </w:pPr>
            <w:r w:rsidRPr="00452E83">
              <w:rPr>
                <w:rStyle w:val="Semibold"/>
                <w:rFonts w:ascii="Verdana" w:hAnsi="Verdana"/>
              </w:rPr>
              <w:t>Operational data services, to support operational LRF and climate monitoring</w:t>
            </w:r>
          </w:p>
        </w:tc>
        <w:tc>
          <w:tcPr>
            <w:tcW w:w="3053" w:type="dxa"/>
            <w:tcBorders>
              <w:bottom w:val="single" w:color="808080" w:sz="4" w:space="0"/>
            </w:tcBorders>
          </w:tcPr>
          <w:p w:rsidRPr="00452E83" w:rsidR="00083F8A" w:rsidP="007D1649" w:rsidRDefault="00083F8A" w14:paraId="6FD8E9CD" w14:textId="77777777">
            <w:pPr>
              <w:pStyle w:val="Tablebody"/>
              <w:rPr>
                <w:rFonts w:ascii="Verdana" w:hAnsi="Verdana"/>
              </w:rPr>
            </w:pPr>
            <w:r w:rsidRPr="00452E83">
              <w:rPr>
                <w:rFonts w:ascii="Verdana" w:hAnsi="Verdana"/>
              </w:rPr>
              <w:t>Develop quality-controlled regional climate datasets, gridded where applicable</w:t>
            </w:r>
          </w:p>
        </w:tc>
        <w:tc>
          <w:tcPr>
            <w:tcW w:w="4927" w:type="dxa"/>
            <w:tcBorders>
              <w:bottom w:val="single" w:color="808080" w:sz="4" w:space="0"/>
              <w:right w:val="single" w:color="808080" w:sz="4" w:space="0"/>
            </w:tcBorders>
          </w:tcPr>
          <w:p w:rsidRPr="00452E83" w:rsidR="00083F8A" w:rsidP="007D1649" w:rsidRDefault="00083F8A" w14:paraId="6FD8E9CE"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Regional, quality-controlled climate datasets, gridded where applicable, following </w:t>
            </w:r>
            <w:r w:rsidRPr="00452E83">
              <w:rPr>
                <w:rFonts w:ascii="Verdana" w:hAnsi="Verdana"/>
                <w:strike/>
                <w:color w:val="FF0000"/>
                <w:u w:val="dash"/>
              </w:rPr>
              <w:t>CCl</w:t>
            </w:r>
            <w:r w:rsidRPr="00452E83">
              <w:rPr>
                <w:rFonts w:ascii="Verdana" w:hAnsi="Verdana"/>
              </w:rPr>
              <w:t xml:space="preserve"> </w:t>
            </w:r>
            <w:r w:rsidRPr="00452E83">
              <w:rPr>
                <w:rFonts w:ascii="Verdana" w:hAnsi="Verdana"/>
                <w:color w:val="008000"/>
                <w:u w:val="dash"/>
              </w:rPr>
              <w:t>SERCOM/SC-CLI</w:t>
            </w:r>
            <w:r w:rsidRPr="00452E83">
              <w:rPr>
                <w:rFonts w:ascii="Verdana" w:hAnsi="Verdana"/>
              </w:rPr>
              <w:t xml:space="preserve"> guidance on procedures for quality control and assurance</w:t>
            </w:r>
            <w:bookmarkStart w:name="_p_9E50726389DCC144AAD6A1C85F218B1C" w:id="1110"/>
            <w:bookmarkEnd w:id="1110"/>
          </w:p>
          <w:p w:rsidRPr="00452E83" w:rsidR="00083F8A" w:rsidP="007D1649" w:rsidRDefault="00083F8A" w14:paraId="6FD8E9CF" w14:textId="77777777">
            <w:pPr>
              <w:pStyle w:val="Tablebody"/>
              <w:rPr>
                <w:rFonts w:ascii="Verdana" w:hAnsi="Verdana"/>
              </w:rPr>
            </w:pPr>
            <w:r w:rsidRPr="00452E83">
              <w:rPr>
                <w:rStyle w:val="Semibolditalic"/>
                <w:rFonts w:ascii="Verdana" w:hAnsi="Verdana"/>
              </w:rPr>
              <w:t>Elements:</w:t>
            </w:r>
            <w:r w:rsidRPr="00452E83">
              <w:rPr>
                <w:rFonts w:ascii="Verdana" w:hAnsi="Verdana"/>
              </w:rPr>
              <w:t xml:space="preserve"> Mean, maximum and minimum temperature, and total precipitation, at a minimum</w:t>
            </w:r>
            <w:bookmarkStart w:name="_p_013312403137694EA4FF1FDEEE2D6280" w:id="1111"/>
            <w:bookmarkEnd w:id="1111"/>
          </w:p>
          <w:p w:rsidRPr="00452E83" w:rsidR="00083F8A" w:rsidP="007D1649" w:rsidRDefault="00083F8A" w14:paraId="6FD8E9D0" w14:textId="77777777">
            <w:pPr>
              <w:pStyle w:val="Tablebody"/>
              <w:rPr>
                <w:rFonts w:ascii="Verdana" w:hAnsi="Verdana"/>
              </w:rPr>
            </w:pPr>
            <w:r w:rsidRPr="00452E83">
              <w:rPr>
                <w:rStyle w:val="Semibolditalic"/>
                <w:rFonts w:ascii="Verdana" w:hAnsi="Verdana"/>
              </w:rPr>
              <w:t>Temporal resolution:</w:t>
            </w:r>
            <w:r w:rsidRPr="00452E83">
              <w:rPr>
                <w:rFonts w:ascii="Verdana" w:hAnsi="Verdana"/>
              </w:rPr>
              <w:t xml:space="preserve"> Daily</w:t>
            </w:r>
            <w:bookmarkStart w:name="_p_D38949943F32384184CDA87DA0A8D935" w:id="1112"/>
            <w:bookmarkEnd w:id="1112"/>
          </w:p>
          <w:p w:rsidRPr="00452E83" w:rsidR="00083F8A" w:rsidP="007D1649" w:rsidRDefault="00083F8A" w14:paraId="6FD8E9D1" w14:textId="77777777">
            <w:pPr>
              <w:pStyle w:val="Tablebody"/>
              <w:rPr>
                <w:rFonts w:ascii="Verdana" w:hAnsi="Verdana"/>
              </w:rPr>
            </w:pPr>
            <w:r w:rsidRPr="00452E83">
              <w:rPr>
                <w:rStyle w:val="Semibolditalic"/>
                <w:rFonts w:ascii="Verdana" w:hAnsi="Verdana"/>
              </w:rPr>
              <w:t>Update:</w:t>
            </w:r>
            <w:r w:rsidRPr="00452E83">
              <w:rPr>
                <w:rFonts w:ascii="Verdana" w:hAnsi="Verdana"/>
              </w:rPr>
              <w:t xml:space="preserve"> Monthly</w:t>
            </w:r>
            <w:bookmarkStart w:name="_p_B76372006D1B62459D316E1B42F1A123" w:id="1113"/>
            <w:bookmarkStart w:name="_p_0D10F77C2880C243931744E2AA281FD6" w:id="1114"/>
            <w:bookmarkStart w:name="_p_8DA76858EFC60544B5558C84D2D29A1C" w:id="1115"/>
            <w:bookmarkStart w:name="_p_8785F5D769A6364F99FB1EBD11E6C618" w:id="1116"/>
            <w:bookmarkStart w:name="_p_BF7DBF9890BF5543A8DEA98B0A83F51D" w:id="1117"/>
            <w:bookmarkStart w:name="_p_A5C2242194631945B9573712F7B1A563" w:id="1118"/>
            <w:bookmarkStart w:name="_p_57519FD3E835CA4F830D7D6134E66BDB" w:id="1119"/>
            <w:bookmarkStart w:name="_p_CF73D532BA3ACD45B87B3F7B22DF3AB9" w:id="1120"/>
            <w:bookmarkStart w:name="_p_59F3F8966D9C0446BAA57E8D1D642CD2" w:id="1121"/>
            <w:bookmarkStart w:name="_p_0D338EF3315E9B41AB8799ED9E8499F5" w:id="1122"/>
            <w:bookmarkStart w:name="_p_26E7BFF24379EF49BC028F986F4C2AF5" w:id="1123"/>
            <w:bookmarkStart w:name="_p_0508C4585BBFD349B60F1B10DD973464" w:id="1124"/>
            <w:bookmarkStart w:name="_p_0911659835881C449E09DAD21EE8CBEB" w:id="1125"/>
            <w:bookmarkStart w:name="_p_463296EEB7D02B498242B2856EB01F08" w:id="1126"/>
            <w:bookmarkStart w:name="_p_8FCC9AD07F05B74F9AE1388A88AF5DE1" w:id="1127"/>
            <w:bookmarkStart w:name="_p_0DF5390C8D0AD04884EB074A26F9B0AA" w:id="1128"/>
            <w:bookmarkStart w:name="_p_99D375AD034BCB488900A563825864E2" w:id="1129"/>
            <w:bookmarkStart w:name="_p_ADBF92E192FA6C42A9D911DE80A6F37A" w:id="1130"/>
            <w:bookmarkStart w:name="_p_82E2C04D9FBEA84BBE9FBBC26864DAE7" w:id="1131"/>
            <w:bookmarkStart w:name="_p_B4FD97EB60E34F4D99F919699A3E88AA" w:id="1132"/>
            <w:bookmarkStart w:name="_p_CF5BDDF9F01344448929CBACF97721FE" w:id="1133"/>
            <w:bookmarkStart w:name="_p_ED3D6303792EA540A536C5A0225B3193" w:id="1134"/>
            <w:bookmarkStart w:name="_p_9CFC508D4E3C6F4E9D4A8374518DB708" w:id="1135"/>
            <w:bookmarkStart w:name="_p_25BA8DFFE372854D97E9F963621FBBD9" w:id="1136"/>
            <w:bookmarkStart w:name="_p_90E96EE97F728D42BF3D9DB7688F1BF9" w:id="1137"/>
            <w:bookmarkStart w:name="_p_245442F7E2860C479B41A1B1CC74DB44" w:id="1138"/>
            <w:bookmarkStart w:name="_p_D8FBD6BD17668D4096FE07BFE4017860" w:id="1139"/>
            <w:bookmarkStart w:name="_p_90A2403C327F724A9BC410BDFB6E7172" w:id="1140"/>
            <w:bookmarkStart w:name="_p_506E5F455326CE48AED6D20150FA070E" w:id="1141"/>
            <w:bookmarkStart w:name="_p_11F741B9C3AA294982E62A1A3FABA305" w:id="1142"/>
            <w:bookmarkStart w:name="_p_912A8E277D11B94FAD0233EE87A9704C" w:id="1143"/>
            <w:bookmarkStart w:name="_p_69854191FB522640AE1B3785A9A6C64F" w:id="1144"/>
            <w:bookmarkStart w:name="_p_18ECDFB31C25594FA9FFB06A94BC5C2F" w:id="1145"/>
            <w:bookmarkStart w:name="_p_B1D7AE2180068C4499C8FA8D6DE26026" w:id="1146"/>
            <w:bookmarkStart w:name="_p_ADAD56BA49B2D244BA197FFB8C99EC3E" w:id="1147"/>
            <w:bookmarkStart w:name="_p_FCCFBC27D0FB924297E58DDC5B0510D6" w:id="1148"/>
            <w:bookmarkStart w:name="_p_83E16E478BF2FF438886CCD60517EEA0" w:id="1149"/>
            <w:bookmarkStart w:name="_p_A3428821D0CC7146A5B2EDAFF4178521" w:id="1150"/>
            <w:bookmarkStart w:name="_p_029BC68764E7EF4391017FD6B8413A1B" w:id="1151"/>
            <w:bookmarkStart w:name="_p_ED2BF75EA540834B90CC6075DA7A261E" w:id="1152"/>
            <w:bookmarkStart w:name="_p_9439BFA3802E4E41B609D2BBEC8F4CB2" w:id="1153"/>
            <w:bookmarkStart w:name="_p_892C73E045AF5841B7D4A4D4295C35ED" w:id="1154"/>
            <w:bookmarkStart w:name="_p_39E4F292FC39094096D7720E9DEBF023" w:id="1155"/>
            <w:bookmarkStart w:name="_p_8DC8D4A1D2EAFF41BD79E634792D655C" w:id="1156"/>
            <w:bookmarkStart w:name="_p_DC174B6F39556B47B24E199F314FF05D" w:id="1157"/>
            <w:bookmarkStart w:name="_p_04A1652AA95E8647B6E1F40D16044A77" w:id="1158"/>
            <w:bookmarkStart w:name="_p_B8EBB5F608BAA746A8E68DF5DB36D7AB" w:id="1159"/>
            <w:bookmarkStart w:name="_p_B9B4105EE6D3BB4CA6D392F720B9077B" w:id="1160"/>
            <w:bookmarkStart w:name="_p_5B76F51DD6AEAE44A93345ACA2021DAA" w:id="1161"/>
            <w:bookmarkStart w:name="_p_E2CC2B0413F9D04FB89E02A5113E9BFB" w:id="1162"/>
            <w:bookmarkStart w:name="_p_23631DDD31359D4CAFCD4A4001DF2058" w:id="1163"/>
            <w:bookmarkStart w:name="_p_7943E52E7937F244A37AFACF0A71253A" w:id="1164"/>
            <w:bookmarkStart w:name="_p_F67B89B36F5B3C4E852F4A13496BAD67" w:id="1165"/>
            <w:bookmarkStart w:name="_p_082DE6A0F5838F4DBEC3A48EAF63303C" w:id="1166"/>
            <w:bookmarkStart w:name="_p_204D179E685DFC428706814D3035A0AC" w:id="1167"/>
            <w:bookmarkStart w:name="_p_CAF542720D81E24D90E99F02D3FA16D1" w:id="1168"/>
            <w:bookmarkStart w:name="_p_862464C2D580AB449CA4A2499E3A7699" w:id="1169"/>
            <w:bookmarkStart w:name="_p_EC3DA047A02F26468457B967346ADBBC" w:id="1170"/>
            <w:bookmarkStart w:name="_p_9A6295F6C7FAB1499A3613EFC4DDC1F3" w:id="1171"/>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tc>
      </w:tr>
      <w:tr w:rsidRPr="00452E83" w:rsidR="00083F8A" w:rsidTr="00083F8A" w14:paraId="6FD8E9D8" w14:textId="77777777">
        <w:trPr>
          <w:trHeight w:val="940"/>
        </w:trPr>
        <w:tc>
          <w:tcPr>
            <w:tcW w:w="1649" w:type="dxa"/>
            <w:vMerge/>
            <w:tcBorders>
              <w:top w:val="nil"/>
              <w:left w:val="single" w:color="808080" w:sz="4" w:space="0"/>
              <w:bottom w:val="single" w:color="808080" w:sz="4" w:space="0"/>
            </w:tcBorders>
          </w:tcPr>
          <w:p w:rsidRPr="00452E83" w:rsidR="00083F8A" w:rsidP="007D1649" w:rsidRDefault="00083F8A" w14:paraId="6FD8E9D3" w14:textId="77777777">
            <w:pPr>
              <w:pStyle w:val="Tablebody"/>
              <w:rPr>
                <w:rStyle w:val="Semibold"/>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D4" w14:textId="77777777">
            <w:pPr>
              <w:pStyle w:val="Tablebody"/>
              <w:rPr>
                <w:rFonts w:ascii="Verdana" w:hAnsi="Verdana"/>
              </w:rPr>
            </w:pPr>
            <w:r w:rsidRPr="00452E83">
              <w:rPr>
                <w:rFonts w:ascii="Verdana" w:hAnsi="Verdana"/>
              </w:rPr>
              <w:t>Provide climate database and archiving services, at the request of NMHSs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D5"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National databases with metadata, accessible to the NMHS in question (backup service, development site, etc.)</w:t>
            </w:r>
            <w:bookmarkStart w:name="_p_4DB871D3DD65D845B37484B9578C278C" w:id="1172"/>
            <w:bookmarkEnd w:id="1172"/>
          </w:p>
          <w:p w:rsidRPr="00452E83" w:rsidR="00083F8A" w:rsidP="007D1649" w:rsidRDefault="00083F8A" w14:paraId="6FD8E9D6" w14:textId="77777777">
            <w:pPr>
              <w:pStyle w:val="Tablebody"/>
              <w:rPr>
                <w:rFonts w:ascii="Verdana" w:hAnsi="Verdana"/>
              </w:rPr>
            </w:pPr>
            <w:r w:rsidRPr="00452E83">
              <w:rPr>
                <w:rStyle w:val="Semibolditalic"/>
                <w:rFonts w:ascii="Verdana" w:hAnsi="Verdana"/>
              </w:rPr>
              <w:t>Elements:</w:t>
            </w:r>
            <w:r w:rsidRPr="00452E83">
              <w:rPr>
                <w:rFonts w:ascii="Verdana" w:hAnsi="Verdana"/>
              </w:rPr>
              <w:t xml:space="preserve"> As determined by NMHS</w:t>
            </w:r>
            <w:bookmarkStart w:name="_p_2465978E4A86A742A78BF45C64A5C382" w:id="1173"/>
            <w:bookmarkEnd w:id="1173"/>
          </w:p>
          <w:p w:rsidRPr="00452E83" w:rsidR="00083F8A" w:rsidP="007D1649" w:rsidRDefault="00083F8A" w14:paraId="6FD8E9D7" w14:textId="77777777">
            <w:pPr>
              <w:pStyle w:val="Tablebody"/>
              <w:rPr>
                <w:rFonts w:ascii="Verdana" w:hAnsi="Verdana"/>
              </w:rPr>
            </w:pPr>
            <w:r w:rsidRPr="00452E83">
              <w:rPr>
                <w:rStyle w:val="Semibolditalic"/>
                <w:rFonts w:ascii="Verdana" w:hAnsi="Verdana"/>
              </w:rPr>
              <w:t>Update:</w:t>
            </w:r>
            <w:r w:rsidRPr="00452E83">
              <w:rPr>
                <w:rFonts w:ascii="Verdana" w:hAnsi="Verdana"/>
              </w:rPr>
              <w:t xml:space="preserve"> At the request of NMHS</w:t>
            </w:r>
            <w:bookmarkStart w:name="_p_E8A7DDDED717A449B17139C37E955491" w:id="1174"/>
            <w:bookmarkStart w:name="_p_BB5BF9B35CE0BF4489F0DF32A6A8BE84" w:id="1175"/>
            <w:bookmarkStart w:name="_p_CA5BC2C8C291F5488051601DB8B07ABB" w:id="1176"/>
            <w:bookmarkStart w:name="_p_620BF865672EB64EA4D0C35016CC32A1" w:id="1177"/>
            <w:bookmarkStart w:name="_p_0179969B836E5B4CBF09BFEDB27AF21B" w:id="1178"/>
            <w:bookmarkStart w:name="_p_6DA89FCC908BA2468E1BB8F5B7352204" w:id="1179"/>
            <w:bookmarkStart w:name="_p_64A34BEA033B47499A81E8270BF4D891" w:id="1180"/>
            <w:bookmarkStart w:name="_p_8023B20C74B46A44A2145E669FE9C41E" w:id="1181"/>
            <w:bookmarkStart w:name="_p_BA262F584BAA774F9E94EC56FDA04E95" w:id="1182"/>
            <w:bookmarkStart w:name="_p_9D316C00CD42114B8315366A171EF8C0" w:id="1183"/>
            <w:bookmarkStart w:name="_p_3A8952F6BA91A2438429BF747C595CE4" w:id="1184"/>
            <w:bookmarkStart w:name="_p_B43D145996698341ACDBC7D4CB073E74" w:id="1185"/>
            <w:bookmarkStart w:name="_p_50238510341B2A448D2AD90FC40A16BF" w:id="1186"/>
            <w:bookmarkStart w:name="_p_59A58D703507064D96D91C7B3F08F5D4" w:id="1187"/>
            <w:bookmarkStart w:name="_p_38FB6687F99DE947A4487739105DE020" w:id="1188"/>
            <w:bookmarkStart w:name="_p_4663805064609B459661169E8E8F2651" w:id="1189"/>
            <w:bookmarkStart w:name="_p_5F181CA9F1D71040B539B52288EEB2D1" w:id="1190"/>
            <w:bookmarkStart w:name="_p_748DB34F8DF704438F55909DF2B8C806" w:id="1191"/>
            <w:bookmarkStart w:name="_p_E06DF8A5E5D6B647B00C2B54CBFC6194" w:id="1192"/>
            <w:bookmarkStart w:name="_p_9D227B4EDACF414890B0BF82A5D4AB8B" w:id="1193"/>
            <w:bookmarkStart w:name="_p_B19E85B1D7E4934AB5AC31FB451D18D0" w:id="1194"/>
            <w:bookmarkStart w:name="_p_280955E67354A94A9F4281F6AD3F8629" w:id="1195"/>
            <w:bookmarkStart w:name="_p_4AABA15EC48B5F488A850700842A64B8" w:id="1196"/>
            <w:bookmarkStart w:name="_p_F75B2AC0E4D0D643BBDD699F288C8726" w:id="1197"/>
            <w:bookmarkStart w:name="_p_BF99B2154436A54484AE5C23E271E7D9" w:id="1198"/>
            <w:bookmarkStart w:name="_p_74FBF99C004B844E815B6596C1E33D68" w:id="1199"/>
            <w:bookmarkStart w:name="_p_145EF3BB7638C54FB2AE633A5400AFDD" w:id="1200"/>
            <w:bookmarkStart w:name="_p_089ED0F0CE78CF4EB0828235994BF9D4" w:id="1201"/>
            <w:bookmarkStart w:name="_p_64FEDE54DE4CD546B1FEFBACB79AF6F0" w:id="1202"/>
            <w:bookmarkStart w:name="_p_35DCF96B9350164FB8A40082CFE63A9A" w:id="1203"/>
            <w:bookmarkStart w:name="_p_85AE7775A7B4374AA134DFA05534C6ED" w:id="1204"/>
            <w:bookmarkStart w:name="_p_F496F17263D47C4FAB2B45D68BB37D0B" w:id="1205"/>
            <w:bookmarkStart w:name="_p_34D5902133B9FE42BFD79BA7E0DAABA2" w:id="1206"/>
            <w:bookmarkStart w:name="_p_87EA8582949B27478C0402B82EC54D50" w:id="1207"/>
            <w:bookmarkStart w:name="_p_88126AC813AA174A88114BA47A5FF8A3" w:id="1208"/>
            <w:bookmarkStart w:name="_p_4A99F0E4AA6E6F4BA4DDCDDAF4311C32" w:id="1209"/>
            <w:bookmarkStart w:name="_p_6B907C8860FD6D48826555B61AF71783" w:id="1210"/>
            <w:bookmarkStart w:name="_p_8F78420FB7F2CA4C9CDA2763581243E6" w:id="1211"/>
            <w:bookmarkStart w:name="_p_FCAE8610D75A104DA0AE79079CC7DE1E" w:id="1212"/>
            <w:bookmarkStart w:name="_p_6398A42E9146CE4988B25ACB64E0BCD3" w:id="1213"/>
            <w:bookmarkStart w:name="_p_ACDEA0ADA709C940A9D9993AC18B10FD" w:id="1214"/>
            <w:bookmarkStart w:name="_p_C19EA1EB82512A4496CA440C28D19D31" w:id="1215"/>
            <w:bookmarkStart w:name="_p_35B301B1C3EB2A478C336F3D33CF2CE5" w:id="1216"/>
            <w:bookmarkStart w:name="_p_C9B4C0C30B022C4FAAC65454A42A84B8" w:id="1217"/>
            <w:bookmarkStart w:name="_p_A277CD168DD4C849A591BEB9B79D08AB" w:id="1218"/>
            <w:bookmarkStart w:name="_p_0CA9356BAD2FD44895C839A7BB780D7C" w:id="1219"/>
            <w:bookmarkStart w:name="_p_CAB4A693BAA1B947B05B2F03400A4767" w:id="1220"/>
            <w:bookmarkStart w:name="_p_10C5278C54352347861353D7B11B8C65" w:id="1221"/>
            <w:bookmarkStart w:name="_p_02D467BDD063FE40B545EFD10395FD92" w:id="1222"/>
            <w:bookmarkStart w:name="_p_547A091FB11C7E4288F55558DC82CB80" w:id="1223"/>
            <w:bookmarkStart w:name="_p_C2E619333B3C5640A06C1FBA47AD8E25" w:id="1224"/>
            <w:bookmarkStart w:name="_p_6FDE578D32CD05498139B478E5DFA8FC" w:id="1225"/>
            <w:bookmarkStart w:name="_p_F568A76243443449928B6E35FA108A76" w:id="1226"/>
            <w:bookmarkStart w:name="_p_235051B92728C248A0DFF211889C544F" w:id="1227"/>
            <w:bookmarkStart w:name="_p_EDC2E389EB225B4F988022318A3CE749" w:id="1228"/>
            <w:bookmarkStart w:name="_p_05B504995BC009459DE008878D792643" w:id="1229"/>
            <w:bookmarkStart w:name="_p_F6CB6E32AF252B4DA7E29BF53E9C1A2E" w:id="1230"/>
            <w:bookmarkStart w:name="_p_1BF6AB53F76FF54DBC769CB4E863773A" w:id="1231"/>
            <w:bookmarkStart w:name="_p_1A9ED2C9A4029B44A032EE99C065C743" w:id="1232"/>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tc>
      </w:tr>
      <w:tr w:rsidRPr="00452E83" w:rsidR="00083F8A" w:rsidTr="00083F8A" w14:paraId="6FD8E9DD" w14:textId="77777777">
        <w:trPr>
          <w:trHeight w:val="1060"/>
        </w:trPr>
        <w:tc>
          <w:tcPr>
            <w:tcW w:w="1649" w:type="dxa"/>
            <w:vMerge w:val="restart"/>
            <w:tcBorders>
              <w:top w:val="single" w:color="808080" w:sz="4" w:space="0"/>
              <w:left w:val="single" w:color="808080" w:sz="4" w:space="0"/>
              <w:bottom w:val="single" w:color="808080" w:sz="4" w:space="0"/>
            </w:tcBorders>
          </w:tcPr>
          <w:p w:rsidRPr="00452E83" w:rsidR="00083F8A" w:rsidP="007D1649" w:rsidRDefault="00083F8A" w14:paraId="6FD8E9D9" w14:textId="77777777">
            <w:pPr>
              <w:pStyle w:val="Tablebody"/>
              <w:rPr>
                <w:rStyle w:val="Semibold"/>
                <w:rFonts w:ascii="Verdana" w:hAnsi="Verdana"/>
              </w:rPr>
            </w:pPr>
            <w:r w:rsidRPr="00452E83">
              <w:rPr>
                <w:rStyle w:val="Semibold"/>
                <w:rFonts w:ascii="Verdana" w:hAnsi="Verdana"/>
              </w:rPr>
              <w:t>Training in the use of operational RCC products and services</w:t>
            </w:r>
          </w:p>
        </w:tc>
        <w:tc>
          <w:tcPr>
            <w:tcW w:w="3053" w:type="dxa"/>
            <w:tcBorders>
              <w:top w:val="single" w:color="808080" w:sz="4" w:space="0"/>
              <w:bottom w:val="single" w:color="808080" w:sz="4" w:space="0"/>
            </w:tcBorders>
          </w:tcPr>
          <w:p w:rsidRPr="00452E83" w:rsidR="00083F8A" w:rsidP="007D1649" w:rsidRDefault="00083F8A" w14:paraId="6FD8E9DA" w14:textId="77777777">
            <w:pPr>
              <w:pStyle w:val="Tablebody"/>
              <w:rPr>
                <w:rFonts w:ascii="Verdana" w:hAnsi="Verdana"/>
              </w:rPr>
            </w:pPr>
            <w:r w:rsidRPr="00452E83">
              <w:rPr>
                <w:rFonts w:ascii="Verdana" w:hAnsi="Verdana"/>
              </w:rPr>
              <w:t>Provide information on methodologies and product specifications for mandatory RCC products, and provide guidance on their use</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DB"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Manuals, guidance documents and information notes</w:t>
            </w:r>
            <w:bookmarkStart w:name="_p_F0E66322CF66DC43B230D9ADC91F26B4" w:id="1233"/>
            <w:bookmarkEnd w:id="1233"/>
          </w:p>
          <w:p w:rsidRPr="00452E83" w:rsidR="00083F8A" w:rsidP="007D1649" w:rsidRDefault="00083F8A" w14:paraId="6FD8E9DC" w14:textId="77777777">
            <w:pPr>
              <w:pStyle w:val="Tablebody"/>
              <w:rPr>
                <w:rFonts w:ascii="Verdana" w:hAnsi="Verdana"/>
              </w:rPr>
            </w:pPr>
            <w:r w:rsidRPr="00452E83">
              <w:rPr>
                <w:rStyle w:val="Semibolditalic"/>
                <w:rFonts w:ascii="Verdana" w:hAnsi="Verdana"/>
              </w:rPr>
              <w:t>Update frequency:</w:t>
            </w:r>
            <w:r w:rsidRPr="00452E83">
              <w:rPr>
                <w:rFonts w:ascii="Verdana" w:hAnsi="Verdana"/>
              </w:rPr>
              <w:t xml:space="preserve"> When methods/products are revised, introduced or discontinued</w:t>
            </w:r>
            <w:bookmarkStart w:name="_p_538E447E1200BA41ABB91757C8168139" w:id="1234"/>
            <w:bookmarkStart w:name="_p_2337CC5B21DF9342B179B0ACF75F6423" w:id="1235"/>
            <w:bookmarkStart w:name="_p_C1DD22DDE9A5A046A6294B7F00F098E1" w:id="1236"/>
            <w:bookmarkStart w:name="_p_BE6C2088E4A6054C972E06DD0DC3EB7E" w:id="1237"/>
            <w:bookmarkStart w:name="_p_813122FD699A17439275FA3B7022C98E" w:id="1238"/>
            <w:bookmarkStart w:name="_p_43B4BE86394EAB45BF9BB7E830066963" w:id="1239"/>
            <w:bookmarkStart w:name="_p_7134433DBBBA1A4B88DC6B90523ABFFD" w:id="1240"/>
            <w:bookmarkStart w:name="_p_BCB46B7B77A1B5468A2B12793DDD3019" w:id="1241"/>
            <w:bookmarkStart w:name="_p_A26BC98DDAC3134C8E60BF8F8B4C65B0" w:id="1242"/>
            <w:bookmarkStart w:name="_p_F4E1FC9CE7904C4482BEFA1DB9DAFE8A" w:id="1243"/>
            <w:bookmarkStart w:name="_p_C9ECA8144D525E44ADCC1AD1D799CB80" w:id="1244"/>
            <w:bookmarkStart w:name="_p_73E2BDD65483F04B875F03430C781446" w:id="1245"/>
            <w:bookmarkStart w:name="_p_A7B4DD3648EA3345BDDC8E0908D80345" w:id="1246"/>
            <w:bookmarkStart w:name="_p_32BE7614ECB9B4498508733AB1C7839A" w:id="1247"/>
            <w:bookmarkStart w:name="_p_7AC3103D10523544845BF39A14EEB2EB" w:id="1248"/>
            <w:bookmarkStart w:name="_p_8BF8CD39EB691845BF1352B67B4CDD1C" w:id="1249"/>
            <w:bookmarkStart w:name="_p_064CE884DCEAFC4AB23C85517FF775E3" w:id="1250"/>
            <w:bookmarkStart w:name="_p_689ACC948B0248499AF2CD02CB5AC206" w:id="1251"/>
            <w:bookmarkStart w:name="_p_946D566EBD86284F884DE5806F1FFF9B" w:id="1252"/>
            <w:bookmarkStart w:name="_p_6035BD759FAA514FB33EB286B60DEA2F" w:id="1253"/>
            <w:bookmarkStart w:name="_p_EB88C2A828076E4AA076AA3857BE69B6" w:id="1254"/>
            <w:bookmarkStart w:name="_p_AE7F4C3493F4374888C5981F13E77196" w:id="1255"/>
            <w:bookmarkStart w:name="_p_89F24A6E922A4B41A1ED2E456CE66CCA" w:id="1256"/>
            <w:bookmarkStart w:name="_p_06093DCAF540E642AA6C33B3EA67A105" w:id="1257"/>
            <w:bookmarkStart w:name="_p_BD0B38B8E06BC643B7D8C4B3E290DFF3" w:id="1258"/>
            <w:bookmarkStart w:name="_p_022CDC887ADE504C81510CA257555A54" w:id="1259"/>
            <w:bookmarkStart w:name="_p_61EADA085BD93743A871D39A57BBD6F3" w:id="1260"/>
            <w:bookmarkStart w:name="_p_7FA0CD26D659174CA60DD78D6385C49B" w:id="1261"/>
            <w:bookmarkStart w:name="_p_A92EECDEC016384CB820961F53AEB42D" w:id="1262"/>
            <w:bookmarkStart w:name="_p_01AB8DC9344F884B94828C298E9E547C" w:id="1263"/>
            <w:bookmarkStart w:name="_p_A77E14269BD12B4295D080BE81BBA96E" w:id="1264"/>
            <w:bookmarkStart w:name="_p_A3A36E144D47FB4AA109A4F55170430A" w:id="1265"/>
            <w:bookmarkStart w:name="_p_989E6A9EC1B4A04D96DC1BC8A0004427" w:id="1266"/>
            <w:bookmarkStart w:name="_p_28104EBF542A8040A6F8F88F8F527DCE" w:id="1267"/>
            <w:bookmarkStart w:name="_p_D4E135B1DACD6A4189EC6AB8456AE0BB" w:id="1268"/>
            <w:bookmarkStart w:name="_p_2C0FAB61959C514784B57DF9C23DF486" w:id="1269"/>
            <w:bookmarkStart w:name="_p_E392C49BE4236B4DB9B3AC8777A6A192" w:id="1270"/>
            <w:bookmarkStart w:name="_p_4B1D35DF01D42D42888A996D08DB5519" w:id="1271"/>
            <w:bookmarkStart w:name="_p_BE34340903C4724B8F1D7F03062D0A9C" w:id="1272"/>
            <w:bookmarkStart w:name="_p_AAF2ADA1C68CF54A9DFC87BFD7A7F338" w:id="1273"/>
            <w:bookmarkStart w:name="_p_450B646CE293C94288FCA6EE04AD2174" w:id="1274"/>
            <w:bookmarkStart w:name="_p_7C3B014FE756274AB7C15F1AA259039B" w:id="1275"/>
            <w:bookmarkStart w:name="_p_88A2A6C8A4FE39408CA0480B1331BC64" w:id="1276"/>
            <w:bookmarkStart w:name="_p_F39D5E105A6C364C9A2113DB8051F1E8" w:id="1277"/>
            <w:bookmarkStart w:name="_p_6FECEB6C09AD4D44AB0658AB30712FDA" w:id="1278"/>
            <w:bookmarkStart w:name="_p_9173278B787C5C4EA3729C13445A7AB4" w:id="1279"/>
            <w:bookmarkStart w:name="_p_A706CC946986884DBFEBE70152FE4171" w:id="1280"/>
            <w:bookmarkStart w:name="_p_DF1D2022A06D144CB0C82545FDADD2C6" w:id="1281"/>
            <w:bookmarkStart w:name="_p_7DD4EDAF672FC54D92705699452CA798" w:id="1282"/>
            <w:bookmarkStart w:name="_p_876A98294C3231428181EE6D3619DAC0" w:id="1283"/>
            <w:bookmarkStart w:name="_p_63DEEB3F6A80F14BB513782901D28040" w:id="1284"/>
            <w:bookmarkStart w:name="_p_F3B6AAA293385543929D679009F1653F" w:id="1285"/>
            <w:bookmarkStart w:name="_p_F71EA42F9854194B8B771D8EE3F03CD0" w:id="1286"/>
            <w:bookmarkStart w:name="_p_3023B95D3741914E8E256D41BC329A1E" w:id="1287"/>
            <w:bookmarkStart w:name="_p_799DF4C414D213448AF45A9905D67B92" w:id="1288"/>
            <w:bookmarkStart w:name="_p_ADE25FE1A5144644AD69C0D1ED8A0983" w:id="1289"/>
            <w:bookmarkStart w:name="_p_E7E279D90C8F2E4A819EBE916C4F92B4" w:id="1290"/>
            <w:bookmarkStart w:name="_p_4D20B1EE448B8C49B1659A7E47F36D5C" w:id="1291"/>
            <w:bookmarkStart w:name="_p_11FBBCA4CAD644478185864E7CE2384E" w:id="1292"/>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tc>
      </w:tr>
      <w:tr w:rsidRPr="00452E83" w:rsidR="00083F8A" w:rsidTr="00083F8A" w14:paraId="6FD8E9E1" w14:textId="77777777">
        <w:trPr>
          <w:trHeight w:val="680"/>
        </w:trPr>
        <w:tc>
          <w:tcPr>
            <w:tcW w:w="1649" w:type="dxa"/>
            <w:vMerge/>
            <w:tcBorders>
              <w:top w:val="nil"/>
              <w:left w:val="single" w:color="808080" w:sz="4" w:space="0"/>
              <w:bottom w:val="single" w:color="808080" w:sz="4" w:space="0"/>
            </w:tcBorders>
          </w:tcPr>
          <w:p w:rsidRPr="00452E83" w:rsidR="00083F8A" w:rsidP="007D1649" w:rsidRDefault="00083F8A" w14:paraId="6FD8E9DE" w14:textId="77777777">
            <w:pPr>
              <w:pStyle w:val="Tablebody"/>
              <w:rPr>
                <w:rFonts w:ascii="Verdana" w:hAnsi="Verdana"/>
              </w:rPr>
            </w:pPr>
          </w:p>
        </w:tc>
        <w:tc>
          <w:tcPr>
            <w:tcW w:w="3053" w:type="dxa"/>
            <w:tcBorders>
              <w:top w:val="single" w:color="808080" w:sz="4" w:space="0"/>
              <w:bottom w:val="single" w:color="808080" w:sz="4" w:space="0"/>
            </w:tcBorders>
          </w:tcPr>
          <w:p w:rsidRPr="00452E83" w:rsidR="00083F8A" w:rsidP="007D1649" w:rsidRDefault="00083F8A" w14:paraId="6FD8E9DF" w14:textId="77777777">
            <w:pPr>
              <w:pStyle w:val="Tablebody"/>
              <w:rPr>
                <w:rFonts w:ascii="Verdana" w:hAnsi="Verdana"/>
              </w:rPr>
            </w:pPr>
            <w:r w:rsidRPr="00452E83">
              <w:rPr>
                <w:rFonts w:ascii="Verdana" w:hAnsi="Verdana"/>
              </w:rPr>
              <w:t>Coordinate training for RCC users in interpretation and use of mandatory RCC products</w:t>
            </w:r>
          </w:p>
        </w:tc>
        <w:tc>
          <w:tcPr>
            <w:tcW w:w="4927" w:type="dxa"/>
            <w:tcBorders>
              <w:top w:val="single" w:color="808080" w:sz="4" w:space="0"/>
              <w:bottom w:val="single" w:color="808080" w:sz="4" w:space="0"/>
              <w:right w:val="single" w:color="808080" w:sz="4" w:space="0"/>
            </w:tcBorders>
          </w:tcPr>
          <w:p w:rsidRPr="00452E83" w:rsidR="00083F8A" w:rsidP="007D1649" w:rsidRDefault="00083F8A" w14:paraId="6FD8E9E0" w14:textId="77777777">
            <w:pPr>
              <w:pStyle w:val="Tablebody"/>
              <w:rPr>
                <w:rFonts w:ascii="Verdana" w:hAnsi="Verdana"/>
              </w:rPr>
            </w:pPr>
            <w:r w:rsidRPr="00452E83">
              <w:rPr>
                <w:rStyle w:val="Semibolditalic"/>
                <w:rFonts w:ascii="Verdana" w:hAnsi="Verdana"/>
              </w:rPr>
              <w:t>Products:</w:t>
            </w:r>
            <w:r w:rsidRPr="00452E83">
              <w:rPr>
                <w:rFonts w:ascii="Verdana" w:hAnsi="Verdana"/>
              </w:rPr>
              <w:t xml:space="preserve"> Survey and analysis of regional training needs, and proposals for training activities</w:t>
            </w:r>
            <w:bookmarkStart w:name="_p_FCFD1DF535165F45846A7FF4B8C7C544" w:id="1293"/>
            <w:bookmarkEnd w:id="1293"/>
          </w:p>
        </w:tc>
      </w:tr>
    </w:tbl>
    <w:p w:rsidRPr="00452E83" w:rsidR="00083F8A" w:rsidP="00083F8A" w:rsidRDefault="00083F8A" w14:paraId="6FD8E9E2" w14:textId="77777777">
      <w:pPr>
        <w:pStyle w:val="Note"/>
      </w:pPr>
      <w:r w:rsidRPr="00452E83">
        <w:t>Note:</w:t>
      </w:r>
      <w:r w:rsidRPr="00452E83">
        <w:tab/>
      </w:r>
      <w:r w:rsidRPr="00452E83">
        <w:t xml:space="preserve">An RCC is expected to perform certain functions (for example, for homogeneity testing; database management; metadata management; statistical evaluation of climate data) using procedures proposed in the </w:t>
      </w:r>
      <w:r w:rsidRPr="00452E83">
        <w:rPr>
          <w:rStyle w:val="Italic"/>
        </w:rPr>
        <w:t>Guide to Climatological Practices</w:t>
      </w:r>
      <w:r w:rsidRPr="00452E83">
        <w:t xml:space="preserve"> (WMO-No. 100) and in other official </w:t>
      </w:r>
      <w:r w:rsidRPr="00452E83">
        <w:rPr>
          <w:strike/>
          <w:color w:val="FF0000"/>
          <w:u w:val="dash"/>
        </w:rPr>
        <w:t>CCl</w:t>
      </w:r>
      <w:r w:rsidRPr="00452E83">
        <w:t xml:space="preserve"> </w:t>
      </w:r>
      <w:r w:rsidRPr="00452E83">
        <w:rPr>
          <w:color w:val="008000"/>
          <w:u w:val="dash"/>
        </w:rPr>
        <w:t>SERCOM/SC-CLI</w:t>
      </w:r>
      <w:r w:rsidRPr="00452E83">
        <w:t xml:space="preserve"> guidance documents.</w:t>
      </w:r>
      <w:bookmarkStart w:name="_p_AA2FE03301FC3340808D6E887373580D" w:id="1294"/>
      <w:bookmarkEnd w:id="1294"/>
    </w:p>
    <w:p w:rsidRPr="00452E83" w:rsidR="009B63D3" w:rsidP="009B63D3" w:rsidRDefault="009B63D3" w14:paraId="6FD8E9E3" w14:textId="77777777">
      <w:pPr>
        <w:pStyle w:val="WMOBodyText"/>
        <w:jc w:val="center"/>
      </w:pPr>
      <w:r w:rsidRPr="00452E83">
        <w:t>__________</w:t>
      </w:r>
    </w:p>
    <w:p w:rsidRPr="00452E83" w:rsidR="009B63D3" w:rsidP="009B63D3" w:rsidRDefault="009B63D3" w14:paraId="6FD8E9E4" w14:textId="77777777">
      <w:pPr>
        <w:tabs>
          <w:tab w:val="clear" w:pos="1134"/>
        </w:tabs>
        <w:jc w:val="left"/>
        <w:rPr>
          <w:rFonts w:eastAsia="Verdana" w:cs="Verdana"/>
          <w:lang w:eastAsia="zh-TW"/>
        </w:rPr>
      </w:pPr>
      <w:r w:rsidRPr="00452E83">
        <w:br w:type="page"/>
      </w:r>
    </w:p>
    <w:p w:rsidRPr="003E17C3" w:rsidR="00667358" w:rsidP="003E17C3" w:rsidRDefault="00667358" w14:paraId="6FD8E9E5" w14:textId="77777777">
      <w:pPr>
        <w:pStyle w:val="Chapterhead"/>
        <w:spacing w:after="240" w:line="240" w:lineRule="auto"/>
        <w:rPr>
          <w:sz w:val="20"/>
          <w:szCs w:val="20"/>
        </w:rPr>
      </w:pPr>
      <w:r w:rsidRPr="003E17C3">
        <w:rPr>
          <w:sz w:val="20"/>
          <w:szCs w:val="20"/>
        </w:rPr>
        <w:t>APPENDIX 2.2.18. ACCESS TO GLOBAL PRODUCING CENTRE DATA AND VISUALIZATION PRODUCTS HELD BY THE LEAD CENTRE(S) FOR LONG-RANGE FORECAST MULTI-MODEL ENSEMBLES</w:t>
      </w:r>
      <w:bookmarkStart w:name="_p_D644D62736342741A5032D70A170B9F7" w:id="1295"/>
      <w:bookmarkEnd w:id="1295"/>
    </w:p>
    <w:p w:rsidRPr="00452E83" w:rsidR="00667358" w:rsidP="003E17C3" w:rsidRDefault="00667358" w14:paraId="6FD8E9E6" w14:textId="77777777">
      <w:pPr>
        <w:pStyle w:val="Indent1"/>
        <w:tabs>
          <w:tab w:val="clear" w:pos="480"/>
        </w:tabs>
        <w:ind w:left="567"/>
      </w:pPr>
      <w:r w:rsidRPr="00452E83">
        <w:t>(a)</w:t>
      </w:r>
      <w:r w:rsidRPr="00452E83">
        <w:tab/>
      </w:r>
      <w:r w:rsidRPr="00452E83">
        <w:t>Access to GPC data from the Lead Centre(s) for LRFMME websites will be password</w:t>
      </w:r>
      <w:r w:rsidR="00B44E45">
        <w:t>-</w:t>
      </w:r>
      <w:bookmarkStart w:name="_p_59E6B2EAEAA89643B2434BA5D13D5BA9" w:id="1296"/>
      <w:bookmarkEnd w:id="1296"/>
      <w:r w:rsidR="002D7213">
        <w:t>protected;</w:t>
      </w:r>
    </w:p>
    <w:p w:rsidRPr="00452E83" w:rsidR="00667358" w:rsidP="003E17C3" w:rsidRDefault="00667358" w14:paraId="6FD8E9E7" w14:textId="77777777">
      <w:pPr>
        <w:pStyle w:val="Indent1"/>
        <w:tabs>
          <w:tab w:val="clear" w:pos="480"/>
        </w:tabs>
        <w:ind w:left="567"/>
      </w:pPr>
      <w:r w:rsidRPr="00452E83">
        <w:t>(b)</w:t>
      </w:r>
      <w:r w:rsidRPr="00452E83">
        <w:tab/>
      </w:r>
      <w:r w:rsidRPr="00452E83">
        <w:t xml:space="preserve">Digital GPC data will be redistributed only in cases where the GPC data policy allows it. In other cases, requests for GPC output should be referred to the relevant </w:t>
      </w:r>
      <w:bookmarkStart w:name="_p_F34949AF811E2A4DBC5890C61394652B" w:id="1297"/>
      <w:bookmarkEnd w:id="1297"/>
      <w:r w:rsidR="002D7213">
        <w:t>GPC;</w:t>
      </w:r>
    </w:p>
    <w:p w:rsidRPr="00452E83" w:rsidR="00667358" w:rsidP="003E17C3" w:rsidRDefault="00667358" w14:paraId="6FD8E9E8" w14:textId="77777777">
      <w:pPr>
        <w:pStyle w:val="Indent1"/>
        <w:tabs>
          <w:tab w:val="clear" w:pos="480"/>
        </w:tabs>
        <w:ind w:left="567"/>
      </w:pPr>
      <w:r w:rsidRPr="00452E83">
        <w:t>(c)</w:t>
      </w:r>
      <w:r w:rsidRPr="00452E83">
        <w:tab/>
      </w:r>
      <w:r w:rsidRPr="00452E83">
        <w:t>Formally designated GPCs and RCCs, NMHSs and institutions coordinating RCOFs are eligible for password-protected access to information held and produced by the Lead Centre(s) for LRFMME. Entities that are in demonstration phase to seek designation as GPCs or RCCs are also eligible for password-protected access to information held and produced by the Lead Centre(s) for LRFMME, provided a formal notification has been issued in this regard by the WMO Secretary-</w:t>
      </w:r>
      <w:bookmarkStart w:name="_p_F3AD4E2A5C2A5C4DB33AE16962387E0F" w:id="1298"/>
      <w:bookmarkEnd w:id="1298"/>
      <w:r w:rsidR="002D7213">
        <w:t>General;</w:t>
      </w:r>
    </w:p>
    <w:p w:rsidRPr="00452E83" w:rsidR="00667358" w:rsidP="003E17C3" w:rsidRDefault="00667358" w14:paraId="6FD8E9E9" w14:textId="77777777">
      <w:pPr>
        <w:pStyle w:val="Indent1"/>
        <w:tabs>
          <w:tab w:val="clear" w:pos="480"/>
        </w:tabs>
        <w:ind w:left="567"/>
      </w:pPr>
      <w:r w:rsidRPr="00452E83">
        <w:t>(d)</w:t>
      </w:r>
      <w:r w:rsidRPr="00452E83">
        <w:tab/>
      </w:r>
      <w:r w:rsidRPr="00452E83">
        <w:t xml:space="preserve">Institutions other than, but providing contributions to, those identified in (c) may also request access to Lead Centre(s) for LRFMME products. These institutions, referred to as “supporting institutions”, which include research centres, require endorsement letters from: (i) the Permanent Representative of the country where they are hosted, and (ii) the executive manager of the entity they wish to provide contributions to (that is, RCCs, institutions coordinating RCOFs and NMHSs). The use by supporting institutions of products from the Lead Centre(s) for LRFMME is restricted to assistance of the organizations identified in (c) in their production of official forecast outputs. Supporting institutions may not use such products to generate and display or disseminate independent forecast products. Supporting institutions must agree with these restrictions to be eligible for access. Prior to access being granted to an applicant supporting institution, the Lead Centre(s) for LRFMME will refer the application to the </w:t>
      </w:r>
      <w:r w:rsidRPr="00452E83">
        <w:rPr>
          <w:strike/>
          <w:color w:val="FF0000"/>
          <w:u w:val="dash"/>
        </w:rPr>
        <w:t>CBS–CCl Expert Team on Operational Predictions from Sub-seasonal to Longer-time</w:t>
      </w:r>
      <w:r w:rsidR="00E10530">
        <w:rPr>
          <w:strike/>
          <w:color w:val="FF0000"/>
          <w:u w:val="dash"/>
        </w:rPr>
        <w:t xml:space="preserve"> Scales</w:t>
      </w:r>
      <w:r w:rsidRPr="00452E83">
        <w:rPr>
          <w:strike/>
          <w:color w:val="FF0000"/>
          <w:u w:val="dash"/>
        </w:rPr>
        <w:t xml:space="preserve"> (ET-OPSLS)</w:t>
      </w:r>
      <w:r w:rsidRPr="00452E83">
        <w:t xml:space="preserve"> </w:t>
      </w:r>
      <w:r w:rsidRPr="00452E83">
        <w:rPr>
          <w:color w:val="008000"/>
          <w:u w:val="dash"/>
        </w:rPr>
        <w:t>INFCOM/ET-OCPS</w:t>
      </w:r>
      <w:r w:rsidRPr="00452E83">
        <w:t xml:space="preserve"> through the WMO Secretariat, for final consultation and review. Decisions to allow access must be unanimous. The Lead Centre(s) will be informed by the WMO Secretariat of such new users accepted for </w:t>
      </w:r>
      <w:bookmarkStart w:name="_p_57B34159BA489348A5787990F7EDCC3C" w:id="1299"/>
      <w:bookmarkEnd w:id="1299"/>
      <w:r w:rsidR="002D7213">
        <w:t>access;</w:t>
      </w:r>
    </w:p>
    <w:p w:rsidRPr="00452E83" w:rsidR="00667358" w:rsidP="003E17C3" w:rsidRDefault="00667358" w14:paraId="6FD8E9EA" w14:textId="77777777">
      <w:pPr>
        <w:pStyle w:val="Indent1"/>
        <w:tabs>
          <w:tab w:val="clear" w:pos="480"/>
        </w:tabs>
        <w:ind w:left="567"/>
      </w:pPr>
      <w:r w:rsidRPr="00452E83">
        <w:t>(e)</w:t>
      </w:r>
      <w:r w:rsidRPr="00452E83">
        <w:tab/>
      </w:r>
      <w:r w:rsidRPr="00452E83">
        <w:t xml:space="preserve">A list of users provided with password access will be maintained by the Lead Centre(s) for LRFMME and reviewed periodically by the </w:t>
      </w:r>
      <w:r w:rsidRPr="00452E83">
        <w:rPr>
          <w:strike/>
          <w:color w:val="FF0000"/>
          <w:u w:val="dash"/>
        </w:rPr>
        <w:t>CBS–CCl ET-OPSLS</w:t>
      </w:r>
      <w:r w:rsidRPr="00452E83">
        <w:t xml:space="preserve"> </w:t>
      </w:r>
      <w:r w:rsidRPr="00452E83">
        <w:rPr>
          <w:color w:val="008000"/>
          <w:u w:val="dash"/>
        </w:rPr>
        <w:t>INFCOM</w:t>
      </w:r>
      <w:r w:rsidRPr="00452E83">
        <w:t>/</w:t>
      </w:r>
      <w:r w:rsidRPr="00452E83">
        <w:rPr>
          <w:color w:val="008000"/>
          <w:u w:val="dash"/>
        </w:rPr>
        <w:t>ET-OCPS</w:t>
      </w:r>
      <w:r w:rsidRPr="00452E83">
        <w:t>, to measure the degree of effective use and also to identify any changes in status of eligible users, and determine further necessary follow-up.</w:t>
      </w:r>
      <w:bookmarkStart w:name="_p_499984690D9D304980D4933EC13E6AE6" w:id="1300"/>
      <w:bookmarkEnd w:id="1300"/>
    </w:p>
    <w:p w:rsidRPr="00452E83" w:rsidR="00667358" w:rsidP="00667358" w:rsidRDefault="00667358" w14:paraId="6FD8E9EB" w14:textId="77777777">
      <w:pPr>
        <w:pStyle w:val="WMOBodyText"/>
        <w:jc w:val="center"/>
      </w:pPr>
      <w:r w:rsidRPr="00452E83">
        <w:t>__________</w:t>
      </w:r>
    </w:p>
    <w:p w:rsidRPr="00452E83" w:rsidR="006926DD" w:rsidRDefault="006926DD" w14:paraId="6FD8E9EC" w14:textId="77777777">
      <w:pPr>
        <w:tabs>
          <w:tab w:val="clear" w:pos="1134"/>
        </w:tabs>
        <w:jc w:val="left"/>
        <w:rPr>
          <w:color w:val="000000" w:themeColor="text1"/>
          <w:szCs w:val="22"/>
        </w:rPr>
      </w:pPr>
      <w:r w:rsidRPr="00452E83">
        <w:br w:type="page"/>
      </w:r>
    </w:p>
    <w:p w:rsidRPr="003E17C3" w:rsidR="00495200" w:rsidP="003E17C3" w:rsidRDefault="00495200" w14:paraId="6FD8E9ED" w14:textId="77777777">
      <w:pPr>
        <w:pStyle w:val="Chapterhead"/>
        <w:spacing w:after="240" w:line="240" w:lineRule="auto"/>
        <w:rPr>
          <w:sz w:val="20"/>
          <w:szCs w:val="20"/>
        </w:rPr>
      </w:pPr>
      <w:r w:rsidRPr="003E17C3">
        <w:rPr>
          <w:sz w:val="20"/>
          <w:szCs w:val="20"/>
        </w:rPr>
        <w:t>APPENDIX 2.2.19. ACCESS TO DATA AND VISUALIZATION PRODUCTS HELD BY THE LEAD CENTRE(S) FOR ANNUAL TO DECADAL CLIMATE PREDICTION</w:t>
      </w:r>
      <w:bookmarkStart w:name="_p_DED52DD8EF542A41BAEDA91D25C71E24" w:id="1301"/>
      <w:bookmarkEnd w:id="1301"/>
    </w:p>
    <w:p w:rsidRPr="00452E83" w:rsidR="00495200" w:rsidP="003E17C3" w:rsidRDefault="00495200" w14:paraId="6FD8E9EE" w14:textId="77777777">
      <w:pPr>
        <w:pStyle w:val="Indent1"/>
        <w:tabs>
          <w:tab w:val="clear" w:pos="480"/>
        </w:tabs>
        <w:ind w:left="567" w:hanging="567"/>
      </w:pPr>
      <w:r w:rsidRPr="00452E83">
        <w:t>(a)</w:t>
      </w:r>
      <w:r w:rsidRPr="00452E83">
        <w:tab/>
      </w:r>
      <w:r w:rsidRPr="00452E83">
        <w:t>Access to data from the Lead Centre(s) for ADCP websites will be password-</w:t>
      </w:r>
      <w:bookmarkStart w:name="_p_9DB9671EF0B3034A8108E039FEBFFB8D" w:id="1302"/>
      <w:bookmarkEnd w:id="1302"/>
      <w:r w:rsidR="002D7213">
        <w:t>protected;</w:t>
      </w:r>
    </w:p>
    <w:p w:rsidRPr="00452E83" w:rsidR="00495200" w:rsidP="003E17C3" w:rsidRDefault="00495200" w14:paraId="6FD8E9EF" w14:textId="77777777">
      <w:pPr>
        <w:pStyle w:val="Indent1"/>
        <w:tabs>
          <w:tab w:val="clear" w:pos="480"/>
        </w:tabs>
        <w:ind w:left="567" w:hanging="567"/>
      </w:pPr>
      <w:r w:rsidRPr="00452E83">
        <w:t>(b)</w:t>
      </w:r>
      <w:r w:rsidRPr="00452E83">
        <w:tab/>
      </w:r>
      <w:r w:rsidRPr="00452E83">
        <w:t xml:space="preserve">Digital data will be redistributed only in cases where the contributing centre data policy allows it. In other cases, requests for contributing centre output should be referred to the relevant contributing </w:t>
      </w:r>
      <w:bookmarkStart w:name="_p_34846ACCC40A654CBBF8CD63E0E59890" w:id="1303"/>
      <w:bookmarkEnd w:id="1303"/>
      <w:r w:rsidR="002D7213">
        <w:t>centre;</w:t>
      </w:r>
    </w:p>
    <w:p w:rsidRPr="00452E83" w:rsidR="00495200" w:rsidP="003E17C3" w:rsidRDefault="00495200" w14:paraId="6FD8E9F0" w14:textId="77777777">
      <w:pPr>
        <w:pStyle w:val="Indent1"/>
        <w:tabs>
          <w:tab w:val="clear" w:pos="480"/>
        </w:tabs>
        <w:ind w:left="567" w:hanging="567"/>
      </w:pPr>
      <w:r w:rsidRPr="00452E83">
        <w:t>(c)</w:t>
      </w:r>
      <w:r w:rsidRPr="00452E83">
        <w:tab/>
      </w:r>
      <w:r w:rsidRPr="00452E83">
        <w:t xml:space="preserve">Contributing centres, RCCs, NMHSs and institutions coordinating RCOFs are eligible for password-protected access to information held and produced by the Lead Centre(s) for </w:t>
      </w:r>
      <w:bookmarkStart w:name="_p_6D8515D747DB77419609D953A1D1A98C" w:id="1304"/>
      <w:bookmarkEnd w:id="1304"/>
      <w:r w:rsidR="002D7213">
        <w:t>ADCP;</w:t>
      </w:r>
    </w:p>
    <w:p w:rsidRPr="00452E83" w:rsidR="00495200" w:rsidP="003E17C3" w:rsidRDefault="00495200" w14:paraId="6FD8E9F1" w14:textId="77777777">
      <w:pPr>
        <w:pStyle w:val="Indent1"/>
        <w:tabs>
          <w:tab w:val="clear" w:pos="480"/>
        </w:tabs>
        <w:ind w:left="567" w:hanging="567"/>
      </w:pPr>
      <w:r w:rsidRPr="00452E83">
        <w:t>(d)</w:t>
      </w:r>
      <w:r w:rsidRPr="00452E83">
        <w:tab/>
      </w:r>
      <w:r w:rsidRPr="00452E83">
        <w:t xml:space="preserve">Institutions other than those identified in (c) above may also request access to Lead Centre(s) for ADCP products. These institutions, including research centres, may not use Lead Centre(s) for ADCP products to generate and display/disseminate independent products for operational forecasting. These institutions must agree with these restrictions to be eligible for access. Prior to access being granted to an applicant institution, the Lead Centre(s) for ADCP will refer the application to the </w:t>
      </w:r>
      <w:r w:rsidRPr="00452E83">
        <w:rPr>
          <w:strike/>
          <w:color w:val="FF0000"/>
          <w:u w:val="dash"/>
        </w:rPr>
        <w:t>CBS–CCl IPET-OPSLS</w:t>
      </w:r>
      <w:r w:rsidRPr="00452E83">
        <w:t xml:space="preserve"> </w:t>
      </w:r>
      <w:r w:rsidRPr="00452E83">
        <w:rPr>
          <w:color w:val="008000"/>
          <w:u w:val="dash"/>
        </w:rPr>
        <w:t>INFCOM/ET-OCPS</w:t>
      </w:r>
      <w:r w:rsidRPr="00452E83">
        <w:t xml:space="preserve"> through the WMO Secretariat for final consultation and review. Decisions to allow access must be unanimous. The Lead Centre(s) will be informed by the WMO Secretariat of such new users accepted for </w:t>
      </w:r>
      <w:bookmarkStart w:name="_p_867549AC6C946443959DEAC3A1B80DE4" w:id="1305"/>
      <w:bookmarkEnd w:id="1305"/>
      <w:r w:rsidR="002D7213">
        <w:t>access;</w:t>
      </w:r>
    </w:p>
    <w:p w:rsidRPr="00452E83" w:rsidR="00495200" w:rsidP="003E17C3" w:rsidRDefault="00495200" w14:paraId="6FD8E9F2" w14:textId="77777777">
      <w:pPr>
        <w:pStyle w:val="Indent1"/>
        <w:tabs>
          <w:tab w:val="clear" w:pos="480"/>
        </w:tabs>
        <w:ind w:left="567" w:hanging="567"/>
      </w:pPr>
      <w:r w:rsidRPr="00452E83">
        <w:t>(e)</w:t>
      </w:r>
      <w:r w:rsidRPr="00452E83">
        <w:tab/>
      </w:r>
      <w:r w:rsidRPr="00452E83">
        <w:t xml:space="preserve">A list of users provided with password access will be maintained by the Lead Centre for ADCP and reviewed periodically by the </w:t>
      </w:r>
      <w:r w:rsidRPr="00452E83">
        <w:rPr>
          <w:strike/>
          <w:color w:val="FF0000"/>
          <w:u w:val="dash"/>
        </w:rPr>
        <w:t>CBS–CCl IPET-OPSLS</w:t>
      </w:r>
      <w:r w:rsidRPr="00452E83">
        <w:t xml:space="preserve"> </w:t>
      </w:r>
      <w:r w:rsidRPr="00452E83">
        <w:rPr>
          <w:color w:val="008000"/>
          <w:u w:val="dash"/>
        </w:rPr>
        <w:t>INFCOM/ET-OCPS</w:t>
      </w:r>
      <w:r w:rsidRPr="00452E83">
        <w:t>, to measure the degree of effective use and also to identify any changes in status of eligible users, and determine further necessary follow-up.</w:t>
      </w:r>
      <w:bookmarkStart w:name="_p_2C1A41767288204F947C4B3CC3D54ACD" w:id="1306"/>
      <w:bookmarkEnd w:id="1306"/>
    </w:p>
    <w:p w:rsidRPr="00452E83" w:rsidR="00495200" w:rsidP="00495200" w:rsidRDefault="00495200" w14:paraId="6FD8E9F3" w14:textId="77777777">
      <w:pPr>
        <w:pStyle w:val="WMOBodyText"/>
        <w:jc w:val="center"/>
      </w:pPr>
      <w:r w:rsidRPr="00452E83">
        <w:t>__________</w:t>
      </w:r>
    </w:p>
    <w:p w:rsidRPr="00452E83" w:rsidR="00495200" w:rsidP="00495200" w:rsidRDefault="00495200" w14:paraId="6FD8E9F4" w14:textId="77777777">
      <w:pPr>
        <w:tabs>
          <w:tab w:val="clear" w:pos="1134"/>
        </w:tabs>
        <w:jc w:val="left"/>
        <w:rPr>
          <w:color w:val="000000" w:themeColor="text1"/>
          <w:szCs w:val="22"/>
        </w:rPr>
      </w:pPr>
      <w:r w:rsidRPr="00452E83">
        <w:br w:type="page"/>
      </w:r>
    </w:p>
    <w:p w:rsidRPr="003E17C3" w:rsidR="00DC7293" w:rsidP="003E17C3" w:rsidRDefault="00DC7293" w14:paraId="6FD8E9F5" w14:textId="77777777">
      <w:pPr>
        <w:pStyle w:val="Chapterhead"/>
        <w:spacing w:after="240" w:line="240" w:lineRule="auto"/>
        <w:rPr>
          <w:sz w:val="20"/>
          <w:szCs w:val="20"/>
        </w:rPr>
      </w:pPr>
      <w:r w:rsidRPr="003E17C3">
        <w:rPr>
          <w:sz w:val="20"/>
          <w:szCs w:val="20"/>
        </w:rPr>
        <w:t>APPENDIX 2.2.22. ACTIVATION OF THE SUPPORT FOR NUCLEAR EMERGENCY RESPONSE AND STANDARDS IN THE PROVISION OF INTERNATIONAL SERVICES BY REGIONAL SPECIALIZED METEOROLOGICAL CENTRES</w:t>
      </w:r>
      <w:bookmarkStart w:name="_p_91DA56630431BC4DA259F861D6E11CA9" w:id="1307"/>
      <w:bookmarkEnd w:id="1307"/>
    </w:p>
    <w:p w:rsidRPr="00452E83" w:rsidR="00DC7293" w:rsidP="00DC7293" w:rsidRDefault="00DC7293" w14:paraId="6FD8E9F6" w14:textId="77777777">
      <w:pPr>
        <w:pStyle w:val="Heading2NOToC"/>
        <w:rPr>
          <w:rFonts w:ascii="Verdana" w:hAnsi="Verdana"/>
          <w:sz w:val="20"/>
          <w:szCs w:val="20"/>
        </w:rPr>
      </w:pPr>
      <w:r w:rsidRPr="00452E83">
        <w:rPr>
          <w:rFonts w:ascii="Verdana" w:hAnsi="Verdana"/>
          <w:sz w:val="20"/>
          <w:szCs w:val="20"/>
        </w:rPr>
        <w:t>Notification of WMO</w:t>
      </w:r>
      <w:bookmarkStart w:name="_p_AB4075EA010B834998E7E90D961A4FEA" w:id="1308"/>
      <w:bookmarkEnd w:id="1308"/>
    </w:p>
    <w:p w:rsidRPr="00452E83" w:rsidR="00DC7293" w:rsidP="00DC7293" w:rsidRDefault="00DC7293" w14:paraId="6FD8E9F7" w14:textId="77777777">
      <w:pPr>
        <w:pStyle w:val="Bodytext1"/>
        <w:rPr>
          <w:rFonts w:ascii="Verdana" w:hAnsi="Verdana"/>
          <w:sz w:val="20"/>
          <w:szCs w:val="20"/>
        </w:rPr>
      </w:pPr>
      <w:r w:rsidRPr="00452E83">
        <w:rPr>
          <w:rFonts w:ascii="Verdana" w:hAnsi="Verdana"/>
          <w:sz w:val="20"/>
          <w:szCs w:val="20"/>
        </w:rPr>
        <w:t xml:space="preserve">Within the framework of the Convention on Early Notification of a Nuclear Accident, IAEA informs the WMO Secretariat and the Data Collection or Production Centre (DCPC) of Regional Telecommunication Hub (RTH) Offenbach (Germany) of the status of the emergency. If needed, IAEA will request support from the WMO RSMCs. Beginning with a site area emergency, the DCPC of RTH Offenbach will disseminate the EMERCON messages on the Global Telecommunication System (GTS) and WIS in the form of an alphanumeric bulletin in plain-text English language under the abbreviated heading WNXX01 IAEA for global distribution to the NMCs and RSMCs (see also the </w:t>
      </w:r>
      <w:r w:rsidRPr="00452E83">
        <w:rPr>
          <w:rStyle w:val="Italic"/>
          <w:rFonts w:ascii="Verdana" w:hAnsi="Verdana"/>
          <w:sz w:val="20"/>
          <w:szCs w:val="20"/>
        </w:rPr>
        <w:t>Manual on the Global Telecommunication System</w:t>
      </w:r>
      <w:r w:rsidRPr="00452E83">
        <w:rPr>
          <w:rFonts w:ascii="Verdana" w:hAnsi="Verdana"/>
          <w:sz w:val="20"/>
          <w:szCs w:val="20"/>
        </w:rPr>
        <w:t xml:space="preserve"> (</w:t>
      </w:r>
      <w:hyperlink w:history="1" w:anchor=".YEoyu2hKg2w" r:id="rId49">
        <w:r w:rsidRPr="0053171C">
          <w:rPr>
            <w:rStyle w:val="Hyperlink"/>
            <w:rFonts w:ascii="Verdana" w:hAnsi="Verdana"/>
            <w:sz w:val="20"/>
            <w:szCs w:val="20"/>
          </w:rPr>
          <w:t>WMO-No. 386</w:t>
        </w:r>
      </w:hyperlink>
      <w:r w:rsidRPr="00452E83">
        <w:rPr>
          <w:rFonts w:ascii="Verdana" w:hAnsi="Verdana"/>
          <w:sz w:val="20"/>
          <w:szCs w:val="20"/>
        </w:rPr>
        <w:t xml:space="preserve">) and the </w:t>
      </w:r>
      <w:r w:rsidRPr="00452E83">
        <w:rPr>
          <w:rStyle w:val="Italic"/>
          <w:rFonts w:ascii="Verdana" w:hAnsi="Verdana"/>
          <w:sz w:val="20"/>
          <w:szCs w:val="20"/>
        </w:rPr>
        <w:t>Manual on the WMO Information System</w:t>
      </w:r>
      <w:r w:rsidRPr="00452E83">
        <w:rPr>
          <w:rFonts w:ascii="Verdana" w:hAnsi="Verdana"/>
          <w:sz w:val="20"/>
          <w:szCs w:val="20"/>
        </w:rPr>
        <w:t xml:space="preserve"> (</w:t>
      </w:r>
      <w:hyperlink w:history="1" w:anchor=".YEob12hKg2w" r:id="rId50">
        <w:r w:rsidRPr="00F93B1D">
          <w:rPr>
            <w:rStyle w:val="Hyperlink"/>
            <w:rFonts w:ascii="Verdana" w:hAnsi="Verdana"/>
            <w:sz w:val="20"/>
            <w:szCs w:val="20"/>
          </w:rPr>
          <w:t>WMO-No. 1</w:t>
        </w:r>
        <w:r w:rsidRPr="00F93B1D" w:rsidR="00E10530">
          <w:rPr>
            <w:rStyle w:val="Hyperlink"/>
            <w:rFonts w:ascii="Verdana" w:hAnsi="Verdana"/>
            <w:sz w:val="20"/>
            <w:szCs w:val="20"/>
          </w:rPr>
          <w:t>060</w:t>
        </w:r>
      </w:hyperlink>
      <w:r w:rsidRPr="00452E83">
        <w:rPr>
          <w:rFonts w:ascii="Verdana" w:hAnsi="Verdana"/>
          <w:sz w:val="20"/>
          <w:szCs w:val="20"/>
        </w:rPr>
        <w:t>)for details on the dissemination of the EMERCON messages).</w:t>
      </w:r>
      <w:bookmarkStart w:name="_p_FF5FB7F81A3E4849BE147D8D924BB519" w:id="1309"/>
      <w:bookmarkEnd w:id="1309"/>
    </w:p>
    <w:p w:rsidRPr="00452E83" w:rsidR="00DC7293" w:rsidP="00DC7293" w:rsidRDefault="00DC7293" w14:paraId="6FD8E9F8" w14:textId="77777777">
      <w:pPr>
        <w:pStyle w:val="Bodytext1"/>
        <w:rPr>
          <w:rFonts w:ascii="Verdana" w:hAnsi="Verdana"/>
          <w:sz w:val="20"/>
          <w:szCs w:val="20"/>
        </w:rPr>
      </w:pPr>
      <w:r w:rsidRPr="00452E83">
        <w:rPr>
          <w:rFonts w:ascii="Verdana" w:hAnsi="Verdana"/>
          <w:sz w:val="20"/>
          <w:szCs w:val="20"/>
        </w:rPr>
        <w:t>When IAEA no longer requires WMO RSMC support, IAEA will send an EMERCON termination message to the RSMCs, the WMO Secretariat and the DCPC of RTH Offenbach. The DCPC of RTH Offenbach will disseminate the EMERCON termination message on the GTS and WIS in the form of an alphanumeric bulletin in plain-text English language under the abbreviated heading WNXX01 IAEA for global distribution to the NMCs and RSMCs.</w:t>
      </w:r>
      <w:bookmarkStart w:name="_p_9BCA2149A395104982937278A63629ED" w:id="1310"/>
      <w:bookmarkEnd w:id="1310"/>
    </w:p>
    <w:p w:rsidRPr="00452E83" w:rsidR="00DC7293" w:rsidP="00DC7293" w:rsidRDefault="00DC7293" w14:paraId="6FD8E9F9" w14:textId="77777777">
      <w:pPr>
        <w:pStyle w:val="Heading2NOToC"/>
        <w:rPr>
          <w:rFonts w:ascii="Verdana" w:hAnsi="Verdana"/>
          <w:sz w:val="20"/>
          <w:szCs w:val="20"/>
        </w:rPr>
      </w:pPr>
      <w:r w:rsidRPr="00452E83">
        <w:rPr>
          <w:rFonts w:ascii="Verdana" w:hAnsi="Verdana"/>
          <w:sz w:val="20"/>
          <w:szCs w:val="20"/>
        </w:rPr>
        <w:t>Regional arrangements</w:t>
      </w:r>
      <w:bookmarkStart w:name="_p_23338B12F747B041A79D74A2A6A9952B" w:id="1311"/>
      <w:bookmarkEnd w:id="1311"/>
    </w:p>
    <w:p w:rsidRPr="00452E83" w:rsidR="00DC7293" w:rsidP="00DC7293" w:rsidRDefault="00DC7293" w14:paraId="6FD8E9FA"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The RSMCs designated by WMO for the provision of ATDM products for nuclear environmental emergency response shall:</w:t>
      </w:r>
      <w:bookmarkStart w:name="_p_A13FEA92BCB80147B5F5774C7FADD4E5" w:id="1312"/>
      <w:bookmarkEnd w:id="1312"/>
    </w:p>
    <w:p w:rsidRPr="00452E83" w:rsidR="00DC7293" w:rsidP="003E17C3" w:rsidRDefault="00DC7293" w14:paraId="6FD8E9F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Provide products only when either the delegated authority</w:t>
      </w:r>
      <w:r w:rsidRPr="00452E83">
        <w:rPr>
          <w:rStyle w:val="Superscript"/>
          <w:b w:val="0"/>
          <w:bCs/>
          <w:color w:val="000000" w:themeColor="text1"/>
          <w:szCs w:val="20"/>
        </w:rPr>
        <w:footnoteReference w:id="7"/>
      </w:r>
      <w:r w:rsidRPr="00452E83">
        <w:rPr>
          <w:b w:val="0"/>
          <w:bCs/>
          <w:color w:val="000000" w:themeColor="text1"/>
          <w:szCs w:val="20"/>
        </w:rPr>
        <w:t xml:space="preserve"> of any country in the RSMC region of responsibility or IAEA requests RSMC support. Upon receipt of a request from the delegated authority</w:t>
      </w:r>
      <w:r w:rsidRPr="00452E83">
        <w:rPr>
          <w:rStyle w:val="Superscript"/>
          <w:b w:val="0"/>
          <w:bCs/>
          <w:color w:val="000000" w:themeColor="text1"/>
          <w:szCs w:val="20"/>
        </w:rPr>
        <w:footnoteReference w:id="8"/>
      </w:r>
      <w:r w:rsidRPr="00452E83">
        <w:rPr>
          <w:b w:val="0"/>
          <w:bCs/>
          <w:color w:val="000000" w:themeColor="text1"/>
          <w:szCs w:val="20"/>
        </w:rPr>
        <w:t xml:space="preserve"> or from IAEA, the RSMC shall provide basic information to the </w:t>
      </w:r>
      <w:r w:rsidRPr="00452E83">
        <w:rPr>
          <w:b w:val="0"/>
          <w:bCs/>
          <w:strike/>
          <w:color w:val="FF0000"/>
          <w:szCs w:val="20"/>
          <w:u w:val="dash"/>
        </w:rPr>
        <w:t>NHMS</w:t>
      </w:r>
      <w:r w:rsidRPr="00452E83">
        <w:rPr>
          <w:b w:val="0"/>
          <w:bCs/>
          <w:szCs w:val="20"/>
        </w:rPr>
        <w:t xml:space="preserve"> </w:t>
      </w:r>
      <w:r w:rsidRPr="00452E83">
        <w:rPr>
          <w:b w:val="0"/>
          <w:bCs/>
          <w:color w:val="008000"/>
          <w:szCs w:val="20"/>
          <w:u w:val="dash"/>
        </w:rPr>
        <w:t>NMHS</w:t>
      </w:r>
      <w:r w:rsidRPr="00452E83">
        <w:rPr>
          <w:b w:val="0"/>
          <w:bCs/>
          <w:szCs w:val="20"/>
        </w:rPr>
        <w:t xml:space="preserve"> </w:t>
      </w:r>
      <w:r w:rsidRPr="00452E83">
        <w:rPr>
          <w:b w:val="0"/>
          <w:bCs/>
          <w:color w:val="000000" w:themeColor="text1"/>
          <w:szCs w:val="20"/>
        </w:rPr>
        <w:t>of that country or to IAEA, respectively. If multiple requests are received, highest priority shall be given to IAEA requests;</w:t>
      </w:r>
      <w:bookmarkStart w:name="_p_F0DAF2C2D3089C41AC4807B4D23AE49B" w:id="1313"/>
      <w:bookmarkEnd w:id="1313"/>
    </w:p>
    <w:p w:rsidRPr="00452E83" w:rsidR="00DC7293" w:rsidP="003E17C3" w:rsidRDefault="00DC7293" w14:paraId="6FD8E9F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Upon receipt of a first request for products related to a nuclear incident and in the absence of a prior notification by IAEA, inform the WMO Secretariat, all designated RSMCs and IAEA of the request;</w:t>
      </w:r>
      <w:bookmarkStart w:name="_p_2A04E4D118B0E94D8EF345D2DEA20FE7" w:id="1314"/>
      <w:bookmarkEnd w:id="1314"/>
    </w:p>
    <w:p w:rsidRPr="00452E83" w:rsidR="00DC7293" w:rsidP="003E17C3" w:rsidRDefault="00DC7293" w14:paraId="6FD8E9F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For an IAEA request “all RSMCs generate products and distribute with their region(s)”, (lead RSMCs only) distribute the basic products to IAEA, and (all RSMCs) distribute to all NMHS operational contact points in their region(s) of responsibility</w:t>
      </w:r>
      <w:r w:rsidRPr="00452E83">
        <w:rPr>
          <w:rStyle w:val="Superscript"/>
          <w:b w:val="0"/>
          <w:bCs/>
          <w:color w:val="000000" w:themeColor="text1"/>
          <w:szCs w:val="20"/>
        </w:rPr>
        <w:footnoteReference w:id="9"/>
      </w:r>
      <w:r w:rsidRPr="00452E83">
        <w:rPr>
          <w:b w:val="0"/>
          <w:bCs/>
          <w:color w:val="000000" w:themeColor="text1"/>
          <w:szCs w:val="20"/>
        </w:rPr>
        <w:t xml:space="preserve"> and WMO; for a request for support from a delegated authority and without a request by IAEA, basic information provided to the NMHS operational contact point of the requesting country shall not be disclosed to the public in that country nor distributed by RSMCs to other NMHS operational contact points;</w:t>
      </w:r>
      <w:bookmarkStart w:name="_p_C948F8D5972F45499AECB08DD98943BE" w:id="1315"/>
      <w:bookmarkEnd w:id="1315"/>
    </w:p>
    <w:p w:rsidRPr="00452E83" w:rsidR="00DC7293" w:rsidP="003E17C3" w:rsidRDefault="00DC7293" w14:paraId="6FD8E9F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Provide, on request, support and advice to the IAEA and WMO Secretariats in the preparation of public and media statements; the WMO Secretariat informs</w:t>
      </w:r>
      <w:r w:rsidRPr="00452E83">
        <w:rPr>
          <w:color w:val="000000" w:themeColor="text1"/>
          <w:szCs w:val="20"/>
        </w:rPr>
        <w:t xml:space="preserve"> </w:t>
      </w:r>
      <w:r w:rsidRPr="00452E83">
        <w:rPr>
          <w:b w:val="0"/>
          <w:bCs/>
          <w:color w:val="000000" w:themeColor="text1"/>
          <w:szCs w:val="20"/>
        </w:rPr>
        <w:t>relevant NMHSs of the public and media statements beforehand, when necessary;</w:t>
      </w:r>
      <w:bookmarkStart w:name="_p_40D75D740E456A41AECEA3BD0151DFBC" w:id="1316"/>
      <w:bookmarkEnd w:id="1316"/>
    </w:p>
    <w:p w:rsidRPr="00452E83" w:rsidR="00DC7293" w:rsidP="003E17C3" w:rsidRDefault="00DC7293" w14:paraId="6FD8E9F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(e)</w:t>
      </w:r>
      <w:r w:rsidRPr="00452E83">
        <w:rPr>
          <w:b w:val="0"/>
          <w:bCs/>
          <w:color w:val="000000" w:themeColor="text1"/>
          <w:szCs w:val="20"/>
        </w:rPr>
        <w:tab/>
      </w:r>
      <w:r w:rsidRPr="00452E83">
        <w:rPr>
          <w:b w:val="0"/>
          <w:bCs/>
          <w:color w:val="000000" w:themeColor="text1"/>
          <w:szCs w:val="20"/>
        </w:rPr>
        <w:t>Determine the standard set of basic products and the method of delivery in consultation with users and IAEA;</w:t>
      </w:r>
      <w:bookmarkStart w:name="_p_C6B17CE99AE55842B33783F104AEFD1C" w:id="1317"/>
      <w:bookmarkEnd w:id="1317"/>
    </w:p>
    <w:p w:rsidRPr="00452E83" w:rsidR="00DC7293" w:rsidP="003E17C3" w:rsidRDefault="00DC7293" w14:paraId="6FD8EA0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(f)</w:t>
      </w:r>
      <w:r w:rsidRPr="00452E83">
        <w:rPr>
          <w:b w:val="0"/>
          <w:bCs/>
          <w:color w:val="000000" w:themeColor="text1"/>
          <w:szCs w:val="20"/>
        </w:rPr>
        <w:tab/>
      </w:r>
      <w:r w:rsidRPr="00452E83">
        <w:rPr>
          <w:b w:val="0"/>
          <w:bCs/>
          <w:color w:val="000000" w:themeColor="text1"/>
          <w:szCs w:val="20"/>
        </w:rPr>
        <w:t>Provide product interpretation guidelines to users;</w:t>
      </w:r>
      <w:bookmarkStart w:name="_p_7510AC89113BE64AAC920C6AED36336B" w:id="1318"/>
      <w:bookmarkEnd w:id="1318"/>
    </w:p>
    <w:p w:rsidRPr="00452E83" w:rsidR="00DC7293" w:rsidP="003E17C3" w:rsidRDefault="00DC7293" w14:paraId="6FD8EA01"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(g)</w:t>
      </w:r>
      <w:r w:rsidRPr="00452E83">
        <w:rPr>
          <w:b w:val="0"/>
          <w:bCs/>
          <w:color w:val="000000" w:themeColor="text1"/>
          <w:szCs w:val="20"/>
        </w:rPr>
        <w:tab/>
      </w:r>
      <w:r w:rsidRPr="00452E83">
        <w:rPr>
          <w:b w:val="0"/>
          <w:bCs/>
          <w:color w:val="000000" w:themeColor="text1"/>
          <w:szCs w:val="20"/>
        </w:rPr>
        <w:t>Provide support and technology transfer to national and regional meteorological centres that want to become designated RSMCs;</w:t>
      </w:r>
      <w:bookmarkStart w:name="_p_5B719F82B8D59642A37B1BCFF270C2FE" w:id="1319"/>
      <w:bookmarkEnd w:id="1319"/>
    </w:p>
    <w:p w:rsidRPr="00452E83" w:rsidR="00DC7293" w:rsidP="003E17C3" w:rsidRDefault="00DC7293" w14:paraId="6FD8EA02"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(h)</w:t>
      </w:r>
      <w:r w:rsidRPr="00452E83">
        <w:rPr>
          <w:b w:val="0"/>
          <w:bCs/>
          <w:color w:val="000000" w:themeColor="text1"/>
          <w:szCs w:val="20"/>
        </w:rPr>
        <w:tab/>
      </w:r>
      <w:r w:rsidRPr="00452E83">
        <w:rPr>
          <w:b w:val="0"/>
          <w:bCs/>
          <w:color w:val="000000" w:themeColor="text1"/>
          <w:szCs w:val="20"/>
        </w:rPr>
        <w:t>Make arrangements to provide backup services; these shall normally be between the designated centres in a region. Interim arrangements shall be made by centres in regions with a single designated RSMC;</w:t>
      </w:r>
      <w:bookmarkStart w:name="_p_DC244DCE89F05342A1469C766AB62D0F" w:id="1320"/>
      <w:bookmarkEnd w:id="1320"/>
    </w:p>
    <w:p w:rsidRPr="00452E83" w:rsidR="00DC7293" w:rsidP="003E17C3" w:rsidRDefault="00DC7293" w14:paraId="6FD8EA03"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(i)</w:t>
      </w:r>
      <w:r w:rsidRPr="00452E83">
        <w:rPr>
          <w:b w:val="0"/>
          <w:bCs/>
          <w:color w:val="000000" w:themeColor="text1"/>
          <w:szCs w:val="20"/>
        </w:rPr>
        <w:tab/>
      </w:r>
      <w:r w:rsidRPr="00452E83">
        <w:rPr>
          <w:b w:val="0"/>
          <w:bCs/>
          <w:color w:val="000000" w:themeColor="text1"/>
          <w:szCs w:val="20"/>
        </w:rPr>
        <w:t>Provide a joint response, which means that the collaborating RSMCs shall immediately inform one another of any request received; initially all centres within the region shall produce and send the basic set of products (charts) independently and then move rapidly towards providing fully coordinated responses and services for the duration of the response;</w:t>
      </w:r>
      <w:bookmarkStart w:name="_p_4878081E1E036840805CDCCFED429F51" w:id="1321"/>
      <w:bookmarkEnd w:id="1321"/>
    </w:p>
    <w:p w:rsidRPr="00452E83" w:rsidR="00DC7293" w:rsidP="003E17C3" w:rsidRDefault="00DC7293" w14:paraId="6FD8EA04"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(j)</w:t>
      </w:r>
      <w:r w:rsidRPr="00452E83">
        <w:rPr>
          <w:b w:val="0"/>
          <w:bCs/>
          <w:color w:val="000000" w:themeColor="text1"/>
          <w:szCs w:val="20"/>
        </w:rPr>
        <w:tab/>
      </w:r>
      <w:r w:rsidRPr="00452E83">
        <w:rPr>
          <w:b w:val="0"/>
          <w:bCs/>
          <w:color w:val="000000" w:themeColor="text1"/>
          <w:szCs w:val="20"/>
        </w:rPr>
        <w:t>Following the initial response, develop, provide and update as required, a joint statement to describe a synopsis of the current and forecast meteorological conditions over the area of concern, and the results from the transport models, their differences and similarities and how they apply to the event.</w:t>
      </w:r>
      <w:bookmarkStart w:name="_p_9F104D3ED0C7064188A7E545107ED46D" w:id="1322"/>
      <w:bookmarkEnd w:id="1322"/>
    </w:p>
    <w:p w:rsidRPr="00452E83" w:rsidR="00DC7293" w:rsidP="00DC7293" w:rsidRDefault="00DC7293" w14:paraId="6FD8EA05" w14:textId="77777777">
      <w:pPr>
        <w:pStyle w:val="Heading2NOToC"/>
        <w:rPr>
          <w:rFonts w:ascii="Verdana" w:hAnsi="Verdana"/>
          <w:sz w:val="20"/>
          <w:szCs w:val="20"/>
        </w:rPr>
      </w:pPr>
      <w:r w:rsidRPr="00452E83">
        <w:rPr>
          <w:rFonts w:ascii="Verdana" w:hAnsi="Verdana"/>
          <w:sz w:val="20"/>
          <w:szCs w:val="20"/>
        </w:rPr>
        <w:t>Global arrangements</w:t>
      </w:r>
      <w:bookmarkStart w:name="_p_7B6BBB44DC1234488B0E80AB48EDCDFA" w:id="1323"/>
      <w:bookmarkEnd w:id="1323"/>
    </w:p>
    <w:p w:rsidRPr="00452E83" w:rsidR="00DC7293" w:rsidP="00DC7293" w:rsidRDefault="00DC7293" w14:paraId="6FD8EA06" w14:textId="77777777">
      <w:pPr>
        <w:pStyle w:val="Bodytext1"/>
        <w:rPr>
          <w:rFonts w:ascii="Verdana" w:hAnsi="Verdana"/>
          <w:sz w:val="20"/>
          <w:szCs w:val="20"/>
        </w:rPr>
      </w:pPr>
      <w:r w:rsidRPr="00452E83">
        <w:rPr>
          <w:rFonts w:ascii="Verdana" w:hAnsi="Verdana"/>
          <w:sz w:val="20"/>
          <w:szCs w:val="20"/>
        </w:rPr>
        <w:t>Until such time as new RSMCs have been designated, it is proposed that RA VI-designated RSMCs be responsible for providing services for radiological emergencies to RA I; RA IV-designated RSMCs be responsible for providing services to RA III; and the RA V-designated RSMC, in collaboration with RA IV-designated RSMCs, be responsible for providing services to RA V and the Antarctic.</w:t>
      </w:r>
      <w:bookmarkStart w:name="_p_1515AED98DF2CA40B934283D4AC69BEF" w:id="1324"/>
      <w:bookmarkEnd w:id="1324"/>
    </w:p>
    <w:p w:rsidRPr="00452E83" w:rsidR="00DC7293" w:rsidP="00DC7293" w:rsidRDefault="00DC7293" w14:paraId="6FD8EA07" w14:textId="77777777">
      <w:pPr>
        <w:pStyle w:val="Heading2NOToC"/>
        <w:rPr>
          <w:rFonts w:ascii="Verdana" w:hAnsi="Verdana"/>
          <w:sz w:val="20"/>
          <w:szCs w:val="20"/>
        </w:rPr>
      </w:pPr>
      <w:r w:rsidRPr="00452E83">
        <w:rPr>
          <w:rFonts w:ascii="Verdana" w:hAnsi="Verdana"/>
          <w:sz w:val="20"/>
          <w:szCs w:val="20"/>
        </w:rPr>
        <w:t>National arrangements</w:t>
      </w:r>
      <w:bookmarkStart w:name="_p_4FE7AB96B6148E448EB4E3E25DF4DA27" w:id="1325"/>
      <w:bookmarkEnd w:id="1325"/>
    </w:p>
    <w:p w:rsidRPr="00452E83" w:rsidR="00DC7293" w:rsidP="00DC7293" w:rsidRDefault="00DC7293" w14:paraId="6FD8EA08" w14:textId="77777777">
      <w:pPr>
        <w:pStyle w:val="Bodytext1"/>
        <w:rPr>
          <w:rFonts w:ascii="Verdana" w:hAnsi="Verdana"/>
          <w:sz w:val="20"/>
          <w:szCs w:val="20"/>
        </w:rPr>
      </w:pPr>
      <w:r w:rsidRPr="00452E83">
        <w:rPr>
          <w:rFonts w:ascii="Verdana" w:hAnsi="Verdana"/>
          <w:sz w:val="20"/>
          <w:szCs w:val="20"/>
        </w:rPr>
        <w:t>The regional and global arrangements are designed to respect the authority of a State with regards to information flow within its boundaries. The NMHSs receiving the RSMC products should determine to which agencies or authorities they should be distributed, based on the arrangements within their State. The ATDM products and relevant information provided by the RSMCs are to be made available to NMHSs to help them assist nuclear agencies and authorities within their State with the interpretation of meteorological and ATDM products.</w:t>
      </w:r>
      <w:bookmarkStart w:name="_p_06495661EE4ECB4F801A39BF573335E6" w:id="1326"/>
      <w:bookmarkEnd w:id="1326"/>
    </w:p>
    <w:p w:rsidRPr="00452E83" w:rsidR="00DC7293" w:rsidP="00DC7293" w:rsidRDefault="00DC7293" w14:paraId="6FD8EA09" w14:textId="77777777">
      <w:pPr>
        <w:pStyle w:val="Bodytext1"/>
        <w:rPr>
          <w:rStyle w:val="Bold"/>
          <w:rFonts w:ascii="Verdana" w:hAnsi="Verdana"/>
          <w:sz w:val="20"/>
          <w:szCs w:val="20"/>
        </w:rPr>
      </w:pPr>
      <w:r w:rsidRPr="00452E83">
        <w:rPr>
          <w:rStyle w:val="Bold"/>
          <w:rFonts w:ascii="Verdana" w:hAnsi="Verdana"/>
          <w:sz w:val="20"/>
          <w:szCs w:val="20"/>
        </w:rPr>
        <w:t>Standards in the provision of international services by Regional Specialized Meteorological Centres for nuclear emergency response activities</w:t>
      </w:r>
      <w:bookmarkStart w:name="_p_1DAE8E0452A0F94F84B596236DB42090" w:id="1327"/>
      <w:bookmarkEnd w:id="1327"/>
    </w:p>
    <w:p w:rsidRPr="00452E83" w:rsidR="00DC7293" w:rsidP="00DC7293" w:rsidRDefault="00DC7293" w14:paraId="6FD8EA0A" w14:textId="77777777">
      <w:pPr>
        <w:pStyle w:val="Bodytext1"/>
        <w:rPr>
          <w:rFonts w:ascii="Verdana" w:hAnsi="Verdana"/>
          <w:sz w:val="20"/>
          <w:szCs w:val="20"/>
        </w:rPr>
      </w:pPr>
      <w:r w:rsidRPr="00452E83">
        <w:rPr>
          <w:rFonts w:ascii="Verdana" w:hAnsi="Verdana"/>
          <w:sz w:val="20"/>
          <w:szCs w:val="20"/>
        </w:rPr>
        <w:t>The delegated authority requests support from RSMCs for ATDM products by using the form entitled “Environmental Emergency Response Alert Request for WMO RSMC Support by Delegated Authority” (</w:t>
      </w:r>
      <w:r w:rsidRPr="008C57DE">
        <w:rPr>
          <w:rStyle w:val="Hyperlink"/>
          <w:rFonts w:ascii="Verdana" w:hAnsi="Verdana"/>
          <w:color w:val="auto"/>
          <w:sz w:val="20"/>
          <w:szCs w:val="20"/>
        </w:rPr>
        <w:t>Appendix 2.2.26</w:t>
      </w:r>
      <w:r w:rsidRPr="00452E83">
        <w:rPr>
          <w:rFonts w:ascii="Verdana" w:hAnsi="Verdana"/>
          <w:sz w:val="20"/>
          <w:szCs w:val="20"/>
        </w:rPr>
        <w:t>). The delegated authority then sends the completed form to the RSMCs as per the regional and global arrangements and ensures receipt of the form by phone. This will initiate a joint response from the RSMCs in their region of responsibility.</w:t>
      </w:r>
      <w:bookmarkStart w:name="_p_A9EEE4ABC424C04EBC6B0354F7A74A30" w:id="1328"/>
      <w:bookmarkEnd w:id="1328"/>
    </w:p>
    <w:p w:rsidRPr="00452E83" w:rsidR="00DC7293" w:rsidP="00DC7293" w:rsidRDefault="00DC7293" w14:paraId="6FD8EA0B" w14:textId="77777777">
      <w:pPr>
        <w:pStyle w:val="Bodytext1"/>
        <w:rPr>
          <w:rFonts w:ascii="Verdana" w:hAnsi="Verdana"/>
          <w:color w:val="000000" w:themeColor="text1"/>
          <w:sz w:val="20"/>
          <w:szCs w:val="20"/>
        </w:rPr>
      </w:pPr>
      <w:r w:rsidRPr="00452E83">
        <w:rPr>
          <w:rFonts w:ascii="Verdana" w:hAnsi="Verdana"/>
          <w:sz w:val="20"/>
          <w:szCs w:val="20"/>
        </w:rPr>
        <w:t>The IAEA requests support from WMO RSMCs for ATDM products by using the form agreed between WMO and IAEA entitled “Environmental Emergency Response Request for WMO RSMC Support by IAEA” (</w:t>
      </w:r>
      <w:r w:rsidRPr="008C57DE">
        <w:rPr>
          <w:rStyle w:val="Hyperlink"/>
          <w:rFonts w:ascii="Verdana" w:hAnsi="Verdana"/>
          <w:color w:val="auto"/>
          <w:sz w:val="20"/>
          <w:szCs w:val="20"/>
        </w:rPr>
        <w:t>Appendix 2.2.26</w:t>
      </w:r>
      <w:r w:rsidRPr="00452E83">
        <w:rPr>
          <w:rFonts w:ascii="Verdana" w:hAnsi="Verdana"/>
          <w:sz w:val="20"/>
          <w:szCs w:val="20"/>
        </w:rPr>
        <w:t xml:space="preserve">). The IAEA then sends the completed form by email (preferred) or by fax, to the </w:t>
      </w:r>
      <w:r w:rsidRPr="00452E83">
        <w:rPr>
          <w:rFonts w:ascii="Verdana" w:hAnsi="Verdana"/>
          <w:color w:val="000000" w:themeColor="text1"/>
          <w:sz w:val="20"/>
          <w:szCs w:val="20"/>
        </w:rPr>
        <w:t xml:space="preserve">RSMCs as per the regional and global arrangements and ensures receipt of the form by phone. </w:t>
      </w:r>
      <w:r w:rsidRPr="00452E83">
        <w:rPr>
          <w:rStyle w:val="Semibold"/>
          <w:rFonts w:ascii="Verdana" w:hAnsi="Verdana"/>
          <w:color w:val="000000" w:themeColor="text1"/>
          <w:sz w:val="20"/>
          <w:szCs w:val="20"/>
        </w:rPr>
        <w:t>The lead RSMCs shall confirm receipt of IAEA request by email (preferred) or by fax to IAEA.</w:t>
      </w:r>
      <w:r w:rsidRPr="00452E83">
        <w:rPr>
          <w:rFonts w:ascii="Verdana" w:hAnsi="Verdana"/>
          <w:color w:val="000000" w:themeColor="text1"/>
          <w:sz w:val="20"/>
          <w:szCs w:val="20"/>
        </w:rPr>
        <w:t xml:space="preserve"> This will initiate a joint response from the RSMCs in their region of responsibility. An information copy of its request form is sent by IAEA by email (preferred) or by fax to the DCPC of RTH Offenbach. </w:t>
      </w:r>
      <w:r w:rsidRPr="00452E83">
        <w:rPr>
          <w:rStyle w:val="Semibold"/>
          <w:rFonts w:ascii="Verdana" w:hAnsi="Verdana"/>
          <w:color w:val="000000" w:themeColor="text1"/>
          <w:sz w:val="20"/>
          <w:szCs w:val="20"/>
        </w:rPr>
        <w:t>When the lead RSMCs’ products become available, the lead RSMCs shall send an announcement to IAEA stating that their respective products are available and where they can be found (RSMC dedicated website), by email (preferred) or by fax.</w:t>
      </w:r>
      <w:bookmarkStart w:name="_p_A770493189615144B1BE21F234F47193" w:id="1329"/>
      <w:bookmarkEnd w:id="1329"/>
    </w:p>
    <w:p w:rsidRPr="00452E83" w:rsidR="00DC7293" w:rsidP="00DC7293" w:rsidRDefault="00DC7293" w14:paraId="6FD8EA0C"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The designated RSMCs shall implement agreed standard procedures and products by:</w:t>
      </w:r>
      <w:bookmarkStart w:name="_p_AEA74EEAB66F084BAA39780B811E599E" w:id="1330"/>
      <w:bookmarkEnd w:id="1330"/>
    </w:p>
    <w:p w:rsidRPr="00452E83" w:rsidR="00DC7293" w:rsidP="003E17C3" w:rsidRDefault="00DC7293" w14:paraId="6FD8EA0D"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(a)</w:t>
      </w:r>
      <w:r w:rsidRPr="00452E83">
        <w:rPr>
          <w:b w:val="0"/>
          <w:bCs/>
          <w:color w:val="000000" w:themeColor="text1"/>
          <w:szCs w:val="20"/>
        </w:rPr>
        <w:tab/>
      </w:r>
      <w:r w:rsidRPr="00452E83">
        <w:rPr>
          <w:b w:val="0"/>
          <w:bCs/>
          <w:color w:val="000000" w:themeColor="text1"/>
          <w:szCs w:val="20"/>
        </w:rPr>
        <w:t xml:space="preserve">The provision of the standard set of basic products (see </w:t>
      </w:r>
      <w:r w:rsidRPr="00452E83">
        <w:rPr>
          <w:rStyle w:val="Hyperlink"/>
          <w:b w:val="0"/>
          <w:bCs/>
          <w:color w:val="000000" w:themeColor="text1"/>
          <w:szCs w:val="20"/>
        </w:rPr>
        <w:t>Appendix 2.2.23</w:t>
      </w:r>
      <w:r w:rsidRPr="00452E83">
        <w:rPr>
          <w:b w:val="0"/>
          <w:bCs/>
          <w:color w:val="000000" w:themeColor="text1"/>
          <w:szCs w:val="20"/>
        </w:rPr>
        <w:t>) within two to three hours of reception of a request and according to the general rules for displaying results;</w:t>
      </w:r>
      <w:bookmarkStart w:name="_p_5127D4B15B10A542AA4518B99B4AB286" w:id="1331"/>
      <w:bookmarkEnd w:id="1331"/>
    </w:p>
    <w:p w:rsidRPr="00452E83" w:rsidR="00DC7293" w:rsidP="003E17C3" w:rsidRDefault="00DC7293" w14:paraId="6FD8EA0E"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(b)</w:t>
      </w:r>
      <w:r w:rsidRPr="00452E83">
        <w:rPr>
          <w:b w:val="0"/>
          <w:bCs/>
          <w:color w:val="000000" w:themeColor="text1"/>
          <w:szCs w:val="20"/>
        </w:rPr>
        <w:tab/>
      </w:r>
      <w:r w:rsidRPr="00452E83">
        <w:rPr>
          <w:b w:val="0"/>
          <w:bCs/>
          <w:color w:val="000000" w:themeColor="text1"/>
          <w:szCs w:val="20"/>
        </w:rPr>
        <w:t xml:space="preserve">The adoption of the forecast periods (see </w:t>
      </w:r>
      <w:r w:rsidRPr="00452E83">
        <w:rPr>
          <w:rStyle w:val="Hyperlink"/>
          <w:b w:val="0"/>
          <w:bCs/>
          <w:color w:val="000000" w:themeColor="text1"/>
          <w:szCs w:val="20"/>
        </w:rPr>
        <w:t>Appendix 2.2.23</w:t>
      </w:r>
      <w:r w:rsidRPr="00452E83">
        <w:rPr>
          <w:b w:val="0"/>
          <w:bCs/>
          <w:color w:val="000000" w:themeColor="text1"/>
          <w:szCs w:val="20"/>
        </w:rPr>
        <w:t>) for the numerical calculations;</w:t>
      </w:r>
      <w:bookmarkStart w:name="_p_1AF200D51BE0CE4DA04E36936F4C8E49" w:id="1332"/>
      <w:bookmarkEnd w:id="1332"/>
    </w:p>
    <w:p w:rsidRPr="00452E83" w:rsidR="00DC7293" w:rsidP="003E17C3" w:rsidRDefault="00DC7293" w14:paraId="6FD8EA0F"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(c)</w:t>
      </w:r>
      <w:r w:rsidRPr="00452E83">
        <w:rPr>
          <w:b w:val="0"/>
          <w:bCs/>
          <w:color w:val="000000" w:themeColor="text1"/>
          <w:szCs w:val="20"/>
        </w:rPr>
        <w:tab/>
      </w:r>
      <w:r w:rsidRPr="00452E83">
        <w:rPr>
          <w:b w:val="0"/>
          <w:bCs/>
          <w:color w:val="000000" w:themeColor="text1"/>
          <w:szCs w:val="20"/>
        </w:rPr>
        <w:t>The adoption of a joint response approach (paragraphs (i) and (j) of the regional arrangements, above);</w:t>
      </w:r>
      <w:bookmarkStart w:name="_p_864081AF6AF767458C5FFE4190AC4AA0" w:id="1333"/>
      <w:bookmarkEnd w:id="1333"/>
    </w:p>
    <w:p w:rsidRPr="00452E83" w:rsidR="00DC7293" w:rsidP="003E17C3" w:rsidRDefault="00DC7293" w14:paraId="6FD8EA10"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(d)</w:t>
      </w:r>
      <w:r w:rsidRPr="00452E83">
        <w:rPr>
          <w:b w:val="0"/>
          <w:bCs/>
          <w:color w:val="000000" w:themeColor="text1"/>
          <w:szCs w:val="20"/>
        </w:rPr>
        <w:tab/>
      </w:r>
      <w:r w:rsidRPr="00452E83">
        <w:rPr>
          <w:b w:val="0"/>
          <w:bCs/>
          <w:color w:val="000000" w:themeColor="text1"/>
          <w:szCs w:val="20"/>
        </w:rPr>
        <w:t>The adoption of the general rules for displaying results.</w:t>
      </w:r>
      <w:bookmarkStart w:name="_p_F3DD89A9EA2F934894288469D61757AB" w:id="1334"/>
      <w:bookmarkEnd w:id="1334"/>
    </w:p>
    <w:p w:rsidRPr="00452E83" w:rsidR="00DC7293" w:rsidP="00DC7293" w:rsidRDefault="00DC7293" w14:paraId="6FD8EA11" w14:textId="77777777">
      <w:pPr>
        <w:pStyle w:val="Bodytext1"/>
        <w:rPr>
          <w:rFonts w:ascii="Verdana" w:hAnsi="Verdana"/>
          <w:sz w:val="20"/>
          <w:szCs w:val="20"/>
        </w:rPr>
      </w:pPr>
      <w:r w:rsidRPr="00452E83">
        <w:rPr>
          <w:rFonts w:ascii="Verdana" w:hAnsi="Verdana"/>
          <w:sz w:val="20"/>
          <w:szCs w:val="20"/>
        </w:rPr>
        <w:t xml:space="preserve">The RSMCs will distribute their standard products to the NMHS operational contact points by email and retrieval from RSMC password-protected designated web pages. Standard products in the International Telecommunication Union Telecommunication Standardization Sector (ITU-T) T.4 format suitable for both group </w:t>
      </w:r>
      <w:r w:rsidR="00E10530">
        <w:rPr>
          <w:rFonts w:ascii="Verdana" w:hAnsi="Verdana"/>
          <w:sz w:val="20"/>
          <w:szCs w:val="20"/>
        </w:rPr>
        <w:t>three</w:t>
      </w:r>
      <w:r w:rsidRPr="00452E83">
        <w:rPr>
          <w:rFonts w:ascii="Verdana" w:hAnsi="Verdana"/>
          <w:sz w:val="20"/>
          <w:szCs w:val="20"/>
        </w:rPr>
        <w:t xml:space="preserve"> facsimile machines and transmission on parts of WIS will be maintained by exception and only if requested by the NMHS operational contact point. The RSMC may also make use of other appropriate technologies.</w:t>
      </w:r>
      <w:bookmarkStart w:name="_p_29BDDDEF2FF94342BB3C98B48F451223" w:id="1335"/>
      <w:bookmarkEnd w:id="1335"/>
    </w:p>
    <w:p w:rsidRPr="00452E83" w:rsidR="00DC7293" w:rsidP="00DC7293" w:rsidRDefault="00DC7293" w14:paraId="6FD8EA12" w14:textId="77777777">
      <w:pPr>
        <w:pStyle w:val="WMOBodyText"/>
        <w:jc w:val="center"/>
      </w:pPr>
      <w:r w:rsidRPr="00452E83">
        <w:t>__________</w:t>
      </w:r>
    </w:p>
    <w:p w:rsidR="00882906" w:rsidP="00744120" w:rsidRDefault="000D0F65" w14:paraId="6FD8EA13" w14:textId="6294731D">
      <w:pPr>
        <w:pStyle w:val="Chapterhead"/>
        <w:spacing w:after="240" w:line="240" w:lineRule="auto"/>
        <w:rPr>
          <w:sz w:val="20"/>
          <w:szCs w:val="20"/>
        </w:rPr>
      </w:pPr>
      <w:r>
        <w:br w:type="page"/>
      </w:r>
      <w:r w:rsidRPr="00744120" w:rsidR="00882906">
        <w:rPr>
          <w:sz w:val="20"/>
          <w:szCs w:val="20"/>
        </w:rPr>
        <w:t>APPENDIX 2.2.26. REQUEST FORM TO ACTIVATE REGIONAL SPECIALIZED METEOROLOGICAL CENTRE SUPPORT (NUCLEAR)</w:t>
      </w:r>
      <w:bookmarkStart w:name="_p_D5EFC228ADF11342B41FD5747DF14574" w:id="1336"/>
      <w:bookmarkEnd w:id="1336"/>
    </w:p>
    <w:p w:rsidRPr="00072E2D" w:rsidR="00663685" w:rsidP="00663685" w:rsidRDefault="00663685" w14:paraId="48258BBB" w14:textId="77777777">
      <w:pPr>
        <w:pStyle w:val="Header"/>
        <w:tabs>
          <w:tab w:val="center" w:pos="4513"/>
          <w:tab w:val="right" w:pos="9026"/>
        </w:tabs>
        <w:spacing w:after="0"/>
        <w:rPr>
          <w:b/>
          <w:bCs/>
        </w:rPr>
      </w:pPr>
      <w:r w:rsidRPr="00072E2D">
        <w:rPr>
          <w:b/>
          <w:bCs/>
        </w:rPr>
        <w:t>ENVIRONMENTAL EMERGENCY RESPONSE REQUEST FOR WMO RSMC SUPPORT BY IAEA</w:t>
      </w:r>
    </w:p>
    <w:p w:rsidRPr="00072E2D" w:rsidR="00663685" w:rsidP="00663685" w:rsidRDefault="00210783" w14:paraId="636E666A" w14:textId="01181509">
      <w:pPr>
        <w:pStyle w:val="Header"/>
        <w:rPr>
          <w:i/>
          <w:iCs/>
        </w:rPr>
      </w:pPr>
      <w:r>
        <w:rPr>
          <w:noProof/>
        </w:rPr>
        <mc:AlternateContent>
          <mc:Choice Requires="wps">
            <w:drawing>
              <wp:anchor distT="45720" distB="45720" distL="114300" distR="114300" simplePos="0" relativeHeight="251658245" behindDoc="0" locked="0" layoutInCell="1" allowOverlap="1" wp14:anchorId="6FDC1756" wp14:editId="2E00B1AF">
                <wp:simplePos x="0" y="0"/>
                <wp:positionH relativeFrom="column">
                  <wp:posOffset>-262890</wp:posOffset>
                </wp:positionH>
                <wp:positionV relativeFrom="paragraph">
                  <wp:posOffset>6782435</wp:posOffset>
                </wp:positionV>
                <wp:extent cx="6832600" cy="933450"/>
                <wp:effectExtent l="0" t="0" r="25400"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0" cy="933450"/>
                        </a:xfrm>
                        <a:prstGeom prst="rect">
                          <a:avLst/>
                        </a:prstGeom>
                        <a:solidFill>
                          <a:srgbClr val="FFFFFF"/>
                        </a:solidFill>
                        <a:ln w="9525">
                          <a:solidFill>
                            <a:srgbClr val="000000"/>
                          </a:solidFill>
                          <a:miter lim="800000"/>
                          <a:headEnd/>
                          <a:tailEnd/>
                        </a:ln>
                      </wps:spPr>
                      <wps:txbx>
                        <w:txbxContent>
                          <w:p w:rsidRPr="00EC2356" w:rsidR="00EC2356" w:rsidP="00EC2356" w:rsidRDefault="00EC2356" w14:paraId="1C577FF5" w14:textId="77777777">
                            <w:pPr>
                              <w:tabs>
                                <w:tab w:val="clear" w:pos="1134"/>
                              </w:tabs>
                              <w:rPr>
                                <w:rFonts w:asciiTheme="minorHAnsi" w:hAnsiTheme="minorHAnsi" w:cstheme="minorHAnsi"/>
                                <w:i/>
                                <w:iCs/>
                                <w:sz w:val="18"/>
                                <w:szCs w:val="18"/>
                                <w:lang w:val="en-US"/>
                              </w:rPr>
                            </w:pPr>
                            <w:r w:rsidRPr="00EC2356">
                              <w:rPr>
                                <w:rFonts w:asciiTheme="minorHAnsi" w:hAnsiTheme="minorHAnsi" w:cstheme="minorHAnsi"/>
                                <w:i/>
                                <w:iCs/>
                                <w:sz w:val="18"/>
                                <w:szCs w:val="18"/>
                                <w:lang w:val="en-US"/>
                              </w:rPr>
                              <w:t>(to be completed by RSMC)</w:t>
                            </w:r>
                          </w:p>
                          <w:p w:rsidRPr="00EC2356" w:rsidR="00EC2356" w:rsidP="00EC2356" w:rsidRDefault="00EC2356" w14:paraId="63D4AE26"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Date/time of receipt of request:………………………………………………………………………………………………..(UTC)</w:t>
                            </w:r>
                          </w:p>
                          <w:p w:rsidRPr="00EC2356" w:rsidR="00EC2356" w:rsidP="00EC2356" w:rsidRDefault="00EC2356" w14:paraId="7129C0F7"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FOR LEAD RSMC(s) ONLY</w:t>
                            </w:r>
                          </w:p>
                          <w:p w:rsidRPr="00EC2356" w:rsidR="00EC2356" w:rsidP="00EC2356" w:rsidRDefault="00EC2356" w14:paraId="69DCC9C6"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DATE/TIME OF RETURN CONFIRMATION OF RECEIPT:………………………………………………………………..(UTC)</w:t>
                            </w:r>
                          </w:p>
                          <w:p w:rsidRPr="00EC2356" w:rsidR="00EC2356" w:rsidP="00EC2356" w:rsidRDefault="00EC2356" w14:paraId="5635AF7C" w14:textId="77777777">
                            <w:pPr>
                              <w:rPr>
                                <w:rFonts w:asciiTheme="minorHAnsi" w:hAnsiTheme="minorHAnsi" w:cstheme="minorHAnsi"/>
                                <w:sz w:val="18"/>
                                <w:szCs w:val="18"/>
                                <w:lang w:val="en-US"/>
                              </w:rPr>
                            </w:pPr>
                          </w:p>
                          <w:p w:rsidRPr="00EC2356" w:rsidR="00EC2356" w:rsidP="00EC2356" w:rsidRDefault="00EC2356" w14:paraId="6499F9DE" w14:textId="77777777">
                            <w:pPr>
                              <w:tabs>
                                <w:tab w:val="clear" w:pos="1134"/>
                              </w:tabs>
                              <w:jc w:val="left"/>
                              <w:rPr>
                                <w:rFonts w:asciiTheme="minorHAnsi" w:hAnsiTheme="minorHAnsi" w:cstheme="minorHAnsi"/>
                                <w:sz w:val="18"/>
                                <w:szCs w:val="18"/>
                                <w:lang w:val="en-US"/>
                              </w:rPr>
                            </w:pPr>
                            <w:r w:rsidRPr="00EC2356">
                              <w:rPr>
                                <w:rFonts w:asciiTheme="minorHAnsi" w:hAnsiTheme="minorHAnsi" w:cstheme="minorHAnsi"/>
                                <w:sz w:val="18"/>
                                <w:szCs w:val="18"/>
                                <w:lang w:val="en-US"/>
                              </w:rPr>
                              <w:t>NOTE: All times in UTC.</w:t>
                            </w:r>
                          </w:p>
                          <w:p w:rsidR="00EC2356" w:rsidP="00EC2356" w:rsidRDefault="00EC2356" w14:paraId="0213A0FB"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C03E550">
              <v:shape id="_x0000_s1042" style="position:absolute;left:0;text-align:left;margin-left:-20.7pt;margin-top:534.05pt;width:538pt;height:7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" w14:anchorId="6FDC1756">
                <v:textbox>
                  <w:txbxContent>
                    <w:p w:rsidRPr="00EC2356" w:rsidR="00EC2356" w:rsidP="00EC2356" w:rsidRDefault="00EC2356" w14:paraId="58B41E9B" w14:textId="77777777">
                      <w:pPr>
                        <w:tabs>
                          <w:tab w:val="clear" w:pos="1134"/>
                        </w:tabs>
                        <w:rPr>
                          <w:rFonts w:asciiTheme="minorHAnsi" w:hAnsiTheme="minorHAnsi" w:cstheme="minorHAnsi"/>
                          <w:i/>
                          <w:iCs/>
                          <w:sz w:val="18"/>
                          <w:szCs w:val="18"/>
                          <w:lang w:val="en-US"/>
                        </w:rPr>
                      </w:pPr>
                      <w:r w:rsidRPr="00EC2356">
                        <w:rPr>
                          <w:rFonts w:asciiTheme="minorHAnsi" w:hAnsiTheme="minorHAnsi" w:cstheme="minorHAnsi"/>
                          <w:i/>
                          <w:iCs/>
                          <w:sz w:val="18"/>
                          <w:szCs w:val="18"/>
                          <w:lang w:val="en-US"/>
                        </w:rPr>
                        <w:t>(to be completed by RSMC)</w:t>
                      </w:r>
                    </w:p>
                    <w:p w:rsidRPr="00EC2356" w:rsidR="00EC2356" w:rsidP="00EC2356" w:rsidRDefault="00EC2356" w14:paraId="4D6C70CE"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Date/time of receipt of request:………………………………………………………………………………………………..(UTC)</w:t>
                      </w:r>
                    </w:p>
                    <w:p w:rsidRPr="00EC2356" w:rsidR="00EC2356" w:rsidP="00EC2356" w:rsidRDefault="00EC2356" w14:paraId="72EA29BA"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FOR LEAD RSMC(s) ONLY</w:t>
                      </w:r>
                    </w:p>
                    <w:p w:rsidRPr="00EC2356" w:rsidR="00EC2356" w:rsidP="00EC2356" w:rsidRDefault="00EC2356" w14:paraId="29901B76" w14:textId="77777777">
                      <w:pPr>
                        <w:tabs>
                          <w:tab w:val="clear" w:pos="1134"/>
                        </w:tabs>
                        <w:rPr>
                          <w:rFonts w:asciiTheme="minorHAnsi" w:hAnsiTheme="minorHAnsi" w:cstheme="minorHAnsi"/>
                          <w:sz w:val="18"/>
                          <w:szCs w:val="18"/>
                          <w:lang w:val="en-US"/>
                        </w:rPr>
                      </w:pPr>
                      <w:r w:rsidRPr="00EC2356">
                        <w:rPr>
                          <w:rFonts w:asciiTheme="minorHAnsi" w:hAnsiTheme="minorHAnsi" w:cstheme="minorHAnsi"/>
                          <w:sz w:val="18"/>
                          <w:szCs w:val="18"/>
                          <w:lang w:val="en-US"/>
                        </w:rPr>
                        <w:t>DATE/TIME OF RETURN CONFIRMATION OF RECEIPT:………………………………………………………………..(UTC)</w:t>
                      </w:r>
                    </w:p>
                    <w:p w:rsidRPr="00EC2356" w:rsidR="00EC2356" w:rsidP="00EC2356" w:rsidRDefault="00EC2356" w14:paraId="672A6659" w14:textId="77777777">
                      <w:pPr>
                        <w:rPr>
                          <w:rFonts w:asciiTheme="minorHAnsi" w:hAnsiTheme="minorHAnsi" w:cstheme="minorHAnsi"/>
                          <w:sz w:val="18"/>
                          <w:szCs w:val="18"/>
                          <w:lang w:val="en-US"/>
                        </w:rPr>
                      </w:pPr>
                    </w:p>
                    <w:p w:rsidRPr="00EC2356" w:rsidR="00EC2356" w:rsidP="00EC2356" w:rsidRDefault="00EC2356" w14:paraId="11066BDA" w14:textId="77777777">
                      <w:pPr>
                        <w:tabs>
                          <w:tab w:val="clear" w:pos="1134"/>
                        </w:tabs>
                        <w:jc w:val="left"/>
                        <w:rPr>
                          <w:rFonts w:asciiTheme="minorHAnsi" w:hAnsiTheme="minorHAnsi" w:cstheme="minorHAnsi"/>
                          <w:sz w:val="18"/>
                          <w:szCs w:val="18"/>
                          <w:lang w:val="en-US"/>
                        </w:rPr>
                      </w:pPr>
                      <w:r w:rsidRPr="00EC2356">
                        <w:rPr>
                          <w:rFonts w:asciiTheme="minorHAnsi" w:hAnsiTheme="minorHAnsi" w:cstheme="minorHAnsi"/>
                          <w:sz w:val="18"/>
                          <w:szCs w:val="18"/>
                          <w:lang w:val="en-US"/>
                        </w:rPr>
                        <w:t>NOTE: All times in UTC.</w:t>
                      </w:r>
                    </w:p>
                    <w:p w:rsidR="00EC2356" w:rsidP="00EC2356" w:rsidRDefault="00EC2356" w14:paraId="0A37501D" w14:textId="77777777"/>
                  </w:txbxContent>
                </v:textbox>
                <w10:wrap type="square"/>
              </v:shape>
            </w:pict>
          </mc:Fallback>
        </mc:AlternateContent>
      </w:r>
      <w:r>
        <w:rPr>
          <w:noProof/>
        </w:rPr>
        <mc:AlternateContent>
          <mc:Choice Requires="wps">
            <w:drawing>
              <wp:anchor distT="45720" distB="45720" distL="114300" distR="114300" simplePos="0" relativeHeight="251658244" behindDoc="0" locked="0" layoutInCell="1" allowOverlap="1" wp14:anchorId="175ABCE8" wp14:editId="1B1CD777">
                <wp:simplePos x="0" y="0"/>
                <wp:positionH relativeFrom="column">
                  <wp:posOffset>-262890</wp:posOffset>
                </wp:positionH>
                <wp:positionV relativeFrom="paragraph">
                  <wp:posOffset>5531485</wp:posOffset>
                </wp:positionV>
                <wp:extent cx="6800850" cy="1212850"/>
                <wp:effectExtent l="0" t="0" r="19050" b="2540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1212850"/>
                        </a:xfrm>
                        <a:prstGeom prst="rect">
                          <a:avLst/>
                        </a:prstGeom>
                        <a:solidFill>
                          <a:srgbClr val="FFFFFF"/>
                        </a:solidFill>
                        <a:ln w="9525">
                          <a:solidFill>
                            <a:srgbClr val="000000"/>
                          </a:solidFill>
                          <a:miter lim="800000"/>
                          <a:headEnd/>
                          <a:tailEnd/>
                        </a:ln>
                      </wps:spPr>
                      <wps:txbx>
                        <w:txbxContent>
                          <w:p w:rsidRPr="00B64790" w:rsidR="00B64790" w:rsidP="00B64790" w:rsidRDefault="00B64790" w14:paraId="1B2972AD" w14:textId="77777777">
                            <w:pPr>
                              <w:tabs>
                                <w:tab w:val="left" w:pos="2552"/>
                                <w:tab w:val="left" w:pos="3119"/>
                                <w:tab w:val="left" w:pos="4111"/>
                                <w:tab w:val="left" w:pos="5245"/>
                                <w:tab w:val="left" w:pos="5954"/>
                                <w:tab w:val="left" w:pos="6804"/>
                              </w:tabs>
                              <w:rPr>
                                <w:rFonts w:asciiTheme="minorHAnsi" w:hAnsiTheme="minorHAnsi" w:cstheme="minorHAnsi"/>
                                <w:i/>
                                <w:iCs/>
                                <w:sz w:val="18"/>
                                <w:szCs w:val="18"/>
                                <w:lang w:val="en-US"/>
                              </w:rPr>
                            </w:pPr>
                            <w:r w:rsidRPr="00B64790">
                              <w:rPr>
                                <w:rFonts w:asciiTheme="minorHAnsi" w:hAnsiTheme="minorHAnsi" w:cstheme="minorHAnsi"/>
                                <w:i/>
                                <w:iCs/>
                                <w:sz w:val="18"/>
                                <w:szCs w:val="18"/>
                                <w:lang w:val="en-US"/>
                              </w:rPr>
                              <w:t>(helpful information for improved simulation)</w:t>
                            </w:r>
                          </w:p>
                          <w:p w:rsidRPr="00B64790" w:rsidR="00B64790" w:rsidP="00B64790" w:rsidRDefault="00B64790" w14:paraId="20212380"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SITE ELEVATION:………………………….(m)</w:t>
                            </w:r>
                          </w:p>
                          <w:p w:rsidRPr="00B64790" w:rsidR="00B64790" w:rsidP="00B64790" w:rsidRDefault="00B64790" w14:paraId="325BB85F"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LOCAL METEOROLOGICAL CONDITIONS NEAR ACCIDENT:……………………………………………………………………</w:t>
                            </w:r>
                          </w:p>
                          <w:p w:rsidRPr="00B64790" w:rsidR="00B64790" w:rsidP="00B64790" w:rsidRDefault="00B64790" w14:paraId="03BCEA4F"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p>
                          <w:p w:rsidRPr="00B64790" w:rsidR="00B64790" w:rsidP="00B64790" w:rsidRDefault="00B64790" w14:paraId="01758B5B"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(wind speed and direction/weather/cloudiness, etc.)</w:t>
                            </w:r>
                          </w:p>
                          <w:p w:rsidRPr="00B64790" w:rsidR="00B64790" w:rsidP="00B64790" w:rsidRDefault="00B64790" w14:paraId="156FCD72"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OTHER INFORMATION: ……………………………………………………………………………………………………………………….</w:t>
                            </w:r>
                          </w:p>
                          <w:p w:rsidRPr="00B64790" w:rsidR="00B64790" w:rsidP="00B64790" w:rsidRDefault="00B64790" w14:paraId="7D294868"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p>
                          <w:p w:rsidRPr="00B64790" w:rsidR="00B64790" w:rsidP="00B64790" w:rsidRDefault="00B64790" w14:paraId="33CBB9C0" w14:textId="77777777">
                            <w:pPr>
                              <w:tabs>
                                <w:tab w:val="left" w:pos="2552"/>
                                <w:tab w:val="left" w:pos="3119"/>
                                <w:tab w:val="left" w:pos="4111"/>
                                <w:tab w:val="left" w:pos="5245"/>
                                <w:tab w:val="left" w:pos="5954"/>
                                <w:tab w:val="left" w:pos="6804"/>
                              </w:tabs>
                              <w:jc w:val="left"/>
                              <w:rPr>
                                <w:rFonts w:asciiTheme="minorHAnsi" w:hAnsiTheme="minorHAnsi" w:cstheme="minorHAnsi"/>
                                <w:sz w:val="18"/>
                                <w:szCs w:val="18"/>
                                <w:lang w:val="en-US"/>
                              </w:rPr>
                            </w:pPr>
                            <w:r w:rsidRPr="00B64790">
                              <w:rPr>
                                <w:rFonts w:asciiTheme="minorHAnsi" w:hAnsiTheme="minorHAnsi" w:cstheme="minorHAnsi"/>
                                <w:sz w:val="18"/>
                                <w:szCs w:val="18"/>
                                <w:lang w:val="en-US"/>
                              </w:rPr>
                              <w:t>(nature of accident, cause fire, explosion, controlled release, foreseeable development, normal activity, projected conditions, etc.)</w:t>
                            </w:r>
                          </w:p>
                          <w:p w:rsidR="00B64790" w:rsidP="00B64790" w:rsidRDefault="00B64790" w14:paraId="29A1D5A4"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B77E945">
              <v:shape id="_x0000_s1043" style="position:absolute;left:0;text-align:left;margin-left:-20.7pt;margin-top:435.55pt;width:535.5pt;height:95.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" w14:anchorId="175ABCE8">
                <v:textbox>
                  <w:txbxContent>
                    <w:p w:rsidRPr="00B64790" w:rsidR="00B64790" w:rsidP="00B64790" w:rsidRDefault="00B64790" w14:paraId="7E3254F7" w14:textId="77777777">
                      <w:pPr>
                        <w:tabs>
                          <w:tab w:val="left" w:pos="2552"/>
                          <w:tab w:val="left" w:pos="3119"/>
                          <w:tab w:val="left" w:pos="4111"/>
                          <w:tab w:val="left" w:pos="5245"/>
                          <w:tab w:val="left" w:pos="5954"/>
                          <w:tab w:val="left" w:pos="6804"/>
                        </w:tabs>
                        <w:rPr>
                          <w:rFonts w:asciiTheme="minorHAnsi" w:hAnsiTheme="minorHAnsi" w:cstheme="minorHAnsi"/>
                          <w:i/>
                          <w:iCs/>
                          <w:sz w:val="18"/>
                          <w:szCs w:val="18"/>
                          <w:lang w:val="en-US"/>
                        </w:rPr>
                      </w:pPr>
                      <w:r w:rsidRPr="00B64790">
                        <w:rPr>
                          <w:rFonts w:asciiTheme="minorHAnsi" w:hAnsiTheme="minorHAnsi" w:cstheme="minorHAnsi"/>
                          <w:i/>
                          <w:iCs/>
                          <w:sz w:val="18"/>
                          <w:szCs w:val="18"/>
                          <w:lang w:val="en-US"/>
                        </w:rPr>
                        <w:t>(helpful information for improved simulation)</w:t>
                      </w:r>
                    </w:p>
                    <w:p w:rsidRPr="00B64790" w:rsidR="00B64790" w:rsidP="00B64790" w:rsidRDefault="00B64790" w14:paraId="596B5CFD"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SITE ELEVATION:………………………….(m)</w:t>
                      </w:r>
                    </w:p>
                    <w:p w:rsidRPr="00B64790" w:rsidR="00B64790" w:rsidP="00B64790" w:rsidRDefault="00B64790" w14:paraId="144A46B3"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LOCAL METEOROLOGICAL CONDITIONS NEAR ACCIDENT:……………………………………………………………………</w:t>
                      </w:r>
                    </w:p>
                    <w:p w:rsidRPr="00B64790" w:rsidR="00B64790" w:rsidP="00B64790" w:rsidRDefault="00B64790" w14:paraId="5DAB6C7B"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p>
                    <w:p w:rsidRPr="00B64790" w:rsidR="00B64790" w:rsidP="00B64790" w:rsidRDefault="00B64790" w14:paraId="630BEF42"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(wind speed and direction/weather/cloudiness, etc.)</w:t>
                      </w:r>
                    </w:p>
                    <w:p w:rsidRPr="00B64790" w:rsidR="00B64790" w:rsidP="00B64790" w:rsidRDefault="00B64790" w14:paraId="30A27ADE"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B64790">
                        <w:rPr>
                          <w:rFonts w:asciiTheme="minorHAnsi" w:hAnsiTheme="minorHAnsi" w:cstheme="minorHAnsi"/>
                          <w:sz w:val="18"/>
                          <w:szCs w:val="18"/>
                          <w:lang w:val="en-US"/>
                        </w:rPr>
                        <w:t>OTHER INFORMATION: ……………………………………………………………………………………………………………………….</w:t>
                      </w:r>
                    </w:p>
                    <w:p w:rsidRPr="00B64790" w:rsidR="00B64790" w:rsidP="00B64790" w:rsidRDefault="00B64790" w14:paraId="02EB378F"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p>
                    <w:p w:rsidRPr="00B64790" w:rsidR="00B64790" w:rsidP="00B64790" w:rsidRDefault="00B64790" w14:paraId="7B816498" w14:textId="77777777">
                      <w:pPr>
                        <w:tabs>
                          <w:tab w:val="left" w:pos="2552"/>
                          <w:tab w:val="left" w:pos="3119"/>
                          <w:tab w:val="left" w:pos="4111"/>
                          <w:tab w:val="left" w:pos="5245"/>
                          <w:tab w:val="left" w:pos="5954"/>
                          <w:tab w:val="left" w:pos="6804"/>
                        </w:tabs>
                        <w:jc w:val="left"/>
                        <w:rPr>
                          <w:rFonts w:asciiTheme="minorHAnsi" w:hAnsiTheme="minorHAnsi" w:cstheme="minorHAnsi"/>
                          <w:sz w:val="18"/>
                          <w:szCs w:val="18"/>
                          <w:lang w:val="en-US"/>
                        </w:rPr>
                      </w:pPr>
                      <w:r w:rsidRPr="00B64790">
                        <w:rPr>
                          <w:rFonts w:asciiTheme="minorHAnsi" w:hAnsiTheme="minorHAnsi" w:cstheme="minorHAnsi"/>
                          <w:sz w:val="18"/>
                          <w:szCs w:val="18"/>
                          <w:lang w:val="en-US"/>
                        </w:rPr>
                        <w:t>(nature of accident, cause fire, explosion, controlled release, foreseeable development, normal activity, projected conditions, etc.)</w:t>
                      </w:r>
                    </w:p>
                    <w:p w:rsidR="00B64790" w:rsidP="00B64790" w:rsidRDefault="00B64790" w14:paraId="6A05A809" w14:textId="77777777"/>
                  </w:txbxContent>
                </v:textbox>
                <w10:wrap type="square"/>
              </v:shape>
            </w:pict>
          </mc:Fallback>
        </mc:AlternateContent>
      </w:r>
      <w:r>
        <w:rPr>
          <w:noProof/>
        </w:rPr>
        <mc:AlternateContent>
          <mc:Choice Requires="wps">
            <w:drawing>
              <wp:anchor distT="45720" distB="45720" distL="114300" distR="114300" simplePos="0" relativeHeight="251658243" behindDoc="0" locked="0" layoutInCell="1" allowOverlap="1" wp14:anchorId="609F2496" wp14:editId="1E893777">
                <wp:simplePos x="0" y="0"/>
                <wp:positionH relativeFrom="column">
                  <wp:posOffset>-262890</wp:posOffset>
                </wp:positionH>
                <wp:positionV relativeFrom="paragraph">
                  <wp:posOffset>3886835</wp:posOffset>
                </wp:positionV>
                <wp:extent cx="6800850" cy="1587500"/>
                <wp:effectExtent l="0" t="0" r="19050" b="127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1587500"/>
                        </a:xfrm>
                        <a:prstGeom prst="rect">
                          <a:avLst/>
                        </a:prstGeom>
                        <a:solidFill>
                          <a:srgbClr val="FFFFFF"/>
                        </a:solidFill>
                        <a:ln w="9525">
                          <a:solidFill>
                            <a:srgbClr val="000000"/>
                          </a:solidFill>
                          <a:miter lim="800000"/>
                          <a:headEnd/>
                          <a:tailEnd/>
                        </a:ln>
                      </wps:spPr>
                      <wps:txbx>
                        <w:txbxContent>
                          <w:p w:rsidRPr="00287295" w:rsidR="00223053" w:rsidP="00223053" w:rsidRDefault="00223053" w14:paraId="22811973" w14:textId="77777777">
                            <w:pPr>
                              <w:tabs>
                                <w:tab w:val="left" w:pos="2552"/>
                                <w:tab w:val="left" w:pos="3119"/>
                                <w:tab w:val="left" w:pos="4111"/>
                                <w:tab w:val="left" w:pos="5245"/>
                                <w:tab w:val="left" w:pos="5954"/>
                                <w:tab w:val="left" w:pos="6804"/>
                              </w:tabs>
                              <w:spacing w:after="40"/>
                              <w:jc w:val="center"/>
                              <w:rPr>
                                <w:rFonts w:asciiTheme="minorHAnsi" w:hAnsiTheme="minorHAnsi" w:cstheme="minorHAnsi"/>
                                <w:i/>
                                <w:iCs/>
                                <w:sz w:val="18"/>
                                <w:szCs w:val="18"/>
                                <w:lang w:val="en-US"/>
                              </w:rPr>
                            </w:pPr>
                            <w:r w:rsidRPr="00287295">
                              <w:rPr>
                                <w:rFonts w:asciiTheme="minorHAnsi" w:hAnsiTheme="minorHAnsi" w:cstheme="minorHAnsi"/>
                                <w:i/>
                                <w:iCs/>
                                <w:sz w:val="18"/>
                                <w:szCs w:val="18"/>
                                <w:lang w:val="en-US"/>
                              </w:rPr>
                              <w:t>(essential accident information for model simulation – if not available, model will execute with standard default values)</w:t>
                            </w:r>
                          </w:p>
                          <w:p w:rsidRPr="00287295" w:rsidR="00223053" w:rsidP="00223053" w:rsidRDefault="00223053" w14:paraId="4DBA13D6"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RELEASE CHARACTERISTICS:</w:t>
                            </w:r>
                          </w:p>
                          <w:p w:rsidRPr="00287295" w:rsidR="00223053" w:rsidP="00223053" w:rsidRDefault="00223053" w14:paraId="7697E862"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START OF RELEASE: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Date/time: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(UTC)</w:t>
                            </w:r>
                          </w:p>
                          <w:p w:rsidRPr="00287295" w:rsidR="00223053" w:rsidP="00223053" w:rsidRDefault="00223053" w14:paraId="3CBAEA2B"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DURATION:</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(hours) or END OF RELEASE: Date/time: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(UTC)</w:t>
                            </w:r>
                          </w:p>
                          <w:p w:rsidRPr="00287295" w:rsidR="00223053" w:rsidP="00223053" w:rsidRDefault="00223053" w14:paraId="69B6431E"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RADIONUCLIDE SPECIES:………………………………………………………………………………………………………………………</w:t>
                            </w:r>
                          </w:p>
                          <w:p w:rsidRPr="00287295" w:rsidR="00223053" w:rsidP="00223053" w:rsidRDefault="00223053" w14:paraId="1039CB64"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TOTAL RELEASE QUANTITY:……………………………………………………………………………………………..……………………(Becquerel)</w:t>
                            </w:r>
                          </w:p>
                          <w:p w:rsidRPr="00287295" w:rsidR="00223053" w:rsidP="00223053" w:rsidRDefault="00223053" w14:paraId="143C679D" w14:textId="77777777">
                            <w:pPr>
                              <w:tabs>
                                <w:tab w:val="clear" w:pos="1134"/>
                              </w:tabs>
                              <w:spacing w:after="40"/>
                              <w:jc w:val="left"/>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OR POLLUTANT RELEASE RATE: ………………………………….……………………………………………………..………. (Becquerel/hour)</w:t>
                            </w:r>
                          </w:p>
                          <w:p w:rsidRPr="00287295" w:rsidR="00223053" w:rsidP="00223053" w:rsidRDefault="00223053" w14:paraId="6C5FB2EC" w14:textId="5D91240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EFFECTIVE HEIGHT OF RELEASE: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Surface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or</w:t>
                            </w:r>
                          </w:p>
                          <w:p w:rsidRPr="00287295" w:rsidR="00223053" w:rsidP="00223053" w:rsidRDefault="00223053" w14:paraId="2E5FED1D" w14:textId="02FEEA20">
                            <w:pPr>
                              <w:tabs>
                                <w:tab w:val="clear" w:pos="1134"/>
                              </w:tabs>
                              <w:spacing w:after="40"/>
                              <w:jc w:val="left"/>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release height:</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base: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xml:space="preserve">(m), </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top:</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(m)</w:t>
                            </w:r>
                          </w:p>
                          <w:p w:rsidR="00223053" w:rsidP="00223053" w:rsidRDefault="00223053" w14:paraId="3118423C"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F8F90FE">
              <v:shape id="_x0000_s1044" style="position:absolute;left:0;text-align:left;margin-left:-20.7pt;margin-top:306.05pt;width:535.5pt;height:12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" w14:anchorId="609F2496">
                <v:textbox>
                  <w:txbxContent>
                    <w:p w:rsidRPr="00287295" w:rsidR="00223053" w:rsidP="00223053" w:rsidRDefault="00223053" w14:paraId="7BD22AEC" w14:textId="77777777">
                      <w:pPr>
                        <w:tabs>
                          <w:tab w:val="left" w:pos="2552"/>
                          <w:tab w:val="left" w:pos="3119"/>
                          <w:tab w:val="left" w:pos="4111"/>
                          <w:tab w:val="left" w:pos="5245"/>
                          <w:tab w:val="left" w:pos="5954"/>
                          <w:tab w:val="left" w:pos="6804"/>
                        </w:tabs>
                        <w:spacing w:after="40"/>
                        <w:jc w:val="center"/>
                        <w:rPr>
                          <w:rFonts w:asciiTheme="minorHAnsi" w:hAnsiTheme="minorHAnsi" w:cstheme="minorHAnsi"/>
                          <w:i/>
                          <w:iCs/>
                          <w:sz w:val="18"/>
                          <w:szCs w:val="18"/>
                          <w:lang w:val="en-US"/>
                        </w:rPr>
                      </w:pPr>
                      <w:r w:rsidRPr="00287295">
                        <w:rPr>
                          <w:rFonts w:asciiTheme="minorHAnsi" w:hAnsiTheme="minorHAnsi" w:cstheme="minorHAnsi"/>
                          <w:i/>
                          <w:iCs/>
                          <w:sz w:val="18"/>
                          <w:szCs w:val="18"/>
                          <w:lang w:val="en-US"/>
                        </w:rPr>
                        <w:t>(essential accident information for model simulation – if not available, model will execute with standard default values)</w:t>
                      </w:r>
                    </w:p>
                    <w:p w:rsidRPr="00287295" w:rsidR="00223053" w:rsidP="00223053" w:rsidRDefault="00223053" w14:paraId="397A8E3D"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RELEASE CHARACTERISTICS:</w:t>
                      </w:r>
                    </w:p>
                    <w:p w:rsidRPr="00287295" w:rsidR="00223053" w:rsidP="00223053" w:rsidRDefault="00223053" w14:paraId="447C4D8C"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START OF RELEASE: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Date/time: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(UTC)</w:t>
                      </w:r>
                    </w:p>
                    <w:p w:rsidRPr="00287295" w:rsidR="00223053" w:rsidP="00223053" w:rsidRDefault="00223053" w14:paraId="43FF620F"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DURATION:</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(hours) or END OF RELEASE: Date/time: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(UTC)</w:t>
                      </w:r>
                    </w:p>
                    <w:p w:rsidRPr="00287295" w:rsidR="00223053" w:rsidP="00223053" w:rsidRDefault="00223053" w14:paraId="041623F6"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RADIONUCLIDE SPECIES:………………………………………………………………………………………………………………………</w:t>
                      </w:r>
                    </w:p>
                    <w:p w:rsidRPr="00287295" w:rsidR="00223053" w:rsidP="00223053" w:rsidRDefault="00223053" w14:paraId="7C77CB02" w14:textId="7777777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TOTAL RELEASE QUANTITY:……………………………………………………………………………………………..……………………(Becquerel)</w:t>
                      </w:r>
                    </w:p>
                    <w:p w:rsidRPr="00287295" w:rsidR="00223053" w:rsidP="00223053" w:rsidRDefault="00223053" w14:paraId="703D87A6" w14:textId="77777777">
                      <w:pPr>
                        <w:tabs>
                          <w:tab w:val="clear" w:pos="1134"/>
                        </w:tabs>
                        <w:spacing w:after="40"/>
                        <w:jc w:val="left"/>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OR POLLUTANT RELEASE RATE: ………………………………….……………………………………………………..………. (Becquerel/hour)</w:t>
                      </w:r>
                    </w:p>
                    <w:p w:rsidRPr="00287295" w:rsidR="00223053" w:rsidP="00223053" w:rsidRDefault="00223053" w14:paraId="7520C633" w14:textId="5D912407">
                      <w:pPr>
                        <w:tabs>
                          <w:tab w:val="clear" w:pos="1134"/>
                        </w:tabs>
                        <w:spacing w:after="40"/>
                        <w:rPr>
                          <w:rFonts w:asciiTheme="minorHAnsi" w:hAnsiTheme="minorHAnsi" w:cstheme="minorHAnsi"/>
                          <w:sz w:val="18"/>
                          <w:szCs w:val="18"/>
                          <w:lang w:val="en-US"/>
                        </w:rPr>
                      </w:pPr>
                      <w:r w:rsidRPr="00287295">
                        <w:rPr>
                          <w:rFonts w:asciiTheme="minorHAnsi" w:hAnsiTheme="minorHAnsi" w:cstheme="minorHAnsi"/>
                          <w:sz w:val="18"/>
                          <w:szCs w:val="18"/>
                          <w:lang w:val="en-US"/>
                        </w:rPr>
                        <w:t>EFFECTIVE HEIGHT OF RELEASE: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Surface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or</w:t>
                      </w:r>
                    </w:p>
                    <w:p w:rsidRPr="00287295" w:rsidR="00223053" w:rsidP="00223053" w:rsidRDefault="00223053" w14:paraId="6C533F01" w14:textId="02FEEA20">
                      <w:pPr>
                        <w:tabs>
                          <w:tab w:val="clear" w:pos="1134"/>
                        </w:tabs>
                        <w:spacing w:after="40"/>
                        <w:jc w:val="left"/>
                        <w:rPr>
                          <w:rFonts w:asciiTheme="minorHAnsi" w:hAnsiTheme="minorHAnsi" w:cstheme="minorHAnsi"/>
                          <w:sz w:val="18"/>
                          <w:szCs w:val="18"/>
                          <w:lang w:val="en-US"/>
                        </w:rPr>
                      </w:pP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release height:</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base:</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 xml:space="preserve">(m), </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top:</w:t>
                      </w:r>
                      <w:r w:rsidRPr="00287295">
                        <w:rPr>
                          <w:rFonts w:asciiTheme="minorHAnsi" w:hAnsiTheme="minorHAnsi" w:cstheme="minorHAnsi"/>
                          <w:sz w:val="18"/>
                          <w:szCs w:val="18"/>
                          <w:lang w:val="en-US"/>
                        </w:rPr>
                        <w:tab/>
                      </w:r>
                      <w:r w:rsidRPr="00287295">
                        <w:rPr>
                          <w:rFonts w:asciiTheme="minorHAnsi" w:hAnsiTheme="minorHAnsi" w:cstheme="minorHAnsi"/>
                          <w:sz w:val="18"/>
                          <w:szCs w:val="18"/>
                          <w:lang w:val="en-US"/>
                        </w:rPr>
                        <w:t>(m)</w:t>
                      </w:r>
                    </w:p>
                    <w:p w:rsidR="00223053" w:rsidP="00223053" w:rsidRDefault="00223053" w14:paraId="5A39BBE3" w14:textId="77777777"/>
                  </w:txbxContent>
                </v:textbox>
                <w10:wrap type="square"/>
              </v:shape>
            </w:pict>
          </mc:Fallback>
        </mc:AlternateContent>
      </w:r>
      <w:r>
        <w:rPr>
          <w:noProof/>
        </w:rPr>
        <mc:AlternateContent>
          <mc:Choice Requires="wps">
            <w:drawing>
              <wp:anchor distT="45720" distB="45720" distL="114300" distR="114300" simplePos="0" relativeHeight="251658242" behindDoc="0" locked="0" layoutInCell="1" allowOverlap="1" wp14:anchorId="0224F129" wp14:editId="2A3E3832">
                <wp:simplePos x="0" y="0"/>
                <wp:positionH relativeFrom="column">
                  <wp:posOffset>-262890</wp:posOffset>
                </wp:positionH>
                <wp:positionV relativeFrom="paragraph">
                  <wp:posOffset>2527935</wp:posOffset>
                </wp:positionV>
                <wp:extent cx="6832600" cy="1308100"/>
                <wp:effectExtent l="0" t="0" r="25400" b="2540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0" cy="1308100"/>
                        </a:xfrm>
                        <a:prstGeom prst="rect">
                          <a:avLst/>
                        </a:prstGeom>
                        <a:solidFill>
                          <a:srgbClr val="FFFFFF"/>
                        </a:solidFill>
                        <a:ln w="9525">
                          <a:solidFill>
                            <a:srgbClr val="000000"/>
                          </a:solidFill>
                          <a:miter lim="800000"/>
                          <a:headEnd/>
                          <a:tailEnd/>
                        </a:ln>
                      </wps:spPr>
                      <wps:txbx>
                        <w:txbxContent>
                          <w:p w:rsidRPr="00BE13FB" w:rsidR="00BE13FB" w:rsidP="00BE13FB" w:rsidRDefault="00BE13FB" w14:paraId="2D3972E2" w14:textId="77777777">
                            <w:pPr>
                              <w:tabs>
                                <w:tab w:val="clear" w:pos="1134"/>
                              </w:tabs>
                              <w:spacing w:after="40"/>
                              <w:jc w:val="left"/>
                              <w:rPr>
                                <w:rFonts w:asciiTheme="minorHAnsi" w:hAnsiTheme="minorHAnsi" w:cstheme="minorHAnsi"/>
                                <w:sz w:val="18"/>
                                <w:szCs w:val="18"/>
                                <w:lang w:val="en-US"/>
                              </w:rPr>
                            </w:pPr>
                            <w:r w:rsidRPr="00BE13FB">
                              <w:rPr>
                                <w:rFonts w:asciiTheme="minorHAnsi" w:hAnsiTheme="minorHAnsi" w:cstheme="minorHAnsi"/>
                                <w:sz w:val="18"/>
                                <w:szCs w:val="18"/>
                                <w:lang w:val="en-US"/>
                              </w:rPr>
                              <w:t>DECLARED EMERGENCY CLASS:</w:t>
                            </w:r>
                          </w:p>
                          <w:p w:rsidRPr="00BE13FB" w:rsidR="00BE13FB" w:rsidP="00BE13FB" w:rsidRDefault="00BE13FB" w14:paraId="0FF91967" w14:textId="77777777">
                            <w:pPr>
                              <w:tabs>
                                <w:tab w:val="clear" w:pos="1134"/>
                              </w:tabs>
                              <w:spacing w:after="40"/>
                              <w:jc w:val="left"/>
                              <w:rPr>
                                <w:rFonts w:asciiTheme="minorHAnsi" w:hAnsiTheme="minorHAnsi" w:cstheme="minorHAnsi"/>
                                <w:sz w:val="18"/>
                                <w:szCs w:val="18"/>
                                <w:lang w:val="en-US"/>
                              </w:rPr>
                            </w:pPr>
                            <w:r w:rsidRPr="00BE13FB">
                              <w:rPr>
                                <w:rFonts w:asciiTheme="minorHAnsi" w:hAnsiTheme="minorHAnsi" w:cstheme="minorHAnsi"/>
                                <w:sz w:val="18"/>
                                <w:szCs w:val="18"/>
                                <w:lang w:val="en-US"/>
                              </w:rPr>
                              <w:t>□ NONE</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 Other, specify: ………………………………………………………………………………………………………………….…</w:t>
                            </w:r>
                          </w:p>
                          <w:p w:rsidRPr="00BE13FB" w:rsidR="00BE13FB" w:rsidP="00BE13FB" w:rsidRDefault="00BE13FB" w14:paraId="62503AF7" w14:textId="77777777">
                            <w:pPr>
                              <w:spacing w:after="40"/>
                              <w:rPr>
                                <w:rFonts w:asciiTheme="minorHAnsi" w:hAnsiTheme="minorHAnsi" w:cstheme="minorHAnsi"/>
                                <w:sz w:val="18"/>
                                <w:szCs w:val="18"/>
                                <w:lang w:val="en-US"/>
                              </w:rPr>
                            </w:pPr>
                            <w:r w:rsidRPr="00BE13FB">
                              <w:rPr>
                                <w:rFonts w:asciiTheme="minorHAnsi" w:hAnsiTheme="minorHAnsi" w:cstheme="minorHAnsi"/>
                                <w:sz w:val="18"/>
                                <w:szCs w:val="18"/>
                                <w:lang w:val="en-US"/>
                              </w:rPr>
                              <w:t>ACTION REQUIRED:</w:t>
                            </w:r>
                          </w:p>
                          <w:p w:rsidRPr="00BE13FB" w:rsidR="00BE13FB" w:rsidP="00BE13FB" w:rsidRDefault="00BE13FB" w14:paraId="3AF2F890" w14:textId="77777777">
                            <w:pPr>
                              <w:rPr>
                                <w:rFonts w:asciiTheme="minorHAnsi" w:hAnsiTheme="minorHAnsi" w:cstheme="minorHAnsi"/>
                                <w:strike/>
                                <w:color w:val="FF0000"/>
                                <w:sz w:val="18"/>
                                <w:szCs w:val="18"/>
                                <w:u w:val="dash"/>
                                <w:lang w:val="en-US"/>
                              </w:rPr>
                            </w:pPr>
                            <w:r w:rsidRPr="00BE13FB">
                              <w:rPr>
                                <w:rFonts w:asciiTheme="minorHAnsi" w:hAnsiTheme="minorHAnsi" w:cstheme="minorHAnsi"/>
                                <w:strike/>
                                <w:color w:val="FF0000"/>
                                <w:sz w:val="18"/>
                                <w:szCs w:val="18"/>
                                <w:u w:val="dash"/>
                                <w:lang w:val="en-US"/>
                              </w:rPr>
                              <w:t>□</w:t>
                            </w:r>
                            <w:r w:rsidRPr="00BE13FB">
                              <w:rPr>
                                <w:rFonts w:asciiTheme="minorHAnsi" w:hAnsiTheme="minorHAnsi" w:cstheme="minorHAnsi"/>
                                <w:strike/>
                                <w:color w:val="FF0000"/>
                                <w:sz w:val="18"/>
                                <w:szCs w:val="18"/>
                                <w:u w:val="dash"/>
                                <w:lang w:val="en-US"/>
                              </w:rPr>
                              <w:tab/>
                            </w:r>
                            <w:r w:rsidRPr="00BE13FB">
                              <w:rPr>
                                <w:rFonts w:asciiTheme="minorHAnsi" w:hAnsiTheme="minorHAnsi" w:cstheme="minorHAnsi"/>
                                <w:strike/>
                                <w:color w:val="FF0000"/>
                                <w:sz w:val="18"/>
                                <w:szCs w:val="18"/>
                                <w:u w:val="dash"/>
                                <w:lang w:val="en-US"/>
                              </w:rPr>
                              <w:t>NONE</w:t>
                            </w:r>
                          </w:p>
                          <w:p w:rsidRPr="00BE13FB" w:rsidR="00BE13FB" w:rsidP="00BE13FB" w:rsidRDefault="00BE13FB" w14:paraId="16367632" w14:textId="177170D2">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 xml:space="preserve">GO ON </w:t>
                            </w:r>
                            <w:r w:rsidRPr="00BE13FB" w:rsidR="002A25ED">
                              <w:rPr>
                                <w:rFonts w:asciiTheme="minorHAnsi" w:hAnsiTheme="minorHAnsi" w:cstheme="minorHAnsi"/>
                                <w:sz w:val="18"/>
                                <w:szCs w:val="18"/>
                                <w:lang w:val="en-US"/>
                              </w:rPr>
                              <w:t>STANDBY</w:t>
                            </w:r>
                            <w:r w:rsidRPr="00BE13FB">
                              <w:rPr>
                                <w:rFonts w:asciiTheme="minorHAnsi" w:hAnsiTheme="minorHAnsi" w:cstheme="minorHAnsi"/>
                                <w:sz w:val="18"/>
                                <w:szCs w:val="18"/>
                                <w:lang w:val="en-US"/>
                              </w:rPr>
                              <w:t xml:space="preserve"> (request for products or for assistance on weather conditions is to be </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expected)</w:t>
                            </w:r>
                          </w:p>
                          <w:p w:rsidRPr="00BE13FB" w:rsidR="00BE13FB" w:rsidP="00BE13FB" w:rsidRDefault="00BE13FB" w14:paraId="42611363" w14:textId="77777777">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LEAD RSMCs ONLY GENERATE PRODUCTS AND SEND TO IAEA ONLY</w:t>
                            </w:r>
                          </w:p>
                          <w:p w:rsidRPr="00BE13FB" w:rsidR="00BE13FB" w:rsidP="00BE13FB" w:rsidRDefault="00BE13FB" w14:paraId="213191C9" w14:textId="77777777">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ALL RSMCs GENERATE PRODUCTS AND DISTRIBUTE WITHIN THEIR REGIONS</w:t>
                            </w:r>
                          </w:p>
                          <w:p w:rsidRPr="00072E2D" w:rsidR="00BE13FB" w:rsidP="00BE13FB" w:rsidRDefault="00BE13FB" w14:paraId="05B2972D" w14:textId="77777777">
                            <w:pPr>
                              <w:tabs>
                                <w:tab w:val="clear" w:pos="1134"/>
                              </w:tabs>
                              <w:spacing w:after="160" w:line="259" w:lineRule="auto"/>
                              <w:jc w:val="left"/>
                              <w:rPr>
                                <w:sz w:val="18"/>
                                <w:szCs w:val="18"/>
                                <w:lang w:val="en-US"/>
                              </w:rPr>
                            </w:pPr>
                            <w:r w:rsidRPr="00072E2D">
                              <w:rPr>
                                <w:sz w:val="18"/>
                                <w:szCs w:val="18"/>
                                <w:lang w:val="en-US"/>
                              </w:rPr>
                              <w:t>□</w:t>
                            </w:r>
                            <w:r w:rsidRPr="00072E2D">
                              <w:rPr>
                                <w:sz w:val="18"/>
                                <w:szCs w:val="18"/>
                                <w:lang w:val="en-US"/>
                              </w:rPr>
                              <w:tab/>
                            </w:r>
                            <w:r w:rsidRPr="00BE13FB">
                              <w:rPr>
                                <w:rFonts w:asciiTheme="minorHAnsi" w:hAnsiTheme="minorHAnsi" w:cstheme="minorHAnsi"/>
                                <w:sz w:val="18"/>
                                <w:szCs w:val="18"/>
                                <w:lang w:val="en-US"/>
                              </w:rPr>
                              <w:t>OTHER ACTION: ………………………………………………………………………………………………………………………</w:t>
                            </w:r>
                          </w:p>
                          <w:p w:rsidR="00BE13FB" w:rsidP="00BE13FB" w:rsidRDefault="00BE13FB" w14:paraId="2F5E53F1"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CD7971B">
              <v:shape id="Text Box 23" style="position:absolute;left:0;text-align:left;margin-left:-20.7pt;margin-top:199.05pt;width:538pt;height:103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" w14:anchorId="0224F129">
                <v:textbox>
                  <w:txbxContent>
                    <w:p w:rsidRPr="00BE13FB" w:rsidR="00BE13FB" w:rsidP="00BE13FB" w:rsidRDefault="00BE13FB" w14:paraId="109E1D88" w14:textId="77777777">
                      <w:pPr>
                        <w:tabs>
                          <w:tab w:val="clear" w:pos="1134"/>
                        </w:tabs>
                        <w:spacing w:after="40"/>
                        <w:jc w:val="left"/>
                        <w:rPr>
                          <w:rFonts w:asciiTheme="minorHAnsi" w:hAnsiTheme="minorHAnsi" w:cstheme="minorHAnsi"/>
                          <w:sz w:val="18"/>
                          <w:szCs w:val="18"/>
                          <w:lang w:val="en-US"/>
                        </w:rPr>
                      </w:pPr>
                      <w:r w:rsidRPr="00BE13FB">
                        <w:rPr>
                          <w:rFonts w:asciiTheme="minorHAnsi" w:hAnsiTheme="minorHAnsi" w:cstheme="minorHAnsi"/>
                          <w:sz w:val="18"/>
                          <w:szCs w:val="18"/>
                          <w:lang w:val="en-US"/>
                        </w:rPr>
                        <w:t>DECLARED EMERGENCY CLASS:</w:t>
                      </w:r>
                    </w:p>
                    <w:p w:rsidRPr="00BE13FB" w:rsidR="00BE13FB" w:rsidP="00BE13FB" w:rsidRDefault="00BE13FB" w14:paraId="1F84B939" w14:textId="77777777">
                      <w:pPr>
                        <w:tabs>
                          <w:tab w:val="clear" w:pos="1134"/>
                        </w:tabs>
                        <w:spacing w:after="40"/>
                        <w:jc w:val="left"/>
                        <w:rPr>
                          <w:rFonts w:asciiTheme="minorHAnsi" w:hAnsiTheme="minorHAnsi" w:cstheme="minorHAnsi"/>
                          <w:sz w:val="18"/>
                          <w:szCs w:val="18"/>
                          <w:lang w:val="en-US"/>
                        </w:rPr>
                      </w:pPr>
                      <w:r w:rsidRPr="00BE13FB">
                        <w:rPr>
                          <w:rFonts w:asciiTheme="minorHAnsi" w:hAnsiTheme="minorHAnsi" w:cstheme="minorHAnsi"/>
                          <w:sz w:val="18"/>
                          <w:szCs w:val="18"/>
                          <w:lang w:val="en-US"/>
                        </w:rPr>
                        <w:t>□ NONE</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 Other, specify: ………………………………………………………………………………………………………………….…</w:t>
                      </w:r>
                    </w:p>
                    <w:p w:rsidRPr="00BE13FB" w:rsidR="00BE13FB" w:rsidP="00BE13FB" w:rsidRDefault="00BE13FB" w14:paraId="6FB313BF" w14:textId="77777777">
                      <w:pPr>
                        <w:spacing w:after="40"/>
                        <w:rPr>
                          <w:rFonts w:asciiTheme="minorHAnsi" w:hAnsiTheme="minorHAnsi" w:cstheme="minorHAnsi"/>
                          <w:sz w:val="18"/>
                          <w:szCs w:val="18"/>
                          <w:lang w:val="en-US"/>
                        </w:rPr>
                      </w:pPr>
                      <w:r w:rsidRPr="00BE13FB">
                        <w:rPr>
                          <w:rFonts w:asciiTheme="minorHAnsi" w:hAnsiTheme="minorHAnsi" w:cstheme="minorHAnsi"/>
                          <w:sz w:val="18"/>
                          <w:szCs w:val="18"/>
                          <w:lang w:val="en-US"/>
                        </w:rPr>
                        <w:t>ACTION REQUIRED:</w:t>
                      </w:r>
                    </w:p>
                    <w:p w:rsidRPr="00BE13FB" w:rsidR="00BE13FB" w:rsidP="00BE13FB" w:rsidRDefault="00BE13FB" w14:paraId="1B97B85B" w14:textId="77777777">
                      <w:pPr>
                        <w:rPr>
                          <w:rFonts w:asciiTheme="minorHAnsi" w:hAnsiTheme="minorHAnsi" w:cstheme="minorHAnsi"/>
                          <w:strike/>
                          <w:color w:val="FF0000"/>
                          <w:sz w:val="18"/>
                          <w:szCs w:val="18"/>
                          <w:u w:val="dash"/>
                          <w:lang w:val="en-US"/>
                        </w:rPr>
                      </w:pPr>
                      <w:r w:rsidRPr="00BE13FB">
                        <w:rPr>
                          <w:rFonts w:asciiTheme="minorHAnsi" w:hAnsiTheme="minorHAnsi" w:cstheme="minorHAnsi"/>
                          <w:strike/>
                          <w:color w:val="FF0000"/>
                          <w:sz w:val="18"/>
                          <w:szCs w:val="18"/>
                          <w:u w:val="dash"/>
                          <w:lang w:val="en-US"/>
                        </w:rPr>
                        <w:t>□</w:t>
                      </w:r>
                      <w:r w:rsidRPr="00BE13FB">
                        <w:rPr>
                          <w:rFonts w:asciiTheme="minorHAnsi" w:hAnsiTheme="minorHAnsi" w:cstheme="minorHAnsi"/>
                          <w:strike/>
                          <w:color w:val="FF0000"/>
                          <w:sz w:val="18"/>
                          <w:szCs w:val="18"/>
                          <w:u w:val="dash"/>
                          <w:lang w:val="en-US"/>
                        </w:rPr>
                        <w:tab/>
                      </w:r>
                      <w:r w:rsidRPr="00BE13FB">
                        <w:rPr>
                          <w:rFonts w:asciiTheme="minorHAnsi" w:hAnsiTheme="minorHAnsi" w:cstheme="minorHAnsi"/>
                          <w:strike/>
                          <w:color w:val="FF0000"/>
                          <w:sz w:val="18"/>
                          <w:szCs w:val="18"/>
                          <w:u w:val="dash"/>
                          <w:lang w:val="en-US"/>
                        </w:rPr>
                        <w:t>NONE</w:t>
                      </w:r>
                    </w:p>
                    <w:p w:rsidRPr="00BE13FB" w:rsidR="00BE13FB" w:rsidP="00BE13FB" w:rsidRDefault="00BE13FB" w14:paraId="3103A246" w14:textId="177170D2">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 xml:space="preserve">GO ON </w:t>
                      </w:r>
                      <w:r w:rsidRPr="00BE13FB" w:rsidR="002A25ED">
                        <w:rPr>
                          <w:rFonts w:asciiTheme="minorHAnsi" w:hAnsiTheme="minorHAnsi" w:cstheme="minorHAnsi"/>
                          <w:sz w:val="18"/>
                          <w:szCs w:val="18"/>
                          <w:lang w:val="en-US"/>
                        </w:rPr>
                        <w:t>STANDBY</w:t>
                      </w:r>
                      <w:r w:rsidRPr="00BE13FB">
                        <w:rPr>
                          <w:rFonts w:asciiTheme="minorHAnsi" w:hAnsiTheme="minorHAnsi" w:cstheme="minorHAnsi"/>
                          <w:sz w:val="18"/>
                          <w:szCs w:val="18"/>
                          <w:lang w:val="en-US"/>
                        </w:rPr>
                        <w:t xml:space="preserve"> (request for products or for assistance on weather conditions is to be </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expected)</w:t>
                      </w:r>
                    </w:p>
                    <w:p w:rsidRPr="00BE13FB" w:rsidR="00BE13FB" w:rsidP="00BE13FB" w:rsidRDefault="00BE13FB" w14:paraId="0441DE54" w14:textId="77777777">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LEAD RSMCs ONLY GENERATE PRODUCTS AND SEND TO IAEA ONLY</w:t>
                      </w:r>
                    </w:p>
                    <w:p w:rsidRPr="00BE13FB" w:rsidR="00BE13FB" w:rsidP="00BE13FB" w:rsidRDefault="00BE13FB" w14:paraId="76CA8540" w14:textId="77777777">
                      <w:pPr>
                        <w:rPr>
                          <w:rFonts w:asciiTheme="minorHAnsi" w:hAnsiTheme="minorHAnsi" w:cstheme="minorHAnsi"/>
                          <w:sz w:val="18"/>
                          <w:szCs w:val="18"/>
                          <w:lang w:val="en-US"/>
                        </w:rPr>
                      </w:pPr>
                      <w:r w:rsidRPr="00BE13FB">
                        <w:rPr>
                          <w:rFonts w:asciiTheme="minorHAnsi" w:hAnsiTheme="minorHAnsi" w:cstheme="minorHAnsi"/>
                          <w:sz w:val="18"/>
                          <w:szCs w:val="18"/>
                          <w:lang w:val="en-US"/>
                        </w:rPr>
                        <w:t>□</w:t>
                      </w:r>
                      <w:r w:rsidRPr="00BE13FB">
                        <w:rPr>
                          <w:rFonts w:asciiTheme="minorHAnsi" w:hAnsiTheme="minorHAnsi" w:cstheme="minorHAnsi"/>
                          <w:sz w:val="18"/>
                          <w:szCs w:val="18"/>
                          <w:lang w:val="en-US"/>
                        </w:rPr>
                        <w:tab/>
                      </w:r>
                      <w:r w:rsidRPr="00BE13FB">
                        <w:rPr>
                          <w:rFonts w:asciiTheme="minorHAnsi" w:hAnsiTheme="minorHAnsi" w:cstheme="minorHAnsi"/>
                          <w:sz w:val="18"/>
                          <w:szCs w:val="18"/>
                          <w:lang w:val="en-US"/>
                        </w:rPr>
                        <w:t>ALL RSMCs GENERATE PRODUCTS AND DISTRIBUTE WITHIN THEIR REGIONS</w:t>
                      </w:r>
                    </w:p>
                    <w:p w:rsidRPr="00072E2D" w:rsidR="00BE13FB" w:rsidP="00BE13FB" w:rsidRDefault="00BE13FB" w14:paraId="34E46BBA" w14:textId="77777777">
                      <w:pPr>
                        <w:tabs>
                          <w:tab w:val="clear" w:pos="1134"/>
                        </w:tabs>
                        <w:spacing w:after="160" w:line="259" w:lineRule="auto"/>
                        <w:jc w:val="left"/>
                        <w:rPr>
                          <w:sz w:val="18"/>
                          <w:szCs w:val="18"/>
                          <w:lang w:val="en-US"/>
                        </w:rPr>
                      </w:pPr>
                      <w:r w:rsidRPr="00072E2D">
                        <w:rPr>
                          <w:sz w:val="18"/>
                          <w:szCs w:val="18"/>
                          <w:lang w:val="en-US"/>
                        </w:rPr>
                        <w:t>□</w:t>
                      </w:r>
                      <w:r w:rsidRPr="00072E2D">
                        <w:rPr>
                          <w:sz w:val="18"/>
                          <w:szCs w:val="18"/>
                          <w:lang w:val="en-US"/>
                        </w:rPr>
                        <w:tab/>
                      </w:r>
                      <w:r w:rsidRPr="00BE13FB">
                        <w:rPr>
                          <w:rFonts w:asciiTheme="minorHAnsi" w:hAnsiTheme="minorHAnsi" w:cstheme="minorHAnsi"/>
                          <w:sz w:val="18"/>
                          <w:szCs w:val="18"/>
                          <w:lang w:val="en-US"/>
                        </w:rPr>
                        <w:t>OTHER ACTION: ………………………………………………………………………………………………………………………</w:t>
                      </w:r>
                    </w:p>
                    <w:p w:rsidR="00BE13FB" w:rsidP="00BE13FB" w:rsidRDefault="00BE13FB" w14:paraId="41C8F396" w14:textId="77777777"/>
                  </w:txbxContent>
                </v:textbox>
                <w10:wrap type="square"/>
              </v:shape>
            </w:pict>
          </mc:Fallback>
        </mc:AlternateContent>
      </w:r>
      <w:r>
        <w:rPr>
          <w:noProof/>
        </w:rPr>
        <mc:AlternateContent>
          <mc:Choice Requires="wps">
            <w:drawing>
              <wp:anchor distT="45720" distB="45720" distL="114300" distR="114300" simplePos="0" relativeHeight="251658241" behindDoc="0" locked="0" layoutInCell="1" allowOverlap="1" wp14:anchorId="4E03B229" wp14:editId="0CB69ECF">
                <wp:simplePos x="0" y="0"/>
                <wp:positionH relativeFrom="column">
                  <wp:posOffset>-262890</wp:posOffset>
                </wp:positionH>
                <wp:positionV relativeFrom="paragraph">
                  <wp:posOffset>407035</wp:posOffset>
                </wp:positionV>
                <wp:extent cx="6832600" cy="206375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0" cy="2063750"/>
                        </a:xfrm>
                        <a:prstGeom prst="rect">
                          <a:avLst/>
                        </a:prstGeom>
                        <a:solidFill>
                          <a:srgbClr val="FFFFFF"/>
                        </a:solidFill>
                        <a:ln w="9525">
                          <a:solidFill>
                            <a:srgbClr val="000000"/>
                          </a:solidFill>
                          <a:miter lim="800000"/>
                          <a:headEnd/>
                          <a:tailEnd/>
                        </a:ln>
                      </wps:spPr>
                      <wps:txbx>
                        <w:txbxContent>
                          <w:p w:rsidRPr="002D7FA4" w:rsidR="002D7FA4" w:rsidP="002D7FA4" w:rsidRDefault="002D7FA4" w14:paraId="7C868463" w14:textId="77777777">
                            <w:pPr>
                              <w:spacing w:after="40"/>
                              <w:jc w:val="right"/>
                              <w:rPr>
                                <w:rFonts w:asciiTheme="minorHAnsi" w:hAnsiTheme="minorHAnsi" w:cstheme="minorHAnsi"/>
                                <w:sz w:val="18"/>
                                <w:szCs w:val="18"/>
                                <w:lang w:val="en-US"/>
                              </w:rPr>
                            </w:pPr>
                            <w:r w:rsidRPr="002D7FA4">
                              <w:rPr>
                                <w:rFonts w:asciiTheme="minorHAnsi" w:hAnsiTheme="minorHAnsi" w:cstheme="minorHAnsi"/>
                                <w:sz w:val="18"/>
                                <w:szCs w:val="18"/>
                                <w:lang w:val="en-US"/>
                              </w:rPr>
                              <w:t>Date/time of request: yyyy-MM-dd/HH:mm (UTC)</w:t>
                            </w:r>
                          </w:p>
                          <w:p w:rsidRPr="002D7FA4" w:rsidR="002D7FA4" w:rsidP="002D7FA4" w:rsidRDefault="002D7FA4" w14:paraId="4F91C7D8" w14:textId="77777777">
                            <w:pPr>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STATUS: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EMERGENCY</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EXERCISE</w:t>
                            </w:r>
                          </w:p>
                          <w:p w:rsidRPr="002D7FA4" w:rsidR="002D7FA4" w:rsidP="002D7FA4" w:rsidRDefault="002D7FA4" w14:paraId="26AC894E" w14:textId="77777777">
                            <w:pPr>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REQUESTED RSMCs: (indicate the lead RSMCs by a checkmark below)</w:t>
                            </w:r>
                          </w:p>
                          <w:p w:rsidRPr="002D7FA4" w:rsidR="002D7FA4" w:rsidP="002D7FA4" w:rsidRDefault="002D7FA4" w14:paraId="441C3506" w14:textId="77777777">
                            <w:pPr>
                              <w:tabs>
                                <w:tab w:val="left" w:pos="2552"/>
                                <w:tab w:val="left" w:pos="4111"/>
                                <w:tab w:val="left" w:pos="5245"/>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 EXETER</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TOULOUSE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OFFENBACH</w:t>
                            </w:r>
                            <w:r w:rsidRPr="002D7FA4">
                              <w:rPr>
                                <w:rFonts w:asciiTheme="minorHAnsi" w:hAnsiTheme="minorHAnsi" w:cstheme="minorHAnsi"/>
                                <w:sz w:val="18"/>
                                <w:szCs w:val="18"/>
                                <w:lang w:val="en-US"/>
                              </w:rPr>
                              <w:tab/>
                            </w:r>
                            <w:r w:rsidRPr="002D7FA4">
                              <w:rPr>
                                <w:rFonts w:asciiTheme="minorHAnsi" w:hAnsiTheme="minorHAnsi" w:cstheme="minorHAnsi"/>
                                <w:color w:val="008000"/>
                                <w:sz w:val="18"/>
                                <w:szCs w:val="18"/>
                                <w:u w:val="dash"/>
                                <w:lang w:val="en-US"/>
                              </w:rPr>
                              <w:t>□ VIENNA</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MONTREAL</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WASHINGTON</w:t>
                            </w:r>
                            <w:r w:rsidRPr="002D7FA4">
                              <w:rPr>
                                <w:rFonts w:asciiTheme="minorHAnsi" w:hAnsiTheme="minorHAnsi" w:cstheme="minorHAnsi"/>
                                <w:sz w:val="18"/>
                                <w:szCs w:val="18"/>
                                <w:lang w:val="en-US"/>
                              </w:rPr>
                              <w:tab/>
                            </w:r>
                          </w:p>
                          <w:p w:rsidRPr="002D7FA4" w:rsidR="002D7FA4" w:rsidP="002D7FA4" w:rsidRDefault="002D7FA4" w14:paraId="092B1028" w14:textId="77777777">
                            <w:pPr>
                              <w:tabs>
                                <w:tab w:val="left" w:pos="2552"/>
                                <w:tab w:val="left" w:pos="4111"/>
                                <w:tab w:val="left" w:pos="5245"/>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 BEIJING</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TOKYO</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OBNINSK</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MELBOURNE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RTH Offenbach</w:t>
                            </w:r>
                          </w:p>
                          <w:p w:rsidRPr="002D7FA4" w:rsidR="002D7FA4" w:rsidP="002D7FA4" w:rsidRDefault="002D7FA4" w14:paraId="5417945D" w14:textId="77777777">
                            <w:pPr>
                              <w:tabs>
                                <w:tab w:val="left" w:pos="2552"/>
                                <w:tab w:val="left" w:pos="4111"/>
                                <w:tab w:val="left" w:pos="5245"/>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SENDER’S NAME: INTERNATIONAL ATOMIC ENERGY AGENCY</w:t>
                            </w:r>
                          </w:p>
                          <w:p w:rsidRPr="002D7FA4" w:rsidR="002D7FA4" w:rsidP="002D7FA4" w:rsidRDefault="002D7FA4" w14:paraId="27A398B7"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COMMUNICATION DETAILS: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Tel.: +413 1 2600 22023</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4A2671A8"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Fax:  +43 1 26007 29309</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3FE31751"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E-mail: iec</w:t>
                            </w:r>
                            <w:r w:rsidRPr="002D7FA4">
                              <w:rPr>
                                <w:rFonts w:asciiTheme="minorHAnsi" w:hAnsiTheme="minorHAnsi" w:cstheme="minorHAnsi"/>
                                <w:color w:val="008000"/>
                                <w:sz w:val="18"/>
                                <w:szCs w:val="18"/>
                                <w:u w:val="dash"/>
                                <w:lang w:val="en-US"/>
                              </w:rPr>
                              <w:t>2</w:t>
                            </w:r>
                            <w:r w:rsidRPr="002D7FA4">
                              <w:rPr>
                                <w:rFonts w:asciiTheme="minorHAnsi" w:hAnsiTheme="minorHAnsi" w:cstheme="minorHAnsi"/>
                                <w:sz w:val="18"/>
                                <w:szCs w:val="18"/>
                                <w:lang w:val="en-US"/>
                              </w:rPr>
                              <w:t>3@iaea.org</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06025DBD" w14:textId="77777777">
                            <w:pPr>
                              <w:tabs>
                                <w:tab w:val="left" w:pos="2552"/>
                                <w:tab w:val="left" w:pos="3119"/>
                                <w:tab w:val="left" w:pos="4111"/>
                                <w:tab w:val="left" w:pos="5245"/>
                                <w:tab w:val="left" w:pos="5954"/>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NAME OF RELEASE SITE AND COUNTRY: ………………………………………………………..……………………………………..(facility and place)</w:t>
                            </w:r>
                          </w:p>
                          <w:p w:rsidRPr="002D7FA4" w:rsidR="002D7FA4" w:rsidP="002D7FA4" w:rsidRDefault="002D7FA4" w14:paraId="23D2D0F0"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GEOGRAPHICAL LOCATION OF RELEASE:</w:t>
                            </w:r>
                          </w:p>
                          <w:p w:rsidRPr="002D7FA4" w:rsidR="002D7FA4" w:rsidP="002D7FA4" w:rsidRDefault="002D7FA4" w14:paraId="69A64048"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(MUST BE COMPLETED)</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Decimal degrees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N</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S</w:t>
                            </w:r>
                          </w:p>
                          <w:p w:rsidRPr="002D7FA4" w:rsidR="002D7FA4" w:rsidP="002D7FA4" w:rsidRDefault="002D7FA4" w14:paraId="29FCF3BB"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Decimal degrees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W</w:t>
                            </w:r>
                          </w:p>
                          <w:p w:rsidR="002D7FA4" w:rsidP="002D7FA4" w:rsidRDefault="002D7FA4" w14:paraId="681F2426"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0DEE544">
              <v:shape id="_x0000_s1046" style="position:absolute;left:0;text-align:left;margin-left:-20.7pt;margin-top:32.05pt;width:538pt;height:162.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" w14:anchorId="4E03B229">
                <v:textbox>
                  <w:txbxContent>
                    <w:p w:rsidRPr="002D7FA4" w:rsidR="002D7FA4" w:rsidP="002D7FA4" w:rsidRDefault="002D7FA4" w14:paraId="0C218E5E" w14:textId="77777777">
                      <w:pPr>
                        <w:spacing w:after="40"/>
                        <w:jc w:val="right"/>
                        <w:rPr>
                          <w:rFonts w:asciiTheme="minorHAnsi" w:hAnsiTheme="minorHAnsi" w:cstheme="minorHAnsi"/>
                          <w:sz w:val="18"/>
                          <w:szCs w:val="18"/>
                          <w:lang w:val="en-US"/>
                        </w:rPr>
                      </w:pPr>
                      <w:r w:rsidRPr="002D7FA4">
                        <w:rPr>
                          <w:rFonts w:asciiTheme="minorHAnsi" w:hAnsiTheme="minorHAnsi" w:cstheme="minorHAnsi"/>
                          <w:sz w:val="18"/>
                          <w:szCs w:val="18"/>
                          <w:lang w:val="en-US"/>
                        </w:rPr>
                        <w:t>Date/time of request: yyyy-MM-dd/HH:mm (UTC)</w:t>
                      </w:r>
                    </w:p>
                    <w:p w:rsidRPr="002D7FA4" w:rsidR="002D7FA4" w:rsidP="002D7FA4" w:rsidRDefault="002D7FA4" w14:paraId="0E04386F" w14:textId="77777777">
                      <w:pPr>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STATUS: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EMERGENCY</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EXERCISE</w:t>
                      </w:r>
                    </w:p>
                    <w:p w:rsidRPr="002D7FA4" w:rsidR="002D7FA4" w:rsidP="002D7FA4" w:rsidRDefault="002D7FA4" w14:paraId="26F28F49" w14:textId="77777777">
                      <w:pPr>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REQUESTED RSMCs: (indicate the lead RSMCs by a checkmark below)</w:t>
                      </w:r>
                    </w:p>
                    <w:p w:rsidRPr="002D7FA4" w:rsidR="002D7FA4" w:rsidP="002D7FA4" w:rsidRDefault="002D7FA4" w14:paraId="4542811D" w14:textId="77777777">
                      <w:pPr>
                        <w:tabs>
                          <w:tab w:val="left" w:pos="2552"/>
                          <w:tab w:val="left" w:pos="4111"/>
                          <w:tab w:val="left" w:pos="5245"/>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 EXETER</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TOULOUSE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OFFENBACH</w:t>
                      </w:r>
                      <w:r w:rsidRPr="002D7FA4">
                        <w:rPr>
                          <w:rFonts w:asciiTheme="minorHAnsi" w:hAnsiTheme="minorHAnsi" w:cstheme="minorHAnsi"/>
                          <w:sz w:val="18"/>
                          <w:szCs w:val="18"/>
                          <w:lang w:val="en-US"/>
                        </w:rPr>
                        <w:tab/>
                      </w:r>
                      <w:r w:rsidRPr="002D7FA4">
                        <w:rPr>
                          <w:rFonts w:asciiTheme="minorHAnsi" w:hAnsiTheme="minorHAnsi" w:cstheme="minorHAnsi"/>
                          <w:color w:val="008000"/>
                          <w:sz w:val="18"/>
                          <w:szCs w:val="18"/>
                          <w:u w:val="dash"/>
                          <w:lang w:val="en-US"/>
                        </w:rPr>
                        <w:t>□ VIENNA</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MONTREAL</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WASHINGTON</w:t>
                      </w:r>
                      <w:r w:rsidRPr="002D7FA4">
                        <w:rPr>
                          <w:rFonts w:asciiTheme="minorHAnsi" w:hAnsiTheme="minorHAnsi" w:cstheme="minorHAnsi"/>
                          <w:sz w:val="18"/>
                          <w:szCs w:val="18"/>
                          <w:lang w:val="en-US"/>
                        </w:rPr>
                        <w:tab/>
                      </w:r>
                    </w:p>
                    <w:p w:rsidRPr="002D7FA4" w:rsidR="002D7FA4" w:rsidP="002D7FA4" w:rsidRDefault="002D7FA4" w14:paraId="7E268D71" w14:textId="77777777">
                      <w:pPr>
                        <w:tabs>
                          <w:tab w:val="left" w:pos="2552"/>
                          <w:tab w:val="left" w:pos="4111"/>
                          <w:tab w:val="left" w:pos="5245"/>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 BEIJING</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TOKYO</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OBNINSK</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MELBOURNE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RTH Offenbach</w:t>
                      </w:r>
                    </w:p>
                    <w:p w:rsidRPr="002D7FA4" w:rsidR="002D7FA4" w:rsidP="002D7FA4" w:rsidRDefault="002D7FA4" w14:paraId="76C7FEE8" w14:textId="77777777">
                      <w:pPr>
                        <w:tabs>
                          <w:tab w:val="left" w:pos="2552"/>
                          <w:tab w:val="left" w:pos="4111"/>
                          <w:tab w:val="left" w:pos="5245"/>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SENDER’S NAME: INTERNATIONAL ATOMIC ENERGY AGENCY</w:t>
                      </w:r>
                    </w:p>
                    <w:p w:rsidRPr="002D7FA4" w:rsidR="002D7FA4" w:rsidP="002D7FA4" w:rsidRDefault="002D7FA4" w14:paraId="7847C80A"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COMMUNICATION DETAILS: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Tel.: +413 1 2600 22023</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42A9FDD9"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Fax:  +43 1 26007 29309</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3FAC6F51" w14:textId="77777777">
                      <w:pPr>
                        <w:tabs>
                          <w:tab w:val="left" w:pos="2552"/>
                          <w:tab w:val="left" w:pos="3119"/>
                          <w:tab w:val="left" w:pos="4111"/>
                          <w:tab w:val="left" w:pos="5245"/>
                          <w:tab w:val="left" w:pos="5954"/>
                          <w:tab w:val="left" w:pos="6804"/>
                          <w:tab w:val="left" w:pos="7797"/>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E-mail: iec</w:t>
                      </w:r>
                      <w:r w:rsidRPr="002D7FA4">
                        <w:rPr>
                          <w:rFonts w:asciiTheme="minorHAnsi" w:hAnsiTheme="minorHAnsi" w:cstheme="minorHAnsi"/>
                          <w:color w:val="008000"/>
                          <w:sz w:val="18"/>
                          <w:szCs w:val="18"/>
                          <w:u w:val="dash"/>
                          <w:lang w:val="en-US"/>
                        </w:rPr>
                        <w:t>2</w:t>
                      </w:r>
                      <w:r w:rsidRPr="002D7FA4">
                        <w:rPr>
                          <w:rFonts w:asciiTheme="minorHAnsi" w:hAnsiTheme="minorHAnsi" w:cstheme="minorHAnsi"/>
                          <w:sz w:val="18"/>
                          <w:szCs w:val="18"/>
                          <w:lang w:val="en-US"/>
                        </w:rPr>
                        <w:t>3@iaea.org</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Use to confirm receipt of request</w:t>
                      </w:r>
                    </w:p>
                    <w:p w:rsidRPr="002D7FA4" w:rsidR="002D7FA4" w:rsidP="002D7FA4" w:rsidRDefault="002D7FA4" w14:paraId="5FE1304F" w14:textId="77777777">
                      <w:pPr>
                        <w:tabs>
                          <w:tab w:val="left" w:pos="2552"/>
                          <w:tab w:val="left" w:pos="3119"/>
                          <w:tab w:val="left" w:pos="4111"/>
                          <w:tab w:val="left" w:pos="5245"/>
                          <w:tab w:val="left" w:pos="5954"/>
                          <w:tab w:val="left" w:pos="6804"/>
                        </w:tabs>
                        <w:spacing w:after="40"/>
                        <w:rPr>
                          <w:rFonts w:asciiTheme="minorHAnsi" w:hAnsiTheme="minorHAnsi" w:cstheme="minorHAnsi"/>
                          <w:sz w:val="18"/>
                          <w:szCs w:val="18"/>
                          <w:lang w:val="en-US"/>
                        </w:rPr>
                      </w:pPr>
                      <w:r w:rsidRPr="002D7FA4">
                        <w:rPr>
                          <w:rFonts w:asciiTheme="minorHAnsi" w:hAnsiTheme="minorHAnsi" w:cstheme="minorHAnsi"/>
                          <w:sz w:val="18"/>
                          <w:szCs w:val="18"/>
                          <w:lang w:val="en-US"/>
                        </w:rPr>
                        <w:t>NAME OF RELEASE SITE AND COUNTRY: ………………………………………………………..……………………………………..(facility and place)</w:t>
                      </w:r>
                    </w:p>
                    <w:p w:rsidRPr="002D7FA4" w:rsidR="002D7FA4" w:rsidP="002D7FA4" w:rsidRDefault="002D7FA4" w14:paraId="004C54F2"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GEOGRAPHICAL LOCATION OF RELEASE:</w:t>
                      </w:r>
                    </w:p>
                    <w:p w:rsidRPr="002D7FA4" w:rsidR="002D7FA4" w:rsidP="002D7FA4" w:rsidRDefault="002D7FA4" w14:paraId="07539E7F"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(MUST BE COMPLETED)</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Decimal degrees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N</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S</w:t>
                      </w:r>
                    </w:p>
                    <w:p w:rsidRPr="002D7FA4" w:rsidR="002D7FA4" w:rsidP="002D7FA4" w:rsidRDefault="002D7FA4" w14:paraId="44AF5C8D" w14:textId="77777777">
                      <w:pPr>
                        <w:tabs>
                          <w:tab w:val="left" w:pos="2552"/>
                          <w:tab w:val="left" w:pos="3119"/>
                          <w:tab w:val="left" w:pos="4111"/>
                          <w:tab w:val="left" w:pos="5245"/>
                          <w:tab w:val="left" w:pos="5954"/>
                          <w:tab w:val="left" w:pos="6804"/>
                        </w:tabs>
                        <w:rPr>
                          <w:rFonts w:asciiTheme="minorHAnsi" w:hAnsiTheme="minorHAnsi" w:cstheme="minorHAnsi"/>
                          <w:sz w:val="18"/>
                          <w:szCs w:val="18"/>
                          <w:lang w:val="en-US"/>
                        </w:rPr>
                      </w:pP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Decimal degrees</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E</w:t>
                      </w:r>
                      <w:r w:rsidRPr="002D7FA4">
                        <w:rPr>
                          <w:rFonts w:asciiTheme="minorHAnsi" w:hAnsiTheme="minorHAnsi" w:cstheme="minorHAnsi"/>
                          <w:sz w:val="18"/>
                          <w:szCs w:val="18"/>
                          <w:lang w:val="en-US"/>
                        </w:rPr>
                        <w:tab/>
                      </w:r>
                      <w:r w:rsidRPr="002D7FA4">
                        <w:rPr>
                          <w:rFonts w:asciiTheme="minorHAnsi" w:hAnsiTheme="minorHAnsi" w:cstheme="minorHAnsi"/>
                          <w:sz w:val="18"/>
                          <w:szCs w:val="18"/>
                          <w:lang w:val="en-US"/>
                        </w:rPr>
                        <w:t>□ W</w:t>
                      </w:r>
                    </w:p>
                    <w:p w:rsidR="002D7FA4" w:rsidP="002D7FA4" w:rsidRDefault="002D7FA4" w14:paraId="72A3D3EC" w14:textId="77777777"/>
                  </w:txbxContent>
                </v:textbox>
                <w10:wrap type="square"/>
              </v:shape>
            </w:pict>
          </mc:Fallback>
        </mc:AlternateContent>
      </w:r>
      <w:r w:rsidRPr="00072E2D" w:rsidR="00663685">
        <w:rPr>
          <w:i/>
          <w:iCs/>
        </w:rPr>
        <w:t>The IAEA sends the completed form by fax to all RSMCs and RTH Offenbach. At the same time the IAEA calls the 'Lead' RSMCs (selected on the form) to ensure receipt of this form.</w:t>
      </w:r>
    </w:p>
    <w:p w:rsidR="00882906" w:rsidP="00882906" w:rsidRDefault="00882906" w14:paraId="6FD8EA15" w14:textId="13EB9F83">
      <w:pPr>
        <w:tabs>
          <w:tab w:val="clear" w:pos="1134"/>
        </w:tabs>
        <w:jc w:val="left"/>
        <w:rPr>
          <w:rFonts w:eastAsia="Verdana" w:cs="Verdana"/>
        </w:rPr>
      </w:pPr>
    </w:p>
    <w:p w:rsidRPr="003E17C3" w:rsidR="00F5148C" w:rsidP="003E17C3" w:rsidRDefault="00F5148C" w14:paraId="6FD8EA16" w14:textId="77777777">
      <w:pPr>
        <w:pStyle w:val="Chapterhead"/>
        <w:spacing w:after="240" w:line="240" w:lineRule="auto"/>
        <w:rPr>
          <w:sz w:val="20"/>
          <w:szCs w:val="20"/>
        </w:rPr>
      </w:pPr>
      <w:r w:rsidRPr="003E17C3">
        <w:rPr>
          <w:sz w:val="20"/>
          <w:szCs w:val="20"/>
        </w:rPr>
        <w:t>APPENDIX 2.2.34. STANDARDIZED VERIFICATION OF DETERMINISTIC NUMERICAL WEATHER PREDICTION PRODUCTS</w:t>
      </w:r>
      <w:bookmarkStart w:name="_p_BDB3B39013905E48BE82834904BBFD39" w:id="1337"/>
      <w:bookmarkEnd w:id="1337"/>
    </w:p>
    <w:p w:rsidRPr="00452E83" w:rsidR="00F5148C" w:rsidP="00F5148C" w:rsidRDefault="00F5148C" w14:paraId="6FD8EA17" w14:textId="77777777">
      <w:pPr>
        <w:pStyle w:val="Heading1NOToC"/>
        <w:rPr>
          <w:rFonts w:ascii="Verdana" w:hAnsi="Verdana"/>
          <w:sz w:val="20"/>
          <w:szCs w:val="20"/>
        </w:rPr>
      </w:pPr>
      <w:r w:rsidRPr="00452E83">
        <w:rPr>
          <w:rFonts w:ascii="Verdana" w:hAnsi="Verdana"/>
          <w:sz w:val="20"/>
          <w:szCs w:val="20"/>
        </w:rPr>
        <w:t>1.</w:t>
      </w:r>
      <w:r w:rsidRPr="00452E83">
        <w:rPr>
          <w:rFonts w:ascii="Verdana" w:hAnsi="Verdana"/>
          <w:sz w:val="20"/>
          <w:szCs w:val="20"/>
        </w:rPr>
        <w:tab/>
      </w:r>
      <w:r w:rsidRPr="00452E83">
        <w:rPr>
          <w:rFonts w:ascii="Verdana" w:hAnsi="Verdana"/>
          <w:sz w:val="20"/>
          <w:szCs w:val="20"/>
        </w:rPr>
        <w:t>Introduction</w:t>
      </w:r>
      <w:bookmarkStart w:name="_p_969B5C3D2D130C4195300FD00B0299D3" w:id="1338"/>
      <w:bookmarkEnd w:id="1338"/>
    </w:p>
    <w:p w:rsidRPr="00452E83" w:rsidR="00F5148C" w:rsidP="00F5148C" w:rsidRDefault="00F5148C" w14:paraId="6FD8EA18" w14:textId="77777777">
      <w:pPr>
        <w:pStyle w:val="Bodytext1"/>
        <w:rPr>
          <w:rFonts w:ascii="Verdana" w:hAnsi="Verdana"/>
          <w:bCs/>
          <w:sz w:val="20"/>
          <w:szCs w:val="20"/>
        </w:rPr>
      </w:pPr>
      <w:r w:rsidRPr="00452E83">
        <w:rPr>
          <w:rFonts w:ascii="Verdana" w:hAnsi="Verdana"/>
          <w:bCs/>
          <w:sz w:val="20"/>
          <w:szCs w:val="20"/>
        </w:rPr>
        <w:t>This appendix presents detailed procedures for the production and exchange of a standard set of verification scores for deterministic NWP forecasts produced by GDPFS centres. The goal is to provide consistent verification information on the NWP products of GDPFS-participating centres for forecasters in the NMHSs and to help the GDPFS centres compare and improve their forecasts. Scores will be exchanged between the participating Producing Centres via the Lead Centre(s) for DNV. The Lead Centre functions, as described in 2.2.3.1, include creating and maintaining a website for DNV (</w:t>
      </w:r>
      <w:hyperlink w:history="1" r:id="rId51">
        <w:r w:rsidRPr="00A83736">
          <w:rPr>
            <w:rStyle w:val="Hyperlink"/>
            <w:rFonts w:ascii="Verdana" w:hAnsi="Verdana"/>
            <w:bCs/>
            <w:sz w:val="20"/>
            <w:szCs w:val="20"/>
          </w:rPr>
          <w:t>http://apps.ecmwf.int/wmolcdnv/</w:t>
        </w:r>
      </w:hyperlink>
      <w:r w:rsidRPr="00452E83">
        <w:rPr>
          <w:rFonts w:ascii="Verdana" w:hAnsi="Verdana"/>
          <w:bCs/>
          <w:sz w:val="20"/>
          <w:szCs w:val="20"/>
        </w:rPr>
        <w:t>) information so that potential users will benefit from a consistent presentation of results.</w:t>
      </w:r>
      <w:bookmarkStart w:name="_p_1D9918648DC4754D82F806DE4182FCE9" w:id="1339"/>
      <w:bookmarkEnd w:id="1339"/>
    </w:p>
    <w:p w:rsidRPr="00452E83" w:rsidR="00F5148C" w:rsidP="00F5148C" w:rsidRDefault="00F5148C" w14:paraId="6FD8EA19" w14:textId="77777777">
      <w:pPr>
        <w:pStyle w:val="Bodytext1"/>
        <w:rPr>
          <w:rFonts w:ascii="Verdana" w:hAnsi="Verdana"/>
          <w:bCs/>
          <w:sz w:val="20"/>
          <w:szCs w:val="20"/>
        </w:rPr>
      </w:pPr>
      <w:r w:rsidRPr="00452E83">
        <w:rPr>
          <w:rFonts w:ascii="Verdana" w:hAnsi="Verdana"/>
          <w:bCs/>
          <w:sz w:val="20"/>
          <w:szCs w:val="20"/>
        </w:rPr>
        <w:t>The term “deterministic NWP” refers to single integrations of NWP models providing products defining single future states of the atmosphere (as distinct from EPSs, where multiple integrations provide a range of future states).</w:t>
      </w:r>
      <w:bookmarkStart w:name="_p_6E425A59D633BD4A9E7AF5963CFC6135" w:id="1340"/>
      <w:bookmarkEnd w:id="1340"/>
    </w:p>
    <w:p w:rsidRPr="00452E83" w:rsidR="00F5148C" w:rsidP="00F5148C" w:rsidRDefault="00F5148C" w14:paraId="6FD8EA1A" w14:textId="77777777">
      <w:pPr>
        <w:pStyle w:val="Bodytext1"/>
        <w:rPr>
          <w:rFonts w:ascii="Verdana" w:hAnsi="Verdana"/>
          <w:bCs/>
          <w:sz w:val="20"/>
          <w:szCs w:val="20"/>
        </w:rPr>
      </w:pPr>
      <w:r w:rsidRPr="00452E83">
        <w:rPr>
          <w:rFonts w:ascii="Verdana" w:hAnsi="Verdana"/>
          <w:bCs/>
          <w:sz w:val="20"/>
          <w:szCs w:val="20"/>
        </w:rPr>
        <w:t>The standardized verification should provide key relevant information appropriate to the state of the art in NWP, while being as simple and as easy to implement as possible, and ensuring a consistent implementation across participating centres.</w:t>
      </w:r>
      <w:bookmarkStart w:name="_p_C727BA66115CC141BA5F2443229D7440" w:id="1341"/>
      <w:bookmarkEnd w:id="1341"/>
    </w:p>
    <w:p w:rsidRPr="00452E83" w:rsidR="00F5148C" w:rsidP="00F5148C" w:rsidRDefault="00F5148C" w14:paraId="6FD8EA1B"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The mathematical formulation of the scores is documented on the Lead Centre(s) for DNV website(s), together with supplementary information on score calculation, the observational and climate datasets to be used for verification, and procedures for submitting scores.</w:t>
      </w:r>
      <w:bookmarkStart w:name="_p_7FB77769AF62E144B10AD6DDB1826660" w:id="1342"/>
      <w:bookmarkEnd w:id="1342"/>
    </w:p>
    <w:p w:rsidRPr="00452E83" w:rsidR="00F5148C" w:rsidP="00F5148C" w:rsidRDefault="00F5148C" w14:paraId="6FD8EA1C" w14:textId="77777777">
      <w:pPr>
        <w:pStyle w:val="Heading1NOToC"/>
        <w:rPr>
          <w:rFonts w:ascii="Verdana" w:hAnsi="Verdana"/>
          <w:color w:val="000000" w:themeColor="text1"/>
          <w:sz w:val="20"/>
          <w:szCs w:val="20"/>
        </w:rPr>
      </w:pPr>
      <w:r w:rsidRPr="00452E83">
        <w:rPr>
          <w:rFonts w:ascii="Verdana" w:hAnsi="Verdana"/>
          <w:color w:val="000000" w:themeColor="text1"/>
          <w:sz w:val="20"/>
          <w:szCs w:val="20"/>
        </w:rPr>
        <w:t>2.</w:t>
      </w:r>
      <w:r w:rsidRPr="00452E83">
        <w:rPr>
          <w:rFonts w:ascii="Verdana" w:hAnsi="Verdana"/>
          <w:color w:val="000000" w:themeColor="text1"/>
          <w:sz w:val="20"/>
          <w:szCs w:val="20"/>
        </w:rPr>
        <w:tab/>
      </w:r>
      <w:r w:rsidRPr="00452E83">
        <w:rPr>
          <w:rFonts w:ascii="Verdana" w:hAnsi="Verdana"/>
          <w:color w:val="000000" w:themeColor="text1"/>
          <w:sz w:val="20"/>
          <w:szCs w:val="20"/>
        </w:rPr>
        <w:t>Verification statistics</w:t>
      </w:r>
      <w:bookmarkStart w:name="_p_3B3E956ABFC9C64F843A60F925A2EB0E" w:id="1343"/>
      <w:bookmarkEnd w:id="1343"/>
    </w:p>
    <w:p w:rsidRPr="00452E83" w:rsidR="00F5148C" w:rsidP="00F5148C" w:rsidRDefault="00F5148C" w14:paraId="6FD8EA1D" w14:textId="150AA63C">
      <w:pPr>
        <w:pStyle w:val="Bodytext1"/>
        <w:rPr>
          <w:rFonts w:ascii="Verdana" w:hAnsi="Verdana"/>
          <w:bCs/>
          <w:color w:val="000000" w:themeColor="text1"/>
          <w:sz w:val="20"/>
          <w:szCs w:val="20"/>
        </w:rPr>
      </w:pPr>
      <w:r w:rsidRPr="00452E83">
        <w:rPr>
          <w:rFonts w:ascii="Verdana" w:hAnsi="Verdana"/>
          <w:bCs/>
          <w:color w:val="000000" w:themeColor="text1"/>
          <w:sz w:val="20"/>
          <w:szCs w:val="20"/>
        </w:rPr>
        <w:t xml:space="preserve">The following sections define two sets of verification statistics. </w:t>
      </w:r>
      <w:r w:rsidRPr="00452E83">
        <w:rPr>
          <w:rStyle w:val="Semibold"/>
          <w:rFonts w:ascii="Verdana" w:hAnsi="Verdana"/>
          <w:b w:val="0"/>
          <w:bCs/>
          <w:color w:val="000000" w:themeColor="text1"/>
          <w:sz w:val="20"/>
          <w:szCs w:val="20"/>
        </w:rPr>
        <w:t>A mandatory set shall be provided by all participating centres.</w:t>
      </w:r>
      <w:r w:rsidRPr="00452E83">
        <w:rPr>
          <w:rFonts w:ascii="Verdana" w:hAnsi="Verdana"/>
          <w:bCs/>
          <w:color w:val="000000" w:themeColor="text1"/>
          <w:sz w:val="20"/>
          <w:szCs w:val="20"/>
        </w:rPr>
        <w:t xml:space="preserve"> The procedures for upper-</w:t>
      </w:r>
      <w:r w:rsidRPr="00452E83" w:rsidR="001811A3">
        <w:rPr>
          <w:rFonts w:ascii="Verdana" w:hAnsi="Verdana"/>
          <w:bCs/>
          <w:color w:val="000000" w:themeColor="text1"/>
          <w:sz w:val="20"/>
          <w:szCs w:val="20"/>
        </w:rPr>
        <w:t>airfields</w:t>
      </w:r>
      <w:r w:rsidRPr="00452E83">
        <w:rPr>
          <w:rFonts w:ascii="Verdana" w:hAnsi="Verdana"/>
          <w:bCs/>
          <w:color w:val="000000" w:themeColor="text1"/>
          <w:sz w:val="20"/>
          <w:szCs w:val="20"/>
        </w:rPr>
        <w:t xml:space="preserve"> and for surface fields are different and are presented separately. The detailed procedures are required to ensure it is possible to compare results from the different participating centres in a scientifically valid manner.</w:t>
      </w:r>
      <w:bookmarkStart w:name="_p_CF7027664633A147BE39617AD526A33D" w:id="1344"/>
      <w:bookmarkEnd w:id="1344"/>
    </w:p>
    <w:p w:rsidRPr="00452E83" w:rsidR="00F5148C" w:rsidP="00F5148C" w:rsidRDefault="00F5148C" w14:paraId="6FD8EA1E"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A set of additional recommended statistics is also defined that all centres should provide if possible.</w:t>
      </w:r>
      <w:bookmarkStart w:name="_p_6736E4179785434F88AFDE0AB9CDABD1" w:id="1345"/>
      <w:bookmarkEnd w:id="1345"/>
    </w:p>
    <w:p w:rsidRPr="00452E83" w:rsidR="00F5148C" w:rsidP="00F5148C" w:rsidRDefault="00F5148C" w14:paraId="6FD8EA1F" w14:textId="77777777">
      <w:pPr>
        <w:pStyle w:val="Heading1NOToC"/>
        <w:rPr>
          <w:rFonts w:ascii="Verdana" w:hAnsi="Verdana"/>
          <w:sz w:val="20"/>
          <w:szCs w:val="20"/>
        </w:rPr>
      </w:pPr>
      <w:r w:rsidRPr="00452E83">
        <w:rPr>
          <w:rFonts w:ascii="Verdana" w:hAnsi="Verdana"/>
          <w:sz w:val="20"/>
          <w:szCs w:val="20"/>
        </w:rPr>
        <w:t>3.</w:t>
      </w:r>
      <w:r w:rsidRPr="00452E83">
        <w:rPr>
          <w:rFonts w:ascii="Verdana" w:hAnsi="Verdana"/>
          <w:sz w:val="20"/>
          <w:szCs w:val="20"/>
        </w:rPr>
        <w:tab/>
      </w:r>
      <w:r w:rsidRPr="00452E83">
        <w:rPr>
          <w:rFonts w:ascii="Verdana" w:hAnsi="Verdana"/>
          <w:sz w:val="20"/>
          <w:szCs w:val="20"/>
        </w:rPr>
        <w:t>Exchange of scores</w:t>
      </w:r>
      <w:bookmarkStart w:name="_p_6F09080262A72340B65353F36470C427" w:id="1346"/>
      <w:bookmarkEnd w:id="1346"/>
    </w:p>
    <w:p w:rsidRPr="00452E83" w:rsidR="00F5148C" w:rsidP="00F5148C" w:rsidRDefault="00F5148C" w14:paraId="6FD8EA20" w14:textId="77777777">
      <w:pPr>
        <w:pStyle w:val="Bodytext1"/>
        <w:rPr>
          <w:rFonts w:ascii="Verdana" w:hAnsi="Verdana"/>
          <w:bCs/>
          <w:color w:val="000000" w:themeColor="text1"/>
          <w:sz w:val="20"/>
          <w:szCs w:val="20"/>
        </w:rPr>
      </w:pPr>
      <w:r w:rsidRPr="00452E83">
        <w:rPr>
          <w:rStyle w:val="Semibold"/>
          <w:rFonts w:ascii="Verdana" w:hAnsi="Verdana"/>
          <w:b w:val="0"/>
          <w:bCs/>
          <w:color w:val="000000" w:themeColor="text1"/>
          <w:sz w:val="20"/>
          <w:szCs w:val="20"/>
        </w:rPr>
        <w:t>Each centre shall provide scores monthly to the Lead Centre(s) for DNV.</w:t>
      </w:r>
      <w:r w:rsidRPr="00452E83">
        <w:rPr>
          <w:rFonts w:ascii="Verdana" w:hAnsi="Verdana"/>
          <w:bCs/>
          <w:color w:val="000000" w:themeColor="text1"/>
          <w:sz w:val="20"/>
          <w:szCs w:val="20"/>
        </w:rPr>
        <w:t xml:space="preserve"> Details of the procedure and the required format for the data are provided on the website(s) of the Lead Centre(s). </w:t>
      </w:r>
      <w:r w:rsidRPr="00452E83">
        <w:rPr>
          <w:rStyle w:val="Semibold"/>
          <w:rFonts w:ascii="Verdana" w:hAnsi="Verdana"/>
          <w:b w:val="0"/>
          <w:bCs/>
          <w:color w:val="000000" w:themeColor="text1"/>
          <w:sz w:val="20"/>
          <w:szCs w:val="20"/>
        </w:rPr>
        <w:t>All scores for all forecasts verified within a month shall be provided as soon as possible after the end of that month.</w:t>
      </w:r>
      <w:bookmarkStart w:name="_p_3B5242A7EF53804781621CFD4A0D138E" w:id="1347"/>
      <w:bookmarkEnd w:id="1347"/>
    </w:p>
    <w:p w:rsidRPr="00452E83" w:rsidR="00F5148C" w:rsidP="00F5148C" w:rsidRDefault="00F5148C" w14:paraId="6FD8EA21" w14:textId="77777777">
      <w:pPr>
        <w:pStyle w:val="Heading1NOToC"/>
        <w:rPr>
          <w:rFonts w:ascii="Verdana" w:hAnsi="Verdana"/>
          <w:color w:val="000000" w:themeColor="text1"/>
          <w:sz w:val="20"/>
          <w:szCs w:val="20"/>
        </w:rPr>
      </w:pPr>
      <w:r w:rsidRPr="00452E83">
        <w:rPr>
          <w:rFonts w:ascii="Verdana" w:hAnsi="Verdana"/>
          <w:color w:val="000000" w:themeColor="text1"/>
          <w:sz w:val="20"/>
          <w:szCs w:val="20"/>
        </w:rPr>
        <w:t>4.</w:t>
      </w:r>
      <w:r w:rsidRPr="00452E83">
        <w:rPr>
          <w:rFonts w:ascii="Verdana" w:hAnsi="Verdana"/>
          <w:color w:val="000000" w:themeColor="text1"/>
          <w:sz w:val="20"/>
          <w:szCs w:val="20"/>
        </w:rPr>
        <w:tab/>
      </w:r>
      <w:r w:rsidRPr="00452E83">
        <w:rPr>
          <w:rFonts w:ascii="Verdana" w:hAnsi="Verdana"/>
          <w:color w:val="000000" w:themeColor="text1"/>
          <w:sz w:val="20"/>
          <w:szCs w:val="20"/>
        </w:rPr>
        <w:t>Documentation</w:t>
      </w:r>
      <w:bookmarkStart w:name="_p_B537E72FA29D2D459FBB1ECC97151F3E" w:id="1348"/>
      <w:bookmarkEnd w:id="1348"/>
    </w:p>
    <w:p w:rsidRPr="00452E83" w:rsidR="00F5148C" w:rsidP="00F5148C" w:rsidRDefault="00F5148C" w14:paraId="6FD8EA2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Participating centres shall provide to the Lead Centre(s) for DNV information on their implementation of the standardized verification system annually, shall confirm to the Lead Centre(s) any changes to the implementation (including the annual change of station list for upper-air verification, changes in additional statistics), and shall inform the Lead Centre(s) of changes in their NWP model.</w:t>
      </w:r>
      <w:bookmarkStart w:name="_p_E556F87E9E54F24CBC74C61DFF3B2950" w:id="1349"/>
      <w:bookmarkEnd w:id="1349"/>
    </w:p>
    <w:p w:rsidRPr="00452E83" w:rsidR="00F5148C" w:rsidP="00F5148C" w:rsidRDefault="00F5148C" w14:paraId="6FD8EA23" w14:textId="6939AECB">
      <w:pPr>
        <w:pStyle w:val="Heading1NOToC"/>
        <w:rPr>
          <w:rFonts w:ascii="Verdana" w:hAnsi="Verdana"/>
          <w:color w:val="000000" w:themeColor="text1"/>
          <w:sz w:val="20"/>
          <w:szCs w:val="20"/>
        </w:rPr>
      </w:pPr>
      <w:r w:rsidRPr="00452E83">
        <w:rPr>
          <w:rFonts w:ascii="Verdana" w:hAnsi="Verdana"/>
          <w:color w:val="000000" w:themeColor="text1"/>
          <w:sz w:val="20"/>
          <w:szCs w:val="20"/>
        </w:rPr>
        <w:t>5.</w:t>
      </w:r>
      <w:r w:rsidRPr="00452E83">
        <w:rPr>
          <w:rFonts w:ascii="Verdana" w:hAnsi="Verdana"/>
          <w:color w:val="000000" w:themeColor="text1"/>
          <w:sz w:val="20"/>
          <w:szCs w:val="20"/>
        </w:rPr>
        <w:tab/>
      </w:r>
      <w:r w:rsidRPr="00452E83">
        <w:rPr>
          <w:rFonts w:ascii="Verdana" w:hAnsi="Verdana"/>
          <w:color w:val="000000" w:themeColor="text1"/>
          <w:sz w:val="20"/>
          <w:szCs w:val="20"/>
        </w:rPr>
        <w:t>STANDARDIZED VERIFICATION OF UPPER-</w:t>
      </w:r>
      <w:bookmarkStart w:name="_p_DC0B86914D8019439B47EB5DE69CA053" w:id="1350"/>
      <w:bookmarkEnd w:id="1350"/>
      <w:r w:rsidRPr="00452E83" w:rsidR="001811A3">
        <w:rPr>
          <w:rFonts w:ascii="Verdana" w:hAnsi="Verdana"/>
          <w:color w:val="000000" w:themeColor="text1"/>
          <w:sz w:val="20"/>
          <w:szCs w:val="20"/>
        </w:rPr>
        <w:t>AIRFIELDS</w:t>
      </w:r>
    </w:p>
    <w:p w:rsidRPr="00452E83" w:rsidR="00F5148C" w:rsidP="00F5148C" w:rsidRDefault="00F5148C" w14:paraId="6FD8EA24"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5.1</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Parameters</w:t>
      </w:r>
      <w:bookmarkStart w:name="_p_28811EF282AD08459E44B257C3F5B218" w:id="1351"/>
      <w:bookmarkEnd w:id="1351"/>
    </w:p>
    <w:p w:rsidRPr="00452E83" w:rsidR="00F5148C" w:rsidP="00F5148C" w:rsidRDefault="00F5148C" w14:paraId="6FD8EA25"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Extra-tropics:</w:t>
      </w:r>
      <w:bookmarkStart w:name="_p_EDE5CF4F7D2B1E4683FAA994BFB77EFA" w:id="1352"/>
      <w:bookmarkEnd w:id="1352"/>
    </w:p>
    <w:p w:rsidRPr="00452E83" w:rsidR="00F5148C" w:rsidP="00F42719" w:rsidRDefault="00F5148C" w14:paraId="6FD8EA26"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Mandatory:</w:t>
      </w:r>
      <w:bookmarkStart w:name="_p_F4993CEEE601C3459654BB503DDB38D9" w:id="1353"/>
      <w:bookmarkEnd w:id="1353"/>
    </w:p>
    <w:p w:rsidRPr="00452E83" w:rsidR="00F5148C" w:rsidP="00F42719" w:rsidRDefault="00F5148C" w14:paraId="6FD8EA27"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MSLP (verification against analysis only);</w:t>
      </w:r>
      <w:bookmarkStart w:name="_p_7625D436DD476A45B4E9C034936C2161" w:id="1354"/>
      <w:bookmarkEnd w:id="1354"/>
    </w:p>
    <w:p w:rsidRPr="00452E83" w:rsidR="00F5148C" w:rsidP="00F42719" w:rsidRDefault="00F5148C" w14:paraId="6FD8EA28"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Geopotential height at 850, 500 and 250 hPa;</w:t>
      </w:r>
      <w:bookmarkStart w:name="_p_1EA3CADD7A9D394793B4CF950DFB301A" w:id="1355"/>
      <w:bookmarkEnd w:id="1355"/>
    </w:p>
    <w:p w:rsidRPr="00452E83" w:rsidR="00F5148C" w:rsidP="00F42719" w:rsidRDefault="00F5148C" w14:paraId="6FD8EA29"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Temperature at 850, 500 and 250 hPa;</w:t>
      </w:r>
      <w:bookmarkStart w:name="_p_43FC5D8A186D234C9BC059E4A0100E68" w:id="1356"/>
      <w:bookmarkEnd w:id="1356"/>
    </w:p>
    <w:p w:rsidRPr="00452E83" w:rsidR="00F5148C" w:rsidP="00F42719" w:rsidRDefault="00F5148C" w14:paraId="6FD8EA2A" w14:textId="77777777">
      <w:pPr>
        <w:pStyle w:val="Indent2"/>
        <w:tabs>
          <w:tab w:val="clear" w:pos="960"/>
        </w:tabs>
        <w:ind w:left="1134" w:hanging="567"/>
        <w:rPr>
          <w:szCs w:val="20"/>
        </w:rPr>
      </w:pPr>
      <w:r w:rsidRPr="00452E83">
        <w:rPr>
          <w:szCs w:val="20"/>
        </w:rPr>
        <w:t>–</w:t>
      </w:r>
      <w:r w:rsidRPr="00452E83">
        <w:rPr>
          <w:szCs w:val="20"/>
        </w:rPr>
        <w:tab/>
      </w:r>
      <w:r w:rsidRPr="00452E83">
        <w:rPr>
          <w:szCs w:val="20"/>
        </w:rPr>
        <w:t>Wind at 850, 500 and 250 hPa.</w:t>
      </w:r>
      <w:bookmarkStart w:name="_p_6FEBC88078613845BCBB469E839D5AAD" w:id="1357"/>
      <w:bookmarkEnd w:id="1357"/>
    </w:p>
    <w:p w:rsidRPr="00452E83" w:rsidR="00F5148C" w:rsidP="00F42719" w:rsidRDefault="00F5148C" w14:paraId="6FD8EA2B"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Additional recommended:</w:t>
      </w:r>
      <w:bookmarkStart w:name="_p_FB96CFB637F34647BFA4B6E3381D537A" w:id="1358"/>
      <w:bookmarkEnd w:id="1358"/>
    </w:p>
    <w:p w:rsidRPr="00452E83" w:rsidR="00F5148C" w:rsidP="00F42719" w:rsidRDefault="00F5148C" w14:paraId="6FD8EA2C"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Geopotential height, temperature, wind at 100 hPa;</w:t>
      </w:r>
      <w:bookmarkStart w:name="_p_09A2FE4C4332524DA8284205F95C18A8" w:id="1359"/>
      <w:bookmarkEnd w:id="1359"/>
    </w:p>
    <w:p w:rsidRPr="00452E83" w:rsidR="00F5148C" w:rsidP="00F42719" w:rsidRDefault="00F5148C" w14:paraId="6FD8EA2D" w14:textId="77777777">
      <w:pPr>
        <w:pStyle w:val="Indent2"/>
        <w:tabs>
          <w:tab w:val="clear" w:pos="960"/>
        </w:tabs>
        <w:ind w:left="1134" w:hanging="567"/>
        <w:rPr>
          <w:szCs w:val="20"/>
        </w:rPr>
      </w:pPr>
      <w:r w:rsidRPr="00452E83">
        <w:rPr>
          <w:szCs w:val="20"/>
        </w:rPr>
        <w:t>–</w:t>
      </w:r>
      <w:r w:rsidRPr="00452E83">
        <w:rPr>
          <w:szCs w:val="20"/>
        </w:rPr>
        <w:tab/>
      </w:r>
      <w:r w:rsidRPr="00452E83">
        <w:rPr>
          <w:szCs w:val="20"/>
        </w:rPr>
        <w:t>Relative humidity at 700 hPa.</w:t>
      </w:r>
      <w:bookmarkStart w:name="_p_215EBA1F0D18EB42959B00B7007323DA" w:id="1360"/>
      <w:bookmarkEnd w:id="1360"/>
    </w:p>
    <w:p w:rsidRPr="00452E83" w:rsidR="00F5148C" w:rsidP="00F5148C" w:rsidRDefault="00F5148C" w14:paraId="6FD8EA2E"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Tropics:</w:t>
      </w:r>
      <w:bookmarkStart w:name="_p_30B326E8112ABD49A48B90899F5CD2E0" w:id="1361"/>
      <w:bookmarkEnd w:id="1361"/>
    </w:p>
    <w:p w:rsidRPr="00452E83" w:rsidR="00F5148C" w:rsidP="00F42719" w:rsidRDefault="00F5148C" w14:paraId="6FD8EA2F"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Mandatory:</w:t>
      </w:r>
      <w:bookmarkStart w:name="_p_785A1486441D5941869885EA0FAA82BA" w:id="1362"/>
      <w:bookmarkEnd w:id="1362"/>
    </w:p>
    <w:p w:rsidRPr="00452E83" w:rsidR="00F5148C" w:rsidP="00F42719" w:rsidRDefault="00F5148C" w14:paraId="6FD8EA30"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Geopotential height at 850 and 250 hPa;</w:t>
      </w:r>
      <w:bookmarkStart w:name="_p_790F211B81D47B40BD758F2F9373DDAC" w:id="1363"/>
      <w:bookmarkEnd w:id="1363"/>
    </w:p>
    <w:p w:rsidRPr="00452E83" w:rsidR="00F5148C" w:rsidP="00F42719" w:rsidRDefault="00F5148C" w14:paraId="6FD8EA31"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Temperature at 850 and 250 hPa;</w:t>
      </w:r>
      <w:bookmarkStart w:name="_p_B46109E2E29D614E9237A67815CE047A" w:id="1364"/>
      <w:bookmarkEnd w:id="1364"/>
    </w:p>
    <w:p w:rsidRPr="00452E83" w:rsidR="00F5148C" w:rsidP="00F42719" w:rsidRDefault="00F5148C" w14:paraId="6FD8EA32"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Wind at 850 and 250 hPa.</w:t>
      </w:r>
      <w:bookmarkStart w:name="_p_C85ADE2CABF8DD4298C5E6E40D754FB1" w:id="1365"/>
      <w:bookmarkEnd w:id="1365"/>
    </w:p>
    <w:p w:rsidRPr="00452E83" w:rsidR="00F5148C" w:rsidP="00F42719" w:rsidRDefault="00F5148C" w14:paraId="6FD8EA33"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Additional recommended:</w:t>
      </w:r>
      <w:bookmarkStart w:name="_p_EBA02360BFBF7B44A7569B3FD97EAF88" w:id="1366"/>
      <w:bookmarkEnd w:id="1366"/>
    </w:p>
    <w:p w:rsidRPr="00452E83" w:rsidR="00F5148C" w:rsidP="00F42719" w:rsidRDefault="00F5148C" w14:paraId="6FD8EA34" w14:textId="77777777">
      <w:pPr>
        <w:pStyle w:val="Indent2NOspaceafter"/>
        <w:tabs>
          <w:tab w:val="clear" w:pos="960"/>
        </w:tabs>
        <w:ind w:left="1134" w:hanging="567"/>
        <w:rPr>
          <w:szCs w:val="20"/>
        </w:rPr>
      </w:pPr>
      <w:r w:rsidRPr="00452E83">
        <w:rPr>
          <w:szCs w:val="20"/>
        </w:rPr>
        <w:t>–</w:t>
      </w:r>
      <w:r w:rsidRPr="00452E83">
        <w:rPr>
          <w:szCs w:val="20"/>
        </w:rPr>
        <w:tab/>
      </w:r>
      <w:r w:rsidRPr="00452E83">
        <w:rPr>
          <w:szCs w:val="20"/>
        </w:rPr>
        <w:t>Relative humidity at 700 hPa.</w:t>
      </w:r>
      <w:bookmarkStart w:name="_p_EAE1A745F5C0B04D8DEBCA4B8D6F4B98" w:id="1367"/>
      <w:bookmarkEnd w:id="1367"/>
    </w:p>
    <w:p w:rsidRPr="00452E83" w:rsidR="00F5148C" w:rsidP="00F5148C" w:rsidRDefault="00F5148C" w14:paraId="6FD8EA35"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5.2</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Forecast times</w:t>
      </w:r>
      <w:bookmarkStart w:name="_p_951069D18B9DBC4FBA4834CB797735AB" w:id="1368"/>
      <w:bookmarkEnd w:id="1368"/>
    </w:p>
    <w:p w:rsidRPr="00452E83" w:rsidR="00F5148C" w:rsidP="00F5148C" w:rsidRDefault="00F5148C" w14:paraId="6FD8EA36"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Scores shall be computed daily for forecasts initialized at 0000 UTC and 1200 UTC separately. For those centres not running forecasts from either 0000 UTC or 1200 UTC, scores shall be provided for forecasts initiated at other times and must be labelled as such.</w:t>
      </w:r>
      <w:bookmarkStart w:name="_p_678177E594D4F24CBB7C13B89BE8FBD8" w:id="1369"/>
      <w:bookmarkEnd w:id="1369"/>
    </w:p>
    <w:p w:rsidRPr="00452E83" w:rsidR="00F5148C" w:rsidP="00F5148C" w:rsidRDefault="00F5148C" w14:paraId="6FD8EA37"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5.3</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Forecast steps</w:t>
      </w:r>
      <w:bookmarkStart w:name="_p_8E868EC13E2CB844913E314A9E2B7314" w:id="1370"/>
      <w:bookmarkEnd w:id="1370"/>
    </w:p>
    <w:p w:rsidRPr="00452E83" w:rsidR="00F5148C" w:rsidP="00F5148C" w:rsidRDefault="00F5148C" w14:paraId="6FD8EA38"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Mandatory: Forecast steps 24, 48, 72, … 240 hours or end of forecast;</w:t>
      </w:r>
      <w:bookmarkStart w:name="_p_16626A2602EB9040A205A943464F541C" w:id="1371"/>
      <w:bookmarkEnd w:id="1371"/>
    </w:p>
    <w:p w:rsidRPr="00452E83" w:rsidR="00F5148C" w:rsidP="00F5148C" w:rsidRDefault="00F5148C" w14:paraId="6FD8EA39"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Additional recommended: 12-hourly throughout forecast (12, 24, 36 h, …).</w:t>
      </w:r>
      <w:bookmarkStart w:name="_p_583CF966D4EDE345BB95C778C3B02201" w:id="1372"/>
      <w:bookmarkEnd w:id="1372"/>
    </w:p>
    <w:p w:rsidRPr="00452E83" w:rsidR="00F5148C" w:rsidP="00CD38B8" w:rsidRDefault="00F5148C" w14:paraId="6FD8EA3A"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5.4</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Areas</w:t>
      </w:r>
      <w:bookmarkStart w:name="_p_8681E78540E8C645831100C739D81648" w:id="1373"/>
      <w:bookmarkEnd w:id="1373"/>
    </w:p>
    <w:tbl>
      <w:tblPr>
        <w:tblW w:w="5000" w:type="pct"/>
        <w:tblInd w:w="110" w:type="dxa"/>
        <w:tblLayout w:type="fixed"/>
        <w:tblCellMar>
          <w:left w:w="0" w:type="dxa"/>
          <w:right w:w="0" w:type="dxa"/>
        </w:tblCellMar>
        <w:tblLook w:val="01E0" w:firstRow="1" w:lastRow="1" w:firstColumn="1" w:lastColumn="1" w:noHBand="0" w:noVBand="0"/>
      </w:tblPr>
      <w:tblGrid>
        <w:gridCol w:w="4727"/>
        <w:gridCol w:w="4912"/>
      </w:tblGrid>
      <w:tr w:rsidRPr="00452E83" w:rsidR="00F5148C" w:rsidTr="002626B1" w14:paraId="6FD8EA3D" w14:textId="77777777">
        <w:trPr>
          <w:trHeight w:val="300"/>
        </w:trPr>
        <w:tc>
          <w:tcPr>
            <w:tcW w:w="4426" w:type="dxa"/>
            <w:hideMark/>
          </w:tcPr>
          <w:p w:rsidRPr="00452E83" w:rsidR="00F5148C" w:rsidP="00CD38B8" w:rsidRDefault="00F5148C" w14:paraId="6FD8EA3B" w14:textId="77777777">
            <w:pPr>
              <w:pStyle w:val="Bodytext1"/>
              <w:spacing w:after="0"/>
              <w:rPr>
                <w:rFonts w:ascii="Verdana" w:hAnsi="Verdana"/>
                <w:sz w:val="20"/>
                <w:szCs w:val="20"/>
              </w:rPr>
            </w:pPr>
            <w:r w:rsidRPr="00452E83">
              <w:rPr>
                <w:rFonts w:ascii="Verdana" w:hAnsi="Verdana"/>
                <w:sz w:val="20"/>
                <w:szCs w:val="20"/>
              </w:rPr>
              <w:t xml:space="preserve">Northern hemisphere extra-tropics </w:t>
            </w:r>
          </w:p>
        </w:tc>
        <w:tc>
          <w:tcPr>
            <w:tcW w:w="4600" w:type="dxa"/>
            <w:hideMark/>
          </w:tcPr>
          <w:p w:rsidRPr="00452E83" w:rsidR="00F5148C" w:rsidP="00CD38B8" w:rsidRDefault="00F5148C" w14:paraId="6FD8EA3C" w14:textId="77777777">
            <w:pPr>
              <w:pStyle w:val="Bodytext1"/>
              <w:spacing w:after="0"/>
              <w:rPr>
                <w:rFonts w:ascii="Verdana" w:hAnsi="Verdana"/>
                <w:sz w:val="20"/>
                <w:szCs w:val="20"/>
              </w:rPr>
            </w:pPr>
            <w:r w:rsidRPr="00452E83">
              <w:rPr>
                <w:rFonts w:ascii="Verdana" w:hAnsi="Verdana"/>
                <w:sz w:val="20"/>
                <w:szCs w:val="20"/>
              </w:rPr>
              <w:t>90°N–20°N, inclusive, all longitudes</w:t>
            </w:r>
            <w:bookmarkStart w:name="_p_4410B4AC1E3A9B40A80B4D0977BB776C" w:id="1374"/>
            <w:bookmarkEnd w:id="1374"/>
          </w:p>
        </w:tc>
      </w:tr>
      <w:tr w:rsidRPr="00452E83" w:rsidR="00F5148C" w:rsidTr="002626B1" w14:paraId="6FD8EA40" w14:textId="77777777">
        <w:trPr>
          <w:trHeight w:val="300"/>
        </w:trPr>
        <w:tc>
          <w:tcPr>
            <w:tcW w:w="4426" w:type="dxa"/>
            <w:hideMark/>
          </w:tcPr>
          <w:p w:rsidRPr="00452E83" w:rsidR="00F5148C" w:rsidP="00CD38B8" w:rsidRDefault="00F5148C" w14:paraId="6FD8EA3E" w14:textId="77777777">
            <w:pPr>
              <w:pStyle w:val="Bodytext1"/>
              <w:spacing w:after="0"/>
              <w:rPr>
                <w:rFonts w:ascii="Verdana" w:hAnsi="Verdana"/>
                <w:sz w:val="20"/>
                <w:szCs w:val="20"/>
              </w:rPr>
            </w:pPr>
            <w:r w:rsidRPr="00452E83">
              <w:rPr>
                <w:rFonts w:ascii="Verdana" w:hAnsi="Verdana"/>
                <w:sz w:val="20"/>
                <w:szCs w:val="20"/>
              </w:rPr>
              <w:t>Southern hemisphere extra-tropics</w:t>
            </w:r>
          </w:p>
        </w:tc>
        <w:tc>
          <w:tcPr>
            <w:tcW w:w="4600" w:type="dxa"/>
            <w:hideMark/>
          </w:tcPr>
          <w:p w:rsidRPr="00452E83" w:rsidR="00F5148C" w:rsidP="00CD38B8" w:rsidRDefault="00F5148C" w14:paraId="6FD8EA3F" w14:textId="77777777">
            <w:pPr>
              <w:pStyle w:val="Bodytext1"/>
              <w:spacing w:after="0"/>
              <w:rPr>
                <w:rFonts w:ascii="Verdana" w:hAnsi="Verdana"/>
                <w:sz w:val="20"/>
                <w:szCs w:val="20"/>
              </w:rPr>
            </w:pPr>
            <w:r w:rsidRPr="00452E83">
              <w:rPr>
                <w:rFonts w:ascii="Verdana" w:hAnsi="Verdana"/>
                <w:sz w:val="20"/>
                <w:szCs w:val="20"/>
              </w:rPr>
              <w:t>90°S–20°S, inclusive, all longitudes</w:t>
            </w:r>
            <w:bookmarkStart w:name="_p_861990FF43C27D4ABC28A6A7436E5F54" w:id="1375"/>
            <w:bookmarkEnd w:id="1375"/>
          </w:p>
        </w:tc>
      </w:tr>
      <w:tr w:rsidRPr="00452E83" w:rsidR="00F5148C" w:rsidTr="002626B1" w14:paraId="6FD8EA43" w14:textId="77777777">
        <w:trPr>
          <w:trHeight w:val="300"/>
        </w:trPr>
        <w:tc>
          <w:tcPr>
            <w:tcW w:w="4426" w:type="dxa"/>
            <w:hideMark/>
          </w:tcPr>
          <w:p w:rsidRPr="00452E83" w:rsidR="00F5148C" w:rsidP="00CD38B8" w:rsidRDefault="00F5148C" w14:paraId="6FD8EA41" w14:textId="77777777">
            <w:pPr>
              <w:pStyle w:val="Bodytext1"/>
              <w:spacing w:after="0"/>
              <w:rPr>
                <w:rFonts w:ascii="Verdana" w:hAnsi="Verdana"/>
                <w:sz w:val="20"/>
                <w:szCs w:val="20"/>
              </w:rPr>
            </w:pPr>
            <w:r w:rsidRPr="00452E83">
              <w:rPr>
                <w:rFonts w:ascii="Verdana" w:hAnsi="Verdana"/>
                <w:sz w:val="20"/>
                <w:szCs w:val="20"/>
              </w:rPr>
              <w:t>Tropics</w:t>
            </w:r>
          </w:p>
        </w:tc>
        <w:tc>
          <w:tcPr>
            <w:tcW w:w="4600" w:type="dxa"/>
            <w:hideMark/>
          </w:tcPr>
          <w:p w:rsidRPr="00452E83" w:rsidR="00F5148C" w:rsidP="00CD38B8" w:rsidRDefault="00F5148C" w14:paraId="6FD8EA42" w14:textId="77777777">
            <w:pPr>
              <w:pStyle w:val="Bodytext1"/>
              <w:spacing w:after="0"/>
              <w:rPr>
                <w:rFonts w:ascii="Verdana" w:hAnsi="Verdana"/>
                <w:sz w:val="20"/>
                <w:szCs w:val="20"/>
              </w:rPr>
            </w:pPr>
            <w:r w:rsidRPr="00452E83">
              <w:rPr>
                <w:rFonts w:ascii="Verdana" w:hAnsi="Verdana"/>
                <w:sz w:val="20"/>
                <w:szCs w:val="20"/>
              </w:rPr>
              <w:t>20°N–20°S, inclusive, all longitudes</w:t>
            </w:r>
            <w:bookmarkStart w:name="_p_D1FDA1490591054598FDF2C8B365C6B2" w:id="1376"/>
            <w:bookmarkEnd w:id="1376"/>
          </w:p>
        </w:tc>
      </w:tr>
      <w:tr w:rsidRPr="00452E83" w:rsidR="00F5148C" w:rsidTr="002626B1" w14:paraId="6FD8EA46" w14:textId="77777777">
        <w:trPr>
          <w:trHeight w:val="300"/>
        </w:trPr>
        <w:tc>
          <w:tcPr>
            <w:tcW w:w="4426" w:type="dxa"/>
            <w:hideMark/>
          </w:tcPr>
          <w:p w:rsidRPr="00452E83" w:rsidR="00F5148C" w:rsidP="00CD38B8" w:rsidRDefault="00F5148C" w14:paraId="6FD8EA44" w14:textId="77777777">
            <w:pPr>
              <w:pStyle w:val="Bodytext1"/>
              <w:spacing w:after="0"/>
              <w:rPr>
                <w:rFonts w:ascii="Verdana" w:hAnsi="Verdana"/>
                <w:sz w:val="20"/>
                <w:szCs w:val="20"/>
              </w:rPr>
            </w:pPr>
            <w:r w:rsidRPr="00452E83">
              <w:rPr>
                <w:rFonts w:ascii="Verdana" w:hAnsi="Verdana"/>
                <w:sz w:val="20"/>
                <w:szCs w:val="20"/>
              </w:rPr>
              <w:t>North America</w:t>
            </w:r>
          </w:p>
        </w:tc>
        <w:tc>
          <w:tcPr>
            <w:tcW w:w="4600" w:type="dxa"/>
            <w:hideMark/>
          </w:tcPr>
          <w:p w:rsidRPr="00452E83" w:rsidR="00F5148C" w:rsidP="00CD38B8" w:rsidRDefault="00F5148C" w14:paraId="6FD8EA45" w14:textId="77777777">
            <w:pPr>
              <w:pStyle w:val="Bodytext1"/>
              <w:spacing w:after="0"/>
              <w:rPr>
                <w:rFonts w:ascii="Verdana" w:hAnsi="Verdana"/>
                <w:sz w:val="20"/>
                <w:szCs w:val="20"/>
              </w:rPr>
            </w:pPr>
            <w:r w:rsidRPr="00452E83">
              <w:rPr>
                <w:rFonts w:ascii="Verdana" w:hAnsi="Verdana"/>
                <w:sz w:val="20"/>
                <w:szCs w:val="20"/>
              </w:rPr>
              <w:t>25°N–60°N 50°W–145°W</w:t>
            </w:r>
            <w:bookmarkStart w:name="_p_9B2EFB4262037F4D9491B1B3F1819AF1" w:id="1377"/>
            <w:bookmarkEnd w:id="1377"/>
          </w:p>
        </w:tc>
      </w:tr>
      <w:tr w:rsidRPr="00452E83" w:rsidR="00F5148C" w:rsidTr="002626B1" w14:paraId="6FD8EA49" w14:textId="77777777">
        <w:trPr>
          <w:trHeight w:val="300"/>
        </w:trPr>
        <w:tc>
          <w:tcPr>
            <w:tcW w:w="4426" w:type="dxa"/>
            <w:hideMark/>
          </w:tcPr>
          <w:p w:rsidRPr="00452E83" w:rsidR="00F5148C" w:rsidP="00CD38B8" w:rsidRDefault="00F5148C" w14:paraId="6FD8EA47" w14:textId="77777777">
            <w:pPr>
              <w:pStyle w:val="Bodytext1"/>
              <w:spacing w:after="0"/>
              <w:rPr>
                <w:rFonts w:ascii="Verdana" w:hAnsi="Verdana"/>
                <w:sz w:val="20"/>
                <w:szCs w:val="20"/>
              </w:rPr>
            </w:pPr>
            <w:r w:rsidRPr="00452E83">
              <w:rPr>
                <w:rFonts w:ascii="Verdana" w:hAnsi="Verdana"/>
                <w:sz w:val="20"/>
                <w:szCs w:val="20"/>
              </w:rPr>
              <w:t>Europe/North Africa</w:t>
            </w:r>
          </w:p>
        </w:tc>
        <w:tc>
          <w:tcPr>
            <w:tcW w:w="4600" w:type="dxa"/>
            <w:hideMark/>
          </w:tcPr>
          <w:p w:rsidRPr="00452E83" w:rsidR="00F5148C" w:rsidP="00CD38B8" w:rsidRDefault="00F5148C" w14:paraId="6FD8EA48" w14:textId="77777777">
            <w:pPr>
              <w:pStyle w:val="Bodytext1"/>
              <w:spacing w:after="0"/>
              <w:rPr>
                <w:rFonts w:ascii="Verdana" w:hAnsi="Verdana"/>
                <w:sz w:val="20"/>
                <w:szCs w:val="20"/>
              </w:rPr>
            </w:pPr>
            <w:r w:rsidRPr="00452E83">
              <w:rPr>
                <w:rFonts w:ascii="Verdana" w:hAnsi="Verdana"/>
                <w:sz w:val="20"/>
                <w:szCs w:val="20"/>
              </w:rPr>
              <w:t>25°N–70°N 10°W–28°E</w:t>
            </w:r>
            <w:bookmarkStart w:name="_p_BB3AA227F265494E8C82A444B6B3185E" w:id="1378"/>
            <w:bookmarkEnd w:id="1378"/>
          </w:p>
        </w:tc>
      </w:tr>
      <w:tr w:rsidRPr="00452E83" w:rsidR="00F5148C" w:rsidTr="002626B1" w14:paraId="6FD8EA4C" w14:textId="77777777">
        <w:trPr>
          <w:trHeight w:val="300"/>
        </w:trPr>
        <w:tc>
          <w:tcPr>
            <w:tcW w:w="4426" w:type="dxa"/>
            <w:hideMark/>
          </w:tcPr>
          <w:p w:rsidRPr="00452E83" w:rsidR="00F5148C" w:rsidP="00CD38B8" w:rsidRDefault="00F5148C" w14:paraId="6FD8EA4A" w14:textId="77777777">
            <w:pPr>
              <w:pStyle w:val="Bodytext1"/>
              <w:spacing w:after="0"/>
              <w:rPr>
                <w:rFonts w:ascii="Verdana" w:hAnsi="Verdana"/>
                <w:sz w:val="20"/>
                <w:szCs w:val="20"/>
              </w:rPr>
            </w:pPr>
            <w:r w:rsidRPr="00452E83">
              <w:rPr>
                <w:rFonts w:ascii="Verdana" w:hAnsi="Verdana"/>
                <w:sz w:val="20"/>
                <w:szCs w:val="20"/>
              </w:rPr>
              <w:t>Asia</w:t>
            </w:r>
          </w:p>
        </w:tc>
        <w:tc>
          <w:tcPr>
            <w:tcW w:w="4600" w:type="dxa"/>
            <w:hideMark/>
          </w:tcPr>
          <w:p w:rsidRPr="00452E83" w:rsidR="00F5148C" w:rsidP="00CD38B8" w:rsidRDefault="00F5148C" w14:paraId="6FD8EA4B" w14:textId="77777777">
            <w:pPr>
              <w:pStyle w:val="Bodytext1"/>
              <w:spacing w:after="0"/>
              <w:rPr>
                <w:rFonts w:ascii="Verdana" w:hAnsi="Verdana"/>
                <w:sz w:val="20"/>
                <w:szCs w:val="20"/>
              </w:rPr>
            </w:pPr>
            <w:r w:rsidRPr="00452E83">
              <w:rPr>
                <w:rFonts w:ascii="Verdana" w:hAnsi="Verdana"/>
                <w:sz w:val="20"/>
                <w:szCs w:val="20"/>
              </w:rPr>
              <w:t>25°N–65°N 60°E–145°E</w:t>
            </w:r>
            <w:bookmarkStart w:name="_p_11029E2D2645044DBD13C33B0C395521" w:id="1379"/>
            <w:bookmarkEnd w:id="1379"/>
          </w:p>
        </w:tc>
      </w:tr>
      <w:tr w:rsidRPr="00452E83" w:rsidR="00F5148C" w:rsidTr="002626B1" w14:paraId="6FD8EA4F" w14:textId="77777777">
        <w:trPr>
          <w:trHeight w:val="300"/>
        </w:trPr>
        <w:tc>
          <w:tcPr>
            <w:tcW w:w="4426" w:type="dxa"/>
            <w:hideMark/>
          </w:tcPr>
          <w:p w:rsidRPr="00452E83" w:rsidR="00F5148C" w:rsidP="00CD38B8" w:rsidRDefault="00F5148C" w14:paraId="6FD8EA4D" w14:textId="77777777">
            <w:pPr>
              <w:pStyle w:val="Bodytext1"/>
              <w:spacing w:after="0"/>
              <w:rPr>
                <w:rFonts w:ascii="Verdana" w:hAnsi="Verdana"/>
                <w:sz w:val="20"/>
                <w:szCs w:val="20"/>
              </w:rPr>
            </w:pPr>
            <w:r w:rsidRPr="00452E83">
              <w:rPr>
                <w:rFonts w:ascii="Verdana" w:hAnsi="Verdana"/>
                <w:sz w:val="20"/>
                <w:szCs w:val="20"/>
              </w:rPr>
              <w:t>Australia/New Zealand</w:t>
            </w:r>
          </w:p>
        </w:tc>
        <w:tc>
          <w:tcPr>
            <w:tcW w:w="4600" w:type="dxa"/>
            <w:hideMark/>
          </w:tcPr>
          <w:p w:rsidRPr="00452E83" w:rsidR="00F5148C" w:rsidP="00CD38B8" w:rsidRDefault="00F5148C" w14:paraId="6FD8EA4E" w14:textId="77777777">
            <w:pPr>
              <w:pStyle w:val="Bodytext1"/>
              <w:spacing w:after="0"/>
              <w:rPr>
                <w:rFonts w:ascii="Verdana" w:hAnsi="Verdana"/>
                <w:sz w:val="20"/>
                <w:szCs w:val="20"/>
              </w:rPr>
            </w:pPr>
            <w:r w:rsidRPr="00452E83">
              <w:rPr>
                <w:rFonts w:ascii="Verdana" w:hAnsi="Verdana"/>
                <w:sz w:val="20"/>
                <w:szCs w:val="20"/>
              </w:rPr>
              <w:t>10°S–55°S 90°E–180°E</w:t>
            </w:r>
            <w:bookmarkStart w:name="_p_C50A18CCA721A841B31816405B091EA1" w:id="1380"/>
            <w:bookmarkEnd w:id="1380"/>
          </w:p>
        </w:tc>
      </w:tr>
      <w:tr w:rsidRPr="00452E83" w:rsidR="00F5148C" w:rsidTr="002626B1" w14:paraId="6FD8EA52" w14:textId="77777777">
        <w:trPr>
          <w:trHeight w:val="300"/>
        </w:trPr>
        <w:tc>
          <w:tcPr>
            <w:tcW w:w="4426" w:type="dxa"/>
            <w:hideMark/>
          </w:tcPr>
          <w:p w:rsidRPr="00452E83" w:rsidR="00F5148C" w:rsidP="00CD38B8" w:rsidRDefault="00F5148C" w14:paraId="6FD8EA50" w14:textId="77777777">
            <w:pPr>
              <w:pStyle w:val="Bodytext1"/>
              <w:spacing w:after="0"/>
              <w:rPr>
                <w:rFonts w:ascii="Verdana" w:hAnsi="Verdana"/>
                <w:sz w:val="20"/>
                <w:szCs w:val="20"/>
              </w:rPr>
            </w:pPr>
            <w:r w:rsidRPr="00452E83">
              <w:rPr>
                <w:rFonts w:ascii="Verdana" w:hAnsi="Verdana"/>
                <w:sz w:val="20"/>
                <w:szCs w:val="20"/>
              </w:rPr>
              <w:t>Northern polar region</w:t>
            </w:r>
          </w:p>
        </w:tc>
        <w:tc>
          <w:tcPr>
            <w:tcW w:w="4600" w:type="dxa"/>
            <w:hideMark/>
          </w:tcPr>
          <w:p w:rsidRPr="00452E83" w:rsidR="00F5148C" w:rsidP="00CD38B8" w:rsidRDefault="00F5148C" w14:paraId="6FD8EA51" w14:textId="77777777">
            <w:pPr>
              <w:pStyle w:val="Bodytext1"/>
              <w:spacing w:after="0"/>
              <w:rPr>
                <w:rFonts w:ascii="Verdana" w:hAnsi="Verdana"/>
                <w:sz w:val="20"/>
                <w:szCs w:val="20"/>
              </w:rPr>
            </w:pPr>
            <w:r w:rsidRPr="00452E83">
              <w:rPr>
                <w:rFonts w:ascii="Verdana" w:hAnsi="Verdana"/>
                <w:sz w:val="20"/>
                <w:szCs w:val="20"/>
              </w:rPr>
              <w:t>90°N–60°N, inclusive, all longitudes</w:t>
            </w:r>
            <w:bookmarkStart w:name="_p_81CE6ED080A93248A5B454EF473EAD87" w:id="1381"/>
            <w:bookmarkEnd w:id="1381"/>
          </w:p>
        </w:tc>
      </w:tr>
      <w:tr w:rsidRPr="00452E83" w:rsidR="00F5148C" w:rsidTr="002626B1" w14:paraId="6FD8EA55" w14:textId="77777777">
        <w:trPr>
          <w:trHeight w:val="240"/>
        </w:trPr>
        <w:tc>
          <w:tcPr>
            <w:tcW w:w="4426" w:type="dxa"/>
            <w:hideMark/>
          </w:tcPr>
          <w:p w:rsidRPr="00452E83" w:rsidR="00F5148C" w:rsidP="002626B1" w:rsidRDefault="00F5148C" w14:paraId="6FD8EA53" w14:textId="77777777">
            <w:pPr>
              <w:pStyle w:val="Bodytext1"/>
              <w:rPr>
                <w:rFonts w:ascii="Verdana" w:hAnsi="Verdana"/>
                <w:sz w:val="20"/>
                <w:szCs w:val="20"/>
              </w:rPr>
            </w:pPr>
            <w:r w:rsidRPr="00452E83">
              <w:rPr>
                <w:rFonts w:ascii="Verdana" w:hAnsi="Verdana"/>
                <w:sz w:val="20"/>
                <w:szCs w:val="20"/>
              </w:rPr>
              <w:t>Southern polar region</w:t>
            </w:r>
          </w:p>
        </w:tc>
        <w:tc>
          <w:tcPr>
            <w:tcW w:w="4600" w:type="dxa"/>
            <w:hideMark/>
          </w:tcPr>
          <w:p w:rsidRPr="00452E83" w:rsidR="00F5148C" w:rsidP="002626B1" w:rsidRDefault="00F5148C" w14:paraId="6FD8EA54" w14:textId="77777777">
            <w:pPr>
              <w:pStyle w:val="Bodytext1"/>
              <w:rPr>
                <w:rFonts w:ascii="Verdana" w:hAnsi="Verdana"/>
                <w:sz w:val="20"/>
                <w:szCs w:val="20"/>
              </w:rPr>
            </w:pPr>
            <w:r w:rsidRPr="00452E83">
              <w:rPr>
                <w:rFonts w:ascii="Verdana" w:hAnsi="Verdana"/>
                <w:sz w:val="20"/>
                <w:szCs w:val="20"/>
              </w:rPr>
              <w:t>90°S–60°S, inclusive, all longitudes</w:t>
            </w:r>
            <w:bookmarkStart w:name="_p_2262606BA775A247AA073AB449528BD1" w:id="1382"/>
            <w:bookmarkEnd w:id="1382"/>
          </w:p>
        </w:tc>
      </w:tr>
    </w:tbl>
    <w:p w:rsidRPr="00452E83" w:rsidR="00F5148C" w:rsidP="00F5148C" w:rsidRDefault="00F5148C" w14:paraId="6FD8EA56" w14:textId="77777777">
      <w:pPr>
        <w:pStyle w:val="Bodytext1"/>
        <w:rPr>
          <w:rFonts w:ascii="Verdana" w:hAnsi="Verdana"/>
          <w:sz w:val="20"/>
          <w:szCs w:val="20"/>
        </w:rPr>
      </w:pPr>
      <w:r w:rsidRPr="00452E83">
        <w:rPr>
          <w:rFonts w:ascii="Verdana" w:hAnsi="Verdana"/>
          <w:sz w:val="20"/>
          <w:szCs w:val="20"/>
        </w:rPr>
        <w:t>Verification against analyses for grid points within each area includes points on the boundary.</w:t>
      </w:r>
      <w:bookmarkStart w:name="_p_3F479A092CA70F40B2088D9E6A66671F" w:id="1383"/>
      <w:bookmarkEnd w:id="1383"/>
    </w:p>
    <w:p w:rsidRPr="00452E83" w:rsidR="00F5148C" w:rsidP="00F5148C" w:rsidRDefault="00F5148C" w14:paraId="6FD8EA57"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5.5</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Verification against analyses</w:t>
      </w:r>
      <w:bookmarkStart w:name="_p_BD4921C6BBF93A42B47301543CA91FB8" w:id="1384"/>
      <w:bookmarkEnd w:id="1384"/>
    </w:p>
    <w:p w:rsidRPr="00452E83" w:rsidR="00F5148C" w:rsidP="00F5148C" w:rsidRDefault="00F5148C" w14:paraId="6FD8EA58" w14:textId="77777777">
      <w:pPr>
        <w:pStyle w:val="Heading3NOToC"/>
        <w:rPr>
          <w:rFonts w:ascii="Verdana" w:hAnsi="Verdana"/>
          <w:b w:val="0"/>
          <w:bCs/>
          <w:i w:val="0"/>
          <w:iCs/>
          <w:color w:val="000000" w:themeColor="text1"/>
          <w:sz w:val="20"/>
          <w:szCs w:val="20"/>
        </w:rPr>
      </w:pPr>
      <w:r w:rsidRPr="00452E83">
        <w:rPr>
          <w:rFonts w:ascii="Verdana" w:hAnsi="Verdana"/>
          <w:b w:val="0"/>
          <w:bCs/>
          <w:i w:val="0"/>
          <w:iCs/>
          <w:color w:val="000000" w:themeColor="text1"/>
          <w:sz w:val="20"/>
          <w:szCs w:val="20"/>
        </w:rPr>
        <w:t>Grid and interpolation</w:t>
      </w:r>
      <w:bookmarkStart w:name="_p_044A70A98D940D4F9B7BE08CE261EF41" w:id="1385"/>
      <w:bookmarkEnd w:id="1385"/>
    </w:p>
    <w:p w:rsidRPr="00452E83" w:rsidR="00F5148C" w:rsidP="00F5148C" w:rsidRDefault="00F5148C" w14:paraId="6FD8EA59"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All parameters shall be verified against the centre’s own analysis on a regular 1.5° x 1.5° grid.</w:t>
      </w:r>
      <w:bookmarkStart w:name="_p_F41F9A3B8E6FD540AEADEB0A320D6286" w:id="1386"/>
      <w:bookmarkEnd w:id="1386"/>
    </w:p>
    <w:p w:rsidRPr="00452E83" w:rsidR="00F5148C" w:rsidP="00F5148C" w:rsidRDefault="00F5148C" w14:paraId="6FD8EA5A"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In selecting the verification grid, consideration has been given to the variety of resolutions of current global NWP models, the resolved scales of models (several grid lengths), the resolution of the available climatologies, the potential to monitor long-term trends in performance (including earlier, lower-resolution forecasts), and computational efficiency.</w:t>
      </w:r>
      <w:bookmarkStart w:name="_p_DD2B4B0430570F4EB30E291396287119" w:id="1387"/>
      <w:bookmarkEnd w:id="1387"/>
    </w:p>
    <w:p w:rsidRPr="00452E83" w:rsidR="00F5148C" w:rsidP="00F5148C" w:rsidRDefault="00F5148C" w14:paraId="6FD8EA5B"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Interpolation of higher-resolution model fields to the verification grid shall be performed to retain features at the scale of the verification grid but not to introduce any additional smoothing. The following procedures shall be used:</w:t>
      </w:r>
      <w:bookmarkStart w:name="_p_0761A59CA8F2B340A729B86A2A31146C" w:id="1388"/>
      <w:bookmarkEnd w:id="1388"/>
    </w:p>
    <w:p w:rsidRPr="00452E83" w:rsidR="00F5148C" w:rsidP="00F42719" w:rsidRDefault="00F5148C" w14:paraId="6FD8EA5C"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Spectral fields: Truncate to equivalent spectral resolution (T120) for the verification grid;</w:t>
      </w:r>
      <w:bookmarkStart w:name="_p_12274055E501B745A63605CAEC14424C" w:id="1389"/>
      <w:bookmarkEnd w:id="1389"/>
    </w:p>
    <w:p w:rsidRPr="00452E83" w:rsidR="00F5148C" w:rsidP="00F42719" w:rsidRDefault="00F5148C" w14:paraId="6FD8EA5D" w14:textId="68940611">
      <w:pPr>
        <w:pStyle w:val="Indent1semibold"/>
        <w:tabs>
          <w:tab w:val="clear" w:pos="480"/>
        </w:tabs>
        <w:ind w:left="567"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Grid</w:t>
      </w:r>
      <w:r w:rsidR="0046395B">
        <w:rPr>
          <w:b w:val="0"/>
          <w:bCs/>
          <w:color w:val="000000" w:themeColor="text1"/>
          <w:szCs w:val="20"/>
        </w:rPr>
        <w:t xml:space="preserve"> </w:t>
      </w:r>
      <w:r w:rsidRPr="00452E83">
        <w:rPr>
          <w:b w:val="0"/>
          <w:bCs/>
          <w:color w:val="000000" w:themeColor="text1"/>
          <w:szCs w:val="20"/>
        </w:rPr>
        <w:t>point fields: Use area weighting to interpolate to the verification grid.</w:t>
      </w:r>
      <w:bookmarkStart w:name="_p_FA67A8F0AD3E4746ADE203FC26A4964C" w:id="1390"/>
      <w:bookmarkEnd w:id="1390"/>
    </w:p>
    <w:p w:rsidRPr="00452E83" w:rsidR="00F5148C" w:rsidP="00F5148C" w:rsidRDefault="00F5148C" w14:paraId="6FD8EA5E"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For scores requiring a climatology, the climatology is made available via the Lead Centre(s) for DNV website(s) on the verification grid and needs no further interpolation.</w:t>
      </w:r>
      <w:bookmarkStart w:name="_p_266937ED212D7646B4BA4508C6843042" w:id="1391"/>
      <w:bookmarkEnd w:id="1391"/>
    </w:p>
    <w:p w:rsidRPr="00452E83" w:rsidR="00F5148C" w:rsidP="00F5148C" w:rsidRDefault="00F5148C" w14:paraId="6FD8EA5F"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5.6</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Verification against observations</w:t>
      </w:r>
      <w:bookmarkStart w:name="_p_D7F0AB5FFD82554FB2480D82D00BB39A" w:id="1392"/>
      <w:bookmarkEnd w:id="1392"/>
    </w:p>
    <w:p w:rsidRPr="00452E83" w:rsidR="00F5148C" w:rsidP="00F5148C" w:rsidRDefault="00F5148C" w14:paraId="6FD8EA60" w14:textId="77777777">
      <w:pPr>
        <w:pStyle w:val="Heading3NOToC"/>
        <w:rPr>
          <w:rFonts w:ascii="Verdana" w:hAnsi="Verdana"/>
          <w:color w:val="000000" w:themeColor="text1"/>
          <w:sz w:val="20"/>
          <w:szCs w:val="20"/>
        </w:rPr>
      </w:pPr>
      <w:r w:rsidRPr="00452E83">
        <w:rPr>
          <w:rFonts w:ascii="Verdana" w:hAnsi="Verdana"/>
          <w:color w:val="000000" w:themeColor="text1"/>
          <w:sz w:val="20"/>
          <w:szCs w:val="20"/>
        </w:rPr>
        <w:t>5.6.1</w:t>
      </w:r>
      <w:r w:rsidRPr="00452E83">
        <w:rPr>
          <w:rFonts w:ascii="Verdana" w:hAnsi="Verdana"/>
          <w:color w:val="000000" w:themeColor="text1"/>
          <w:sz w:val="20"/>
          <w:szCs w:val="20"/>
        </w:rPr>
        <w:tab/>
      </w:r>
      <w:r w:rsidRPr="00452E83">
        <w:rPr>
          <w:rFonts w:ascii="Verdana" w:hAnsi="Verdana"/>
          <w:color w:val="000000" w:themeColor="text1"/>
          <w:sz w:val="20"/>
          <w:szCs w:val="20"/>
        </w:rPr>
        <w:t>Observations</w:t>
      </w:r>
      <w:bookmarkStart w:name="_p_7E06E8B07195FC4C9334D703F3F7D9A5" w:id="1393"/>
      <w:bookmarkEnd w:id="1393"/>
    </w:p>
    <w:p w:rsidRPr="00452E83" w:rsidR="00F5148C" w:rsidP="00F5148C" w:rsidRDefault="00F5148C" w14:paraId="6FD8EA61" w14:textId="77777777">
      <w:pPr>
        <w:pStyle w:val="Bodytext1"/>
        <w:rPr>
          <w:rFonts w:ascii="Verdana" w:hAnsi="Verdana"/>
          <w:bCs/>
          <w:color w:val="000000" w:themeColor="text1"/>
          <w:sz w:val="20"/>
          <w:szCs w:val="20"/>
        </w:rPr>
      </w:pPr>
      <w:r w:rsidRPr="00452E83">
        <w:rPr>
          <w:rStyle w:val="Semibold"/>
          <w:rFonts w:ascii="Verdana" w:hAnsi="Verdana"/>
          <w:b w:val="0"/>
          <w:bCs/>
          <w:color w:val="000000" w:themeColor="text1"/>
          <w:sz w:val="20"/>
          <w:szCs w:val="20"/>
        </w:rPr>
        <w:t>All parameters defined in section 5.1, above, except MSLP, shall be verified against a common set of radiosondes.</w:t>
      </w:r>
      <w:r w:rsidRPr="00452E83">
        <w:rPr>
          <w:rFonts w:ascii="Verdana" w:hAnsi="Verdana"/>
          <w:bCs/>
          <w:color w:val="000000" w:themeColor="text1"/>
          <w:sz w:val="20"/>
          <w:szCs w:val="20"/>
        </w:rPr>
        <w:t xml:space="preserve"> The list of radiosonde observations for each area is updated annually by the CBS Lead Centre(s) for radiosonde monitoring. The data from the chosen stations must be available to all the centres, be of sufficient quality, and be available on a regular basis. Consultation with all centres (usually by email) is desirable before establishing the final list. The current list is available via the website(s) of the Lead Centre(s) for DNV. </w:t>
      </w:r>
      <w:r w:rsidRPr="00452E83">
        <w:rPr>
          <w:rStyle w:val="Semibold"/>
          <w:rFonts w:ascii="Verdana" w:hAnsi="Verdana"/>
          <w:b w:val="0"/>
          <w:bCs/>
          <w:color w:val="000000" w:themeColor="text1"/>
          <w:sz w:val="20"/>
          <w:szCs w:val="20"/>
        </w:rPr>
        <w:t>The Lead Centre(s) shall contact all participating centres when the new list is available and inform them of the date from which the new list shall be used.</w:t>
      </w:r>
      <w:bookmarkStart w:name="_p_4980A7F30F26BF4D9B56235CCB182B9F" w:id="1394"/>
      <w:bookmarkEnd w:id="1394"/>
    </w:p>
    <w:p w:rsidRPr="00452E83" w:rsidR="00F5148C" w:rsidP="00F5148C" w:rsidRDefault="00F5148C" w14:paraId="6FD8EA6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The observations used for verification shall be screened to exclude those with large errors.</w:t>
      </w:r>
      <w:bookmarkStart w:name="_p_EBD3CD9146A6E143A5B2F4CDB7C79EB7" w:id="1395"/>
      <w:bookmarkEnd w:id="1395"/>
    </w:p>
    <w:p w:rsidRPr="00452E83" w:rsidR="00F5148C" w:rsidP="00F5148C" w:rsidRDefault="00F5148C" w14:paraId="6FD8EA63" w14:textId="77777777">
      <w:pPr>
        <w:pStyle w:val="Bodytext1"/>
        <w:rPr>
          <w:rFonts w:ascii="Verdana" w:hAnsi="Verdana"/>
          <w:bCs/>
          <w:color w:val="000000" w:themeColor="text1"/>
          <w:sz w:val="20"/>
          <w:szCs w:val="20"/>
        </w:rPr>
      </w:pPr>
      <w:r w:rsidRPr="00452E83">
        <w:rPr>
          <w:rFonts w:ascii="Verdana" w:hAnsi="Verdana"/>
          <w:bCs/>
          <w:color w:val="000000" w:themeColor="text1"/>
          <w:sz w:val="20"/>
          <w:szCs w:val="20"/>
        </w:rPr>
        <w:t>In order to do this, it is recommended that centres exclude values rejected by their objective analysis. Moreover, centres which apply a correction to the observations received on the GTS to remove biases (for example, radiation correction) should use the corrected observations to compute verification statistics. Whenever possible, these correction procedures should be documented (for example, by reference to a technical report or journal paper).</w:t>
      </w:r>
      <w:bookmarkStart w:name="_p_13070E1F079F8544A84D4F04ED84D9DD" w:id="1396"/>
      <w:bookmarkEnd w:id="1396"/>
    </w:p>
    <w:p w:rsidRPr="00452E83" w:rsidR="00F5148C" w:rsidP="00F5148C" w:rsidRDefault="00F5148C" w14:paraId="6FD8EA64" w14:textId="77777777">
      <w:pPr>
        <w:pStyle w:val="Heading3NOToC"/>
        <w:rPr>
          <w:rFonts w:ascii="Verdana" w:hAnsi="Verdana"/>
          <w:color w:val="000000" w:themeColor="text1"/>
          <w:sz w:val="20"/>
          <w:szCs w:val="20"/>
        </w:rPr>
      </w:pPr>
      <w:r w:rsidRPr="00452E83">
        <w:rPr>
          <w:rFonts w:ascii="Verdana" w:hAnsi="Verdana"/>
          <w:color w:val="000000" w:themeColor="text1"/>
          <w:sz w:val="20"/>
          <w:szCs w:val="20"/>
        </w:rPr>
        <w:t>5.6.2</w:t>
      </w:r>
      <w:r w:rsidRPr="00452E83">
        <w:rPr>
          <w:rFonts w:ascii="Verdana" w:hAnsi="Verdana"/>
          <w:color w:val="000000" w:themeColor="text1"/>
          <w:sz w:val="20"/>
          <w:szCs w:val="20"/>
        </w:rPr>
        <w:tab/>
      </w:r>
      <w:r w:rsidRPr="00452E83">
        <w:rPr>
          <w:rFonts w:ascii="Verdana" w:hAnsi="Verdana"/>
          <w:color w:val="000000" w:themeColor="text1"/>
          <w:sz w:val="20"/>
          <w:szCs w:val="20"/>
        </w:rPr>
        <w:t>Interpolation</w:t>
      </w:r>
      <w:bookmarkStart w:name="_p_0F8E6DB5C0EC6A458D86C87EC73EF16E" w:id="1397"/>
      <w:bookmarkEnd w:id="1397"/>
    </w:p>
    <w:p w:rsidRPr="00452E83" w:rsidR="00F5148C" w:rsidP="00F5148C" w:rsidRDefault="00F5148C" w14:paraId="6FD8EA65"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Verification shall be made using the nearest native model grid point to the observation location.</w:t>
      </w:r>
      <w:bookmarkStart w:name="_p_413CEB680908814287C10747E4BCB975" w:id="1398"/>
      <w:bookmarkEnd w:id="1398"/>
    </w:p>
    <w:p w:rsidRPr="00452E83" w:rsidR="00F5148C" w:rsidP="00F5148C" w:rsidRDefault="00F5148C" w14:paraId="6FD8EA66" w14:textId="77777777">
      <w:pPr>
        <w:pStyle w:val="Heading3NOToC"/>
        <w:rPr>
          <w:rFonts w:ascii="Verdana" w:hAnsi="Verdana"/>
          <w:color w:val="000000" w:themeColor="text1"/>
          <w:sz w:val="20"/>
          <w:szCs w:val="20"/>
        </w:rPr>
      </w:pPr>
      <w:r w:rsidRPr="00452E83">
        <w:rPr>
          <w:rFonts w:ascii="Verdana" w:hAnsi="Verdana"/>
          <w:color w:val="000000" w:themeColor="text1"/>
          <w:sz w:val="20"/>
          <w:szCs w:val="20"/>
        </w:rPr>
        <w:t>5.6.3</w:t>
      </w:r>
      <w:r w:rsidRPr="00452E83">
        <w:rPr>
          <w:rFonts w:ascii="Verdana" w:hAnsi="Verdana"/>
          <w:color w:val="000000" w:themeColor="text1"/>
          <w:sz w:val="20"/>
          <w:szCs w:val="20"/>
        </w:rPr>
        <w:tab/>
      </w:r>
      <w:r w:rsidRPr="00452E83">
        <w:rPr>
          <w:rFonts w:ascii="Verdana" w:hAnsi="Verdana"/>
          <w:color w:val="000000" w:themeColor="text1"/>
          <w:sz w:val="20"/>
          <w:szCs w:val="20"/>
        </w:rPr>
        <w:t>Areas</w:t>
      </w:r>
      <w:bookmarkStart w:name="_p_FD0133B8453DAB4EBD1E2A59FA972C93" w:id="1399"/>
      <w:bookmarkEnd w:id="1399"/>
    </w:p>
    <w:p w:rsidRPr="00452E83" w:rsidR="00F5148C" w:rsidP="00F5148C" w:rsidRDefault="00F5148C" w14:paraId="6FD8EA67"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The nine networks used in verification against radiosondes consist of radiosonde stations located in the geographical areas indicated in section 5.4, above.</w:t>
      </w:r>
      <w:bookmarkStart w:name="_p_8FE3DD22F6B34147A257E70C43656DD9" w:id="1400"/>
      <w:bookmarkEnd w:id="1400"/>
    </w:p>
    <w:p w:rsidRPr="00452E83" w:rsidR="00F5148C" w:rsidP="00F5148C" w:rsidRDefault="00F5148C" w14:paraId="6FD8EA68"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The list of radiosonde stations to be used for each area is updated annually by the Lead Centre(s) for radiosonde monitoring (see section 5.6.1).</w:t>
      </w:r>
      <w:bookmarkStart w:name="_p_81509A75CADE244D97BDCE9F60CFAF37" w:id="1401"/>
      <w:bookmarkEnd w:id="1401"/>
    </w:p>
    <w:p w:rsidRPr="00452E83" w:rsidR="00F5148C" w:rsidP="00F5148C" w:rsidRDefault="00F5148C" w14:paraId="6FD8EA69" w14:textId="77777777">
      <w:pPr>
        <w:pStyle w:val="Heading3NOToC"/>
        <w:rPr>
          <w:rFonts w:ascii="Verdana" w:hAnsi="Verdana"/>
          <w:color w:val="000000" w:themeColor="text1"/>
          <w:sz w:val="20"/>
          <w:szCs w:val="20"/>
        </w:rPr>
      </w:pPr>
      <w:r w:rsidRPr="00452E83">
        <w:rPr>
          <w:rFonts w:ascii="Verdana" w:hAnsi="Verdana"/>
          <w:color w:val="000000" w:themeColor="text1"/>
          <w:sz w:val="20"/>
          <w:szCs w:val="20"/>
        </w:rPr>
        <w:t>5.6.4</w:t>
      </w:r>
      <w:r w:rsidRPr="00452E83">
        <w:rPr>
          <w:rFonts w:ascii="Verdana" w:hAnsi="Verdana"/>
          <w:color w:val="000000" w:themeColor="text1"/>
          <w:sz w:val="20"/>
          <w:szCs w:val="20"/>
        </w:rPr>
        <w:tab/>
      </w:r>
      <w:r w:rsidRPr="00452E83">
        <w:rPr>
          <w:rFonts w:ascii="Verdana" w:hAnsi="Verdana"/>
          <w:color w:val="000000" w:themeColor="text1"/>
          <w:sz w:val="20"/>
          <w:szCs w:val="20"/>
        </w:rPr>
        <w:t>Scores for individual stations</w:t>
      </w:r>
      <w:bookmarkStart w:name="_p_4E6079BE53DCAE44A7B593A76B88A398" w:id="1402"/>
      <w:bookmarkEnd w:id="1402"/>
    </w:p>
    <w:p w:rsidRPr="00452E83" w:rsidR="00F5148C" w:rsidP="00F5148C" w:rsidRDefault="00F5148C" w14:paraId="6FD8EA6A"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It is recommended that, in addition to the areas listed in section 5.4, scores against observations should be computed for each station individually. The exchange of scores over areas is to be phased out over time.</w:t>
      </w:r>
      <w:bookmarkStart w:name="_p_39A5E753A3C7BE42AC6CD51E2C3B1B6F" w:id="1403"/>
      <w:bookmarkEnd w:id="1403"/>
    </w:p>
    <w:p w:rsidRPr="00452E83" w:rsidR="00F5148C" w:rsidP="00F5148C" w:rsidRDefault="00F5148C" w14:paraId="6FD8EA6B" w14:textId="77777777">
      <w:pPr>
        <w:pStyle w:val="Heading2NOToC"/>
        <w:rPr>
          <w:rFonts w:ascii="Verdana" w:hAnsi="Verdana"/>
          <w:color w:val="000000" w:themeColor="text1"/>
          <w:sz w:val="20"/>
          <w:szCs w:val="20"/>
        </w:rPr>
      </w:pPr>
      <w:r w:rsidRPr="00452E83">
        <w:rPr>
          <w:rFonts w:ascii="Verdana" w:hAnsi="Verdana"/>
          <w:color w:val="000000" w:themeColor="text1"/>
          <w:sz w:val="20"/>
          <w:szCs w:val="20"/>
        </w:rPr>
        <w:t>5.7</w:t>
      </w:r>
      <w:r w:rsidRPr="00452E83">
        <w:rPr>
          <w:rFonts w:ascii="Verdana" w:hAnsi="Verdana"/>
          <w:color w:val="000000" w:themeColor="text1"/>
          <w:sz w:val="20"/>
          <w:szCs w:val="20"/>
        </w:rPr>
        <w:tab/>
      </w:r>
      <w:r w:rsidRPr="00452E83">
        <w:rPr>
          <w:rFonts w:ascii="Verdana" w:hAnsi="Verdana"/>
          <w:color w:val="000000" w:themeColor="text1"/>
          <w:sz w:val="20"/>
          <w:szCs w:val="20"/>
        </w:rPr>
        <w:t>Scores</w:t>
      </w:r>
      <w:bookmarkStart w:name="_p_CC5D9E9F9FBB7F499B0EC28CCB5F727F" w:id="1404"/>
      <w:bookmarkEnd w:id="1404"/>
    </w:p>
    <w:p w:rsidRPr="00452E83" w:rsidR="00F5148C" w:rsidP="00F5148C" w:rsidRDefault="00F5148C" w14:paraId="6FD8EA6C"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The mathematical formulation of the scores is documented on the Lead Centre(s) for DNV website(s), together with supplementary information on score calculation.</w:t>
      </w:r>
      <w:bookmarkStart w:name="_p_610588358B55054A97BDF4D7704A3DB4" w:id="1405"/>
      <w:bookmarkEnd w:id="1405"/>
    </w:p>
    <w:p w:rsidRPr="00452E83" w:rsidR="00F5148C" w:rsidP="00F5148C" w:rsidRDefault="00F5148C" w14:paraId="6FD8EA6D"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5.8</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Climatology</w:t>
      </w:r>
      <w:bookmarkStart w:name="_p_DA8C537D0F61F843B8A8D300F84721AD" w:id="1406"/>
      <w:bookmarkEnd w:id="1406"/>
    </w:p>
    <w:p w:rsidRPr="00452E83" w:rsidR="00F5148C" w:rsidP="00F5148C" w:rsidRDefault="00F5148C" w14:paraId="6FD8EA6E"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To ensure consistency between results from different centres, a common climatology shall be used for those scores requiring a climatology. All centres shall use the climatology provided via the Lead Centre(s) for DNV website.</w:t>
      </w:r>
      <w:bookmarkStart w:name="_p_35494095A0182F4F92C18C4CA7371034" w:id="1407"/>
      <w:bookmarkEnd w:id="1407"/>
    </w:p>
    <w:p w:rsidRPr="00452E83" w:rsidR="00F5148C" w:rsidP="00F5148C" w:rsidRDefault="00F5148C" w14:paraId="6FD8EA6F"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A daily climatology of upper-air parameters is available for both 0000 and 1200 UTC. This provides an up-to-date estimate of climate characteristics for each day of the year, including climate mean, standard deviation and selected quantiles of the climate distribution. These latter statistics are required for the CBS standardized verification of EPS forecasts.</w:t>
      </w:r>
      <w:bookmarkStart w:name="_p_C67AF61A35D4DF408D3900B67F03807D" w:id="1408"/>
      <w:bookmarkEnd w:id="1408"/>
    </w:p>
    <w:p w:rsidRPr="00452E83" w:rsidR="00F5148C" w:rsidP="00F5148C" w:rsidRDefault="00F5148C" w14:paraId="6FD8EA70"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The data are made available in GRIB format. Information on access to the data and further documentation is provided on the Lead Centre(s) for DNV website.</w:t>
      </w:r>
      <w:bookmarkStart w:name="_p_072C20EDE75B8941A84D14BCBBC2A864" w:id="1409"/>
      <w:bookmarkEnd w:id="1409"/>
    </w:p>
    <w:p w:rsidRPr="00452E83" w:rsidR="00F5148C" w:rsidP="00F5148C" w:rsidRDefault="00F5148C" w14:paraId="6FD8EA71"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5.9</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Monthly and annual averaged scores</w:t>
      </w:r>
      <w:bookmarkStart w:name="_p_C90EC09EDF5D0240B625CE68637096D1" w:id="1410"/>
      <w:bookmarkEnd w:id="1410"/>
    </w:p>
    <w:p w:rsidRPr="00452E83" w:rsidR="00F5148C" w:rsidP="00F5148C" w:rsidRDefault="00F5148C" w14:paraId="6FD8EA7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Where average scores are required over a defined period, the averaging shall be made using the following procedures:</w:t>
      </w:r>
      <w:bookmarkStart w:name="_p_21E50FDE3532C047ABFC785EB98398FF" w:id="1411"/>
      <w:bookmarkEnd w:id="1411"/>
    </w:p>
    <w:p w:rsidRPr="00452E83" w:rsidR="00F5148C" w:rsidP="00F42719" w:rsidRDefault="00F5148C" w14:paraId="6FD8EA73"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Linear scores (mean error, mean absolute error) – mean;</w:t>
      </w:r>
      <w:bookmarkStart w:name="_p_386C719985D69445AB8A44A89D7095D3" w:id="1412"/>
      <w:bookmarkEnd w:id="1412"/>
    </w:p>
    <w:p w:rsidRPr="00452E83" w:rsidR="00F5148C" w:rsidP="00F42719" w:rsidRDefault="00F5148C" w14:paraId="6FD8EA74"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Non-linear scores shall be transformed to appropriate linear measure for averaging:</w:t>
      </w:r>
      <w:bookmarkStart w:name="_p_4DDE3EF10C23FD449F2B2FFAE019A31D" w:id="1413"/>
      <w:bookmarkEnd w:id="1413"/>
    </w:p>
    <w:p w:rsidRPr="00452E83" w:rsidR="00F5148C" w:rsidP="00F42719" w:rsidRDefault="00F5148C" w14:paraId="6FD8EA75"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Mean of mean square error (MSE);</w:t>
      </w:r>
      <w:bookmarkStart w:name="_p_0FC41D2328C7A6418E9E70E979B1C40C" w:id="1414"/>
      <w:bookmarkEnd w:id="1414"/>
    </w:p>
    <w:p w:rsidRPr="00452E83" w:rsidR="00F5148C" w:rsidP="00F42719" w:rsidRDefault="00F5148C" w14:paraId="6FD8EA76"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Z-transform for correlation.</w:t>
      </w:r>
      <w:bookmarkStart w:name="_p_F587EC893B713347946526BB57B20922" w:id="1415"/>
      <w:bookmarkEnd w:id="1415"/>
    </w:p>
    <w:p w:rsidRPr="00452E83" w:rsidR="00F5148C" w:rsidP="00F5148C" w:rsidRDefault="00F5148C" w14:paraId="6FD8EA7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For a defined period, the average shall be computed over all forecasts verified during the period. Averages shall be computed separately for forecasts initiated at 0000 and 1200 UTC and both sets of average values provided.</w:t>
      </w:r>
      <w:bookmarkStart w:name="_p_D888C22711FE4442A0A7C3E3CEECF573" w:id="1416"/>
      <w:bookmarkEnd w:id="1416"/>
    </w:p>
    <w:p w:rsidRPr="00452E83" w:rsidR="00F5148C" w:rsidP="00F5148C" w:rsidRDefault="00F5148C" w14:paraId="6FD8EA78"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Annual averages of the daily scores are included in the yearly Technical Progress Report on the Global Data-processing and Forecasting System (</w:t>
      </w:r>
      <w:hyperlink w:history="1" r:id="rId52">
        <w:r w:rsidRPr="00452E83" w:rsidR="00955D4B">
          <w:rPr>
            <w:rStyle w:val="Hyperlink"/>
            <w:rFonts w:ascii="Verdana" w:hAnsi="Verdana"/>
            <w:strike/>
            <w:color w:val="FF0000"/>
            <w:sz w:val="20"/>
            <w:szCs w:val="20"/>
            <w:u w:val="dash"/>
          </w:rPr>
          <w:t>https://www.wmo.int/pages/prog/www/DPFS/GDPFS-Progress-Reports.htm</w:t>
        </w:r>
        <w:r w:rsidRPr="00452E83" w:rsidR="00955D4B">
          <w:rPr>
            <w:rStyle w:val="Hyperlink"/>
            <w:rFonts w:ascii="Verdana" w:hAnsi="Verdana"/>
            <w:sz w:val="20"/>
            <w:szCs w:val="20"/>
          </w:rPr>
          <w:t>l</w:t>
        </w:r>
      </w:hyperlink>
      <w:r w:rsidRPr="00452E83" w:rsidR="00955D4B">
        <w:rPr>
          <w:rFonts w:ascii="Verdana" w:hAnsi="Verdana"/>
          <w:color w:val="000000" w:themeColor="text1"/>
          <w:sz w:val="20"/>
          <w:szCs w:val="20"/>
          <w:lang w:val="en-US"/>
        </w:rPr>
        <w:t xml:space="preserve"> </w:t>
      </w:r>
      <w:hyperlink w:history="1" r:id="rId53">
        <w:r w:rsidRPr="00452E83" w:rsidR="00955D4B">
          <w:rPr>
            <w:rStyle w:val="Hyperlink"/>
            <w:rFonts w:ascii="Verdana" w:hAnsi="Verdana"/>
            <w:color w:val="008000"/>
            <w:sz w:val="20"/>
            <w:szCs w:val="20"/>
            <w:u w:val="dash"/>
            <w:lang w:val="en-US"/>
          </w:rPr>
          <w:t>https://community.wmo.int/activity-areas/global-data-processing-and-forecasting-system-gdpfs</w:t>
        </w:r>
      </w:hyperlink>
      <w:r w:rsidRPr="00452E83" w:rsidR="00955D4B">
        <w:rPr>
          <w:rFonts w:ascii="Verdana" w:hAnsi="Verdana"/>
          <w:color w:val="008000"/>
          <w:sz w:val="20"/>
          <w:szCs w:val="20"/>
          <w:u w:val="dash"/>
          <w:lang w:val="en-US"/>
        </w:rPr>
        <w:t xml:space="preserve"> </w:t>
      </w:r>
      <w:r w:rsidR="00D55C1B">
        <w:rPr>
          <w:rFonts w:ascii="Verdana" w:hAnsi="Verdana"/>
          <w:color w:val="008000"/>
          <w:sz w:val="20"/>
          <w:szCs w:val="20"/>
          <w:u w:val="dash"/>
          <w:lang w:val="en-US"/>
        </w:rPr>
        <w:t>–</w:t>
      </w:r>
      <w:r w:rsidRPr="00452E83" w:rsidR="00955D4B">
        <w:rPr>
          <w:rFonts w:ascii="Verdana" w:hAnsi="Verdana"/>
          <w:color w:val="008000"/>
          <w:sz w:val="20"/>
          <w:szCs w:val="20"/>
          <w:u w:val="dash"/>
          <w:lang w:val="en-US"/>
        </w:rPr>
        <w:t xml:space="preserve"> GDPFS and NWP Annual Progress Reports</w:t>
      </w:r>
      <w:r w:rsidRPr="00452E83">
        <w:rPr>
          <w:rFonts w:ascii="Verdana" w:hAnsi="Verdana"/>
          <w:color w:val="000000" w:themeColor="text1"/>
          <w:sz w:val="20"/>
          <w:szCs w:val="20"/>
        </w:rPr>
        <w:t>). These statistics are for the 24, 72- and 120-hour forecasts and include the RMS vector wind error at 850 (tropics area only) and 250 hPa (all areas), as well as the RMS error of geopotential heights at 500 hPa (all the areas except for tropics). A table of the number of observations per month should also be part of the yearly report.</w:t>
      </w:r>
      <w:bookmarkStart w:name="_p_7854C77512E7AE46A976FFA2B08BB1D0" w:id="1417"/>
      <w:bookmarkEnd w:id="1417"/>
    </w:p>
    <w:p w:rsidRPr="00452E83" w:rsidR="00F5148C" w:rsidP="00F5148C" w:rsidRDefault="00F5148C" w14:paraId="6FD8EA79"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5.10</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Confidence intervals</w:t>
      </w:r>
      <w:bookmarkStart w:name="_p_78453E1B03B89542B64E178C4B9F52F3" w:id="1418"/>
      <w:bookmarkEnd w:id="1418"/>
    </w:p>
    <w:p w:rsidRPr="00452E83" w:rsidR="00F5148C" w:rsidP="00F5148C" w:rsidRDefault="00F5148C" w14:paraId="6FD8EA7A"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Bootstrapping*: This will be performed by the Lead Centre(s) for DNV if daily scores are provided.</w:t>
      </w:r>
      <w:bookmarkStart w:name="_p_FC6547C74F6D2049887D5AB73D31278C" w:id="1419"/>
      <w:bookmarkEnd w:id="1419"/>
    </w:p>
    <w:p w:rsidRPr="00452E83" w:rsidR="00F5148C" w:rsidP="00F5148C" w:rsidRDefault="00F5148C" w14:paraId="6FD8EA7B" w14:textId="77777777">
      <w:pPr>
        <w:pStyle w:val="Note"/>
      </w:pPr>
      <w:r w:rsidRPr="00452E83">
        <w:t>*Note:</w:t>
      </w:r>
      <w:r w:rsidRPr="00452E83">
        <w:tab/>
      </w:r>
      <w:r w:rsidRPr="00452E83">
        <w:rPr>
          <w:rStyle w:val="Bold"/>
        </w:rPr>
        <w:t>Introduction</w:t>
      </w:r>
      <w:bookmarkStart w:name="_p_8143345AE941104687918C158F7A0899" w:id="1420"/>
      <w:bookmarkEnd w:id="1420"/>
    </w:p>
    <w:p w:rsidRPr="00452E83" w:rsidR="00F5148C" w:rsidP="00F5148C" w:rsidRDefault="00F5148C" w14:paraId="6FD8EA7C" w14:textId="77777777">
      <w:pPr>
        <w:pStyle w:val="Note"/>
      </w:pPr>
      <w:r w:rsidRPr="00452E83">
        <w:t>Any verification score must be regarded as a sample estimate of the “true” value for an infinitely large verification data</w:t>
      </w:r>
      <w:r w:rsidR="00EF4857">
        <w:t xml:space="preserve"> set</w:t>
      </w:r>
      <w:r w:rsidRPr="00452E83">
        <w:t>. There is, therefore, some uncertainty associated with the score’s value, especially when the sample size is small or the data are not independent. Some estimate of uncertainty (confidence intervals) must be used to set bounds on the expected value of the verification score. This also helps to assess whether differences between competing forecast systems are statistically significant. Typically, confidence intervals of 5% and 95% are used.</w:t>
      </w:r>
      <w:bookmarkStart w:name="_p_86B71889B9D9614A85D3846ADCEAEFCB" w:id="1421"/>
      <w:bookmarkEnd w:id="1421"/>
    </w:p>
    <w:p w:rsidRPr="00452E83" w:rsidR="00F5148C" w:rsidP="00F5148C" w:rsidRDefault="00F5148C" w14:paraId="6FD8EA7D" w14:textId="77777777">
      <w:pPr>
        <w:pStyle w:val="Note"/>
        <w:rPr>
          <w:rStyle w:val="Bold"/>
        </w:rPr>
      </w:pPr>
      <w:r w:rsidRPr="00452E83">
        <w:rPr>
          <w:rStyle w:val="Bold"/>
        </w:rPr>
        <w:t>Suggested method to calculate the confidence intervals</w:t>
      </w:r>
      <w:bookmarkStart w:name="_p_39FC4B54D5FF734786B1F3DFF1DA77A4" w:id="1422"/>
      <w:bookmarkEnd w:id="1422"/>
    </w:p>
    <w:p w:rsidRPr="00452E83" w:rsidR="00F5148C" w:rsidP="00F5148C" w:rsidRDefault="00F5148C" w14:paraId="6FD8EA7E" w14:textId="77777777">
      <w:pPr>
        <w:pStyle w:val="Note"/>
      </w:pPr>
      <w:r w:rsidRPr="00452E83">
        <w:t>Mathematical formulae are available for computing confidence intervals (CIs) for distributions that are binomial or normal. In general, most verification scores cannot be expected to satisfy these assumptions. Moreover, the verification samples are often spatially and temporally correlated, especially at longer forecast ranges. A non-parametric method such as the block bootstrap method handles spatially or temporally correlated data.</w:t>
      </w:r>
      <w:bookmarkStart w:name="_p_023AAD08D065FE438A4215F7AF50BA63" w:id="1423"/>
      <w:bookmarkEnd w:id="1423"/>
    </w:p>
    <w:p w:rsidRPr="00452E83" w:rsidR="00F5148C" w:rsidP="00F5148C" w:rsidRDefault="00F5148C" w14:paraId="6FD8EA7F" w14:textId="77777777">
      <w:pPr>
        <w:pStyle w:val="Note"/>
      </w:pPr>
      <w:r w:rsidRPr="00452E83">
        <w:t>As described in Candille et al. (2007), a bootstrap technique for computing CIs involves recomputing scores numerous times after randomly extracting samples from the data</w:t>
      </w:r>
      <w:r w:rsidR="00EF4857">
        <w:t xml:space="preserve"> set</w:t>
      </w:r>
      <w:r w:rsidRPr="00452E83">
        <w:t xml:space="preserve"> and then replacing them, again randomly, from the original data</w:t>
      </w:r>
      <w:r w:rsidR="00EF4857">
        <w:t xml:space="preserve"> set</w:t>
      </w:r>
      <w:r w:rsidRPr="00452E83">
        <w:t>. The correlation between forecasts on subsequent days is accounted for by extracting and replacing blocks of samples from the data</w:t>
      </w:r>
      <w:r w:rsidR="00EF4857">
        <w:t xml:space="preserve"> set</w:t>
      </w:r>
      <w:r w:rsidRPr="00452E83">
        <w:t>, rather than individual samples. Based on a calculation of the autocorrelation between forecasts on subsequent days, it is concluded that blocks of three days may be used to calculate the 5% and 95% confidence intervals.</w:t>
      </w:r>
      <w:bookmarkStart w:name="_p_837A7C52CD8C624797CAF6096C563860" w:id="1424"/>
      <w:bookmarkEnd w:id="1424"/>
    </w:p>
    <w:p w:rsidRPr="00452E83" w:rsidR="00F5148C" w:rsidP="00F5148C" w:rsidRDefault="00F5148C" w14:paraId="6FD8EA80" w14:textId="77777777">
      <w:pPr>
        <w:pStyle w:val="Note"/>
        <w:rPr>
          <w:rStyle w:val="Bold"/>
        </w:rPr>
      </w:pPr>
      <w:r w:rsidRPr="00452E83">
        <w:rPr>
          <w:rStyle w:val="Bold"/>
        </w:rPr>
        <w:t>References</w:t>
      </w:r>
      <w:bookmarkStart w:name="_p_DCB76D94C4E1FB4DA0EFA859A9954955" w:id="1425"/>
      <w:bookmarkEnd w:id="1425"/>
    </w:p>
    <w:p w:rsidRPr="00452E83" w:rsidR="00F5148C" w:rsidP="00F5148C" w:rsidRDefault="00F5148C" w14:paraId="6FD8EA81" w14:textId="77777777">
      <w:pPr>
        <w:pStyle w:val="Note"/>
      </w:pPr>
      <w:r w:rsidRPr="00452E83">
        <w:t xml:space="preserve">Candille, G., C. Côté, P.L. Houtekamer and G. Pellerin, 2007: Verification of an ensemble prediction system against observations. </w:t>
      </w:r>
      <w:r w:rsidRPr="00452E83">
        <w:rPr>
          <w:rStyle w:val="Italic"/>
        </w:rPr>
        <w:t>Monthly Weather Review</w:t>
      </w:r>
      <w:r w:rsidRPr="00452E83">
        <w:t>, 135:2688–2699.</w:t>
      </w:r>
      <w:bookmarkStart w:name="_p_C624D25CCC67904B8DB5C3DE4CC122C8" w:id="1426"/>
      <w:bookmarkEnd w:id="1426"/>
    </w:p>
    <w:p w:rsidRPr="00452E83" w:rsidR="00F5148C" w:rsidP="00F5148C" w:rsidRDefault="00F5148C" w14:paraId="6FD8EA82" w14:textId="77777777">
      <w:pPr>
        <w:pStyle w:val="Note"/>
      </w:pPr>
      <w:r w:rsidRPr="00452E83">
        <w:t xml:space="preserve">World Meteorological Organization, 2008: </w:t>
      </w:r>
      <w:r w:rsidRPr="00452E83">
        <w:rPr>
          <w:rStyle w:val="Italic"/>
        </w:rPr>
        <w:t>Recommendations for the Verification and Intercomparison of QPFS and PQPFS from Operational NWP Models</w:t>
      </w:r>
      <w:r w:rsidRPr="00452E83">
        <w:t xml:space="preserve"> (</w:t>
      </w:r>
      <w:hyperlink w:history="1" r:id="rId54">
        <w:r w:rsidRPr="004F7E4A">
          <w:rPr>
            <w:rStyle w:val="Hyperlink"/>
          </w:rPr>
          <w:t>WMO/TD-No. 1485</w:t>
        </w:r>
      </w:hyperlink>
      <w:r w:rsidRPr="00452E83">
        <w:t>). Revision 2. Geneva.</w:t>
      </w:r>
      <w:bookmarkStart w:name="_p_76A083CAF6900E49867D0B1D9FDF0591" w:id="1427"/>
      <w:bookmarkEnd w:id="1427"/>
    </w:p>
    <w:p w:rsidRPr="00452E83" w:rsidR="00F5148C" w:rsidP="00F5148C" w:rsidRDefault="00F5148C" w14:paraId="6FD8EA83" w14:textId="77777777">
      <w:pPr>
        <w:pStyle w:val="Heading1NOToC"/>
        <w:rPr>
          <w:rFonts w:ascii="Verdana" w:hAnsi="Verdana"/>
          <w:i/>
          <w:iCs/>
          <w:color w:val="000000" w:themeColor="text1"/>
          <w:sz w:val="20"/>
          <w:szCs w:val="20"/>
        </w:rPr>
      </w:pPr>
      <w:r w:rsidRPr="00452E83">
        <w:rPr>
          <w:rFonts w:ascii="Verdana" w:hAnsi="Verdana"/>
          <w:i/>
          <w:iCs/>
          <w:color w:val="000000" w:themeColor="text1"/>
          <w:sz w:val="20"/>
          <w:szCs w:val="20"/>
        </w:rPr>
        <w:t>6.</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STANDARDIZED VERIFICATION OF SURFACE FIELDS</w:t>
      </w:r>
      <w:bookmarkStart w:name="_p_0E0E0B84881F6C4BAD7020F1B65A2451" w:id="1428"/>
      <w:bookmarkEnd w:id="1428"/>
    </w:p>
    <w:p w:rsidRPr="00452E83" w:rsidR="00F5148C" w:rsidP="00F5148C" w:rsidRDefault="00F5148C" w14:paraId="6FD8EA84"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6.1</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Parameters and units</w:t>
      </w:r>
      <w:bookmarkStart w:name="_p_743866AB30318D459A6C08F91FBBA5E6" w:id="1429"/>
      <w:bookmarkEnd w:id="1429"/>
    </w:p>
    <w:p w:rsidRPr="00452E83" w:rsidR="00F5148C" w:rsidP="00221071" w:rsidRDefault="00F5148C" w14:paraId="6FD8EA85"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Mandatory:</w:t>
      </w:r>
      <w:bookmarkStart w:name="_p_5EE49A2DF29ED74EBFD4E42D077C7368" w:id="1430"/>
      <w:bookmarkEnd w:id="1430"/>
    </w:p>
    <w:tbl>
      <w:tblPr>
        <w:tblW w:w="5000" w:type="pct"/>
        <w:tblLook w:val="04A0" w:firstRow="1" w:lastRow="0" w:firstColumn="1" w:lastColumn="0" w:noHBand="0" w:noVBand="1"/>
      </w:tblPr>
      <w:tblGrid>
        <w:gridCol w:w="501"/>
        <w:gridCol w:w="3160"/>
        <w:gridCol w:w="5978"/>
      </w:tblGrid>
      <w:tr w:rsidRPr="00452E83" w:rsidR="00221071" w:rsidTr="002626B1" w14:paraId="6FD8EA89" w14:textId="77777777">
        <w:tc>
          <w:tcPr>
            <w:tcW w:w="480" w:type="dxa"/>
          </w:tcPr>
          <w:p w:rsidRPr="00452E83" w:rsidR="00F5148C" w:rsidP="002626B1" w:rsidRDefault="00F5148C" w14:paraId="6FD8EA86"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87"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2-metre temperature</w:t>
            </w:r>
          </w:p>
        </w:tc>
        <w:tc>
          <w:tcPr>
            <w:tcW w:w="5732" w:type="dxa"/>
          </w:tcPr>
          <w:p w:rsidRPr="00452E83" w:rsidR="00F5148C" w:rsidP="00221071" w:rsidRDefault="00F5148C" w14:paraId="6FD8EA88"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K</w:t>
            </w:r>
            <w:bookmarkStart w:name="_p_001C17BDEFB75940B6A6D2B11F5BD000" w:id="1431"/>
            <w:bookmarkEnd w:id="1431"/>
          </w:p>
        </w:tc>
      </w:tr>
      <w:tr w:rsidRPr="00452E83" w:rsidR="00221071" w:rsidTr="002626B1" w14:paraId="6FD8EA8D" w14:textId="77777777">
        <w:tc>
          <w:tcPr>
            <w:tcW w:w="480" w:type="dxa"/>
          </w:tcPr>
          <w:p w:rsidRPr="00452E83" w:rsidR="00F5148C" w:rsidP="002626B1" w:rsidRDefault="00F5148C" w14:paraId="6FD8EA8A"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8B"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10-metre wind speed</w:t>
            </w:r>
          </w:p>
        </w:tc>
        <w:tc>
          <w:tcPr>
            <w:tcW w:w="5732" w:type="dxa"/>
          </w:tcPr>
          <w:p w:rsidRPr="00452E83" w:rsidR="00F5148C" w:rsidP="00221071" w:rsidRDefault="00F5148C" w14:paraId="6FD8EA8C"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m s</w:t>
            </w:r>
            <w:r w:rsidRPr="00452E83">
              <w:rPr>
                <w:rStyle w:val="Superscript"/>
                <w:rFonts w:ascii="Verdana" w:hAnsi="Verdana"/>
                <w:color w:val="000000" w:themeColor="text1"/>
                <w:sz w:val="20"/>
                <w:szCs w:val="20"/>
              </w:rPr>
              <w:t>–1</w:t>
            </w:r>
            <w:bookmarkStart w:name="_p_3318FC35EC1ACB4194DB8D581C6A620B" w:id="1432"/>
            <w:bookmarkEnd w:id="1432"/>
          </w:p>
        </w:tc>
      </w:tr>
      <w:tr w:rsidRPr="00452E83" w:rsidR="00221071" w:rsidTr="00221071" w14:paraId="6FD8EA91" w14:textId="77777777">
        <w:trPr>
          <w:trHeight w:val="195"/>
        </w:trPr>
        <w:tc>
          <w:tcPr>
            <w:tcW w:w="480" w:type="dxa"/>
          </w:tcPr>
          <w:p w:rsidRPr="00452E83" w:rsidR="00F5148C" w:rsidP="002626B1" w:rsidRDefault="00F5148C" w14:paraId="6FD8EA8E"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8F"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10-metre wind direction</w:t>
            </w:r>
          </w:p>
        </w:tc>
        <w:tc>
          <w:tcPr>
            <w:tcW w:w="5732" w:type="dxa"/>
          </w:tcPr>
          <w:p w:rsidRPr="00452E83" w:rsidR="00F5148C" w:rsidP="00221071" w:rsidRDefault="00F5148C" w14:paraId="6FD8EA90" w14:textId="77777777">
            <w:pPr>
              <w:pStyle w:val="Bodytext1"/>
              <w:spacing w:after="0" w:line="240" w:lineRule="auto"/>
              <w:rPr>
                <w:rFonts w:ascii="Verdana" w:hAnsi="Verdana"/>
                <w:color w:val="000000" w:themeColor="text1"/>
                <w:sz w:val="20"/>
                <w:szCs w:val="20"/>
              </w:rPr>
            </w:pPr>
            <w:r w:rsidRPr="00452E83">
              <w:rPr>
                <w:rFonts w:ascii="Verdana" w:hAnsi="Verdana"/>
                <w:color w:val="000000" w:themeColor="text1"/>
                <w:sz w:val="20"/>
                <w:szCs w:val="20"/>
              </w:rPr>
              <w:t>deg</w:t>
            </w:r>
            <w:bookmarkStart w:name="_p_B362CC0D7626B94E95E85F14D1C127E3" w:id="1433"/>
            <w:bookmarkEnd w:id="1433"/>
          </w:p>
        </w:tc>
      </w:tr>
      <w:tr w:rsidRPr="00452E83" w:rsidR="00221071" w:rsidTr="002626B1" w14:paraId="6FD8EA95" w14:textId="77777777">
        <w:tc>
          <w:tcPr>
            <w:tcW w:w="480" w:type="dxa"/>
          </w:tcPr>
          <w:p w:rsidRPr="00452E83" w:rsidR="00F5148C" w:rsidP="002626B1" w:rsidRDefault="00F5148C" w14:paraId="6FD8EA92"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626B1" w:rsidRDefault="00F5148C" w14:paraId="6FD8EA93"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24-hour precipitation</w:t>
            </w:r>
          </w:p>
        </w:tc>
        <w:tc>
          <w:tcPr>
            <w:tcW w:w="5732" w:type="dxa"/>
          </w:tcPr>
          <w:p w:rsidRPr="00452E83" w:rsidR="00F5148C" w:rsidP="002626B1" w:rsidRDefault="00F5148C" w14:paraId="6FD8EA94"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mm</w:t>
            </w:r>
            <w:bookmarkStart w:name="_p_D9D4C61AA0DC554488ECC546A3437039" w:id="1434"/>
            <w:bookmarkEnd w:id="1434"/>
          </w:p>
        </w:tc>
      </w:tr>
    </w:tbl>
    <w:p w:rsidRPr="00452E83" w:rsidR="00F5148C" w:rsidP="00221071" w:rsidRDefault="00F5148C" w14:paraId="6FD8EA96" w14:textId="77777777">
      <w:pPr>
        <w:pStyle w:val="Tableastext"/>
        <w:rPr>
          <w:szCs w:val="20"/>
        </w:rPr>
      </w:pPr>
      <w:r w:rsidRPr="00452E83">
        <w:rPr>
          <w:szCs w:val="20"/>
        </w:rPr>
        <w:t>Additional recommended:</w:t>
      </w:r>
      <w:bookmarkStart w:name="_p_2BCE0693926CCF439E2EA4C5CE8BEF87" w:id="1435"/>
      <w:bookmarkEnd w:id="1435"/>
    </w:p>
    <w:tbl>
      <w:tblPr>
        <w:tblW w:w="5000" w:type="pct"/>
        <w:tblLook w:val="04A0" w:firstRow="1" w:lastRow="0" w:firstColumn="1" w:lastColumn="0" w:noHBand="0" w:noVBand="1"/>
      </w:tblPr>
      <w:tblGrid>
        <w:gridCol w:w="501"/>
        <w:gridCol w:w="3160"/>
        <w:gridCol w:w="5978"/>
      </w:tblGrid>
      <w:tr w:rsidRPr="00452E83" w:rsidR="00221071" w:rsidTr="002626B1" w14:paraId="6FD8EA9A" w14:textId="77777777">
        <w:tc>
          <w:tcPr>
            <w:tcW w:w="480" w:type="dxa"/>
          </w:tcPr>
          <w:p w:rsidRPr="00452E83" w:rsidR="00F5148C" w:rsidP="002626B1" w:rsidRDefault="00F5148C" w14:paraId="6FD8EA97"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98" w14:textId="77777777">
            <w:pPr>
              <w:pStyle w:val="Bodytext1"/>
              <w:spacing w:after="0"/>
              <w:rPr>
                <w:rFonts w:ascii="Verdana" w:hAnsi="Verdana"/>
                <w:color w:val="000000" w:themeColor="text1"/>
                <w:sz w:val="20"/>
                <w:szCs w:val="20"/>
              </w:rPr>
            </w:pPr>
            <w:r w:rsidRPr="00452E83">
              <w:rPr>
                <w:rFonts w:ascii="Verdana" w:hAnsi="Verdana"/>
                <w:color w:val="000000" w:themeColor="text1"/>
                <w:sz w:val="20"/>
                <w:szCs w:val="20"/>
              </w:rPr>
              <w:t>Total cloud cover</w:t>
            </w:r>
          </w:p>
        </w:tc>
        <w:tc>
          <w:tcPr>
            <w:tcW w:w="5732" w:type="dxa"/>
          </w:tcPr>
          <w:p w:rsidRPr="00452E83" w:rsidR="00F5148C" w:rsidP="00221071" w:rsidRDefault="00F5148C" w14:paraId="6FD8EA99" w14:textId="77777777">
            <w:pPr>
              <w:pStyle w:val="Bodytext1"/>
              <w:spacing w:after="0"/>
              <w:rPr>
                <w:rFonts w:ascii="Verdana" w:hAnsi="Verdana"/>
                <w:color w:val="000000" w:themeColor="text1"/>
                <w:sz w:val="20"/>
                <w:szCs w:val="20"/>
              </w:rPr>
            </w:pPr>
            <w:r w:rsidRPr="00452E83">
              <w:rPr>
                <w:rFonts w:ascii="Verdana" w:hAnsi="Verdana"/>
                <w:color w:val="000000" w:themeColor="text1"/>
                <w:sz w:val="20"/>
                <w:szCs w:val="20"/>
              </w:rPr>
              <w:t>0–1 (convert to oktas for contingency tables)</w:t>
            </w:r>
            <w:bookmarkStart w:name="_p_8444EFEB832FD14CA0E67762263B3F20" w:id="1436"/>
            <w:bookmarkEnd w:id="1436"/>
          </w:p>
        </w:tc>
      </w:tr>
      <w:tr w:rsidRPr="00452E83" w:rsidR="00221071" w:rsidTr="002626B1" w14:paraId="6FD8EA9E" w14:textId="77777777">
        <w:tc>
          <w:tcPr>
            <w:tcW w:w="480" w:type="dxa"/>
          </w:tcPr>
          <w:p w:rsidRPr="00452E83" w:rsidR="00F5148C" w:rsidP="002626B1" w:rsidRDefault="00F5148C" w14:paraId="6FD8EA9B"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9C" w14:textId="77777777">
            <w:pPr>
              <w:pStyle w:val="Bodytext1"/>
              <w:spacing w:after="0"/>
              <w:rPr>
                <w:rFonts w:ascii="Verdana" w:hAnsi="Verdana"/>
                <w:color w:val="000000" w:themeColor="text1"/>
                <w:sz w:val="20"/>
                <w:szCs w:val="20"/>
              </w:rPr>
            </w:pPr>
            <w:r w:rsidRPr="00452E83">
              <w:rPr>
                <w:rFonts w:ascii="Verdana" w:hAnsi="Verdana"/>
                <w:color w:val="000000" w:themeColor="text1"/>
                <w:sz w:val="20"/>
                <w:szCs w:val="20"/>
              </w:rPr>
              <w:t>6-hour precipitation</w:t>
            </w:r>
          </w:p>
        </w:tc>
        <w:tc>
          <w:tcPr>
            <w:tcW w:w="5732" w:type="dxa"/>
          </w:tcPr>
          <w:p w:rsidRPr="00452E83" w:rsidR="00F5148C" w:rsidP="00221071" w:rsidRDefault="00F5148C" w14:paraId="6FD8EA9D" w14:textId="0B977E0C">
            <w:pPr>
              <w:pStyle w:val="Bodytext1"/>
              <w:spacing w:after="0"/>
              <w:rPr>
                <w:rFonts w:ascii="Verdana" w:hAnsi="Verdana"/>
                <w:color w:val="000000" w:themeColor="text1"/>
                <w:sz w:val="20"/>
                <w:szCs w:val="20"/>
              </w:rPr>
            </w:pPr>
            <w:proofErr w:type="spellStart"/>
            <w:r w:rsidRPr="00A962AB">
              <w:rPr>
                <w:rFonts w:ascii="Verdana" w:hAnsi="Verdana"/>
                <w:strike/>
                <w:color w:val="FF0000"/>
                <w:sz w:val="20"/>
                <w:szCs w:val="20"/>
                <w:u w:val="dash"/>
              </w:rPr>
              <w:t>M</w:t>
            </w:r>
            <w:r w:rsidRPr="00453C14">
              <w:rPr>
                <w:rFonts w:ascii="Verdana" w:hAnsi="Verdana"/>
                <w:color w:val="008000"/>
                <w:sz w:val="20"/>
                <w:szCs w:val="20"/>
                <w:u w:val="dash"/>
              </w:rPr>
              <w:t>m</w:t>
            </w:r>
            <w:bookmarkStart w:name="_p_61C19634746FCE4AAB30E6335CA29DE8" w:id="1437"/>
            <w:bookmarkEnd w:id="1437"/>
            <w:r w:rsidR="00453C14">
              <w:rPr>
                <w:rFonts w:ascii="Verdana" w:hAnsi="Verdana"/>
                <w:color w:val="000000" w:themeColor="text1"/>
                <w:sz w:val="20"/>
                <w:szCs w:val="20"/>
              </w:rPr>
              <w:t>m</w:t>
            </w:r>
            <w:proofErr w:type="spellEnd"/>
          </w:p>
        </w:tc>
      </w:tr>
      <w:tr w:rsidRPr="00452E83" w:rsidR="00221071" w:rsidTr="002626B1" w14:paraId="6FD8EAA2" w14:textId="77777777">
        <w:tc>
          <w:tcPr>
            <w:tcW w:w="480" w:type="dxa"/>
          </w:tcPr>
          <w:p w:rsidRPr="00452E83" w:rsidR="00F5148C" w:rsidP="002626B1" w:rsidRDefault="00F5148C" w14:paraId="6FD8EA9F"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21071" w:rsidRDefault="00F5148C" w14:paraId="6FD8EAA0" w14:textId="77777777">
            <w:pPr>
              <w:pStyle w:val="Bodytext1"/>
              <w:spacing w:after="0"/>
              <w:rPr>
                <w:rFonts w:ascii="Verdana" w:hAnsi="Verdana"/>
                <w:color w:val="000000" w:themeColor="text1"/>
                <w:sz w:val="20"/>
                <w:szCs w:val="20"/>
              </w:rPr>
            </w:pPr>
            <w:r w:rsidRPr="00452E83">
              <w:rPr>
                <w:rFonts w:ascii="Verdana" w:hAnsi="Verdana"/>
                <w:color w:val="000000" w:themeColor="text1"/>
                <w:sz w:val="20"/>
                <w:szCs w:val="20"/>
              </w:rPr>
              <w:t>2-metre relative humidity</w:t>
            </w:r>
          </w:p>
        </w:tc>
        <w:tc>
          <w:tcPr>
            <w:tcW w:w="5732" w:type="dxa"/>
          </w:tcPr>
          <w:p w:rsidRPr="00452E83" w:rsidR="00F5148C" w:rsidP="00221071" w:rsidRDefault="00F5148C" w14:paraId="6FD8EAA1" w14:textId="77777777">
            <w:pPr>
              <w:pStyle w:val="Bodytext1"/>
              <w:spacing w:after="0"/>
              <w:rPr>
                <w:rFonts w:ascii="Verdana" w:hAnsi="Verdana"/>
                <w:color w:val="000000" w:themeColor="text1"/>
                <w:sz w:val="20"/>
                <w:szCs w:val="20"/>
              </w:rPr>
            </w:pPr>
            <w:r w:rsidRPr="00452E83">
              <w:rPr>
                <w:rFonts w:ascii="Verdana" w:hAnsi="Verdana"/>
                <w:color w:val="000000" w:themeColor="text1"/>
                <w:sz w:val="20"/>
                <w:szCs w:val="20"/>
              </w:rPr>
              <w:t>%</w:t>
            </w:r>
            <w:bookmarkStart w:name="_p_F6BF650104241A40961F50F42E0D75D5" w:id="1438"/>
            <w:bookmarkEnd w:id="1438"/>
          </w:p>
        </w:tc>
      </w:tr>
      <w:tr w:rsidRPr="00452E83" w:rsidR="00221071" w:rsidTr="002626B1" w14:paraId="6FD8EAA6" w14:textId="77777777">
        <w:tc>
          <w:tcPr>
            <w:tcW w:w="480" w:type="dxa"/>
          </w:tcPr>
          <w:p w:rsidRPr="00452E83" w:rsidR="00F5148C" w:rsidP="002626B1" w:rsidRDefault="00F5148C" w14:paraId="6FD8EAA3"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w:t>
            </w:r>
          </w:p>
        </w:tc>
        <w:tc>
          <w:tcPr>
            <w:tcW w:w="3030" w:type="dxa"/>
          </w:tcPr>
          <w:p w:rsidRPr="00452E83" w:rsidR="00F5148C" w:rsidP="002626B1" w:rsidRDefault="00F5148C" w14:paraId="6FD8EAA4"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2-metre dewpoint</w:t>
            </w:r>
          </w:p>
        </w:tc>
        <w:tc>
          <w:tcPr>
            <w:tcW w:w="5732" w:type="dxa"/>
          </w:tcPr>
          <w:p w:rsidRPr="00452E83" w:rsidR="00F5148C" w:rsidP="002626B1" w:rsidRDefault="00F5148C" w14:paraId="6FD8EAA5"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K</w:t>
            </w:r>
            <w:bookmarkStart w:name="_p_063DBD285871514C96FA73A5916876F3" w:id="1439"/>
            <w:bookmarkEnd w:id="1439"/>
          </w:p>
        </w:tc>
      </w:tr>
    </w:tbl>
    <w:p w:rsidRPr="00452E83" w:rsidR="00F5148C" w:rsidP="00F5148C" w:rsidRDefault="00F5148C" w14:paraId="6FD8EAA7" w14:textId="6883F77B">
      <w:pPr>
        <w:pStyle w:val="Bodytext1"/>
        <w:rPr>
          <w:rFonts w:ascii="Verdana" w:hAnsi="Verdana"/>
          <w:color w:val="000000" w:themeColor="text1"/>
          <w:sz w:val="20"/>
          <w:szCs w:val="20"/>
        </w:rPr>
      </w:pPr>
      <w:r w:rsidRPr="00637DD1">
        <w:rPr>
          <w:rStyle w:val="Semibold"/>
          <w:rFonts w:ascii="Verdana" w:hAnsi="Verdana"/>
          <w:b w:val="0"/>
          <w:color w:val="000000" w:themeColor="text1"/>
          <w:sz w:val="20"/>
          <w:szCs w:val="20"/>
          <w:highlight w:val="yellow"/>
        </w:rPr>
        <w:t>For two-metre temperature, a simple height correction between model altitude and station elevation shall be applied using a constant lapse rate of 0.0065 K m</w:t>
      </w:r>
      <w:del w:author="Eunha Lim" w:date="2021-04-07T15:16:00Z" w:id="1440">
        <w:r w:rsidRPr="00637DD1" w:rsidDel="00722FE1" w:rsidR="00722FE1">
          <w:rPr>
            <w:rStyle w:val="Semibold"/>
            <w:rFonts w:ascii="Verdana" w:hAnsi="Verdana"/>
            <w:b w:val="0"/>
            <w:strike/>
            <w:color w:val="FF0000"/>
            <w:sz w:val="20"/>
            <w:szCs w:val="20"/>
            <w:highlight w:val="yellow"/>
            <w:u w:val="dash"/>
          </w:rPr>
          <w:delText>–1</w:delText>
        </w:r>
      </w:del>
      <w:ins w:author="Eunha Lim" w:date="2021-04-07T15:18:00Z" w:id="1441">
        <w:r w:rsidRPr="00637DD1" w:rsidR="005B2210">
          <w:rPr>
            <w:rStyle w:val="Semibold"/>
            <w:rFonts w:ascii="Verdana" w:hAnsi="Verdana"/>
            <w:b w:val="0"/>
            <w:color w:val="008000"/>
            <w:sz w:val="20"/>
            <w:szCs w:val="20"/>
            <w:highlight w:val="yellow"/>
            <w:u w:val="dash"/>
            <w:vertAlign w:val="superscript"/>
          </w:rPr>
          <w:t>-1</w:t>
        </w:r>
      </w:ins>
      <w:r w:rsidRPr="00637DD1">
        <w:rPr>
          <w:rStyle w:val="Semibold"/>
          <w:rFonts w:ascii="Verdana" w:hAnsi="Verdana"/>
          <w:b w:val="0"/>
          <w:color w:val="000000" w:themeColor="text1"/>
          <w:sz w:val="20"/>
          <w:szCs w:val="20"/>
          <w:highlight w:val="yellow"/>
        </w:rPr>
        <w:t>. For two-metre dewpoint an analogous height</w:t>
      </w:r>
      <w:r w:rsidRPr="00637DD1" w:rsidR="0046395B">
        <w:rPr>
          <w:rStyle w:val="Semibold"/>
          <w:rFonts w:ascii="Verdana" w:hAnsi="Verdana"/>
          <w:b w:val="0"/>
          <w:color w:val="000000" w:themeColor="text1"/>
          <w:sz w:val="20"/>
          <w:szCs w:val="20"/>
          <w:highlight w:val="yellow"/>
        </w:rPr>
        <w:t xml:space="preserve"> </w:t>
      </w:r>
      <w:r w:rsidRPr="00637DD1">
        <w:rPr>
          <w:rStyle w:val="Semibold"/>
          <w:rFonts w:ascii="Verdana" w:hAnsi="Verdana"/>
          <w:b w:val="0"/>
          <w:color w:val="000000" w:themeColor="text1"/>
          <w:sz w:val="20"/>
          <w:szCs w:val="20"/>
          <w:highlight w:val="yellow"/>
        </w:rPr>
        <w:t>correction shall be applied using a constant lapse rate of 0.0012 K m</w:t>
      </w:r>
      <w:del w:author="Eunha Lim" w:date="2021-04-07T15:16:00Z" w:id="1442">
        <w:r w:rsidRPr="00637DD1" w:rsidDel="00722FE1">
          <w:rPr>
            <w:rStyle w:val="Semibold"/>
            <w:rFonts w:ascii="Verdana" w:hAnsi="Verdana"/>
            <w:b w:val="0"/>
            <w:strike/>
            <w:color w:val="FF0000"/>
            <w:sz w:val="20"/>
            <w:szCs w:val="20"/>
            <w:highlight w:val="yellow"/>
            <w:u w:val="dash"/>
          </w:rPr>
          <w:delText>–1</w:delText>
        </w:r>
      </w:del>
      <w:ins w:author="Eunha Lim" w:date="2021-04-07T15:18:00Z" w:id="1443">
        <w:r w:rsidRPr="00637DD1" w:rsidR="005B2210">
          <w:rPr>
            <w:rStyle w:val="Semibold"/>
            <w:rFonts w:ascii="Verdana" w:hAnsi="Verdana"/>
            <w:b w:val="0"/>
            <w:color w:val="008000"/>
            <w:sz w:val="20"/>
            <w:szCs w:val="20"/>
            <w:highlight w:val="yellow"/>
            <w:u w:val="dash"/>
            <w:vertAlign w:val="superscript"/>
          </w:rPr>
          <w:t>-1</w:t>
        </w:r>
      </w:ins>
      <w:r w:rsidRPr="00637DD1">
        <w:rPr>
          <w:rStyle w:val="Semibold"/>
          <w:rFonts w:ascii="Verdana" w:hAnsi="Verdana"/>
          <w:b w:val="0"/>
          <w:color w:val="000000" w:themeColor="text1"/>
          <w:sz w:val="20"/>
          <w:szCs w:val="20"/>
          <w:highlight w:val="yellow"/>
        </w:rPr>
        <w:t>.</w:t>
      </w:r>
      <w:r w:rsidRPr="00637DD1">
        <w:rPr>
          <w:rFonts w:ascii="Verdana" w:hAnsi="Verdana"/>
          <w:color w:val="000000" w:themeColor="text1"/>
          <w:sz w:val="20"/>
          <w:szCs w:val="20"/>
          <w:highlight w:val="yellow"/>
        </w:rPr>
        <w:t xml:space="preserve"> This approximates the dewpoint lapse rate in an atmosphere with a temperature lapse rate of 0.0065 K m</w:t>
      </w:r>
      <w:r w:rsidRPr="00637DD1">
        <w:rPr>
          <w:rStyle w:val="Superscript"/>
          <w:rFonts w:ascii="Verdana" w:hAnsi="Verdana"/>
          <w:color w:val="000000" w:themeColor="text1"/>
          <w:sz w:val="20"/>
          <w:szCs w:val="20"/>
          <w:highlight w:val="yellow"/>
        </w:rPr>
        <w:t>–1</w:t>
      </w:r>
      <w:r w:rsidRPr="00637DD1">
        <w:rPr>
          <w:rFonts w:ascii="Verdana" w:hAnsi="Verdana"/>
          <w:color w:val="000000" w:themeColor="text1"/>
          <w:sz w:val="20"/>
          <w:szCs w:val="20"/>
          <w:highlight w:val="yellow"/>
        </w:rPr>
        <w:t xml:space="preserve"> and constant specific humidity.</w:t>
      </w:r>
      <w:bookmarkStart w:name="_p_A8E386F800C55D41BFBD1DB548051D3B" w:id="1444"/>
      <w:bookmarkEnd w:id="1444"/>
      <w:r w:rsidRPr="00637DD1" w:rsidR="006A1816">
        <w:rPr>
          <w:rFonts w:ascii="Verdana" w:hAnsi="Verdana"/>
          <w:color w:val="000000" w:themeColor="text1"/>
          <w:sz w:val="20"/>
          <w:szCs w:val="20"/>
          <w:highlight w:val="yellow"/>
        </w:rPr>
        <w:t xml:space="preserve"> </w:t>
      </w:r>
      <w:ins w:author="Eunha Lim" w:date="2021-04-07T15:10:00Z" w:id="1445">
        <w:r w:rsidRPr="00637DD1" w:rsidR="006A1816">
          <w:rPr>
            <w:rFonts w:eastAsia="Malgun Gothic"/>
            <w:color w:val="000000" w:themeColor="text1"/>
            <w:szCs w:val="20"/>
            <w:highlight w:val="yellow"/>
          </w:rPr>
          <w:t>[Hong Kong</w:t>
        </w:r>
      </w:ins>
      <w:ins w:author="Eunha Lim" w:date="2021-04-07T15:11:00Z" w:id="1446">
        <w:r w:rsidRPr="00637DD1" w:rsidR="006A1816">
          <w:rPr>
            <w:rFonts w:eastAsia="Malgun Gothic"/>
            <w:color w:val="000000" w:themeColor="text1"/>
            <w:szCs w:val="20"/>
            <w:highlight w:val="yellow"/>
          </w:rPr>
          <w:t>, China</w:t>
        </w:r>
      </w:ins>
      <w:ins w:author="Eunha Lim" w:date="2021-04-07T15:10:00Z" w:id="1447">
        <w:r w:rsidRPr="00637DD1" w:rsidR="006A1816">
          <w:rPr>
            <w:rFonts w:eastAsia="Malgun Gothic"/>
            <w:color w:val="000000" w:themeColor="text1"/>
            <w:szCs w:val="20"/>
            <w:highlight w:val="yellow"/>
          </w:rPr>
          <w:t>]</w:t>
        </w:r>
      </w:ins>
    </w:p>
    <w:p w:rsidRPr="00452E83" w:rsidR="00F5148C" w:rsidP="00F5148C" w:rsidRDefault="00F5148C" w14:paraId="6FD8EAA8"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6.2</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Forecast times</w:t>
      </w:r>
      <w:bookmarkStart w:name="_p_4E9F9D5C27B01C49A152E7F7FF18910E" w:id="1448"/>
      <w:bookmarkEnd w:id="1448"/>
    </w:p>
    <w:p w:rsidRPr="00452E83" w:rsidR="00F5148C" w:rsidP="00F5148C" w:rsidRDefault="00F5148C" w14:paraId="6FD8EAA9" w14:textId="77777777">
      <w:pPr>
        <w:pStyle w:val="Bodytext1"/>
        <w:rPr>
          <w:rFonts w:ascii="Verdana" w:hAnsi="Verdana"/>
          <w:color w:val="000000" w:themeColor="text1"/>
          <w:sz w:val="20"/>
          <w:szCs w:val="20"/>
        </w:rPr>
      </w:pPr>
      <w:r w:rsidRPr="00452E83">
        <w:rPr>
          <w:rStyle w:val="Semibold"/>
          <w:rFonts w:ascii="Verdana" w:hAnsi="Verdana"/>
          <w:b w:val="0"/>
          <w:bCs/>
          <w:color w:val="000000" w:themeColor="text1"/>
          <w:sz w:val="20"/>
          <w:szCs w:val="20"/>
        </w:rPr>
        <w:t>Scores shall be computed daily for forecasts initialized at 0000 and 1200 UTC separately.</w:t>
      </w:r>
      <w:r w:rsidRPr="00452E83">
        <w:rPr>
          <w:rFonts w:ascii="Verdana" w:hAnsi="Verdana"/>
          <w:color w:val="000000" w:themeColor="text1"/>
          <w:sz w:val="20"/>
          <w:szCs w:val="20"/>
        </w:rPr>
        <w:t xml:space="preserve"> For those centres not running forecasts from either 0000 or 1200 UTC, scores may be provided for forecasts initiated at other times and must be labelled as such.</w:t>
      </w:r>
      <w:bookmarkStart w:name="_p_069059426EED8D40959B60934D65EE29" w:id="1449"/>
      <w:bookmarkEnd w:id="1449"/>
    </w:p>
    <w:p w:rsidRPr="00452E83" w:rsidR="00F5148C" w:rsidP="00F5148C" w:rsidRDefault="00F5148C" w14:paraId="6FD8EAAA"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6.3</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Forecast steps</w:t>
      </w:r>
      <w:bookmarkStart w:name="_p_595F7A7E168E974282940DD441177F04" w:id="1450"/>
      <w:bookmarkEnd w:id="1450"/>
    </w:p>
    <w:p w:rsidRPr="00452E83" w:rsidR="00F5148C" w:rsidP="00F5148C" w:rsidRDefault="00F5148C" w14:paraId="6FD8EAAB"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Mandatory forecast steps shall be:</w:t>
      </w:r>
      <w:bookmarkStart w:name="_p_96BFD288688C01418FA18D3B4CA9F108" w:id="1451"/>
      <w:bookmarkEnd w:id="1451"/>
    </w:p>
    <w:p w:rsidRPr="00452E83" w:rsidR="00F5148C" w:rsidP="00F5148C" w:rsidRDefault="00F5148C" w14:paraId="6FD8EAAC" w14:textId="77777777">
      <w:pPr>
        <w:pStyle w:val="Indent1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 xml:space="preserve">Every six hours up to </w:t>
      </w:r>
      <w:r w:rsidRPr="00452E83">
        <w:rPr>
          <w:rStyle w:val="Semibolditalic"/>
          <w:rFonts w:ascii="Verdana" w:hAnsi="Verdana"/>
          <w:b/>
          <w:bCs/>
          <w:color w:val="000000" w:themeColor="text1"/>
          <w:sz w:val="20"/>
          <w:szCs w:val="20"/>
        </w:rPr>
        <w:t>T</w:t>
      </w:r>
      <w:r w:rsidRPr="00452E83">
        <w:rPr>
          <w:rFonts w:ascii="Verdana" w:hAnsi="Verdana"/>
          <w:b w:val="0"/>
          <w:bCs/>
          <w:color w:val="000000" w:themeColor="text1"/>
          <w:sz w:val="20"/>
          <w:szCs w:val="20"/>
        </w:rPr>
        <w:t xml:space="preserve">+72; 12-hourly up to </w:t>
      </w:r>
      <w:r w:rsidRPr="00452E83">
        <w:rPr>
          <w:rStyle w:val="Semibolditalic"/>
          <w:rFonts w:ascii="Verdana" w:hAnsi="Verdana"/>
          <w:b/>
          <w:bCs/>
          <w:color w:val="000000" w:themeColor="text1"/>
          <w:sz w:val="20"/>
          <w:szCs w:val="20"/>
        </w:rPr>
        <w:t>T</w:t>
      </w:r>
      <w:r w:rsidRPr="00452E83">
        <w:rPr>
          <w:rFonts w:ascii="Verdana" w:hAnsi="Verdana"/>
          <w:b w:val="0"/>
          <w:bCs/>
          <w:color w:val="000000" w:themeColor="text1"/>
          <w:sz w:val="20"/>
          <w:szCs w:val="20"/>
        </w:rPr>
        <w:t>+240 or end of the forecast;</w:t>
      </w:r>
      <w:bookmarkStart w:name="_p_4BA9C03AF2E97D43B179A0E8EF63BC69" w:id="1452"/>
      <w:bookmarkEnd w:id="1452"/>
    </w:p>
    <w:p w:rsidRPr="00452E83" w:rsidR="00F5148C" w:rsidP="00F5148C" w:rsidRDefault="00F5148C" w14:paraId="6FD8EAAD" w14:textId="77777777">
      <w:pPr>
        <w:pStyle w:val="Indent1semibold"/>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 xml:space="preserve">For 24-hour precipitation: 24-hourly up to </w:t>
      </w:r>
      <w:r w:rsidRPr="00452E83">
        <w:rPr>
          <w:rStyle w:val="Semibolditalic"/>
          <w:b/>
          <w:bCs/>
          <w:color w:val="000000" w:themeColor="text1"/>
          <w:szCs w:val="20"/>
        </w:rPr>
        <w:t>T</w:t>
      </w:r>
      <w:r w:rsidRPr="00452E83">
        <w:rPr>
          <w:b w:val="0"/>
          <w:bCs/>
          <w:color w:val="000000" w:themeColor="text1"/>
          <w:szCs w:val="20"/>
        </w:rPr>
        <w:t>+240 or end of the forecast.</w:t>
      </w:r>
      <w:bookmarkStart w:name="_p_53822E4CC5D457428F438C55A5A89FE5" w:id="1453"/>
      <w:bookmarkEnd w:id="1453"/>
    </w:p>
    <w:p w:rsidRPr="00452E83" w:rsidR="00F5148C" w:rsidP="00F5148C" w:rsidRDefault="00F5148C" w14:paraId="6FD8EAAE"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Additional recommended:</w:t>
      </w:r>
      <w:bookmarkStart w:name="_p_C0F7BF280888CF45A0DABF1388A6D4F9" w:id="1454"/>
      <w:bookmarkEnd w:id="1454"/>
    </w:p>
    <w:p w:rsidRPr="00452E83" w:rsidR="00F5148C" w:rsidP="00F5148C" w:rsidRDefault="00F5148C" w14:paraId="6FD8EAAF" w14:textId="77777777">
      <w:pPr>
        <w:pStyle w:val="Indent1"/>
        <w:rPr>
          <w:szCs w:val="20"/>
        </w:rPr>
      </w:pPr>
      <w:r w:rsidRPr="00452E83">
        <w:rPr>
          <w:szCs w:val="20"/>
        </w:rPr>
        <w:t>–</w:t>
      </w:r>
      <w:r w:rsidRPr="00452E83">
        <w:rPr>
          <w:szCs w:val="20"/>
        </w:rPr>
        <w:tab/>
      </w:r>
      <w:r w:rsidRPr="00452E83">
        <w:rPr>
          <w:szCs w:val="20"/>
        </w:rPr>
        <w:t xml:space="preserve">Every three hours up to </w:t>
      </w:r>
      <w:r w:rsidRPr="00452E83">
        <w:rPr>
          <w:rStyle w:val="Italic"/>
          <w:szCs w:val="20"/>
        </w:rPr>
        <w:t>T</w:t>
      </w:r>
      <w:r w:rsidRPr="00452E83">
        <w:rPr>
          <w:szCs w:val="20"/>
        </w:rPr>
        <w:t xml:space="preserve">+72; 6-hourly up to </w:t>
      </w:r>
      <w:r w:rsidRPr="00452E83">
        <w:rPr>
          <w:rStyle w:val="Italic"/>
          <w:szCs w:val="20"/>
        </w:rPr>
        <w:t>T</w:t>
      </w:r>
      <w:r w:rsidRPr="00452E83">
        <w:rPr>
          <w:szCs w:val="20"/>
        </w:rPr>
        <w:t>+240 or end of the forecast (for improved representation of diurnal cycle);</w:t>
      </w:r>
      <w:bookmarkStart w:name="_p_55FEDB51FFFB2C46A98CF1E35D038C53" w:id="1455"/>
      <w:bookmarkEnd w:id="1455"/>
    </w:p>
    <w:p w:rsidRPr="00452E83" w:rsidR="00F5148C" w:rsidP="00F5148C" w:rsidRDefault="00F5148C" w14:paraId="6FD8EAB0" w14:textId="77777777">
      <w:pPr>
        <w:pStyle w:val="Indent1"/>
        <w:rPr>
          <w:szCs w:val="20"/>
        </w:rPr>
      </w:pPr>
      <w:r w:rsidRPr="00452E83">
        <w:rPr>
          <w:szCs w:val="20"/>
        </w:rPr>
        <w:t>–</w:t>
      </w:r>
      <w:r w:rsidRPr="00452E83">
        <w:rPr>
          <w:szCs w:val="20"/>
        </w:rPr>
        <w:tab/>
      </w:r>
      <w:r w:rsidRPr="00452E83">
        <w:rPr>
          <w:szCs w:val="20"/>
        </w:rPr>
        <w:t xml:space="preserve">For six-hour precipitation: six-hourly up to </w:t>
      </w:r>
      <w:r w:rsidRPr="00452E83">
        <w:rPr>
          <w:rStyle w:val="Italic"/>
          <w:szCs w:val="20"/>
        </w:rPr>
        <w:t>T</w:t>
      </w:r>
      <w:r w:rsidRPr="00452E83">
        <w:rPr>
          <w:szCs w:val="20"/>
        </w:rPr>
        <w:t>+240 or end of the forecast.</w:t>
      </w:r>
      <w:bookmarkStart w:name="_p_D124C7A61BABB547AA2DD493A86B9645" w:id="1456"/>
      <w:bookmarkEnd w:id="1456"/>
    </w:p>
    <w:p w:rsidRPr="00452E83" w:rsidR="00F5148C" w:rsidP="00F5148C" w:rsidRDefault="00F5148C" w14:paraId="6FD8EAB1"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6.4</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Grid and interpolation</w:t>
      </w:r>
      <w:bookmarkStart w:name="_p_981ACFFD390E704FAE06A3D7C56484C5" w:id="1457"/>
      <w:bookmarkEnd w:id="1457"/>
    </w:p>
    <w:p w:rsidRPr="00452E83" w:rsidR="00F5148C" w:rsidP="00F5148C" w:rsidRDefault="00F5148C" w14:paraId="6FD8EAB2"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Verification shall be based on the native model grid using the grid point nearest to the observation location.</w:t>
      </w:r>
      <w:bookmarkStart w:name="_p_B74D9503FD9385438B2D0DC66E73707E" w:id="1458"/>
      <w:bookmarkEnd w:id="1458"/>
    </w:p>
    <w:p w:rsidRPr="00452E83" w:rsidR="00F5148C" w:rsidP="00F5148C" w:rsidRDefault="00F5148C" w14:paraId="6FD8EAB3"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6.5</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Observations</w:t>
      </w:r>
      <w:bookmarkStart w:name="_p_28FA2FA64FF9E04D954EA0F905616835" w:id="1459"/>
      <w:bookmarkEnd w:id="1459"/>
    </w:p>
    <w:p w:rsidRPr="00452E83" w:rsidR="00F5148C" w:rsidP="00F5148C" w:rsidRDefault="00F5148C" w14:paraId="6FD8EAB4" w14:textId="77777777">
      <w:pPr>
        <w:pStyle w:val="Bodytext1"/>
        <w:rPr>
          <w:rFonts w:ascii="Verdana" w:hAnsi="Verdana"/>
          <w:b/>
          <w:bCs/>
          <w:color w:val="000000" w:themeColor="text1"/>
          <w:sz w:val="20"/>
          <w:szCs w:val="20"/>
        </w:rPr>
      </w:pPr>
      <w:r w:rsidRPr="00452E83">
        <w:rPr>
          <w:rStyle w:val="Semibold"/>
          <w:rFonts w:ascii="Verdana" w:hAnsi="Verdana"/>
          <w:b w:val="0"/>
          <w:bCs/>
          <w:color w:val="000000" w:themeColor="text1"/>
          <w:sz w:val="20"/>
          <w:szCs w:val="20"/>
        </w:rPr>
        <w:t>Verification shall be carried out for synoptic surface observation code (SYNOP) surface stations distributed via the GTS. Each participating centre shall aim to include as many stations as possible to ensure good global coverage.</w:t>
      </w:r>
      <w:r w:rsidRPr="00452E83">
        <w:rPr>
          <w:rFonts w:ascii="Verdana" w:hAnsi="Verdana"/>
          <w:b/>
          <w:bCs/>
          <w:color w:val="000000" w:themeColor="text1"/>
          <w:sz w:val="20"/>
          <w:szCs w:val="20"/>
        </w:rPr>
        <w:t xml:space="preserve"> </w:t>
      </w:r>
      <w:r w:rsidRPr="00452E83">
        <w:rPr>
          <w:rFonts w:ascii="Verdana" w:hAnsi="Verdana"/>
          <w:color w:val="000000" w:themeColor="text1"/>
          <w:sz w:val="20"/>
          <w:szCs w:val="20"/>
        </w:rPr>
        <w:t>The list of stations used in the verification is allowed to differ between centres.</w:t>
      </w:r>
      <w:r w:rsidRPr="00452E83">
        <w:rPr>
          <w:rFonts w:ascii="Verdana" w:hAnsi="Verdana"/>
          <w:b/>
          <w:bCs/>
          <w:color w:val="000000" w:themeColor="text1"/>
          <w:sz w:val="20"/>
          <w:szCs w:val="20"/>
        </w:rPr>
        <w:t xml:space="preserve"> </w:t>
      </w:r>
      <w:r w:rsidRPr="00452E83">
        <w:rPr>
          <w:rStyle w:val="Semibold"/>
          <w:rFonts w:ascii="Verdana" w:hAnsi="Verdana"/>
          <w:b w:val="0"/>
          <w:bCs/>
          <w:color w:val="000000" w:themeColor="text1"/>
          <w:sz w:val="20"/>
          <w:szCs w:val="20"/>
        </w:rPr>
        <w:t>This is made possible by the fact that scores for individual stations shall be exchanged.</w:t>
      </w:r>
      <w:bookmarkStart w:name="_p_0AE54136FEAF8A44A9AEE1EEDD123EEB" w:id="1460"/>
      <w:bookmarkEnd w:id="1460"/>
    </w:p>
    <w:p w:rsidRPr="00452E83" w:rsidR="00F5148C" w:rsidP="00F5148C" w:rsidRDefault="00F5148C" w14:paraId="6FD8EAB5"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Centres are encouraged to make use of the quality control procedures available to them to reduce the effect of observation errors on scores. This includes removal of occasional unphysical values as well as data at individual stations that have been systematically rejected over a certain time period. Whenever possible, the quality control procedures should be documented (for example, by reference to a technical report or journal paper).</w:t>
      </w:r>
      <w:bookmarkStart w:name="_p_11502D3BB53FC842998A51A73D234E59" w:id="1461"/>
      <w:bookmarkEnd w:id="1461"/>
    </w:p>
    <w:p w:rsidRPr="00452E83" w:rsidR="00F5148C" w:rsidP="00F5148C" w:rsidRDefault="00F5148C" w14:paraId="6FD8EAB6"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6.6</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Scores</w:t>
      </w:r>
      <w:bookmarkStart w:name="_p_811704962375FB4A9FEE571FB77B1CEC" w:id="1462"/>
      <w:bookmarkEnd w:id="1462"/>
    </w:p>
    <w:p w:rsidRPr="00452E83" w:rsidR="00F5148C" w:rsidP="00F5148C" w:rsidRDefault="00F5148C" w14:paraId="6FD8EAB7"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Scores shall be computed for each station individually. A station for which scores are computed shall have at least 90% data availability during the verification period.</w:t>
      </w:r>
      <w:bookmarkStart w:name="_p_1306B0F54DC36041A319F37D731DF1EF" w:id="1463"/>
      <w:bookmarkEnd w:id="1463"/>
    </w:p>
    <w:p w:rsidRPr="00452E83" w:rsidR="00F5148C" w:rsidP="00F5148C" w:rsidRDefault="00F5148C" w14:paraId="6FD8EAB8"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For 2-metre temperature, 2-metre relative humidity, 2-metre dewpoint, 10-metre wind speed, 10-metre wind direction, and total cloud cover, the following error scores shall be computed:</w:t>
      </w:r>
      <w:bookmarkStart w:name="_p_EC9CFF8FBABF3A4DBEDBDA6D85BBB576" w:id="1464"/>
      <w:bookmarkEnd w:id="1464"/>
    </w:p>
    <w:p w:rsidRPr="00452E83" w:rsidR="00F5148C" w:rsidP="00F42719" w:rsidRDefault="00F5148C" w14:paraId="6FD8EAB9"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Mean error;</w:t>
      </w:r>
      <w:bookmarkStart w:name="_p_71EC71C3658E33438C51D5FBC1B1FCB0" w:id="1465"/>
      <w:bookmarkEnd w:id="1465"/>
    </w:p>
    <w:p w:rsidRPr="00452E83" w:rsidR="00F5148C" w:rsidP="00F42719" w:rsidRDefault="00F5148C" w14:paraId="6FD8EABA"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Mean absolute error;</w:t>
      </w:r>
      <w:bookmarkStart w:name="_p_6282F13BBEBDAC40A923115318E1AB4C" w:id="1466"/>
      <w:bookmarkEnd w:id="1466"/>
    </w:p>
    <w:p w:rsidRPr="00452E83" w:rsidR="00F5148C" w:rsidP="00F42719" w:rsidRDefault="00F5148C" w14:paraId="6FD8EABB" w14:textId="77777777">
      <w:pPr>
        <w:pStyle w:val="Indent1semibold"/>
        <w:tabs>
          <w:tab w:val="clear" w:pos="480"/>
        </w:tabs>
        <w:ind w:left="567" w:hanging="567"/>
        <w:rPr>
          <w:b w:val="0"/>
          <w:bCs/>
          <w:color w:val="000000" w:themeColor="text1"/>
          <w:szCs w:val="20"/>
        </w:rPr>
      </w:pPr>
      <w:r w:rsidRPr="00452E83">
        <w:rPr>
          <w:b w:val="0"/>
          <w:bCs/>
          <w:color w:val="000000" w:themeColor="text1"/>
          <w:szCs w:val="20"/>
        </w:rPr>
        <w:t>–</w:t>
      </w:r>
      <w:r w:rsidRPr="00452E83">
        <w:rPr>
          <w:b w:val="0"/>
          <w:bCs/>
          <w:color w:val="000000" w:themeColor="text1"/>
          <w:szCs w:val="20"/>
        </w:rPr>
        <w:tab/>
      </w:r>
      <w:r w:rsidRPr="00452E83">
        <w:rPr>
          <w:b w:val="0"/>
          <w:bCs/>
          <w:color w:val="000000" w:themeColor="text1"/>
          <w:szCs w:val="20"/>
        </w:rPr>
        <w:t>RMSE.</w:t>
      </w:r>
      <w:bookmarkStart w:name="_p_163EA472DC7EA0468B3120F9F02105F1" w:id="1467"/>
      <w:bookmarkEnd w:id="1467"/>
    </w:p>
    <w:p w:rsidRPr="00452E83" w:rsidR="00F5148C" w:rsidP="00F5148C" w:rsidRDefault="00F5148C" w14:paraId="6FD8EABC"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 xml:space="preserve">Ten-metre wind direction is verified only when the observed wind speed is </w:t>
      </w:r>
      <w:r w:rsidRPr="00452E83">
        <w:rPr>
          <w:rFonts w:ascii="Symbol" w:hAnsi="Symbol" w:eastAsia="Symbol" w:cs="Symbol"/>
          <w:color w:val="000000" w:themeColor="text1"/>
          <w:sz w:val="20"/>
          <w:szCs w:val="20"/>
        </w:rPr>
        <w:t></w:t>
      </w:r>
      <w:r w:rsidRPr="00452E83">
        <w:rPr>
          <w:rFonts w:ascii="Verdana" w:hAnsi="Verdana"/>
          <w:color w:val="000000" w:themeColor="text1"/>
          <w:sz w:val="20"/>
          <w:szCs w:val="20"/>
        </w:rPr>
        <w:t>3</w:t>
      </w:r>
      <w:r w:rsidR="00B00F0C">
        <w:rPr>
          <w:rFonts w:ascii="Verdana" w:hAnsi="Verdana"/>
          <w:color w:val="000000" w:themeColor="text1"/>
          <w:sz w:val="20"/>
          <w:szCs w:val="20"/>
        </w:rPr>
        <w:t xml:space="preserve"> </w:t>
      </w:r>
      <w:r w:rsidRPr="00452E83">
        <w:rPr>
          <w:rFonts w:ascii="Verdana" w:hAnsi="Verdana"/>
          <w:color w:val="000000" w:themeColor="text1"/>
          <w:sz w:val="20"/>
          <w:szCs w:val="20"/>
        </w:rPr>
        <w:t>m s</w:t>
      </w:r>
      <w:r w:rsidRPr="00452E83">
        <w:rPr>
          <w:rStyle w:val="Superscript"/>
          <w:rFonts w:ascii="Verdana" w:hAnsi="Verdana"/>
          <w:color w:val="000000" w:themeColor="text1"/>
          <w:sz w:val="20"/>
          <w:szCs w:val="20"/>
        </w:rPr>
        <w:t>–1</w:t>
      </w:r>
      <w:r w:rsidRPr="00452E83">
        <w:rPr>
          <w:rFonts w:ascii="Verdana" w:hAnsi="Verdana"/>
          <w:color w:val="000000" w:themeColor="text1"/>
          <w:sz w:val="20"/>
          <w:szCs w:val="20"/>
        </w:rPr>
        <w:t>. For 10-metre wind direction, the equivalence of 360° and 0° needs to be taken into account (cyclic continuation).</w:t>
      </w:r>
      <w:bookmarkStart w:name="_p_DE836414099B7C4E9BE1AE88A447818A" w:id="1468"/>
      <w:bookmarkEnd w:id="1468"/>
    </w:p>
    <w:p w:rsidRPr="00452E83" w:rsidR="00F5148C" w:rsidP="00955D4B" w:rsidRDefault="00F5148C" w14:paraId="6FD8EABD"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For 10-metre wind speed, precipitation and total cloud cover, contingency tables for the following thresholds shall be provided:</w:t>
      </w:r>
      <w:bookmarkStart w:name="_p_A1FA33A8F5D6D843BB7B7A17707E0B70" w:id="1469"/>
      <w:bookmarkEnd w:id="1469"/>
    </w:p>
    <w:tbl>
      <w:tblPr>
        <w:tblW w:w="0" w:type="auto"/>
        <w:tblLook w:val="04A0" w:firstRow="1" w:lastRow="0" w:firstColumn="1" w:lastColumn="0" w:noHBand="0" w:noVBand="1"/>
      </w:tblPr>
      <w:tblGrid>
        <w:gridCol w:w="4219"/>
        <w:gridCol w:w="5023"/>
      </w:tblGrid>
      <w:tr w:rsidRPr="00452E83" w:rsidR="00955D4B" w:rsidTr="002626B1" w14:paraId="6FD8EAC0" w14:textId="77777777">
        <w:tc>
          <w:tcPr>
            <w:tcW w:w="4219" w:type="dxa"/>
          </w:tcPr>
          <w:p w:rsidRPr="00452E83" w:rsidR="00F5148C" w:rsidP="00F42719" w:rsidRDefault="00F5148C" w14:paraId="6FD8EABE"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10-metre wind speed:</w:t>
            </w:r>
          </w:p>
        </w:tc>
        <w:tc>
          <w:tcPr>
            <w:tcW w:w="5023" w:type="dxa"/>
          </w:tcPr>
          <w:p w:rsidRPr="00452E83" w:rsidR="00F5148C" w:rsidP="002626B1" w:rsidRDefault="00F5148C" w14:paraId="6FD8EABF" w14:textId="77777777">
            <w:pPr>
              <w:pStyle w:val="Indent1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5, 10 and 15 m s</w:t>
            </w:r>
            <w:r w:rsidRPr="00452E83">
              <w:rPr>
                <w:rStyle w:val="Superscript"/>
                <w:rFonts w:ascii="Verdana" w:hAnsi="Verdana"/>
                <w:b w:val="0"/>
                <w:bCs/>
                <w:color w:val="000000" w:themeColor="text1"/>
                <w:sz w:val="20"/>
                <w:szCs w:val="20"/>
              </w:rPr>
              <w:t>–1</w:t>
            </w:r>
            <w:r w:rsidRPr="00452E83">
              <w:rPr>
                <w:rFonts w:ascii="Verdana" w:hAnsi="Verdana"/>
                <w:b w:val="0"/>
                <w:bCs/>
                <w:color w:val="000000" w:themeColor="text1"/>
                <w:sz w:val="20"/>
                <w:szCs w:val="20"/>
              </w:rPr>
              <w:t>;</w:t>
            </w:r>
            <w:bookmarkStart w:name="_p_1B3B8DBE96450D4D926650467246BC99" w:id="1470"/>
            <w:bookmarkEnd w:id="1470"/>
          </w:p>
        </w:tc>
      </w:tr>
      <w:tr w:rsidRPr="00452E83" w:rsidR="00955D4B" w:rsidTr="002626B1" w14:paraId="6FD8EAC3" w14:textId="77777777">
        <w:tc>
          <w:tcPr>
            <w:tcW w:w="4219" w:type="dxa"/>
          </w:tcPr>
          <w:p w:rsidRPr="00452E83" w:rsidR="00F5148C" w:rsidP="00F42719" w:rsidRDefault="00F5148C" w14:paraId="6FD8EAC1"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24-hour precipitation:</w:t>
            </w:r>
          </w:p>
        </w:tc>
        <w:tc>
          <w:tcPr>
            <w:tcW w:w="5023" w:type="dxa"/>
          </w:tcPr>
          <w:p w:rsidRPr="00452E83" w:rsidR="00F5148C" w:rsidP="002626B1" w:rsidRDefault="00F5148C" w14:paraId="6FD8EAC2" w14:textId="77777777">
            <w:pPr>
              <w:pStyle w:val="Indent1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1, 10 and 50 mm;</w:t>
            </w:r>
            <w:bookmarkStart w:name="_p_0FFF2821C955394DBA14DF06D95C342C" w:id="1471"/>
            <w:bookmarkEnd w:id="1471"/>
          </w:p>
        </w:tc>
      </w:tr>
      <w:tr w:rsidRPr="00452E83" w:rsidR="00955D4B" w:rsidTr="002626B1" w14:paraId="6FD8EAC6" w14:textId="77777777">
        <w:tc>
          <w:tcPr>
            <w:tcW w:w="4219" w:type="dxa"/>
          </w:tcPr>
          <w:p w:rsidRPr="00452E83" w:rsidR="00F5148C" w:rsidP="00F42719" w:rsidRDefault="00F5148C" w14:paraId="6FD8EAC4"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6-hour precipitation:</w:t>
            </w:r>
          </w:p>
        </w:tc>
        <w:tc>
          <w:tcPr>
            <w:tcW w:w="5023" w:type="dxa"/>
          </w:tcPr>
          <w:p w:rsidRPr="00452E83" w:rsidR="00F5148C" w:rsidP="002626B1" w:rsidRDefault="00F5148C" w14:paraId="6FD8EAC5" w14:textId="77777777">
            <w:pPr>
              <w:pStyle w:val="Indent1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1, 5 and 25 mm;</w:t>
            </w:r>
            <w:bookmarkStart w:name="_p_BD7296770F7D7A4AB470B53266CA43B0" w:id="1472"/>
            <w:bookmarkEnd w:id="1472"/>
          </w:p>
        </w:tc>
      </w:tr>
      <w:tr w:rsidRPr="00452E83" w:rsidR="00955D4B" w:rsidTr="002626B1" w14:paraId="6FD8EAC9" w14:textId="77777777">
        <w:tc>
          <w:tcPr>
            <w:tcW w:w="4219" w:type="dxa"/>
          </w:tcPr>
          <w:p w:rsidRPr="00452E83" w:rsidR="00F5148C" w:rsidP="00F42719" w:rsidRDefault="00F5148C" w14:paraId="6FD8EAC7"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Total cloud cover:</w:t>
            </w:r>
          </w:p>
        </w:tc>
        <w:tc>
          <w:tcPr>
            <w:tcW w:w="5023" w:type="dxa"/>
          </w:tcPr>
          <w:p w:rsidRPr="00452E83" w:rsidR="00F5148C" w:rsidP="002626B1" w:rsidRDefault="00F5148C" w14:paraId="6FD8EAC8" w14:textId="77777777">
            <w:pPr>
              <w:pStyle w:val="Indent1semiboldNOspaceafter"/>
              <w:rPr>
                <w:rFonts w:ascii="Verdana" w:hAnsi="Verdana"/>
                <w:b w:val="0"/>
                <w:bCs/>
                <w:color w:val="000000" w:themeColor="text1"/>
                <w:sz w:val="20"/>
                <w:szCs w:val="20"/>
              </w:rPr>
            </w:pPr>
            <w:r w:rsidRPr="00452E83">
              <w:rPr>
                <w:rFonts w:ascii="Verdana" w:hAnsi="Verdana"/>
                <w:b w:val="0"/>
                <w:bCs/>
                <w:color w:val="000000" w:themeColor="text1"/>
                <w:sz w:val="20"/>
                <w:szCs w:val="20"/>
              </w:rPr>
              <w:t>2 and 7 oktas.</w:t>
            </w:r>
            <w:bookmarkStart w:name="_p_A65C9D2D6E30214D8166E5EAE5A65B20" w:id="1473"/>
            <w:bookmarkEnd w:id="1473"/>
          </w:p>
        </w:tc>
      </w:tr>
    </w:tbl>
    <w:p w:rsidRPr="00452E83" w:rsidR="00F5148C" w:rsidP="00F42719" w:rsidRDefault="00F5148C" w14:paraId="6FD8EACA" w14:textId="77777777">
      <w:pPr>
        <w:pStyle w:val="Bodytext1"/>
        <w:spacing w:before="240" w:line="240" w:lineRule="auto"/>
        <w:rPr>
          <w:rFonts w:ascii="Verdana" w:hAnsi="Verdana"/>
          <w:color w:val="000000" w:themeColor="text1"/>
          <w:sz w:val="20"/>
          <w:szCs w:val="20"/>
        </w:rPr>
      </w:pPr>
      <w:r w:rsidRPr="00452E83">
        <w:rPr>
          <w:rFonts w:ascii="Verdana" w:hAnsi="Verdana"/>
          <w:color w:val="000000" w:themeColor="text1"/>
          <w:sz w:val="20"/>
          <w:szCs w:val="20"/>
        </w:rPr>
        <w:t>For total cloud cover, the model output should be rounded to the nearest okta prior to verification (for the contingency tables only).</w:t>
      </w:r>
      <w:bookmarkStart w:name="_p_D81630B40C82044B8E6093381C327AEF" w:id="1474"/>
      <w:bookmarkEnd w:id="1474"/>
    </w:p>
    <w:p w:rsidRPr="00452E83" w:rsidR="00F5148C" w:rsidP="00F5148C" w:rsidRDefault="00F5148C" w14:paraId="6FD8EACB"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 xml:space="preserve">Error scores shall be reported with a precision of at least four significant digits, for example, 3.142 for an error of </w:t>
      </w:r>
      <w:r w:rsidRPr="00452E83">
        <w:rPr>
          <w:rStyle w:val="Stix"/>
          <w:rFonts w:ascii="Verdana" w:hAnsi="Verdana"/>
          <w:b w:val="0"/>
          <w:bCs/>
          <w:color w:val="000000" w:themeColor="text1"/>
          <w:sz w:val="20"/>
          <w:szCs w:val="20"/>
        </w:rPr>
        <w:t>π</w:t>
      </w:r>
      <w:r w:rsidRPr="00452E83">
        <w:rPr>
          <w:rFonts w:ascii="Verdana" w:hAnsi="Verdana"/>
          <w:b w:val="0"/>
          <w:bCs/>
          <w:color w:val="000000" w:themeColor="text1"/>
          <w:sz w:val="20"/>
          <w:szCs w:val="20"/>
        </w:rPr>
        <w:t>. In the contingency tables, absolute number of counts shall be given rather than relative frequencies so that the sample size can be derived.</w:t>
      </w:r>
      <w:bookmarkStart w:name="_p_97F6E8ED74B4874F81D57AAF8720FD75" w:id="1475"/>
      <w:bookmarkEnd w:id="1475"/>
    </w:p>
    <w:p w:rsidRPr="00452E83" w:rsidR="00F5148C" w:rsidP="00F5148C" w:rsidRDefault="00F5148C" w14:paraId="6FD8EACC" w14:textId="77777777">
      <w:pPr>
        <w:pStyle w:val="Bodytext1"/>
        <w:rPr>
          <w:rFonts w:ascii="Verdana" w:hAnsi="Verdana"/>
          <w:color w:val="000000" w:themeColor="text1"/>
          <w:sz w:val="20"/>
          <w:szCs w:val="20"/>
        </w:rPr>
      </w:pPr>
      <w:r w:rsidRPr="00452E83">
        <w:rPr>
          <w:rStyle w:val="Semibold"/>
          <w:rFonts w:ascii="Verdana" w:hAnsi="Verdana"/>
          <w:b w:val="0"/>
          <w:bCs/>
          <w:color w:val="000000" w:themeColor="text1"/>
          <w:sz w:val="20"/>
          <w:szCs w:val="20"/>
        </w:rPr>
        <w:t>The contingency tables for each parameter shall contain all thresholds given above.</w:t>
      </w:r>
      <w:r w:rsidRPr="00452E83">
        <w:rPr>
          <w:rFonts w:ascii="Verdana" w:hAnsi="Verdana"/>
          <w:color w:val="000000" w:themeColor="text1"/>
          <w:sz w:val="20"/>
          <w:szCs w:val="20"/>
        </w:rPr>
        <w:t xml:space="preserve"> The mathematical formulation of the scores is documented on the Lead Centre(s) for DNV website(s), together with supplementary information on score calculation.</w:t>
      </w:r>
      <w:bookmarkStart w:name="_p_9CD050D8F5621C41AD88575953CEDA14" w:id="1476"/>
      <w:bookmarkEnd w:id="1476"/>
    </w:p>
    <w:p w:rsidRPr="00452E83" w:rsidR="00F5148C" w:rsidP="00F5148C" w:rsidRDefault="00F5148C" w14:paraId="6FD8EACD" w14:textId="77777777">
      <w:pPr>
        <w:pStyle w:val="Heading2NOToC"/>
        <w:rPr>
          <w:rFonts w:ascii="Verdana" w:hAnsi="Verdana"/>
          <w:i/>
          <w:iCs/>
          <w:color w:val="000000" w:themeColor="text1"/>
          <w:sz w:val="20"/>
          <w:szCs w:val="20"/>
        </w:rPr>
      </w:pPr>
      <w:r w:rsidRPr="00452E83">
        <w:rPr>
          <w:rFonts w:ascii="Verdana" w:hAnsi="Verdana"/>
          <w:i/>
          <w:iCs/>
          <w:color w:val="000000" w:themeColor="text1"/>
          <w:sz w:val="20"/>
          <w:szCs w:val="20"/>
        </w:rPr>
        <w:t>6.7</w:t>
      </w:r>
      <w:r w:rsidRPr="00452E83">
        <w:rPr>
          <w:rFonts w:ascii="Verdana" w:hAnsi="Verdana"/>
          <w:i/>
          <w:iCs/>
          <w:color w:val="000000" w:themeColor="text1"/>
          <w:sz w:val="20"/>
          <w:szCs w:val="20"/>
        </w:rPr>
        <w:tab/>
      </w:r>
      <w:r w:rsidRPr="00452E83">
        <w:rPr>
          <w:rFonts w:ascii="Verdana" w:hAnsi="Verdana"/>
          <w:i/>
          <w:iCs/>
          <w:color w:val="000000" w:themeColor="text1"/>
          <w:sz w:val="20"/>
          <w:szCs w:val="20"/>
        </w:rPr>
        <w:t>Temporal and spatial aggregation</w:t>
      </w:r>
      <w:bookmarkStart w:name="_p_CC9A6600197D274391A1CA9007187B27" w:id="1477"/>
      <w:bookmarkEnd w:id="1477"/>
    </w:p>
    <w:p w:rsidRPr="00452E83" w:rsidR="00F5148C" w:rsidP="00F5148C" w:rsidRDefault="00F5148C" w14:paraId="6FD8EACE" w14:textId="77777777">
      <w:pPr>
        <w:pStyle w:val="Bodytext1"/>
        <w:rPr>
          <w:rFonts w:ascii="Verdana" w:hAnsi="Verdana"/>
          <w:b/>
          <w:bCs/>
          <w:color w:val="000000" w:themeColor="text1"/>
          <w:sz w:val="20"/>
          <w:szCs w:val="20"/>
        </w:rPr>
      </w:pPr>
      <w:r w:rsidRPr="00452E83">
        <w:rPr>
          <w:rFonts w:ascii="Verdana" w:hAnsi="Verdana"/>
          <w:color w:val="000000" w:themeColor="text1"/>
          <w:sz w:val="20"/>
          <w:szCs w:val="20"/>
        </w:rPr>
        <w:t xml:space="preserve">For any given one-month period, error scores and contingency tables are computed for each station individually. This forms the basis for aggregation by users of the exchanged verification data, both in time and space. </w:t>
      </w:r>
      <w:r w:rsidRPr="00452E83">
        <w:rPr>
          <w:rStyle w:val="Semibold"/>
          <w:rFonts w:ascii="Verdana" w:hAnsi="Verdana"/>
          <w:b w:val="0"/>
          <w:bCs/>
          <w:color w:val="000000" w:themeColor="text1"/>
          <w:sz w:val="20"/>
          <w:szCs w:val="20"/>
        </w:rPr>
        <w:t>For a defined period, the average shall be computed over all forecasts verified during the period.</w:t>
      </w:r>
      <w:bookmarkStart w:name="_p_FEC5AD60366DC448888584D53B0383C6" w:id="1478"/>
      <w:bookmarkEnd w:id="1478"/>
    </w:p>
    <w:p w:rsidRPr="00452E83" w:rsidR="00F5148C" w:rsidP="00F5148C" w:rsidRDefault="00F5148C" w14:paraId="6FD8EACF"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Spatial aggregation is not part of the exchange, and is left to user discretion. Exchanging scores in this way allows forecast users to obtain detailed information on model performance for individual stations. It also ensures a high level of transparency and flexibility for model intercomparison studies. Furthermore, it removes the requirement of coordinating, circulating and updating whitelists of surface stations for verification. For model intercomparison studies the intersection of the different sets of stations used by global modelling centres would be used for comparison (“smallest common denominator”).</w:t>
      </w:r>
      <w:bookmarkStart w:name="_p_826E349CAC893947B395D2EE87240068" w:id="1479"/>
      <w:bookmarkEnd w:id="1479"/>
    </w:p>
    <w:p w:rsidRPr="00452E83" w:rsidR="00F5148C" w:rsidP="00F5148C" w:rsidRDefault="00F5148C" w14:paraId="6FD8EAD0" w14:textId="77777777">
      <w:pPr>
        <w:pStyle w:val="Bodytext1"/>
        <w:rPr>
          <w:rFonts w:ascii="Verdana" w:hAnsi="Verdana"/>
          <w:color w:val="000000" w:themeColor="text1"/>
          <w:sz w:val="20"/>
          <w:szCs w:val="20"/>
        </w:rPr>
      </w:pPr>
      <w:r w:rsidRPr="00452E83">
        <w:rPr>
          <w:rFonts w:ascii="Verdana" w:hAnsi="Verdana"/>
          <w:color w:val="000000" w:themeColor="text1"/>
          <w:sz w:val="20"/>
          <w:szCs w:val="20"/>
        </w:rPr>
        <w:t>If users would like to aggregate the exchanged scores, they can refer to the Lead Centre(s) for DNV website(s), which provides guidelines for the choice of aggregation areas. Compared to upper-air verification, more emphasis needs to be put on aggregating over climatologically relatively homogeneous areas (since absolute thresholds are used for the contingency tables).</w:t>
      </w:r>
      <w:bookmarkStart w:name="_p_A937F6B394ED1C4A941D40868489B87E" w:id="1480"/>
      <w:bookmarkEnd w:id="1480"/>
    </w:p>
    <w:p w:rsidRPr="00452E83" w:rsidR="00F5148C" w:rsidP="00F5148C" w:rsidRDefault="00F5148C" w14:paraId="6FD8EAD1" w14:textId="77777777">
      <w:pPr>
        <w:pStyle w:val="WMOBodyText"/>
        <w:jc w:val="center"/>
      </w:pPr>
      <w:r w:rsidRPr="00452E83">
        <w:t>__________</w:t>
      </w:r>
    </w:p>
    <w:p w:rsidRPr="00452E83" w:rsidR="00F5148C" w:rsidRDefault="00F5148C" w14:paraId="6FD8EAD2" w14:textId="77777777">
      <w:pPr>
        <w:tabs>
          <w:tab w:val="clear" w:pos="1134"/>
        </w:tabs>
        <w:jc w:val="left"/>
      </w:pPr>
    </w:p>
    <w:p w:rsidRPr="00452E83" w:rsidR="00F5148C" w:rsidRDefault="00F5148C" w14:paraId="6FD8EAD3" w14:textId="77777777">
      <w:pPr>
        <w:tabs>
          <w:tab w:val="clear" w:pos="1134"/>
        </w:tabs>
        <w:jc w:val="left"/>
      </w:pPr>
      <w:r w:rsidRPr="00452E83">
        <w:br w:type="page"/>
      </w:r>
    </w:p>
    <w:p w:rsidRPr="00F42719" w:rsidR="00921CB7" w:rsidP="00F42719" w:rsidRDefault="00921CB7" w14:paraId="6FD8EAD5" w14:textId="77777777">
      <w:pPr>
        <w:pStyle w:val="Chapterhead"/>
        <w:spacing w:after="240" w:line="240" w:lineRule="auto"/>
        <w:rPr>
          <w:sz w:val="20"/>
          <w:szCs w:val="20"/>
        </w:rPr>
      </w:pPr>
      <w:r w:rsidRPr="00F42719">
        <w:rPr>
          <w:sz w:val="20"/>
          <w:szCs w:val="20"/>
        </w:rPr>
        <w:t>APPENDIX 2.2.37. STANDARDIZED VERIFICATION OF WAVE FORECASTS</w:t>
      </w:r>
      <w:bookmarkStart w:name="_p_985F5C8217D16D48A678B0FAF8285698" w:id="1481"/>
      <w:bookmarkEnd w:id="1481"/>
    </w:p>
    <w:p w:rsidRPr="00452E83" w:rsidR="00921CB7" w:rsidP="00921CB7" w:rsidRDefault="00921CB7" w14:paraId="6FD8EAD6" w14:textId="77777777">
      <w:pPr>
        <w:pStyle w:val="Heading2NOToC"/>
        <w:rPr>
          <w:rFonts w:ascii="Verdana" w:hAnsi="Verdana"/>
          <w:sz w:val="20"/>
          <w:szCs w:val="20"/>
        </w:rPr>
      </w:pPr>
      <w:r w:rsidRPr="00452E83">
        <w:rPr>
          <w:rFonts w:ascii="Verdana" w:hAnsi="Verdana"/>
          <w:sz w:val="20"/>
          <w:szCs w:val="20"/>
        </w:rPr>
        <w:t>1.</w:t>
      </w:r>
      <w:r w:rsidRPr="00452E83">
        <w:rPr>
          <w:rFonts w:ascii="Verdana" w:hAnsi="Verdana"/>
          <w:sz w:val="20"/>
          <w:szCs w:val="20"/>
        </w:rPr>
        <w:tab/>
      </w:r>
      <w:r w:rsidRPr="00452E83">
        <w:rPr>
          <w:rFonts w:ascii="Verdana" w:hAnsi="Verdana"/>
          <w:sz w:val="20"/>
          <w:szCs w:val="20"/>
        </w:rPr>
        <w:t>Introduction</w:t>
      </w:r>
      <w:bookmarkStart w:name="_p_F85052BF49DF5A488964A434DF15A257" w:id="1482"/>
      <w:bookmarkEnd w:id="1482"/>
    </w:p>
    <w:p w:rsidRPr="00452E83" w:rsidR="00921CB7" w:rsidP="00921CB7" w:rsidRDefault="00921CB7" w14:paraId="6FD8EAD7" w14:textId="77777777">
      <w:pPr>
        <w:pStyle w:val="Bodytext1"/>
        <w:rPr>
          <w:rFonts w:ascii="Verdana" w:hAnsi="Verdana"/>
          <w:sz w:val="20"/>
          <w:szCs w:val="20"/>
        </w:rPr>
      </w:pPr>
      <w:r w:rsidRPr="00452E83">
        <w:rPr>
          <w:rFonts w:ascii="Verdana" w:hAnsi="Verdana"/>
          <w:sz w:val="20"/>
          <w:szCs w:val="20"/>
        </w:rPr>
        <w:t xml:space="preserve">This appendix presents detailed procedures for the generation of a standard set of verification scores for wave forecasts produced by the Lead Centre(s) for WFV, based on gridded wave forecast fields provided by </w:t>
      </w:r>
      <w:r w:rsidRPr="00452E83">
        <w:rPr>
          <w:rFonts w:ascii="Verdana" w:hAnsi="Verdana"/>
          <w:strike/>
          <w:color w:val="FF0000"/>
          <w:sz w:val="20"/>
          <w:szCs w:val="20"/>
          <w:u w:val="dash"/>
        </w:rPr>
        <w:t>JCOMM-participating centres</w:t>
      </w:r>
      <w:r w:rsidRPr="00452E83">
        <w:rPr>
          <w:rFonts w:ascii="Verdana" w:hAnsi="Verdana"/>
          <w:sz w:val="20"/>
          <w:szCs w:val="20"/>
        </w:rPr>
        <w:t xml:space="preserve"> </w:t>
      </w:r>
      <w:r w:rsidRPr="00452E83">
        <w:rPr>
          <w:rFonts w:ascii="Verdana" w:hAnsi="Verdana"/>
          <w:color w:val="008000"/>
          <w:sz w:val="20"/>
          <w:szCs w:val="20"/>
          <w:u w:val="dash"/>
        </w:rPr>
        <w:t>WMO designated centres endorsed b</w:t>
      </w:r>
      <w:r w:rsidRPr="00452E83">
        <w:rPr>
          <w:rFonts w:ascii="Verdana" w:hAnsi="Verdana" w:eastAsia="Malgun Gothic"/>
          <w:color w:val="008000"/>
          <w:sz w:val="20"/>
          <w:szCs w:val="20"/>
          <w:u w:val="dash"/>
        </w:rPr>
        <w:t>y SERCOM/SC-MMO</w:t>
      </w:r>
      <w:r w:rsidRPr="00452E83">
        <w:rPr>
          <w:rFonts w:ascii="Verdana" w:hAnsi="Verdana" w:eastAsia="Malgun Gothic"/>
          <w:sz w:val="20"/>
          <w:szCs w:val="20"/>
        </w:rPr>
        <w:t>.</w:t>
      </w:r>
      <w:r w:rsidRPr="00452E83">
        <w:rPr>
          <w:rFonts w:ascii="Verdana" w:hAnsi="Verdana"/>
          <w:sz w:val="20"/>
          <w:szCs w:val="20"/>
        </w:rPr>
        <w:t xml:space="preserve"> The goal is to provide consistent verification information on the wave forecast products from different centres for forecasters in the ocean forecast services and to help </w:t>
      </w:r>
      <w:r w:rsidRPr="00452E83">
        <w:rPr>
          <w:rFonts w:ascii="Verdana" w:hAnsi="Verdana"/>
          <w:strike/>
          <w:color w:val="FF0000"/>
          <w:sz w:val="20"/>
          <w:szCs w:val="20"/>
          <w:u w:val="dash"/>
        </w:rPr>
        <w:t>JCOMM-participating centres</w:t>
      </w:r>
      <w:r w:rsidRPr="00452E83">
        <w:rPr>
          <w:rFonts w:ascii="Verdana" w:hAnsi="Verdana"/>
          <w:sz w:val="20"/>
          <w:szCs w:val="20"/>
        </w:rPr>
        <w:t xml:space="preserve"> </w:t>
      </w:r>
      <w:r w:rsidRPr="00452E83">
        <w:rPr>
          <w:rFonts w:ascii="Verdana" w:hAnsi="Verdana"/>
          <w:color w:val="008000"/>
          <w:sz w:val="20"/>
          <w:szCs w:val="20"/>
          <w:u w:val="dash"/>
        </w:rPr>
        <w:t>WMO designated centres endorsed b</w:t>
      </w:r>
      <w:r w:rsidRPr="00452E83">
        <w:rPr>
          <w:rFonts w:ascii="Verdana" w:hAnsi="Verdana" w:eastAsia="Malgun Gothic"/>
          <w:color w:val="008000"/>
          <w:sz w:val="20"/>
          <w:szCs w:val="20"/>
          <w:u w:val="dash"/>
        </w:rPr>
        <w:t>y SERCOM/SC-MMO</w:t>
      </w:r>
      <w:r w:rsidRPr="00452E83">
        <w:rPr>
          <w:rFonts w:ascii="Verdana" w:hAnsi="Verdana"/>
          <w:sz w:val="20"/>
          <w:szCs w:val="20"/>
        </w:rPr>
        <w:t xml:space="preserve"> compare and improve their forecasts. The Lead Centre functions, as described in 2.2.3.4, include creating and maintaining a website for wave verification information, so that potential users will benefit from a consistent presentation of the results. </w:t>
      </w:r>
      <w:bookmarkStart w:name="_p_69898A7104FAE641877539617966E17F" w:id="1483"/>
      <w:bookmarkEnd w:id="1483"/>
    </w:p>
    <w:p w:rsidRPr="00452E83" w:rsidR="00921CB7" w:rsidP="00921CB7" w:rsidRDefault="00921CB7" w14:paraId="6FD8EAD8" w14:textId="77777777">
      <w:pPr>
        <w:pStyle w:val="Bodytext1"/>
        <w:rPr>
          <w:rFonts w:ascii="Verdana" w:hAnsi="Verdana"/>
          <w:sz w:val="20"/>
          <w:szCs w:val="20"/>
        </w:rPr>
      </w:pPr>
      <w:r w:rsidRPr="00452E83">
        <w:rPr>
          <w:rFonts w:ascii="Verdana" w:hAnsi="Verdana"/>
          <w:sz w:val="20"/>
          <w:szCs w:val="20"/>
        </w:rPr>
        <w:t xml:space="preserve">The standardized verification should provide key relevant information appropriate to the state of the art in wave forecasting, ensuring a consistent verification methodology applied to forecasts from different </w:t>
      </w:r>
      <w:r w:rsidRPr="00452E83">
        <w:rPr>
          <w:rFonts w:ascii="Verdana" w:hAnsi="Verdana"/>
          <w:strike/>
          <w:color w:val="FF0000"/>
          <w:sz w:val="20"/>
          <w:szCs w:val="20"/>
          <w:u w:val="dash"/>
        </w:rPr>
        <w:t xml:space="preserve">JCOMM-participating centres </w:t>
      </w:r>
      <w:r w:rsidRPr="00452E83">
        <w:rPr>
          <w:rFonts w:ascii="Verdana" w:hAnsi="Verdana"/>
          <w:color w:val="008000"/>
          <w:sz w:val="20"/>
          <w:szCs w:val="20"/>
          <w:u w:val="dash"/>
        </w:rPr>
        <w:t>WMO designated centres endorsed b</w:t>
      </w:r>
      <w:r w:rsidRPr="00452E83">
        <w:rPr>
          <w:rFonts w:ascii="Verdana" w:hAnsi="Verdana" w:eastAsia="Malgun Gothic"/>
          <w:color w:val="008000"/>
          <w:sz w:val="20"/>
          <w:szCs w:val="20"/>
          <w:u w:val="dash"/>
        </w:rPr>
        <w:t>y SERCOM/SC-MMO</w:t>
      </w:r>
      <w:r w:rsidRPr="00452E83">
        <w:rPr>
          <w:rFonts w:ascii="Verdana" w:hAnsi="Verdana"/>
          <w:sz w:val="20"/>
          <w:szCs w:val="20"/>
        </w:rPr>
        <w:t>, and the use of a common set of observations.</w:t>
      </w:r>
      <w:bookmarkStart w:name="_p_B25549C9B23CBB43A9320786CFFF3E1A" w:id="1484"/>
      <w:bookmarkEnd w:id="1484"/>
    </w:p>
    <w:p w:rsidRPr="00452E83" w:rsidR="00921CB7" w:rsidP="00921CB7" w:rsidRDefault="00921CB7" w14:paraId="6FD8EAD9" w14:textId="77777777">
      <w:pPr>
        <w:pStyle w:val="Heading2NOToC"/>
        <w:rPr>
          <w:rFonts w:ascii="Verdana" w:hAnsi="Verdana"/>
          <w:sz w:val="20"/>
          <w:szCs w:val="20"/>
        </w:rPr>
      </w:pPr>
      <w:r w:rsidRPr="00452E83">
        <w:rPr>
          <w:rFonts w:ascii="Verdana" w:hAnsi="Verdana"/>
          <w:sz w:val="20"/>
          <w:szCs w:val="20"/>
        </w:rPr>
        <w:t>2.</w:t>
      </w:r>
      <w:r w:rsidRPr="00452E83">
        <w:rPr>
          <w:rFonts w:ascii="Verdana" w:hAnsi="Verdana"/>
          <w:sz w:val="20"/>
          <w:szCs w:val="20"/>
        </w:rPr>
        <w:tab/>
      </w:r>
      <w:r w:rsidRPr="00452E83">
        <w:rPr>
          <w:rFonts w:ascii="Verdana" w:hAnsi="Verdana"/>
          <w:sz w:val="20"/>
          <w:szCs w:val="20"/>
        </w:rPr>
        <w:t>Parameters</w:t>
      </w:r>
      <w:bookmarkStart w:name="_p_4FD24F12A193D0448BE9E5D9E1C3CAB4" w:id="1485"/>
      <w:bookmarkEnd w:id="1485"/>
    </w:p>
    <w:p w:rsidRPr="00452E83" w:rsidR="00921CB7" w:rsidP="00921CB7" w:rsidRDefault="00921CB7" w14:paraId="6FD8EADA" w14:textId="77777777">
      <w:pPr>
        <w:pStyle w:val="Bodytext1"/>
        <w:rPr>
          <w:rFonts w:ascii="Verdana" w:hAnsi="Verdana"/>
          <w:sz w:val="20"/>
          <w:szCs w:val="20"/>
        </w:rPr>
      </w:pPr>
      <w:r w:rsidRPr="00452E83">
        <w:rPr>
          <w:rFonts w:ascii="Verdana" w:hAnsi="Verdana"/>
          <w:sz w:val="20"/>
          <w:szCs w:val="20"/>
        </w:rPr>
        <w:t>Atmospheric forcing:</w:t>
      </w:r>
      <w:bookmarkStart w:name="_p_57EE243D92A9DF42BD5D35F3ADC56E90" w:id="1486"/>
      <w:bookmarkEnd w:id="1486"/>
    </w:p>
    <w:p w:rsidRPr="00452E83" w:rsidR="00921CB7" w:rsidP="000E07FB" w:rsidRDefault="00921CB7" w14:paraId="6FD8EADB"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10-metre wind speed u and v components (10-metre u, 10-metre v).</w:t>
      </w:r>
      <w:bookmarkStart w:name="_p_80E061C89BD54C418CEE4C64C1015ECE" w:id="1487"/>
      <w:bookmarkEnd w:id="1487"/>
    </w:p>
    <w:p w:rsidRPr="00452E83" w:rsidR="00921CB7" w:rsidP="00921CB7" w:rsidRDefault="00921CB7" w14:paraId="6FD8EADC" w14:textId="77777777">
      <w:pPr>
        <w:pStyle w:val="Bodytext1"/>
        <w:rPr>
          <w:rFonts w:ascii="Verdana" w:hAnsi="Verdana"/>
          <w:sz w:val="20"/>
          <w:szCs w:val="20"/>
        </w:rPr>
      </w:pPr>
      <w:r w:rsidRPr="00452E83">
        <w:rPr>
          <w:rFonts w:ascii="Verdana" w:hAnsi="Verdana"/>
          <w:sz w:val="20"/>
          <w:szCs w:val="20"/>
        </w:rPr>
        <w:t>Wave fields:</w:t>
      </w:r>
      <w:bookmarkStart w:name="_p_9A40D3BE55757C4991EB530894D36024" w:id="1488"/>
      <w:bookmarkEnd w:id="1488"/>
    </w:p>
    <w:p w:rsidRPr="00452E83" w:rsidR="00921CB7" w:rsidP="000E07FB" w:rsidRDefault="00921CB7" w14:paraId="6FD8EADD" w14:textId="77777777">
      <w:pPr>
        <w:pStyle w:val="Indent1NOspaceafter"/>
        <w:tabs>
          <w:tab w:val="clear" w:pos="480"/>
        </w:tabs>
        <w:ind w:left="567" w:hanging="567"/>
        <w:rPr>
          <w:szCs w:val="20"/>
        </w:rPr>
      </w:pPr>
      <w:r w:rsidRPr="00452E83">
        <w:rPr>
          <w:szCs w:val="20"/>
        </w:rPr>
        <w:t>–</w:t>
      </w:r>
      <w:r w:rsidRPr="00452E83">
        <w:rPr>
          <w:szCs w:val="20"/>
        </w:rPr>
        <w:tab/>
      </w:r>
      <w:r w:rsidRPr="00452E83">
        <w:rPr>
          <w:szCs w:val="20"/>
        </w:rPr>
        <w:t>Significant wave height;</w:t>
      </w:r>
      <w:bookmarkStart w:name="_p_0C7901CCDD0AA14C9C67B4C17C959270" w:id="1489"/>
      <w:bookmarkEnd w:id="1489"/>
    </w:p>
    <w:p w:rsidRPr="00452E83" w:rsidR="00921CB7" w:rsidP="000E07FB" w:rsidRDefault="00921CB7" w14:paraId="6FD8EADE" w14:textId="77777777">
      <w:pPr>
        <w:pStyle w:val="Indent1NOspaceafter"/>
        <w:tabs>
          <w:tab w:val="clear" w:pos="480"/>
        </w:tabs>
        <w:ind w:left="567" w:hanging="567"/>
        <w:rPr>
          <w:szCs w:val="20"/>
        </w:rPr>
      </w:pPr>
      <w:r w:rsidRPr="00452E83">
        <w:rPr>
          <w:szCs w:val="20"/>
        </w:rPr>
        <w:t>–</w:t>
      </w:r>
      <w:r w:rsidRPr="00452E83">
        <w:rPr>
          <w:szCs w:val="20"/>
        </w:rPr>
        <w:tab/>
      </w:r>
      <w:r w:rsidRPr="00452E83">
        <w:rPr>
          <w:szCs w:val="20"/>
        </w:rPr>
        <w:t>Peak period;</w:t>
      </w:r>
      <w:bookmarkStart w:name="_p_97EB4254608FFF46A2CC713ACFD07758" w:id="1490"/>
      <w:bookmarkEnd w:id="1490"/>
    </w:p>
    <w:p w:rsidRPr="00452E83" w:rsidR="00921CB7" w:rsidP="000E07FB" w:rsidRDefault="00921CB7" w14:paraId="6FD8EADF" w14:textId="77777777">
      <w:pPr>
        <w:pStyle w:val="Indent1NOspaceafter"/>
        <w:tabs>
          <w:tab w:val="clear" w:pos="480"/>
        </w:tabs>
        <w:ind w:left="567" w:hanging="567"/>
        <w:rPr>
          <w:szCs w:val="20"/>
        </w:rPr>
      </w:pPr>
      <w:r w:rsidRPr="00452E83">
        <w:rPr>
          <w:szCs w:val="20"/>
        </w:rPr>
        <w:t>–</w:t>
      </w:r>
      <w:r w:rsidRPr="00452E83">
        <w:rPr>
          <w:szCs w:val="20"/>
        </w:rPr>
        <w:tab/>
      </w:r>
      <w:r w:rsidRPr="00452E83">
        <w:rPr>
          <w:szCs w:val="20"/>
        </w:rPr>
        <w:t>Mean wave period based on the second moment of the frequency spectrum;</w:t>
      </w:r>
      <w:bookmarkStart w:name="_p_618AA5C60AE45A438F2ACB80BC423F5B" w:id="1491"/>
      <w:bookmarkEnd w:id="1491"/>
    </w:p>
    <w:p w:rsidRPr="00452E83" w:rsidR="00921CB7" w:rsidP="000E07FB" w:rsidRDefault="00921CB7" w14:paraId="6FD8EAE0" w14:textId="77777777">
      <w:pPr>
        <w:pStyle w:val="Indent1"/>
        <w:tabs>
          <w:tab w:val="clear" w:pos="480"/>
        </w:tabs>
        <w:ind w:left="567" w:hanging="567"/>
        <w:rPr>
          <w:szCs w:val="20"/>
        </w:rPr>
      </w:pPr>
      <w:r w:rsidRPr="00452E83">
        <w:rPr>
          <w:szCs w:val="20"/>
        </w:rPr>
        <w:t>–</w:t>
      </w:r>
      <w:r w:rsidRPr="00452E83">
        <w:rPr>
          <w:szCs w:val="20"/>
        </w:rPr>
        <w:tab/>
      </w:r>
      <w:r w:rsidRPr="00452E83">
        <w:rPr>
          <w:szCs w:val="20"/>
        </w:rPr>
        <w:t>Mean wave direction.</w:t>
      </w:r>
      <w:bookmarkStart w:name="_p_4DB7377D1BEDA448A91EDBDABBD9D09B" w:id="1492"/>
      <w:bookmarkEnd w:id="1492"/>
    </w:p>
    <w:p w:rsidRPr="00452E83" w:rsidR="00921CB7" w:rsidP="00921CB7" w:rsidRDefault="00921CB7" w14:paraId="6FD8EAE1" w14:textId="77777777">
      <w:pPr>
        <w:pStyle w:val="Heading2NOToC"/>
        <w:rPr>
          <w:rFonts w:ascii="Verdana" w:hAnsi="Verdana"/>
          <w:sz w:val="20"/>
          <w:szCs w:val="20"/>
        </w:rPr>
      </w:pPr>
      <w:r w:rsidRPr="00452E83">
        <w:rPr>
          <w:rFonts w:ascii="Verdana" w:hAnsi="Verdana"/>
          <w:sz w:val="20"/>
          <w:szCs w:val="20"/>
        </w:rPr>
        <w:t>3.</w:t>
      </w:r>
      <w:r w:rsidRPr="00452E83">
        <w:rPr>
          <w:rFonts w:ascii="Verdana" w:hAnsi="Verdana"/>
          <w:sz w:val="20"/>
          <w:szCs w:val="20"/>
        </w:rPr>
        <w:tab/>
      </w:r>
      <w:r w:rsidRPr="00452E83">
        <w:rPr>
          <w:rFonts w:ascii="Verdana" w:hAnsi="Verdana"/>
          <w:sz w:val="20"/>
          <w:szCs w:val="20"/>
        </w:rPr>
        <w:t>Forecast times</w:t>
      </w:r>
      <w:bookmarkStart w:name="_p_E351A13ACB72F44EA131FAD9D054FB9E" w:id="1493"/>
      <w:bookmarkEnd w:id="1493"/>
    </w:p>
    <w:p w:rsidRPr="00452E83" w:rsidR="00921CB7" w:rsidP="00921CB7" w:rsidRDefault="00921CB7" w14:paraId="6FD8EAE2" w14:textId="77777777">
      <w:pPr>
        <w:pStyle w:val="Bodytext1"/>
        <w:rPr>
          <w:rFonts w:ascii="Verdana" w:hAnsi="Verdana"/>
          <w:sz w:val="20"/>
          <w:szCs w:val="20"/>
        </w:rPr>
      </w:pPr>
      <w:r w:rsidRPr="00452E83">
        <w:rPr>
          <w:rFonts w:ascii="Verdana" w:hAnsi="Verdana"/>
          <w:sz w:val="20"/>
          <w:szCs w:val="20"/>
        </w:rPr>
        <w:t>If available, forecasts from 0000, 0600, 1200 and 1800 UTC should be provided.</w:t>
      </w:r>
      <w:bookmarkStart w:name="_p_D9E39A5C501F4F47AFA7255804FBF20B" w:id="1494"/>
      <w:bookmarkEnd w:id="1494"/>
    </w:p>
    <w:p w:rsidRPr="00452E83" w:rsidR="00921CB7" w:rsidP="00921CB7" w:rsidRDefault="00921CB7" w14:paraId="6FD8EAE3" w14:textId="77777777">
      <w:pPr>
        <w:pStyle w:val="Heading2NOToC"/>
        <w:rPr>
          <w:rFonts w:ascii="Verdana" w:hAnsi="Verdana"/>
          <w:sz w:val="20"/>
          <w:szCs w:val="20"/>
        </w:rPr>
      </w:pPr>
      <w:r w:rsidRPr="00452E83">
        <w:rPr>
          <w:rFonts w:ascii="Verdana" w:hAnsi="Verdana"/>
          <w:sz w:val="20"/>
          <w:szCs w:val="20"/>
        </w:rPr>
        <w:t>4.</w:t>
      </w:r>
      <w:r w:rsidRPr="00452E83">
        <w:rPr>
          <w:rFonts w:ascii="Verdana" w:hAnsi="Verdana"/>
          <w:sz w:val="20"/>
          <w:szCs w:val="20"/>
        </w:rPr>
        <w:tab/>
      </w:r>
      <w:r w:rsidRPr="00452E83">
        <w:rPr>
          <w:rFonts w:ascii="Verdana" w:hAnsi="Verdana"/>
          <w:sz w:val="20"/>
          <w:szCs w:val="20"/>
        </w:rPr>
        <w:t>Forecast steps</w:t>
      </w:r>
      <w:bookmarkStart w:name="_p_6503C351BD45FB478232C9630F9D7B7B" w:id="1495"/>
      <w:bookmarkEnd w:id="1495"/>
    </w:p>
    <w:p w:rsidRPr="00452E83" w:rsidR="00921CB7" w:rsidP="00921CB7" w:rsidRDefault="00921CB7" w14:paraId="6FD8EAE4" w14:textId="77777777">
      <w:pPr>
        <w:pStyle w:val="Bodytext1"/>
        <w:rPr>
          <w:rFonts w:ascii="Verdana" w:hAnsi="Verdana"/>
          <w:sz w:val="20"/>
          <w:szCs w:val="20"/>
        </w:rPr>
      </w:pPr>
      <w:r w:rsidRPr="00452E83">
        <w:rPr>
          <w:rFonts w:ascii="Verdana" w:hAnsi="Verdana"/>
          <w:sz w:val="20"/>
          <w:szCs w:val="20"/>
        </w:rPr>
        <w:t>In as fine temporal granularity as available but at least every six hours to the end of the forecast range.</w:t>
      </w:r>
      <w:bookmarkStart w:name="_p_92205C80C5BF8649A715590D0D876C57" w:id="1496"/>
      <w:bookmarkEnd w:id="1496"/>
    </w:p>
    <w:p w:rsidRPr="00452E83" w:rsidR="00921CB7" w:rsidP="00921CB7" w:rsidRDefault="00921CB7" w14:paraId="6FD8EAE5" w14:textId="77777777">
      <w:pPr>
        <w:pStyle w:val="Heading2NOToC"/>
        <w:rPr>
          <w:rFonts w:ascii="Verdana" w:hAnsi="Verdana"/>
          <w:sz w:val="20"/>
          <w:szCs w:val="20"/>
        </w:rPr>
      </w:pPr>
      <w:r w:rsidRPr="00452E83">
        <w:rPr>
          <w:rFonts w:ascii="Verdana" w:hAnsi="Verdana"/>
          <w:sz w:val="20"/>
          <w:szCs w:val="20"/>
        </w:rPr>
        <w:t>5.</w:t>
      </w:r>
      <w:r w:rsidRPr="00452E83">
        <w:rPr>
          <w:rFonts w:ascii="Verdana" w:hAnsi="Verdana"/>
          <w:sz w:val="20"/>
          <w:szCs w:val="20"/>
        </w:rPr>
        <w:tab/>
      </w:r>
      <w:r w:rsidRPr="00452E83">
        <w:rPr>
          <w:rFonts w:ascii="Verdana" w:hAnsi="Verdana"/>
          <w:sz w:val="20"/>
          <w:szCs w:val="20"/>
        </w:rPr>
        <w:t>Verifying observations</w:t>
      </w:r>
      <w:bookmarkStart w:name="_p_B695A7D5813E8D42BF5829D27A11B642" w:id="1497"/>
      <w:bookmarkEnd w:id="1497"/>
    </w:p>
    <w:p w:rsidRPr="00452E83" w:rsidR="00921CB7" w:rsidP="00921CB7" w:rsidRDefault="00921CB7" w14:paraId="6FD8EAE6" w14:textId="77777777">
      <w:pPr>
        <w:pStyle w:val="Bodytext1"/>
        <w:rPr>
          <w:rFonts w:ascii="Verdana" w:hAnsi="Verdana"/>
          <w:sz w:val="20"/>
          <w:szCs w:val="20"/>
        </w:rPr>
      </w:pPr>
      <w:r w:rsidRPr="00452E83">
        <w:rPr>
          <w:rFonts w:ascii="Verdana" w:hAnsi="Verdana"/>
          <w:sz w:val="20"/>
          <w:szCs w:val="20"/>
        </w:rPr>
        <w:t xml:space="preserve">Forecasts of the above parameters will be evaluated against in situ observations from buoys and platforms available at the Lead Centre(s) for WFV. If additional in situ observations become available over time they will be added following a careful selection and quality control. </w:t>
      </w:r>
      <w:r w:rsidRPr="00452E83">
        <w:rPr>
          <w:rFonts w:ascii="Verdana" w:hAnsi="Verdana"/>
          <w:strike/>
          <w:color w:val="FF0000"/>
          <w:sz w:val="20"/>
          <w:szCs w:val="20"/>
          <w:u w:val="dash"/>
        </w:rPr>
        <w:t xml:space="preserve">JCOMM-participating centres </w:t>
      </w:r>
      <w:r w:rsidRPr="00452E83">
        <w:rPr>
          <w:rFonts w:ascii="Verdana" w:hAnsi="Verdana"/>
          <w:color w:val="008000"/>
          <w:sz w:val="20"/>
          <w:szCs w:val="20"/>
          <w:u w:val="dash"/>
        </w:rPr>
        <w:t>WMO designated centres endorsed b</w:t>
      </w:r>
      <w:r w:rsidRPr="00452E83">
        <w:rPr>
          <w:rFonts w:ascii="Verdana" w:hAnsi="Verdana" w:eastAsia="Malgun Gothic"/>
          <w:color w:val="008000"/>
          <w:sz w:val="20"/>
          <w:szCs w:val="20"/>
          <w:u w:val="dash"/>
        </w:rPr>
        <w:t>y SERCOM/SC-MMO</w:t>
      </w:r>
      <w:r w:rsidRPr="00452E83">
        <w:rPr>
          <w:rFonts w:ascii="Verdana" w:hAnsi="Verdana"/>
          <w:sz w:val="20"/>
          <w:szCs w:val="20"/>
        </w:rPr>
        <w:t xml:space="preserve"> are encouraged to promote the exchange of in situ wind and wave observations.</w:t>
      </w:r>
      <w:bookmarkStart w:name="_p_2CF946C15466EA48881420925B460A9D" w:id="1498"/>
      <w:bookmarkEnd w:id="1498"/>
    </w:p>
    <w:p w:rsidRPr="00452E83" w:rsidR="00921CB7" w:rsidP="00921CB7" w:rsidRDefault="00921CB7" w14:paraId="6FD8EAE7" w14:textId="77777777">
      <w:pPr>
        <w:pStyle w:val="Heading2NOToC"/>
        <w:rPr>
          <w:rFonts w:ascii="Verdana" w:hAnsi="Verdana"/>
          <w:sz w:val="20"/>
          <w:szCs w:val="20"/>
        </w:rPr>
      </w:pPr>
      <w:r w:rsidRPr="00452E83">
        <w:rPr>
          <w:rFonts w:ascii="Verdana" w:hAnsi="Verdana"/>
          <w:sz w:val="20"/>
          <w:szCs w:val="20"/>
        </w:rPr>
        <w:t>6.</w:t>
      </w:r>
      <w:r w:rsidRPr="00452E83">
        <w:rPr>
          <w:rFonts w:ascii="Verdana" w:hAnsi="Verdana"/>
          <w:sz w:val="20"/>
          <w:szCs w:val="20"/>
        </w:rPr>
        <w:tab/>
      </w:r>
      <w:r w:rsidRPr="00452E83">
        <w:rPr>
          <w:rFonts w:ascii="Verdana" w:hAnsi="Verdana"/>
          <w:sz w:val="20"/>
          <w:szCs w:val="20"/>
        </w:rPr>
        <w:t>Interpolation</w:t>
      </w:r>
      <w:bookmarkStart w:name="_p_8012D1F1EE266148AE34682208CC395C" w:id="1499"/>
      <w:bookmarkEnd w:id="1499"/>
    </w:p>
    <w:p w:rsidRPr="00452E83" w:rsidR="00921CB7" w:rsidP="00921CB7" w:rsidRDefault="00921CB7" w14:paraId="6FD8EAE8"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Verification shall be made using the nearest native model ocean grid point to the observation location.</w:t>
      </w:r>
      <w:bookmarkStart w:name="_p_9FB32C4C8B01B94DB26E514632A72881" w:id="1500"/>
      <w:bookmarkEnd w:id="1500"/>
    </w:p>
    <w:p w:rsidRPr="00452E83" w:rsidR="00921CB7" w:rsidP="00921CB7" w:rsidRDefault="00921CB7" w14:paraId="6FD8EAE9" w14:textId="77777777">
      <w:pPr>
        <w:pStyle w:val="Heading2NOToC"/>
        <w:rPr>
          <w:rFonts w:ascii="Verdana" w:hAnsi="Verdana"/>
          <w:sz w:val="20"/>
          <w:szCs w:val="20"/>
        </w:rPr>
      </w:pPr>
      <w:r w:rsidRPr="00452E83">
        <w:rPr>
          <w:rFonts w:ascii="Verdana" w:hAnsi="Verdana"/>
          <w:sz w:val="20"/>
          <w:szCs w:val="20"/>
        </w:rPr>
        <w:t>7.</w:t>
      </w:r>
      <w:r w:rsidRPr="00452E83">
        <w:rPr>
          <w:rFonts w:ascii="Verdana" w:hAnsi="Verdana"/>
          <w:sz w:val="20"/>
          <w:szCs w:val="20"/>
        </w:rPr>
        <w:tab/>
      </w:r>
      <w:r w:rsidRPr="00452E83">
        <w:rPr>
          <w:rFonts w:ascii="Verdana" w:hAnsi="Verdana"/>
          <w:sz w:val="20"/>
          <w:szCs w:val="20"/>
        </w:rPr>
        <w:t>Scores</w:t>
      </w:r>
      <w:bookmarkStart w:name="_p_5E947016A3BF104A82ABF7B1FBE44534" w:id="1501"/>
      <w:bookmarkEnd w:id="1501"/>
    </w:p>
    <w:p w:rsidRPr="00452E83" w:rsidR="00921CB7" w:rsidP="00921CB7" w:rsidRDefault="00921CB7" w14:paraId="6FD8EAEA" w14:textId="77777777">
      <w:pPr>
        <w:pStyle w:val="Bodytextsemibold"/>
        <w:rPr>
          <w:rFonts w:ascii="Verdana" w:hAnsi="Verdana"/>
          <w:b w:val="0"/>
          <w:bCs/>
          <w:color w:val="000000" w:themeColor="text1"/>
          <w:sz w:val="20"/>
          <w:szCs w:val="20"/>
        </w:rPr>
      </w:pPr>
      <w:r w:rsidRPr="00452E83">
        <w:rPr>
          <w:rFonts w:ascii="Verdana" w:hAnsi="Verdana"/>
          <w:b w:val="0"/>
          <w:bCs/>
          <w:color w:val="000000" w:themeColor="text1"/>
          <w:sz w:val="20"/>
          <w:szCs w:val="20"/>
        </w:rPr>
        <w:t>The following scores shall be calculated for all parameters against observations:</w:t>
      </w:r>
      <w:bookmarkStart w:name="_p_23F196C1FC04954C839269325C47E194" w:id="1502"/>
      <w:bookmarkEnd w:id="1502"/>
    </w:p>
    <w:p w:rsidRPr="00452E83" w:rsidR="00921CB7" w:rsidP="00EE19D9" w:rsidRDefault="00921CB7" w14:paraId="6FD8EAEB"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Mean error;</w:t>
      </w:r>
      <w:bookmarkStart w:name="_p_7CA3D35C09A54A47811ACEF1AAC89A84" w:id="1503"/>
      <w:bookmarkEnd w:id="1503"/>
    </w:p>
    <w:p w:rsidRPr="00452E83" w:rsidR="00921CB7" w:rsidP="00EE19D9" w:rsidRDefault="00921CB7" w14:paraId="6FD8EAEC"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RMSE;</w:t>
      </w:r>
      <w:bookmarkStart w:name="_p_F00AFC744F6428459DED4465092D0B39" w:id="1504"/>
      <w:bookmarkEnd w:id="1504"/>
    </w:p>
    <w:p w:rsidRPr="00452E83" w:rsidR="00921CB7" w:rsidP="00EE19D9" w:rsidRDefault="00921CB7" w14:paraId="6FD8EAED"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Error standard deviation;</w:t>
      </w:r>
      <w:bookmarkStart w:name="_p_49D5A58287A2864C964D05B66D3E58CA" w:id="1505"/>
      <w:bookmarkEnd w:id="1505"/>
    </w:p>
    <w:p w:rsidRPr="00452E83" w:rsidR="00921CB7" w:rsidP="00EE19D9" w:rsidRDefault="00921CB7" w14:paraId="6FD8EAEE" w14:textId="77777777">
      <w:pPr>
        <w:pStyle w:val="Indent1semiboldNOspaceafter"/>
        <w:tabs>
          <w:tab w:val="clear" w:pos="480"/>
        </w:tabs>
        <w:ind w:left="567" w:hanging="567"/>
        <w:rPr>
          <w:rFonts w:ascii="Verdana" w:hAnsi="Verdana"/>
          <w:b w:val="0"/>
          <w:bCs/>
          <w:color w:val="000000" w:themeColor="text1"/>
          <w:sz w:val="20"/>
          <w:szCs w:val="20"/>
        </w:rPr>
      </w:pPr>
      <w:r w:rsidRPr="00452E83">
        <w:rPr>
          <w:rFonts w:ascii="Verdana" w:hAnsi="Verdana"/>
          <w:b w:val="0"/>
          <w:bCs/>
          <w:color w:val="000000" w:themeColor="text1"/>
          <w:sz w:val="20"/>
          <w:szCs w:val="20"/>
        </w:rPr>
        <w:t>–</w:t>
      </w:r>
      <w:r w:rsidRPr="00452E83">
        <w:rPr>
          <w:rFonts w:ascii="Verdana" w:hAnsi="Verdana"/>
          <w:b w:val="0"/>
          <w:bCs/>
          <w:color w:val="000000" w:themeColor="text1"/>
          <w:sz w:val="20"/>
          <w:szCs w:val="20"/>
        </w:rPr>
        <w:tab/>
      </w:r>
      <w:r w:rsidRPr="00452E83">
        <w:rPr>
          <w:rFonts w:ascii="Verdana" w:hAnsi="Verdana"/>
          <w:b w:val="0"/>
          <w:bCs/>
          <w:color w:val="000000" w:themeColor="text1"/>
          <w:sz w:val="20"/>
          <w:szCs w:val="20"/>
        </w:rPr>
        <w:t>Scatter index (error standard deviation normalized by observed mean);</w:t>
      </w:r>
      <w:bookmarkStart w:name="_p_CDB8F8AB30A4A74A90CFAAA000DB8B5C" w:id="1506"/>
      <w:bookmarkEnd w:id="1506"/>
    </w:p>
    <w:p w:rsidRPr="00466285" w:rsidR="00921CB7" w:rsidP="00EE19D9" w:rsidRDefault="00921CB7" w14:paraId="6FD8EAEF" w14:textId="77777777">
      <w:pPr>
        <w:pStyle w:val="Indent1semiboldNOspaceafter"/>
        <w:tabs>
          <w:tab w:val="clear" w:pos="480"/>
        </w:tabs>
        <w:ind w:left="567" w:hanging="567"/>
        <w:rPr>
          <w:rFonts w:ascii="Verdana" w:hAnsi="Verdana"/>
          <w:b w:val="0"/>
          <w:bCs/>
          <w:color w:val="000000" w:themeColor="text1"/>
          <w:sz w:val="20"/>
          <w:szCs w:val="20"/>
          <w:lang w:val="fr-CH"/>
        </w:rPr>
      </w:pPr>
      <w:r w:rsidRPr="00466285">
        <w:rPr>
          <w:rFonts w:ascii="Verdana" w:hAnsi="Verdana"/>
          <w:b w:val="0"/>
          <w:bCs/>
          <w:color w:val="000000" w:themeColor="text1"/>
          <w:sz w:val="20"/>
          <w:szCs w:val="20"/>
          <w:lang w:val="fr-CH"/>
        </w:rPr>
        <w:t>–</w:t>
      </w:r>
      <w:r w:rsidRPr="00466285">
        <w:rPr>
          <w:rFonts w:ascii="Verdana" w:hAnsi="Verdana"/>
          <w:b w:val="0"/>
          <w:bCs/>
          <w:color w:val="000000" w:themeColor="text1"/>
          <w:sz w:val="20"/>
          <w:szCs w:val="20"/>
          <w:lang w:val="fr-CH"/>
        </w:rPr>
        <w:tab/>
      </w:r>
      <w:proofErr w:type="spellStart"/>
      <w:r w:rsidRPr="00466285">
        <w:rPr>
          <w:rFonts w:ascii="Verdana" w:hAnsi="Verdana"/>
          <w:b w:val="0"/>
          <w:bCs/>
          <w:color w:val="000000" w:themeColor="text1"/>
          <w:sz w:val="20"/>
          <w:szCs w:val="20"/>
          <w:lang w:val="fr-CH"/>
        </w:rPr>
        <w:t>Symmetric</w:t>
      </w:r>
      <w:proofErr w:type="spellEnd"/>
      <w:r w:rsidRPr="00466285">
        <w:rPr>
          <w:rFonts w:ascii="Verdana" w:hAnsi="Verdana"/>
          <w:b w:val="0"/>
          <w:bCs/>
          <w:color w:val="000000" w:themeColor="text1"/>
          <w:sz w:val="20"/>
          <w:szCs w:val="20"/>
          <w:lang w:val="fr-CH"/>
        </w:rPr>
        <w:t xml:space="preserve"> </w:t>
      </w:r>
      <w:proofErr w:type="spellStart"/>
      <w:r w:rsidRPr="00466285">
        <w:rPr>
          <w:rFonts w:ascii="Verdana" w:hAnsi="Verdana"/>
          <w:b w:val="0"/>
          <w:bCs/>
          <w:color w:val="000000" w:themeColor="text1"/>
          <w:sz w:val="20"/>
          <w:szCs w:val="20"/>
          <w:lang w:val="fr-CH"/>
        </w:rPr>
        <w:t>slope</w:t>
      </w:r>
      <w:proofErr w:type="spellEnd"/>
      <w:r w:rsidRPr="00466285">
        <w:rPr>
          <w:rFonts w:ascii="Verdana" w:hAnsi="Verdana"/>
          <w:b w:val="0"/>
          <w:bCs/>
          <w:color w:val="000000" w:themeColor="text1"/>
          <w:sz w:val="20"/>
          <w:szCs w:val="20"/>
          <w:lang w:val="fr-CH"/>
        </w:rPr>
        <w:t xml:space="preserve"> (variance ratio);</w:t>
      </w:r>
      <w:bookmarkStart w:name="_p_3AE7A6FC6F6B9940B888AA5E7D79D3DE" w:id="1507"/>
      <w:bookmarkEnd w:id="1507"/>
    </w:p>
    <w:p w:rsidRPr="00452E83" w:rsidR="00921CB7" w:rsidP="00EE19D9" w:rsidRDefault="00921CB7" w14:paraId="6FD8EAF0" w14:textId="77777777">
      <w:pPr>
        <w:pStyle w:val="Indent1semibold"/>
        <w:tabs>
          <w:tab w:val="clear" w:pos="480"/>
        </w:tabs>
        <w:ind w:left="567" w:hanging="567"/>
        <w:rPr>
          <w:b w:val="0"/>
          <w:bCs/>
          <w:color w:val="000000" w:themeColor="text1"/>
          <w:szCs w:val="20"/>
          <w:lang w:val="fr-FR"/>
        </w:rPr>
      </w:pPr>
      <w:r w:rsidRPr="00452E83">
        <w:rPr>
          <w:b w:val="0"/>
          <w:bCs/>
          <w:color w:val="000000" w:themeColor="text1"/>
          <w:szCs w:val="20"/>
          <w:lang w:val="fr-FR"/>
        </w:rPr>
        <w:t>–</w:t>
      </w:r>
      <w:r w:rsidRPr="00452E83">
        <w:rPr>
          <w:b w:val="0"/>
          <w:bCs/>
          <w:color w:val="000000" w:themeColor="text1"/>
          <w:szCs w:val="20"/>
          <w:lang w:val="fr-FR"/>
        </w:rPr>
        <w:tab/>
      </w:r>
      <w:r w:rsidRPr="00452E83">
        <w:rPr>
          <w:b w:val="0"/>
          <w:bCs/>
          <w:color w:val="000000" w:themeColor="text1"/>
          <w:szCs w:val="20"/>
          <w:lang w:val="fr-FR"/>
        </w:rPr>
        <w:t>Quantile-quantile plots.</w:t>
      </w:r>
      <w:bookmarkStart w:name="_p_C809ECA143467743965324A3FA4BE8B7" w:id="1508"/>
      <w:bookmarkEnd w:id="1508"/>
    </w:p>
    <w:p w:rsidRPr="00452E83" w:rsidR="00921CB7" w:rsidP="00921CB7" w:rsidRDefault="00921CB7" w14:paraId="6FD8EAF1" w14:textId="77777777">
      <w:pPr>
        <w:pStyle w:val="Heading2NOToC"/>
        <w:rPr>
          <w:rFonts w:ascii="Verdana" w:hAnsi="Verdana"/>
          <w:sz w:val="20"/>
          <w:szCs w:val="20"/>
        </w:rPr>
      </w:pPr>
      <w:r w:rsidRPr="00452E83">
        <w:rPr>
          <w:rFonts w:ascii="Verdana" w:hAnsi="Verdana"/>
          <w:sz w:val="20"/>
          <w:szCs w:val="20"/>
        </w:rPr>
        <w:t>8.</w:t>
      </w:r>
      <w:r w:rsidRPr="00452E83">
        <w:rPr>
          <w:rFonts w:ascii="Verdana" w:hAnsi="Verdana"/>
          <w:sz w:val="20"/>
          <w:szCs w:val="20"/>
        </w:rPr>
        <w:tab/>
      </w:r>
      <w:r w:rsidRPr="00452E83">
        <w:rPr>
          <w:rFonts w:ascii="Verdana" w:hAnsi="Verdana"/>
          <w:sz w:val="20"/>
          <w:szCs w:val="20"/>
        </w:rPr>
        <w:t>Exchange of forecast fields</w:t>
      </w:r>
      <w:bookmarkStart w:name="_p_EAA96929631AD64E9ECCF38F74C48F01" w:id="1509"/>
      <w:bookmarkEnd w:id="1509"/>
    </w:p>
    <w:p w:rsidRPr="00452E83" w:rsidR="00921CB7" w:rsidP="00921CB7" w:rsidRDefault="00921CB7" w14:paraId="6FD8EAF2" w14:textId="77777777">
      <w:pPr>
        <w:pStyle w:val="Bodytext1"/>
        <w:rPr>
          <w:rFonts w:ascii="Verdana" w:hAnsi="Verdana"/>
          <w:sz w:val="20"/>
          <w:szCs w:val="20"/>
        </w:rPr>
      </w:pPr>
      <w:r w:rsidRPr="00452E83">
        <w:rPr>
          <w:rStyle w:val="Semibold"/>
          <w:rFonts w:ascii="Verdana" w:hAnsi="Verdana"/>
          <w:b w:val="0"/>
          <w:bCs/>
          <w:color w:val="000000" w:themeColor="text1"/>
          <w:sz w:val="20"/>
          <w:szCs w:val="20"/>
        </w:rPr>
        <w:t xml:space="preserve">Each </w:t>
      </w:r>
      <w:r w:rsidRPr="00452E83">
        <w:rPr>
          <w:rStyle w:val="Semibold"/>
          <w:rFonts w:ascii="Verdana" w:hAnsi="Verdana"/>
          <w:b w:val="0"/>
          <w:bCs/>
          <w:strike/>
          <w:color w:val="FF0000"/>
          <w:sz w:val="20"/>
          <w:szCs w:val="20"/>
          <w:u w:val="dash"/>
        </w:rPr>
        <w:t>JCOMM-participating centre</w:t>
      </w:r>
      <w:r w:rsidRPr="00452E83">
        <w:rPr>
          <w:rStyle w:val="Semibold"/>
          <w:rFonts w:ascii="Verdana" w:hAnsi="Verdana"/>
          <w:sz w:val="20"/>
          <w:szCs w:val="20"/>
        </w:rPr>
        <w:t xml:space="preserve"> </w:t>
      </w:r>
      <w:r w:rsidRPr="00452E83">
        <w:rPr>
          <w:rFonts w:ascii="Verdana" w:hAnsi="Verdana"/>
          <w:color w:val="008000"/>
          <w:sz w:val="20"/>
          <w:szCs w:val="20"/>
          <w:u w:val="dash"/>
        </w:rPr>
        <w:t>WMO designated centre endorsed b</w:t>
      </w:r>
      <w:r w:rsidRPr="00452E83">
        <w:rPr>
          <w:rFonts w:ascii="Verdana" w:hAnsi="Verdana" w:eastAsia="Malgun Gothic"/>
          <w:color w:val="008000"/>
          <w:sz w:val="20"/>
          <w:szCs w:val="20"/>
          <w:u w:val="dash"/>
        </w:rPr>
        <w:t>y SERCOM/SC-MMO</w:t>
      </w:r>
      <w:r w:rsidRPr="00452E83">
        <w:rPr>
          <w:rFonts w:ascii="Verdana" w:hAnsi="Verdana"/>
          <w:sz w:val="20"/>
          <w:szCs w:val="20"/>
        </w:rPr>
        <w:t xml:space="preserve"> </w:t>
      </w:r>
      <w:r w:rsidRPr="00452E83">
        <w:rPr>
          <w:rStyle w:val="Semibold"/>
          <w:rFonts w:ascii="Verdana" w:hAnsi="Verdana"/>
          <w:b w:val="0"/>
          <w:bCs/>
          <w:color w:val="000000" w:themeColor="text1"/>
          <w:sz w:val="20"/>
          <w:szCs w:val="20"/>
        </w:rPr>
        <w:t>shall provide fields to the Lead Centre(s) for WFV on a regular latitude–longitude grid at the resolution that best matches the native resolution of the direct model output.</w:t>
      </w:r>
      <w:r w:rsidRPr="00452E83">
        <w:rPr>
          <w:rFonts w:ascii="Verdana" w:hAnsi="Verdana"/>
          <w:color w:val="000000" w:themeColor="text1"/>
          <w:sz w:val="20"/>
          <w:szCs w:val="20"/>
        </w:rPr>
        <w:t xml:space="preserve"> </w:t>
      </w:r>
      <w:r w:rsidRPr="00452E83">
        <w:rPr>
          <w:rFonts w:ascii="Verdana" w:hAnsi="Verdana"/>
          <w:sz w:val="20"/>
          <w:szCs w:val="20"/>
        </w:rPr>
        <w:t>Details of the procedure and the required format for the data are provided on the website(s) of the Lead Centre(s) for WFV.</w:t>
      </w:r>
      <w:bookmarkStart w:name="_p_CAEE17F8733B8841A0C0F36524DA01F9" w:id="1510"/>
      <w:bookmarkEnd w:id="1510"/>
    </w:p>
    <w:p w:rsidRPr="00452E83" w:rsidR="00921CB7" w:rsidP="00921CB7" w:rsidRDefault="00921CB7" w14:paraId="6FD8EAF3" w14:textId="77777777">
      <w:pPr>
        <w:pStyle w:val="Heading2NOToC"/>
        <w:rPr>
          <w:rFonts w:ascii="Verdana" w:hAnsi="Verdana"/>
          <w:sz w:val="20"/>
          <w:szCs w:val="20"/>
        </w:rPr>
      </w:pPr>
      <w:r w:rsidRPr="00452E83">
        <w:rPr>
          <w:rFonts w:ascii="Verdana" w:hAnsi="Verdana"/>
        </w:rPr>
        <w:t>9.</w:t>
      </w:r>
      <w:r w:rsidRPr="00452E83">
        <w:rPr>
          <w:rFonts w:ascii="Verdana" w:hAnsi="Verdana"/>
        </w:rPr>
        <w:tab/>
      </w:r>
      <w:r w:rsidRPr="00452E83">
        <w:rPr>
          <w:rFonts w:ascii="Verdana" w:hAnsi="Verdana"/>
          <w:sz w:val="20"/>
          <w:szCs w:val="20"/>
        </w:rPr>
        <w:t>Documentation</w:t>
      </w:r>
      <w:bookmarkStart w:name="_p_0879D0B9F4E36A4FBFAC88500C8918DD" w:id="1511"/>
      <w:bookmarkEnd w:id="1511"/>
    </w:p>
    <w:p w:rsidRPr="00452E83" w:rsidR="00921CB7" w:rsidP="00921CB7" w:rsidRDefault="00921CB7" w14:paraId="6FD8EAF4" w14:textId="77777777">
      <w:pPr>
        <w:pStyle w:val="Bodytextsemibold"/>
        <w:rPr>
          <w:rFonts w:ascii="Verdana" w:hAnsi="Verdana"/>
          <w:b w:val="0"/>
          <w:bCs/>
          <w:sz w:val="20"/>
          <w:szCs w:val="20"/>
        </w:rPr>
      </w:pPr>
      <w:r w:rsidRPr="00452E83">
        <w:rPr>
          <w:rFonts w:ascii="Verdana" w:hAnsi="Verdana"/>
          <w:b w:val="0"/>
          <w:bCs/>
          <w:color w:val="000000" w:themeColor="text1"/>
          <w:sz w:val="20"/>
          <w:szCs w:val="20"/>
        </w:rPr>
        <w:t xml:space="preserve">Information shall be provided by </w:t>
      </w:r>
      <w:r w:rsidRPr="00452E83">
        <w:rPr>
          <w:rFonts w:ascii="Verdana" w:hAnsi="Verdana"/>
          <w:b w:val="0"/>
          <w:bCs/>
          <w:strike/>
          <w:color w:val="FF0000"/>
          <w:sz w:val="20"/>
          <w:szCs w:val="20"/>
          <w:u w:val="dash"/>
        </w:rPr>
        <w:t>JCOMM-participating centres</w:t>
      </w:r>
      <w:r w:rsidRPr="00452E83">
        <w:rPr>
          <w:rFonts w:ascii="Verdana" w:hAnsi="Verdana"/>
          <w:b w:val="0"/>
          <w:bCs/>
          <w:sz w:val="20"/>
          <w:szCs w:val="20"/>
        </w:rPr>
        <w:t xml:space="preserve"> </w:t>
      </w:r>
      <w:r w:rsidRPr="00452E83">
        <w:rPr>
          <w:rFonts w:ascii="Verdana" w:hAnsi="Verdana"/>
          <w:b w:val="0"/>
          <w:bCs/>
          <w:color w:val="008000"/>
          <w:sz w:val="20"/>
          <w:szCs w:val="20"/>
          <w:u w:val="dash"/>
        </w:rPr>
        <w:t>WMO designated centres endorsed b</w:t>
      </w:r>
      <w:r w:rsidRPr="00452E83">
        <w:rPr>
          <w:rFonts w:ascii="Verdana" w:hAnsi="Verdana" w:eastAsia="Malgun Gothic"/>
          <w:b w:val="0"/>
          <w:bCs/>
          <w:color w:val="008000"/>
          <w:sz w:val="20"/>
          <w:szCs w:val="20"/>
          <w:u w:val="dash"/>
        </w:rPr>
        <w:t>y SERCOM/SC-MMO</w:t>
      </w:r>
      <w:r w:rsidRPr="00452E83">
        <w:rPr>
          <w:rFonts w:ascii="Verdana" w:hAnsi="Verdana"/>
          <w:b w:val="0"/>
          <w:bCs/>
          <w:sz w:val="20"/>
          <w:szCs w:val="20"/>
        </w:rPr>
        <w:t xml:space="preserve"> </w:t>
      </w:r>
      <w:r w:rsidRPr="00452E83">
        <w:rPr>
          <w:rFonts w:ascii="Verdana" w:hAnsi="Verdana"/>
          <w:b w:val="0"/>
          <w:bCs/>
          <w:color w:val="000000" w:themeColor="text1"/>
          <w:sz w:val="20"/>
          <w:szCs w:val="20"/>
        </w:rPr>
        <w:t>to the Lead Centre(s) for WFV on any changes to the production of exchanged forecast fields and changes in their wave forecast systems</w:t>
      </w:r>
      <w:r w:rsidRPr="00452E83">
        <w:rPr>
          <w:rFonts w:ascii="Verdana" w:hAnsi="Verdana"/>
          <w:b w:val="0"/>
          <w:bCs/>
          <w:sz w:val="20"/>
          <w:szCs w:val="20"/>
        </w:rPr>
        <w:t>.</w:t>
      </w:r>
      <w:bookmarkStart w:name="_p_A22C33F42A59A342B581B214ABD35088" w:id="1512"/>
      <w:bookmarkEnd w:id="1512"/>
    </w:p>
    <w:p w:rsidRPr="00452E83" w:rsidR="00921CB7" w:rsidP="00921CB7" w:rsidRDefault="00921CB7" w14:paraId="6FD8EAF5" w14:textId="77777777">
      <w:pPr>
        <w:pStyle w:val="WMOBodyText"/>
        <w:jc w:val="center"/>
      </w:pPr>
      <w:r w:rsidRPr="00452E83">
        <w:t>__________</w:t>
      </w:r>
    </w:p>
    <w:p w:rsidRPr="00452E83" w:rsidR="004E7D23" w:rsidRDefault="004E7D23" w14:paraId="6FD8EAF6" w14:textId="77777777">
      <w:pPr>
        <w:tabs>
          <w:tab w:val="clear" w:pos="1134"/>
        </w:tabs>
        <w:jc w:val="left"/>
        <w:rPr>
          <w:rFonts w:eastAsiaTheme="minorEastAsia" w:cstheme="minorBidi"/>
          <w:sz w:val="24"/>
          <w:szCs w:val="24"/>
          <w:lang w:eastAsia="ko-KR"/>
        </w:rPr>
      </w:pPr>
      <w:r w:rsidRPr="00452E83">
        <w:br w:type="page"/>
      </w:r>
    </w:p>
    <w:p w:rsidRPr="00EE19D9" w:rsidR="004E7D23" w:rsidP="00EE19D9" w:rsidRDefault="004E7D23" w14:paraId="6FD8EAF7" w14:textId="77777777">
      <w:pPr>
        <w:pStyle w:val="Chapterhead"/>
        <w:spacing w:after="240" w:line="240" w:lineRule="auto"/>
        <w:rPr>
          <w:sz w:val="20"/>
          <w:szCs w:val="20"/>
        </w:rPr>
      </w:pPr>
      <w:r w:rsidRPr="00EE19D9">
        <w:rPr>
          <w:sz w:val="20"/>
          <w:szCs w:val="20"/>
        </w:rPr>
        <w:t>PART III. CURRENT DESIGNATED GLOBAL DATA-PROCESSING AND FORECASTING SYSTEM CENTRES</w:t>
      </w:r>
      <w:bookmarkStart w:name="_p_A7F39D2E592C144AB9BA92920FB190AD" w:id="1513"/>
      <w:bookmarkEnd w:id="1513"/>
    </w:p>
    <w:p w:rsidRPr="00452E83" w:rsidR="004E7D23" w:rsidP="004E7D23" w:rsidRDefault="004E7D23" w14:paraId="6FD8EAF8" w14:textId="77777777">
      <w:pPr>
        <w:pStyle w:val="Heading1NOTocNOindent"/>
      </w:pPr>
      <w:r w:rsidRPr="00452E83">
        <w:t>LOCATION OF WORLD METEOROLOGICAL CENTRES, AND REGIONAL SPECIALIZED METEOROLOGICAL CENTRES WITH GEOGRAPHICAL SPECIALIZATION OR ACTIVITY SPECIALIZATION</w:t>
      </w:r>
      <w:bookmarkStart w:name="_p_A33C3797427EDC47955D73DB9A050F32" w:id="1514"/>
      <w:bookmarkEnd w:id="1514"/>
    </w:p>
    <w:p w:rsidRPr="00EE19D9" w:rsidR="004E7D23" w:rsidP="004E7D23" w:rsidRDefault="004E7D23" w14:paraId="6FD8EAF9" w14:textId="77777777">
      <w:pPr>
        <w:pStyle w:val="Heading2NOToC"/>
        <w:rPr>
          <w:rFonts w:ascii="Verdana" w:hAnsi="Verdana"/>
          <w:sz w:val="20"/>
          <w:szCs w:val="20"/>
        </w:rPr>
      </w:pPr>
      <w:r w:rsidRPr="00EE19D9">
        <w:rPr>
          <w:rFonts w:ascii="Verdana" w:hAnsi="Verdana"/>
          <w:sz w:val="20"/>
          <w:szCs w:val="20"/>
        </w:rPr>
        <w:t>1.</w:t>
      </w:r>
      <w:r w:rsidRPr="00EE19D9">
        <w:rPr>
          <w:rFonts w:ascii="Verdana" w:hAnsi="Verdana"/>
          <w:sz w:val="20"/>
          <w:szCs w:val="20"/>
        </w:rPr>
        <w:tab/>
      </w:r>
      <w:r w:rsidRPr="00EE19D9">
        <w:rPr>
          <w:rFonts w:ascii="Verdana" w:hAnsi="Verdana"/>
          <w:sz w:val="20"/>
          <w:szCs w:val="20"/>
        </w:rPr>
        <w:t>The World Meteorological Centres are located in:</w:t>
      </w:r>
      <w:bookmarkStart w:name="_p_4B4BF6FC2938CB47949C483801FB6E98" w:id="1515"/>
      <w:bookmarkEnd w:id="1515"/>
    </w:p>
    <w:p w:rsidRPr="00452E83" w:rsidR="004E7D23" w:rsidP="004E7D23" w:rsidRDefault="004E7D23" w14:paraId="6FD8EAFA" w14:textId="77777777">
      <w:pPr>
        <w:pStyle w:val="Indent1NOspaceafter"/>
      </w:pPr>
      <w:r w:rsidRPr="00452E83">
        <w:tab/>
      </w:r>
      <w:r w:rsidRPr="00452E83">
        <w:t>Beijing</w:t>
      </w:r>
      <w:bookmarkStart w:name="_p_86856CEB09BEB94A9BFB9F19E5189E53" w:id="1516"/>
      <w:bookmarkEnd w:id="1516"/>
    </w:p>
    <w:p w:rsidRPr="00452E83" w:rsidR="004E7D23" w:rsidP="004E7D23" w:rsidRDefault="004E7D23" w14:paraId="6FD8EAFB" w14:textId="77777777">
      <w:pPr>
        <w:pStyle w:val="Indent1NOspaceafter"/>
      </w:pPr>
      <w:r w:rsidRPr="00452E83">
        <w:tab/>
      </w:r>
      <w:r w:rsidRPr="00452E83">
        <w:t>ECMWF</w:t>
      </w:r>
      <w:bookmarkStart w:name="_p_9009D294645E3F478655C7CF529F02D3" w:id="1517"/>
      <w:bookmarkEnd w:id="1517"/>
    </w:p>
    <w:p w:rsidRPr="00452E83" w:rsidR="004E7D23" w:rsidP="004E7D23" w:rsidRDefault="004E7D23" w14:paraId="6FD8EAFC" w14:textId="77777777">
      <w:pPr>
        <w:pStyle w:val="Indent1NOspaceafter"/>
      </w:pPr>
      <w:r w:rsidRPr="00452E83">
        <w:tab/>
      </w:r>
      <w:r w:rsidRPr="00452E83">
        <w:t>Exeter</w:t>
      </w:r>
      <w:bookmarkStart w:name="_p_ED77ACF31FAD9440885B9A55F7229CB7" w:id="1518"/>
      <w:bookmarkEnd w:id="1518"/>
    </w:p>
    <w:p w:rsidRPr="00452E83" w:rsidR="004E7D23" w:rsidP="004E7D23" w:rsidRDefault="004E7D23" w14:paraId="6FD8EAFD" w14:textId="77777777">
      <w:pPr>
        <w:pStyle w:val="Indent1NOspaceafter"/>
      </w:pPr>
      <w:r w:rsidRPr="00452E83">
        <w:tab/>
      </w:r>
      <w:r w:rsidRPr="00452E83">
        <w:t>Melbourne (southern hemisphere only)</w:t>
      </w:r>
      <w:bookmarkStart w:name="_p_18F408E90AB731489118D9EE943439FF" w:id="1519"/>
      <w:bookmarkEnd w:id="1519"/>
    </w:p>
    <w:p w:rsidRPr="00452E83" w:rsidR="004E7D23" w:rsidP="004E7D23" w:rsidRDefault="004E7D23" w14:paraId="6FD8EAFE" w14:textId="77777777">
      <w:pPr>
        <w:pStyle w:val="Indent1NOspaceafter"/>
      </w:pPr>
      <w:r w:rsidRPr="00452E83">
        <w:tab/>
      </w:r>
      <w:r w:rsidRPr="00452E83">
        <w:t>Montreal</w:t>
      </w:r>
      <w:bookmarkStart w:name="_p_22A91128B38D2E4D82F31121575C6F23" w:id="1520"/>
      <w:bookmarkEnd w:id="1520"/>
    </w:p>
    <w:p w:rsidRPr="00452E83" w:rsidR="004E7D23" w:rsidP="004E7D23" w:rsidRDefault="004E7D23" w14:paraId="6FD8EAFF" w14:textId="77777777">
      <w:pPr>
        <w:pStyle w:val="Indent1NOspaceafter"/>
      </w:pPr>
      <w:r w:rsidRPr="00452E83">
        <w:tab/>
      </w:r>
      <w:r w:rsidRPr="00452E83">
        <w:t>Moscow</w:t>
      </w:r>
      <w:bookmarkStart w:name="_p_6819D685FED39C43BEE25764A13D6704" w:id="1521"/>
      <w:bookmarkEnd w:id="1521"/>
    </w:p>
    <w:p w:rsidRPr="00452E83" w:rsidR="004E7D23" w:rsidP="004E7D23" w:rsidRDefault="004E7D23" w14:paraId="6FD8EB00" w14:textId="77777777">
      <w:pPr>
        <w:pStyle w:val="Indent1NOspaceafter"/>
      </w:pPr>
      <w:r w:rsidRPr="00452E83">
        <w:tab/>
      </w:r>
      <w:r w:rsidRPr="00452E83">
        <w:t>Offenbach</w:t>
      </w:r>
      <w:bookmarkStart w:name="_p_FC3A68126424664F883B67CE4ECF7A2E" w:id="1522"/>
      <w:bookmarkEnd w:id="1522"/>
    </w:p>
    <w:p w:rsidRPr="00452E83" w:rsidR="004E7D23" w:rsidP="004E7D23" w:rsidRDefault="004E7D23" w14:paraId="6FD8EB01" w14:textId="77777777">
      <w:pPr>
        <w:pStyle w:val="Indent1NOspaceafter"/>
      </w:pPr>
      <w:r w:rsidRPr="00452E83">
        <w:tab/>
      </w:r>
      <w:r w:rsidRPr="00452E83">
        <w:t>Tokyo</w:t>
      </w:r>
      <w:bookmarkStart w:name="_p_43C7576FF5E56C429315AAEBE692CD3B" w:id="1523"/>
      <w:bookmarkEnd w:id="1523"/>
    </w:p>
    <w:p w:rsidRPr="00452E83" w:rsidR="004E7D23" w:rsidP="004E7D23" w:rsidRDefault="004E7D23" w14:paraId="6FD8EB02" w14:textId="77777777">
      <w:pPr>
        <w:pStyle w:val="Indent1"/>
      </w:pPr>
      <w:r w:rsidRPr="00452E83">
        <w:tab/>
      </w:r>
      <w:r w:rsidRPr="00452E83">
        <w:t>Washington</w:t>
      </w:r>
      <w:bookmarkStart w:name="_p_C9DC883ADD50A049BC401B48C7BDDB07" w:id="1524"/>
      <w:bookmarkEnd w:id="1524"/>
    </w:p>
    <w:p w:rsidRPr="00EE19D9" w:rsidR="004E7D23" w:rsidP="00F522F8" w:rsidRDefault="004E7D23" w14:paraId="6FD8EB03" w14:textId="77777777">
      <w:pPr>
        <w:pStyle w:val="Heading2NOToC"/>
        <w:rPr>
          <w:rFonts w:ascii="Verdana" w:hAnsi="Verdana"/>
          <w:sz w:val="20"/>
          <w:szCs w:val="20"/>
        </w:rPr>
      </w:pPr>
      <w:r w:rsidRPr="00EE19D9">
        <w:rPr>
          <w:rFonts w:ascii="Verdana" w:hAnsi="Verdana"/>
          <w:sz w:val="20"/>
          <w:szCs w:val="20"/>
        </w:rPr>
        <w:t>2.</w:t>
      </w:r>
      <w:r w:rsidRPr="00EE19D9">
        <w:rPr>
          <w:rFonts w:ascii="Verdana" w:hAnsi="Verdana"/>
          <w:sz w:val="20"/>
          <w:szCs w:val="20"/>
        </w:rPr>
        <w:tab/>
      </w:r>
      <w:r w:rsidRPr="00EE19D9">
        <w:rPr>
          <w:rFonts w:ascii="Verdana" w:hAnsi="Verdana"/>
          <w:sz w:val="20"/>
          <w:szCs w:val="20"/>
        </w:rPr>
        <w:t>The Regional Specialized Meteorological Centres with geographical specialization are located in:</w:t>
      </w:r>
      <w:bookmarkStart w:name="_p_2D15204502B1B04DA77031B4CB4C2453" w:id="1525"/>
      <w:bookmarkEnd w:id="1525"/>
    </w:p>
    <w:tbl>
      <w:tblPr>
        <w:tblW w:w="4450" w:type="pct"/>
        <w:tblInd w:w="1120" w:type="dxa"/>
        <w:tblLook w:val="04A0" w:firstRow="1" w:lastRow="0" w:firstColumn="1" w:lastColumn="0" w:noHBand="0" w:noVBand="1"/>
      </w:tblPr>
      <w:tblGrid>
        <w:gridCol w:w="2765"/>
        <w:gridCol w:w="2832"/>
        <w:gridCol w:w="2982"/>
      </w:tblGrid>
      <w:tr w:rsidRPr="00452E83" w:rsidR="004E7D23" w:rsidTr="007D1649" w14:paraId="6FD8EB07" w14:textId="77777777">
        <w:tc>
          <w:tcPr>
            <w:tcW w:w="2651" w:type="dxa"/>
          </w:tcPr>
          <w:p w:rsidRPr="00452E83" w:rsidR="004E7D23" w:rsidP="007D1649" w:rsidRDefault="004E7D23" w14:paraId="6FD8EB04" w14:textId="77777777">
            <w:pPr>
              <w:pStyle w:val="TableastextNOspace"/>
              <w:rPr>
                <w:rFonts w:ascii="Verdana" w:hAnsi="Verdana"/>
              </w:rPr>
            </w:pPr>
            <w:r w:rsidRPr="00452E83">
              <w:rPr>
                <w:rFonts w:ascii="Verdana" w:hAnsi="Verdana"/>
              </w:rPr>
              <w:t>Algiers</w:t>
            </w:r>
          </w:p>
        </w:tc>
        <w:tc>
          <w:tcPr>
            <w:tcW w:w="2715" w:type="dxa"/>
          </w:tcPr>
          <w:p w:rsidRPr="00452E83" w:rsidR="004E7D23" w:rsidP="007D1649" w:rsidRDefault="004E7D23" w14:paraId="6FD8EB05" w14:textId="77777777">
            <w:pPr>
              <w:pStyle w:val="TableastextNOspace"/>
              <w:rPr>
                <w:rFonts w:ascii="Verdana" w:hAnsi="Verdana"/>
              </w:rPr>
            </w:pPr>
            <w:r w:rsidRPr="00452E83">
              <w:rPr>
                <w:rFonts w:ascii="Verdana" w:hAnsi="Verdana"/>
              </w:rPr>
              <w:t>Darwin</w:t>
            </w:r>
          </w:p>
        </w:tc>
        <w:tc>
          <w:tcPr>
            <w:tcW w:w="2859" w:type="dxa"/>
          </w:tcPr>
          <w:p w:rsidRPr="00452E83" w:rsidR="004E7D23" w:rsidP="007D1649" w:rsidRDefault="004E7D23" w14:paraId="6FD8EB06" w14:textId="77777777">
            <w:pPr>
              <w:pStyle w:val="TableastextNOspace"/>
              <w:rPr>
                <w:rFonts w:ascii="Verdana" w:hAnsi="Verdana"/>
              </w:rPr>
            </w:pPr>
            <w:r w:rsidRPr="00452E83">
              <w:rPr>
                <w:rFonts w:ascii="Verdana" w:hAnsi="Verdana"/>
              </w:rPr>
              <w:t>New Delhi</w:t>
            </w:r>
            <w:bookmarkStart w:name="_p_216E066CD325424397CDA25AB7C821EB" w:id="1526"/>
            <w:bookmarkEnd w:id="1526"/>
          </w:p>
        </w:tc>
      </w:tr>
      <w:tr w:rsidRPr="00452E83" w:rsidR="004E7D23" w:rsidTr="007D1649" w14:paraId="6FD8EB0B" w14:textId="77777777">
        <w:tc>
          <w:tcPr>
            <w:tcW w:w="2651" w:type="dxa"/>
          </w:tcPr>
          <w:p w:rsidRPr="00452E83" w:rsidR="004E7D23" w:rsidP="007D1649" w:rsidRDefault="004E7D23" w14:paraId="6FD8EB08" w14:textId="77777777">
            <w:pPr>
              <w:pStyle w:val="TableastextNOspace"/>
              <w:rPr>
                <w:rFonts w:ascii="Verdana" w:hAnsi="Verdana"/>
              </w:rPr>
            </w:pPr>
            <w:r w:rsidRPr="00452E83">
              <w:rPr>
                <w:rFonts w:ascii="Verdana" w:hAnsi="Verdana"/>
              </w:rPr>
              <w:t>Brasilia</w:t>
            </w:r>
          </w:p>
        </w:tc>
        <w:tc>
          <w:tcPr>
            <w:tcW w:w="2715" w:type="dxa"/>
          </w:tcPr>
          <w:p w:rsidRPr="00452E83" w:rsidR="004E7D23" w:rsidP="007D1649" w:rsidRDefault="004E7D23" w14:paraId="6FD8EB09" w14:textId="77777777">
            <w:pPr>
              <w:pStyle w:val="TableastextNOspace"/>
              <w:rPr>
                <w:rFonts w:ascii="Verdana" w:hAnsi="Verdana"/>
              </w:rPr>
            </w:pPr>
            <w:r w:rsidRPr="00452E83">
              <w:rPr>
                <w:rFonts w:ascii="Verdana" w:hAnsi="Verdana"/>
              </w:rPr>
              <w:t>Jeddah</w:t>
            </w:r>
          </w:p>
        </w:tc>
        <w:tc>
          <w:tcPr>
            <w:tcW w:w="2859" w:type="dxa"/>
          </w:tcPr>
          <w:p w:rsidRPr="00452E83" w:rsidR="004E7D23" w:rsidP="007D1649" w:rsidRDefault="004E7D23" w14:paraId="6FD8EB0A" w14:textId="77777777">
            <w:pPr>
              <w:pStyle w:val="TableastextNOspace"/>
              <w:rPr>
                <w:rFonts w:ascii="Verdana" w:hAnsi="Verdana"/>
              </w:rPr>
            </w:pPr>
            <w:r w:rsidRPr="00452E83">
              <w:rPr>
                <w:rFonts w:ascii="Verdana" w:hAnsi="Verdana"/>
              </w:rPr>
              <w:t>Tashkent</w:t>
            </w:r>
            <w:bookmarkStart w:name="_p_28F38060C227724FA13D59C5A8BF5EF3" w:id="1527"/>
            <w:bookmarkEnd w:id="1527"/>
          </w:p>
        </w:tc>
      </w:tr>
      <w:tr w:rsidRPr="00452E83" w:rsidR="004E7D23" w:rsidTr="007D1649" w14:paraId="6FD8EB0F" w14:textId="77777777">
        <w:tc>
          <w:tcPr>
            <w:tcW w:w="2651" w:type="dxa"/>
          </w:tcPr>
          <w:p w:rsidRPr="00452E83" w:rsidR="004E7D23" w:rsidP="007D1649" w:rsidRDefault="004E7D23" w14:paraId="6FD8EB0C" w14:textId="77777777">
            <w:pPr>
              <w:pStyle w:val="TableastextNOspace"/>
              <w:rPr>
                <w:rFonts w:ascii="Verdana" w:hAnsi="Verdana"/>
              </w:rPr>
            </w:pPr>
            <w:r w:rsidRPr="00452E83">
              <w:rPr>
                <w:rFonts w:ascii="Verdana" w:hAnsi="Verdana"/>
              </w:rPr>
              <w:t>Buenos Aires</w:t>
            </w:r>
          </w:p>
        </w:tc>
        <w:tc>
          <w:tcPr>
            <w:tcW w:w="2715" w:type="dxa"/>
          </w:tcPr>
          <w:p w:rsidRPr="00452E83" w:rsidR="004E7D23" w:rsidP="007D1649" w:rsidRDefault="004E7D23" w14:paraId="6FD8EB0D" w14:textId="77777777">
            <w:pPr>
              <w:pStyle w:val="TableastextNOspace"/>
              <w:rPr>
                <w:rFonts w:ascii="Verdana" w:hAnsi="Verdana"/>
              </w:rPr>
            </w:pPr>
            <w:r w:rsidRPr="00452E83">
              <w:rPr>
                <w:rFonts w:ascii="Verdana" w:hAnsi="Verdana"/>
              </w:rPr>
              <w:t>Melbourne</w:t>
            </w:r>
          </w:p>
        </w:tc>
        <w:tc>
          <w:tcPr>
            <w:tcW w:w="2859" w:type="dxa"/>
          </w:tcPr>
          <w:p w:rsidRPr="00452E83" w:rsidR="004E7D23" w:rsidP="007D1649" w:rsidRDefault="004E7D23" w14:paraId="6FD8EB0E" w14:textId="77777777">
            <w:pPr>
              <w:pStyle w:val="TableastextNOspace"/>
              <w:rPr>
                <w:rFonts w:ascii="Verdana" w:hAnsi="Verdana"/>
              </w:rPr>
            </w:pPr>
            <w:r w:rsidRPr="00452E83">
              <w:rPr>
                <w:rFonts w:ascii="Verdana" w:hAnsi="Verdana"/>
              </w:rPr>
              <w:t>Tunis/Casablanca</w:t>
            </w:r>
            <w:bookmarkStart w:name="_p_B509BDDD620EC5489B692149CFECCEB6" w:id="1528"/>
            <w:bookmarkEnd w:id="1528"/>
          </w:p>
        </w:tc>
      </w:tr>
      <w:tr w:rsidRPr="00452E83" w:rsidR="004E7D23" w:rsidTr="007D1649" w14:paraId="6FD8EB13" w14:textId="77777777">
        <w:tc>
          <w:tcPr>
            <w:tcW w:w="2651" w:type="dxa"/>
          </w:tcPr>
          <w:p w:rsidRPr="00452E83" w:rsidR="004E7D23" w:rsidP="007D1649" w:rsidRDefault="004E7D23" w14:paraId="6FD8EB10" w14:textId="77777777">
            <w:pPr>
              <w:pStyle w:val="TableastextNOspace"/>
              <w:rPr>
                <w:rFonts w:ascii="Verdana" w:hAnsi="Verdana"/>
              </w:rPr>
            </w:pPr>
            <w:r w:rsidRPr="00452E83">
              <w:rPr>
                <w:rFonts w:ascii="Verdana" w:hAnsi="Verdana"/>
              </w:rPr>
              <w:t>Cairo</w:t>
            </w:r>
          </w:p>
        </w:tc>
        <w:tc>
          <w:tcPr>
            <w:tcW w:w="2715" w:type="dxa"/>
          </w:tcPr>
          <w:p w:rsidRPr="00452E83" w:rsidR="004E7D23" w:rsidP="007D1649" w:rsidRDefault="004E7D23" w14:paraId="6FD8EB11" w14:textId="77777777">
            <w:pPr>
              <w:pStyle w:val="TableastextNOspace"/>
              <w:rPr>
                <w:rFonts w:ascii="Verdana" w:hAnsi="Verdana"/>
              </w:rPr>
            </w:pPr>
            <w:r w:rsidRPr="00452E83">
              <w:rPr>
                <w:rFonts w:ascii="Verdana" w:hAnsi="Verdana"/>
              </w:rPr>
              <w:t>Miami</w:t>
            </w:r>
            <w:bookmarkStart w:name="_p_A82D05EF7EC90A42BD4AB44ADEC6F2C4" w:id="1529"/>
            <w:bookmarkEnd w:id="1529"/>
          </w:p>
        </w:tc>
        <w:tc>
          <w:tcPr>
            <w:tcW w:w="2859" w:type="dxa"/>
          </w:tcPr>
          <w:p w:rsidRPr="00452E83" w:rsidR="004E7D23" w:rsidP="007D1649" w:rsidRDefault="004E7D23" w14:paraId="6FD8EB12" w14:textId="77777777">
            <w:pPr>
              <w:pStyle w:val="TableastextNOspace"/>
              <w:rPr>
                <w:rFonts w:ascii="Verdana" w:hAnsi="Verdana"/>
              </w:rPr>
            </w:pPr>
          </w:p>
        </w:tc>
      </w:tr>
    </w:tbl>
    <w:p w:rsidRPr="00452E83" w:rsidR="004E7D23" w:rsidP="004E7D23" w:rsidRDefault="004E7D23" w14:paraId="6FD8EB14" w14:textId="77777777">
      <w:pPr>
        <w:pStyle w:val="Bodytext1"/>
        <w:rPr>
          <w:rFonts w:ascii="Verdana" w:hAnsi="Verdana"/>
        </w:rPr>
      </w:pPr>
    </w:p>
    <w:p w:rsidRPr="00452E83" w:rsidR="004E7D23" w:rsidP="004E7D23" w:rsidRDefault="004E7D23" w14:paraId="6FD8EB15" w14:textId="77777777">
      <w:pPr>
        <w:pStyle w:val="Bodytext1"/>
        <w:rPr>
          <w:rFonts w:ascii="Verdana" w:hAnsi="Verdana"/>
        </w:rPr>
      </w:pPr>
      <w:r w:rsidRPr="00452E83">
        <w:rPr>
          <w:rFonts w:ascii="Verdana" w:hAnsi="Verdana"/>
        </w:rPr>
        <w:t>Broadened RSMC functions:</w:t>
      </w:r>
      <w:bookmarkStart w:name="_p_FC4B45041C1AE949876E625BEAD32018" w:id="1530"/>
      <w:bookmarkEnd w:id="1530"/>
    </w:p>
    <w:p w:rsidRPr="00452E83" w:rsidR="004E7D23" w:rsidP="004E7D23" w:rsidRDefault="004E7D23" w14:paraId="6FD8EB16" w14:textId="77777777">
      <w:pPr>
        <w:pStyle w:val="Indent1"/>
      </w:pPr>
      <w:r w:rsidRPr="00452E83">
        <w:tab/>
      </w:r>
      <w:r w:rsidRPr="00452E83">
        <w:t>Offenbach – Provision of ultraviolet-index forecasts for Region VI (Europe)</w:t>
      </w:r>
      <w:bookmarkStart w:name="_p_037F3451F28A3046B22A3AF6CDED011E" w:id="1531"/>
      <w:bookmarkEnd w:id="1531"/>
    </w:p>
    <w:p w:rsidRPr="00EE19D9" w:rsidR="004E7D23" w:rsidP="004E7D23" w:rsidRDefault="004E7D23" w14:paraId="6FD8EB17" w14:textId="77777777">
      <w:pPr>
        <w:pStyle w:val="Heading2NOToC"/>
        <w:rPr>
          <w:rFonts w:ascii="Verdana" w:hAnsi="Verdana"/>
          <w:sz w:val="20"/>
          <w:szCs w:val="20"/>
        </w:rPr>
      </w:pPr>
      <w:r w:rsidRPr="00EE19D9">
        <w:rPr>
          <w:rFonts w:ascii="Verdana" w:hAnsi="Verdana"/>
          <w:sz w:val="20"/>
          <w:szCs w:val="20"/>
        </w:rPr>
        <w:t>3.</w:t>
      </w:r>
      <w:r w:rsidRPr="00EE19D9">
        <w:rPr>
          <w:rFonts w:ascii="Verdana" w:hAnsi="Verdana"/>
          <w:sz w:val="20"/>
          <w:szCs w:val="20"/>
        </w:rPr>
        <w:tab/>
      </w:r>
      <w:r w:rsidRPr="00EE19D9">
        <w:rPr>
          <w:rFonts w:ascii="Verdana" w:hAnsi="Verdana"/>
          <w:sz w:val="20"/>
          <w:szCs w:val="20"/>
        </w:rPr>
        <w:t>General purpose activities</w:t>
      </w:r>
      <w:bookmarkStart w:name="_p_7CE66A5937EE304A80F3275B2B95346E" w:id="1532"/>
      <w:bookmarkEnd w:id="1532"/>
    </w:p>
    <w:p w:rsidRPr="00452E83" w:rsidR="004E7D23" w:rsidP="004E7D23" w:rsidRDefault="004E7D23" w14:paraId="6FD8EB18" w14:textId="77777777">
      <w:pPr>
        <w:pStyle w:val="Bodytext1"/>
        <w:rPr>
          <w:rFonts w:ascii="Verdana" w:hAnsi="Verdana"/>
        </w:rPr>
      </w:pPr>
      <w:r w:rsidRPr="00452E83">
        <w:rPr>
          <w:rFonts w:ascii="Verdana" w:hAnsi="Verdana"/>
        </w:rPr>
        <w:t>Provision of global deterministic numerical weather prediction:</w:t>
      </w:r>
      <w:bookmarkStart w:name="_p_F61EB8EEE7D9EB47B6688FB44981BCCC" w:id="1533"/>
      <w:bookmarkEnd w:id="1533"/>
    </w:p>
    <w:p w:rsidRPr="00452E83" w:rsidR="004E7D23" w:rsidP="004E7D23" w:rsidRDefault="004E7D23" w14:paraId="6FD8EB19" w14:textId="77777777">
      <w:pPr>
        <w:pStyle w:val="Indent1NOspaceafter"/>
      </w:pPr>
      <w:r w:rsidRPr="00452E83">
        <w:tab/>
      </w:r>
      <w:r w:rsidRPr="00452E83">
        <w:t>RSMC Beijing</w:t>
      </w:r>
      <w:bookmarkStart w:name="_p_28DDF6CDE2BD2A479157199267AEAA58" w:id="1534"/>
      <w:bookmarkEnd w:id="1534"/>
    </w:p>
    <w:p w:rsidRPr="00452E83" w:rsidR="004E7D23" w:rsidP="004E7D23" w:rsidRDefault="004E7D23" w14:paraId="6FD8EB1A" w14:textId="77777777">
      <w:pPr>
        <w:pStyle w:val="Indent1NOspaceafter"/>
      </w:pPr>
      <w:r w:rsidRPr="00452E83">
        <w:tab/>
      </w:r>
      <w:r w:rsidRPr="00452E83">
        <w:t>RSMC ECMWF</w:t>
      </w:r>
      <w:bookmarkStart w:name="_p_7D6263F47571224D9605FB5C728222F4" w:id="1535"/>
      <w:bookmarkEnd w:id="1535"/>
    </w:p>
    <w:p w:rsidRPr="00452E83" w:rsidR="004E7D23" w:rsidP="004E7D23" w:rsidRDefault="004E7D23" w14:paraId="6FD8EB1B" w14:textId="77777777">
      <w:pPr>
        <w:pStyle w:val="Indent1NOspaceafter"/>
      </w:pPr>
      <w:r w:rsidRPr="00452E83">
        <w:tab/>
      </w:r>
      <w:r w:rsidRPr="00452E83">
        <w:t>RSMC Exeter</w:t>
      </w:r>
      <w:bookmarkStart w:name="_p_252E6B77A901E74ABA579211951D16A3" w:id="1536"/>
      <w:bookmarkEnd w:id="1536"/>
    </w:p>
    <w:p w:rsidRPr="00452E83" w:rsidR="004E7D23" w:rsidP="004E7D23" w:rsidRDefault="004E7D23" w14:paraId="6FD8EB1C" w14:textId="77777777">
      <w:pPr>
        <w:pStyle w:val="Indent1NOspaceafter"/>
      </w:pPr>
      <w:r w:rsidRPr="00452E83">
        <w:tab/>
      </w:r>
      <w:r w:rsidRPr="00452E83">
        <w:t>RSMC Montreal</w:t>
      </w:r>
      <w:bookmarkStart w:name="_p_5DBF5C49807F894A993091758833DF07" w:id="1537"/>
      <w:bookmarkEnd w:id="1537"/>
    </w:p>
    <w:p w:rsidRPr="00452E83" w:rsidR="004E7D23" w:rsidP="004E7D23" w:rsidRDefault="004E7D23" w14:paraId="6FD8EB1D" w14:textId="77777777">
      <w:pPr>
        <w:pStyle w:val="Indent1NOspaceafter"/>
      </w:pPr>
      <w:r w:rsidRPr="00452E83">
        <w:tab/>
      </w:r>
      <w:r w:rsidRPr="00452E83">
        <w:t>RSMC Moscow</w:t>
      </w:r>
      <w:bookmarkStart w:name="_p_D43CF9533A2A1844A8C83FF7FB9DD5AE" w:id="1538"/>
      <w:bookmarkEnd w:id="1538"/>
    </w:p>
    <w:p w:rsidRPr="00452E83" w:rsidR="004E7D23" w:rsidP="004E7D23" w:rsidRDefault="004E7D23" w14:paraId="6FD8EB1E" w14:textId="77777777">
      <w:pPr>
        <w:pStyle w:val="Indent1NOspaceafter"/>
      </w:pPr>
      <w:r w:rsidRPr="00452E83">
        <w:tab/>
      </w:r>
      <w:r w:rsidRPr="00452E83">
        <w:t>RSMC Offenbach</w:t>
      </w:r>
      <w:bookmarkStart w:name="_p_B3E6028EA542764BBEFEF26E9C6155E4" w:id="1539"/>
      <w:bookmarkEnd w:id="1539"/>
    </w:p>
    <w:p w:rsidRPr="00452E83" w:rsidR="004E7D23" w:rsidP="004E7D23" w:rsidRDefault="004E7D23" w14:paraId="6FD8EB1F" w14:textId="77777777">
      <w:pPr>
        <w:pStyle w:val="Indent1NOspaceafter"/>
      </w:pPr>
      <w:r w:rsidRPr="00452E83">
        <w:tab/>
      </w:r>
      <w:r w:rsidRPr="00452E83">
        <w:t>RSMC Tokyo</w:t>
      </w:r>
      <w:bookmarkStart w:name="_p_231D1E7EC3BB7B419D7539DCBB4C0310" w:id="1540"/>
      <w:bookmarkEnd w:id="1540"/>
    </w:p>
    <w:p w:rsidRPr="00452E83" w:rsidR="004E7D23" w:rsidP="004E7D23" w:rsidRDefault="004E7D23" w14:paraId="6FD8EB20" w14:textId="77777777">
      <w:pPr>
        <w:pStyle w:val="Indent1"/>
      </w:pPr>
      <w:r w:rsidRPr="00452E83">
        <w:tab/>
      </w:r>
      <w:r w:rsidRPr="00452E83">
        <w:t>RSMC Washington</w:t>
      </w:r>
      <w:bookmarkStart w:name="_p_48A71C995D49574BB52C89096B009956" w:id="1541"/>
      <w:bookmarkEnd w:id="1541"/>
    </w:p>
    <w:p w:rsidRPr="00452E83" w:rsidR="004E7D23" w:rsidP="004E7D23" w:rsidRDefault="004E7D23" w14:paraId="6FD8EB21" w14:textId="77777777">
      <w:pPr>
        <w:pStyle w:val="Bodytext1"/>
        <w:spacing w:before="120"/>
        <w:rPr>
          <w:rFonts w:ascii="Verdana" w:hAnsi="Verdana"/>
        </w:rPr>
      </w:pPr>
      <w:r w:rsidRPr="00452E83">
        <w:rPr>
          <w:rFonts w:ascii="Verdana" w:hAnsi="Verdana"/>
        </w:rPr>
        <w:t>Provision of limited</w:t>
      </w:r>
      <w:r w:rsidR="001B1ED4">
        <w:rPr>
          <w:rFonts w:ascii="Verdana" w:hAnsi="Verdana"/>
        </w:rPr>
        <w:t>-</w:t>
      </w:r>
      <w:r w:rsidRPr="00452E83">
        <w:rPr>
          <w:rFonts w:ascii="Verdana" w:hAnsi="Verdana"/>
        </w:rPr>
        <w:t>area deterministic numerical weather prediction:</w:t>
      </w:r>
      <w:bookmarkStart w:name="_p_DF08DCCB476A464A83FC41A6718C3510" w:id="1542"/>
      <w:bookmarkEnd w:id="1542"/>
    </w:p>
    <w:p w:rsidRPr="00452E83" w:rsidR="004E7D23" w:rsidP="004E7D23" w:rsidRDefault="004E7D23" w14:paraId="6FD8EB22" w14:textId="77777777">
      <w:pPr>
        <w:pStyle w:val="Indent1NOspaceafter"/>
      </w:pPr>
      <w:r w:rsidRPr="00452E83">
        <w:tab/>
      </w:r>
      <w:r w:rsidRPr="00452E83">
        <w:t>RSMC Khabarovsk</w:t>
      </w:r>
      <w:bookmarkStart w:name="_p_784A5BC391C5BE4996C28FEF04CDEC28" w:id="1543"/>
      <w:bookmarkEnd w:id="1543"/>
    </w:p>
    <w:p w:rsidRPr="00452E83" w:rsidR="004E7D23" w:rsidP="004E7D23" w:rsidRDefault="004E7D23" w14:paraId="6FD8EB23" w14:textId="77777777">
      <w:pPr>
        <w:pStyle w:val="Indent1NOspaceafter"/>
      </w:pPr>
      <w:r w:rsidRPr="00452E83">
        <w:tab/>
      </w:r>
      <w:r w:rsidRPr="00452E83">
        <w:t>RSMC Moscow</w:t>
      </w:r>
      <w:bookmarkStart w:name="_p_7A7683120481584AB3CE3D7D39001580" w:id="1544"/>
      <w:bookmarkEnd w:id="1544"/>
    </w:p>
    <w:p w:rsidRPr="00452E83" w:rsidR="004E7D23" w:rsidP="004E7D23" w:rsidRDefault="004E7D23" w14:paraId="6FD8EB24" w14:textId="77777777">
      <w:pPr>
        <w:pStyle w:val="Indent1NOspaceafter"/>
      </w:pPr>
      <w:r w:rsidRPr="00452E83">
        <w:tab/>
      </w:r>
      <w:r w:rsidRPr="00452E83">
        <w:t>RSMC Novosibirsk</w:t>
      </w:r>
      <w:bookmarkStart w:name="_p_24B4E80291A0F04EBAD4E9F8F2B25D48" w:id="1545"/>
      <w:bookmarkEnd w:id="1545"/>
    </w:p>
    <w:p w:rsidRPr="00452E83" w:rsidR="004E7D23" w:rsidP="004E7D23" w:rsidRDefault="004E7D23" w14:paraId="6FD8EB25" w14:textId="77777777">
      <w:pPr>
        <w:pStyle w:val="Indent1NOspaceafter"/>
      </w:pPr>
      <w:r w:rsidRPr="00452E83">
        <w:tab/>
      </w:r>
      <w:r w:rsidRPr="00452E83">
        <w:t>RSMC Offenbach</w:t>
      </w:r>
      <w:bookmarkStart w:name="_p_60DDD0ACE853C54B86127B86E5C4CB63" w:id="1546"/>
      <w:bookmarkEnd w:id="1546"/>
    </w:p>
    <w:p w:rsidRPr="00452E83" w:rsidR="004E7D23" w:rsidP="004E7D23" w:rsidRDefault="004E7D23" w14:paraId="6FD8EB26" w14:textId="77777777">
      <w:pPr>
        <w:pStyle w:val="Indent1NOspaceafter"/>
      </w:pPr>
      <w:r w:rsidRPr="00452E83">
        <w:tab/>
      </w:r>
      <w:r w:rsidRPr="00452E83">
        <w:t>RSMC Pretoria</w:t>
      </w:r>
      <w:bookmarkStart w:name="_p_3D45D86D4E594048A50AD6E87CFD697F" w:id="1547"/>
      <w:bookmarkEnd w:id="1547"/>
    </w:p>
    <w:p w:rsidRPr="00452E83" w:rsidR="004E7D23" w:rsidP="004E7D23" w:rsidRDefault="004E7D23" w14:paraId="6FD8EB27" w14:textId="77777777">
      <w:pPr>
        <w:pStyle w:val="Indent1"/>
      </w:pPr>
      <w:r w:rsidRPr="00452E83">
        <w:tab/>
      </w:r>
      <w:r w:rsidRPr="00452E83">
        <w:t>RSMC Rome</w:t>
      </w:r>
      <w:bookmarkStart w:name="_p_99B089AA97573142AEA9707E7F1891AB" w:id="1548"/>
      <w:bookmarkEnd w:id="1548"/>
    </w:p>
    <w:p w:rsidRPr="00452E83" w:rsidR="004E7D23" w:rsidP="004E7D23" w:rsidRDefault="004E7D23" w14:paraId="6FD8EB28" w14:textId="77777777">
      <w:pPr>
        <w:pStyle w:val="Bodytext1"/>
        <w:spacing w:before="120"/>
        <w:rPr>
          <w:rFonts w:ascii="Verdana" w:hAnsi="Verdana"/>
        </w:rPr>
      </w:pPr>
      <w:r w:rsidRPr="00452E83">
        <w:rPr>
          <w:rFonts w:ascii="Verdana" w:hAnsi="Verdana"/>
        </w:rPr>
        <w:t>Provision of global ensemble numerical weather prediction:</w:t>
      </w:r>
      <w:bookmarkStart w:name="_p_1BFE1EB9FE355545A66F89B94825ADBE" w:id="1549"/>
      <w:bookmarkEnd w:id="1549"/>
    </w:p>
    <w:p w:rsidRPr="00452E83" w:rsidR="004E7D23" w:rsidP="004E7D23" w:rsidRDefault="004E7D23" w14:paraId="6FD8EB29" w14:textId="77777777">
      <w:pPr>
        <w:pStyle w:val="Indent1NOspaceafter"/>
      </w:pPr>
      <w:r w:rsidRPr="00452E83">
        <w:tab/>
      </w:r>
      <w:r w:rsidRPr="00452E83">
        <w:t>RSMC Beijing</w:t>
      </w:r>
      <w:bookmarkStart w:name="_p_2FAAEDDCDADCF7418BD56FD8966386C5" w:id="1550"/>
      <w:bookmarkEnd w:id="1550"/>
    </w:p>
    <w:p w:rsidRPr="00452E83" w:rsidR="004E7D23" w:rsidP="004E7D23" w:rsidRDefault="004E7D23" w14:paraId="6FD8EB2A" w14:textId="77777777">
      <w:pPr>
        <w:pStyle w:val="Indent1NOspaceafter"/>
      </w:pPr>
      <w:r w:rsidRPr="00452E83">
        <w:tab/>
      </w:r>
      <w:r w:rsidRPr="00452E83">
        <w:t>RSMC ECMWF</w:t>
      </w:r>
      <w:bookmarkStart w:name="_p_BBD42DE4E52D764AA8FE675782B643A3" w:id="1551"/>
      <w:bookmarkEnd w:id="1551"/>
    </w:p>
    <w:p w:rsidRPr="00452E83" w:rsidR="004E7D23" w:rsidP="004E7D23" w:rsidRDefault="004E7D23" w14:paraId="6FD8EB2B" w14:textId="77777777">
      <w:pPr>
        <w:pStyle w:val="Indent1NOspaceafter"/>
      </w:pPr>
      <w:r w:rsidRPr="00452E83">
        <w:tab/>
      </w:r>
      <w:r w:rsidRPr="00452E83">
        <w:t>RSMC Exeter</w:t>
      </w:r>
      <w:bookmarkStart w:name="_p_178570ADA92FAD4DA944DCC7DF6E6EF7" w:id="1552"/>
      <w:bookmarkEnd w:id="1552"/>
    </w:p>
    <w:p w:rsidRPr="00452E83" w:rsidR="004E7D23" w:rsidP="004E7D23" w:rsidRDefault="004E7D23" w14:paraId="6FD8EB2C" w14:textId="77777777">
      <w:pPr>
        <w:pStyle w:val="Indent1NOspaceafter"/>
      </w:pPr>
      <w:r w:rsidRPr="00452E83">
        <w:tab/>
      </w:r>
      <w:r w:rsidRPr="00452E83">
        <w:t>RSMC Montreal</w:t>
      </w:r>
      <w:bookmarkStart w:name="_p_B3AB7C96E4614642B314A86C698623DF" w:id="1553"/>
      <w:bookmarkEnd w:id="1553"/>
    </w:p>
    <w:p w:rsidRPr="00452E83" w:rsidR="004E7D23" w:rsidP="004E7D23" w:rsidRDefault="004E7D23" w14:paraId="6FD8EB2D" w14:textId="77777777">
      <w:pPr>
        <w:pStyle w:val="Indent1NOspaceafter"/>
      </w:pPr>
      <w:r w:rsidRPr="00452E83">
        <w:tab/>
      </w:r>
      <w:r w:rsidRPr="00452E83">
        <w:t>RSMC Moscow</w:t>
      </w:r>
      <w:bookmarkStart w:name="_p_8673AB8309A8D6428AC896CBD70BA4E4" w:id="1554"/>
      <w:bookmarkEnd w:id="1554"/>
    </w:p>
    <w:p w:rsidRPr="00452E83" w:rsidR="004E7D23" w:rsidP="004E7D23" w:rsidRDefault="004E7D23" w14:paraId="6FD8EB2E" w14:textId="77777777">
      <w:pPr>
        <w:pStyle w:val="Indent1NOspaceafter"/>
      </w:pPr>
      <w:r w:rsidRPr="00452E83">
        <w:tab/>
      </w:r>
      <w:r w:rsidRPr="00452E83">
        <w:t>RSMC Offenbach</w:t>
      </w:r>
      <w:bookmarkStart w:name="_p_6FDB2197D1812643970626E3A34B9825" w:id="1555"/>
      <w:bookmarkEnd w:id="1555"/>
    </w:p>
    <w:p w:rsidRPr="00452E83" w:rsidR="004E7D23" w:rsidP="004E7D23" w:rsidRDefault="004E7D23" w14:paraId="6FD8EB2F" w14:textId="77777777">
      <w:pPr>
        <w:pStyle w:val="Indent1"/>
      </w:pPr>
      <w:r w:rsidRPr="00452E83">
        <w:tab/>
      </w:r>
      <w:r w:rsidRPr="00452E83">
        <w:t>RSMC Tokyo</w:t>
      </w:r>
      <w:bookmarkStart w:name="_p_F81CB570F1D4E14EB2CFBB1510B6DC3E" w:id="1556"/>
      <w:bookmarkEnd w:id="1556"/>
    </w:p>
    <w:p w:rsidRPr="00452E83" w:rsidR="004E7D23" w:rsidP="004E7D23" w:rsidRDefault="004E7D23" w14:paraId="6FD8EB30" w14:textId="77777777">
      <w:pPr>
        <w:pStyle w:val="Bodytext1"/>
        <w:spacing w:before="120"/>
        <w:rPr>
          <w:rFonts w:ascii="Verdana" w:hAnsi="Verdana"/>
        </w:rPr>
      </w:pPr>
      <w:r w:rsidRPr="00452E83">
        <w:rPr>
          <w:rFonts w:ascii="Verdana" w:hAnsi="Verdana"/>
        </w:rPr>
        <w:t>Provision of limited</w:t>
      </w:r>
      <w:r w:rsidR="001B1ED4">
        <w:rPr>
          <w:rFonts w:ascii="Verdana" w:hAnsi="Verdana"/>
        </w:rPr>
        <w:t>-</w:t>
      </w:r>
      <w:r w:rsidRPr="00452E83">
        <w:rPr>
          <w:rFonts w:ascii="Verdana" w:hAnsi="Verdana"/>
        </w:rPr>
        <w:t>area ensemble numerical weather prediction:</w:t>
      </w:r>
      <w:bookmarkStart w:name="_p_93E508EC79642B48B042929E5C355338" w:id="1557"/>
      <w:bookmarkEnd w:id="1557"/>
    </w:p>
    <w:p w:rsidRPr="00452E83" w:rsidR="004E7D23" w:rsidP="004E7D23" w:rsidRDefault="004E7D23" w14:paraId="6FD8EB31" w14:textId="77777777">
      <w:pPr>
        <w:pStyle w:val="Indent1NOspaceafter"/>
      </w:pPr>
      <w:r w:rsidRPr="00452E83">
        <w:tab/>
      </w:r>
      <w:r w:rsidRPr="00452E83">
        <w:t>RSMC Offenbach</w:t>
      </w:r>
      <w:bookmarkStart w:name="_p_EF54C84A6F657B45A5278D481C379DE5" w:id="1558"/>
      <w:bookmarkEnd w:id="1558"/>
    </w:p>
    <w:p w:rsidRPr="00452E83" w:rsidR="004E7D23" w:rsidP="004E7D23" w:rsidRDefault="004E7D23" w14:paraId="6FD8EB32" w14:textId="77777777">
      <w:pPr>
        <w:pStyle w:val="Indent1"/>
      </w:pPr>
      <w:r w:rsidRPr="00452E83">
        <w:tab/>
      </w:r>
      <w:r w:rsidRPr="00452E83">
        <w:t>RSMC Rome</w:t>
      </w:r>
      <w:bookmarkStart w:name="_p_DD5BEF7DCD9203428EB4F27FE01B9420" w:id="1559"/>
      <w:bookmarkEnd w:id="1559"/>
    </w:p>
    <w:p w:rsidRPr="00452E83" w:rsidR="004E7D23" w:rsidP="004E7D23" w:rsidRDefault="004E7D23" w14:paraId="6FD8EB33" w14:textId="77777777">
      <w:pPr>
        <w:pStyle w:val="Bodytext1"/>
        <w:spacing w:before="120"/>
        <w:rPr>
          <w:rFonts w:ascii="Verdana" w:hAnsi="Verdana"/>
        </w:rPr>
      </w:pPr>
      <w:r w:rsidRPr="00452E83">
        <w:rPr>
          <w:rFonts w:ascii="Verdana" w:hAnsi="Verdana"/>
        </w:rPr>
        <w:t>Provision of nowcasting:</w:t>
      </w:r>
      <w:bookmarkStart w:name="_p_29244152FA775B499607B916629CB641" w:id="1560"/>
      <w:bookmarkEnd w:id="1560"/>
    </w:p>
    <w:p w:rsidRPr="00452E83" w:rsidR="004E7D23" w:rsidP="004E7D23" w:rsidRDefault="004E7D23" w14:paraId="6FD8EB34" w14:textId="77777777">
      <w:pPr>
        <w:pStyle w:val="Indent1NOspaceafter"/>
      </w:pPr>
      <w:r w:rsidRPr="00452E83">
        <w:tab/>
      </w:r>
      <w:r w:rsidRPr="00452E83">
        <w:t>RSMC Hong Kong, China</w:t>
      </w:r>
      <w:bookmarkStart w:name="_p_DB46E04F97150D43A4B777DAD95A1110" w:id="1561"/>
      <w:bookmarkEnd w:id="1561"/>
    </w:p>
    <w:p w:rsidRPr="00452E83" w:rsidR="004E7D23" w:rsidP="004E7D23" w:rsidRDefault="004E7D23" w14:paraId="6FD8EB35" w14:textId="77777777">
      <w:pPr>
        <w:pStyle w:val="Indent1NOspaceafter"/>
      </w:pPr>
      <w:r w:rsidRPr="00452E83">
        <w:tab/>
      </w:r>
      <w:r w:rsidRPr="00452E83">
        <w:t>RSMC Offenbach</w:t>
      </w:r>
      <w:bookmarkStart w:name="_p_0BC9EB6AF32F46479E170F6F841AB522" w:id="1562"/>
      <w:bookmarkEnd w:id="1562"/>
    </w:p>
    <w:p w:rsidRPr="00452E83" w:rsidR="004E7D23" w:rsidP="004E7D23" w:rsidRDefault="004E7D23" w14:paraId="6FD8EB36" w14:textId="77777777">
      <w:pPr>
        <w:pStyle w:val="Indent1"/>
      </w:pPr>
      <w:r w:rsidRPr="00452E83">
        <w:tab/>
      </w:r>
      <w:r w:rsidRPr="00452E83">
        <w:t>RSMC Tokyo</w:t>
      </w:r>
      <w:bookmarkStart w:name="_p_D3AABE137F356045B9981733A78F85B4" w:id="1563"/>
      <w:bookmarkEnd w:id="1563"/>
    </w:p>
    <w:p w:rsidRPr="00452E83" w:rsidR="004E7D23" w:rsidP="00F522F8" w:rsidRDefault="004E7D23" w14:paraId="6FD8EB37" w14:textId="77777777">
      <w:pPr>
        <w:pStyle w:val="Bodytext1"/>
        <w:spacing w:before="240"/>
        <w:rPr>
          <w:rFonts w:ascii="Verdana" w:hAnsi="Verdana"/>
        </w:rPr>
      </w:pPr>
      <w:r w:rsidRPr="00452E83">
        <w:rPr>
          <w:rFonts w:ascii="Verdana" w:hAnsi="Verdana"/>
        </w:rPr>
        <w:t>Global Producing Centres for Long-range Prediction:</w:t>
      </w:r>
      <w:bookmarkStart w:name="_p_EFC2A6F51E9CB94EBA248FC3E3440384" w:id="1564"/>
      <w:bookmarkEnd w:id="1564"/>
    </w:p>
    <w:tbl>
      <w:tblPr>
        <w:tblW w:w="4450" w:type="pct"/>
        <w:tblInd w:w="1120" w:type="dxa"/>
        <w:tblLook w:val="04A0" w:firstRow="1" w:lastRow="0" w:firstColumn="1" w:lastColumn="0" w:noHBand="0" w:noVBand="1"/>
      </w:tblPr>
      <w:tblGrid>
        <w:gridCol w:w="3971"/>
        <w:gridCol w:w="4608"/>
      </w:tblGrid>
      <w:tr w:rsidRPr="00452E83" w:rsidR="004E7D23" w:rsidTr="007D1649" w14:paraId="6FD8EB3A" w14:textId="77777777">
        <w:tc>
          <w:tcPr>
            <w:tcW w:w="3807" w:type="dxa"/>
          </w:tcPr>
          <w:p w:rsidRPr="00452E83" w:rsidR="004E7D23" w:rsidP="007D1649" w:rsidRDefault="004E7D23" w14:paraId="6FD8EB38" w14:textId="77777777">
            <w:pPr>
              <w:pStyle w:val="TableastextNOspace"/>
              <w:rPr>
                <w:rFonts w:ascii="Verdana" w:hAnsi="Verdana"/>
              </w:rPr>
            </w:pPr>
            <w:r w:rsidRPr="00452E83">
              <w:rPr>
                <w:rFonts w:ascii="Verdana" w:hAnsi="Verdana"/>
              </w:rPr>
              <w:t>GPC Beijing</w:t>
            </w:r>
          </w:p>
        </w:tc>
        <w:tc>
          <w:tcPr>
            <w:tcW w:w="4418" w:type="dxa"/>
          </w:tcPr>
          <w:p w:rsidRPr="00452E83" w:rsidR="004E7D23" w:rsidP="007D1649" w:rsidRDefault="004E7D23" w14:paraId="6FD8EB39" w14:textId="77777777">
            <w:pPr>
              <w:pStyle w:val="TableastextNOspace"/>
              <w:rPr>
                <w:rFonts w:ascii="Verdana" w:hAnsi="Verdana"/>
              </w:rPr>
            </w:pPr>
            <w:r w:rsidRPr="00452E83">
              <w:rPr>
                <w:rFonts w:ascii="Verdana" w:hAnsi="Verdana"/>
              </w:rPr>
              <w:t>GPC Offenbach</w:t>
            </w:r>
            <w:r w:rsidRPr="00452E83" w:rsidDel="00633034">
              <w:rPr>
                <w:rFonts w:ascii="Verdana" w:hAnsi="Verdana"/>
              </w:rPr>
              <w:t xml:space="preserve"> </w:t>
            </w:r>
            <w:bookmarkStart w:name="_p_AF793E364D080E4CB11892047A194993" w:id="1565"/>
            <w:bookmarkEnd w:id="1565"/>
          </w:p>
        </w:tc>
      </w:tr>
      <w:tr w:rsidRPr="00452E83" w:rsidR="004E7D23" w:rsidTr="007D1649" w14:paraId="6FD8EB3D" w14:textId="77777777">
        <w:tc>
          <w:tcPr>
            <w:tcW w:w="3807" w:type="dxa"/>
          </w:tcPr>
          <w:p w:rsidRPr="00452E83" w:rsidR="004E7D23" w:rsidP="007D1649" w:rsidRDefault="004E7D23" w14:paraId="6FD8EB3B" w14:textId="77777777">
            <w:pPr>
              <w:pStyle w:val="TableastextNOspace"/>
              <w:rPr>
                <w:rFonts w:ascii="Verdana" w:hAnsi="Verdana"/>
              </w:rPr>
            </w:pPr>
            <w:r w:rsidRPr="00452E83">
              <w:rPr>
                <w:rFonts w:ascii="Verdana" w:hAnsi="Verdana"/>
              </w:rPr>
              <w:t>GPC CPTEC (Brazil)</w:t>
            </w:r>
          </w:p>
        </w:tc>
        <w:tc>
          <w:tcPr>
            <w:tcW w:w="4418" w:type="dxa"/>
          </w:tcPr>
          <w:p w:rsidRPr="00452E83" w:rsidR="004E7D23" w:rsidP="007D1649" w:rsidRDefault="004E7D23" w14:paraId="6FD8EB3C" w14:textId="77777777">
            <w:pPr>
              <w:pStyle w:val="TableastextNOspace"/>
              <w:rPr>
                <w:rFonts w:ascii="Verdana" w:hAnsi="Verdana"/>
              </w:rPr>
            </w:pPr>
            <w:r w:rsidRPr="00452E83">
              <w:rPr>
                <w:rFonts w:ascii="Verdana" w:hAnsi="Verdana"/>
              </w:rPr>
              <w:t>GPC Pretoria</w:t>
            </w:r>
            <w:bookmarkStart w:name="_p_08E6A34D62075C49B23F35A77D0E43DC" w:id="1566"/>
            <w:bookmarkEnd w:id="1566"/>
          </w:p>
        </w:tc>
      </w:tr>
      <w:tr w:rsidRPr="00452E83" w:rsidR="004E7D23" w:rsidTr="007D1649" w14:paraId="6FD8EB40" w14:textId="77777777">
        <w:tc>
          <w:tcPr>
            <w:tcW w:w="3807" w:type="dxa"/>
          </w:tcPr>
          <w:p w:rsidRPr="00452E83" w:rsidR="004E7D23" w:rsidP="007D1649" w:rsidRDefault="004E7D23" w14:paraId="6FD8EB3E" w14:textId="77777777">
            <w:pPr>
              <w:pStyle w:val="TableastextNOspace"/>
              <w:rPr>
                <w:rFonts w:ascii="Verdana" w:hAnsi="Verdana"/>
              </w:rPr>
            </w:pPr>
            <w:r w:rsidRPr="00452E83">
              <w:rPr>
                <w:rFonts w:ascii="Verdana" w:hAnsi="Verdana"/>
              </w:rPr>
              <w:t>GPC ECMWF</w:t>
            </w:r>
          </w:p>
        </w:tc>
        <w:tc>
          <w:tcPr>
            <w:tcW w:w="4418" w:type="dxa"/>
          </w:tcPr>
          <w:p w:rsidRPr="00452E83" w:rsidR="004E7D23" w:rsidP="007D1649" w:rsidRDefault="004E7D23" w14:paraId="6FD8EB3F" w14:textId="77777777">
            <w:pPr>
              <w:pStyle w:val="TableastextNOspace"/>
              <w:rPr>
                <w:rFonts w:ascii="Verdana" w:hAnsi="Verdana"/>
              </w:rPr>
            </w:pPr>
            <w:r w:rsidRPr="00452E83">
              <w:rPr>
                <w:rFonts w:ascii="Verdana" w:hAnsi="Verdana"/>
              </w:rPr>
              <w:t>GPC Seoul</w:t>
            </w:r>
            <w:bookmarkStart w:name="_p_94E6FEE24124714DBE55823931835F42" w:id="1567"/>
            <w:bookmarkEnd w:id="1567"/>
          </w:p>
        </w:tc>
      </w:tr>
      <w:tr w:rsidRPr="00452E83" w:rsidR="004E7D23" w:rsidTr="007D1649" w14:paraId="6FD8EB43" w14:textId="77777777">
        <w:tc>
          <w:tcPr>
            <w:tcW w:w="3807" w:type="dxa"/>
          </w:tcPr>
          <w:p w:rsidRPr="00452E83" w:rsidR="004E7D23" w:rsidP="007D1649" w:rsidRDefault="004E7D23" w14:paraId="6FD8EB41" w14:textId="77777777">
            <w:pPr>
              <w:pStyle w:val="TableastextNOspace"/>
              <w:rPr>
                <w:rFonts w:ascii="Verdana" w:hAnsi="Verdana"/>
              </w:rPr>
            </w:pPr>
            <w:r w:rsidRPr="00452E83">
              <w:rPr>
                <w:rFonts w:ascii="Verdana" w:hAnsi="Verdana"/>
              </w:rPr>
              <w:t>GPC Exeter</w:t>
            </w:r>
          </w:p>
        </w:tc>
        <w:tc>
          <w:tcPr>
            <w:tcW w:w="4418" w:type="dxa"/>
          </w:tcPr>
          <w:p w:rsidRPr="00452E83" w:rsidR="004E7D23" w:rsidP="007D1649" w:rsidRDefault="004E7D23" w14:paraId="6FD8EB42" w14:textId="77777777">
            <w:pPr>
              <w:pStyle w:val="TableastextNOspace"/>
              <w:rPr>
                <w:rFonts w:ascii="Verdana" w:hAnsi="Verdana"/>
              </w:rPr>
            </w:pPr>
            <w:r w:rsidRPr="00452E83">
              <w:rPr>
                <w:rFonts w:ascii="Verdana" w:hAnsi="Verdana"/>
              </w:rPr>
              <w:t>GPC Tokyo</w:t>
            </w:r>
            <w:bookmarkStart w:name="_p_F9C81056003C5943A32B817705BC140C" w:id="1568"/>
            <w:bookmarkEnd w:id="1568"/>
          </w:p>
        </w:tc>
      </w:tr>
      <w:tr w:rsidRPr="00452E83" w:rsidR="004E7D23" w:rsidTr="007D1649" w14:paraId="6FD8EB46" w14:textId="77777777">
        <w:tc>
          <w:tcPr>
            <w:tcW w:w="3807" w:type="dxa"/>
          </w:tcPr>
          <w:p w:rsidRPr="00452E83" w:rsidR="004E7D23" w:rsidP="007D1649" w:rsidRDefault="004E7D23" w14:paraId="6FD8EB44" w14:textId="77777777">
            <w:pPr>
              <w:pStyle w:val="TableastextNOspace"/>
              <w:rPr>
                <w:rFonts w:ascii="Verdana" w:hAnsi="Verdana"/>
              </w:rPr>
            </w:pPr>
            <w:r w:rsidRPr="00452E83">
              <w:rPr>
                <w:rFonts w:ascii="Verdana" w:hAnsi="Verdana"/>
              </w:rPr>
              <w:t>GPC Melbourne</w:t>
            </w:r>
          </w:p>
        </w:tc>
        <w:tc>
          <w:tcPr>
            <w:tcW w:w="4418" w:type="dxa"/>
          </w:tcPr>
          <w:p w:rsidRPr="00452E83" w:rsidR="004E7D23" w:rsidP="007D1649" w:rsidRDefault="004E7D23" w14:paraId="6FD8EB45" w14:textId="77777777">
            <w:pPr>
              <w:pStyle w:val="TableastextNOspace"/>
              <w:rPr>
                <w:rFonts w:ascii="Verdana" w:hAnsi="Verdana"/>
              </w:rPr>
            </w:pPr>
            <w:r w:rsidRPr="00452E83">
              <w:rPr>
                <w:rFonts w:ascii="Verdana" w:hAnsi="Verdana"/>
              </w:rPr>
              <w:t>GPC Toulouse</w:t>
            </w:r>
            <w:bookmarkStart w:name="_p_67973C097C37BA43BFC0F937338E31CA" w:id="1569"/>
            <w:bookmarkEnd w:id="1569"/>
          </w:p>
        </w:tc>
      </w:tr>
      <w:tr w:rsidRPr="00452E83" w:rsidR="004E7D23" w:rsidTr="007D1649" w14:paraId="6FD8EB49" w14:textId="77777777">
        <w:tc>
          <w:tcPr>
            <w:tcW w:w="3807" w:type="dxa"/>
          </w:tcPr>
          <w:p w:rsidRPr="00452E83" w:rsidR="004E7D23" w:rsidP="007D1649" w:rsidRDefault="004E7D23" w14:paraId="6FD8EB47" w14:textId="77777777">
            <w:pPr>
              <w:pStyle w:val="TableastextNOspace"/>
              <w:rPr>
                <w:rFonts w:ascii="Verdana" w:hAnsi="Verdana"/>
              </w:rPr>
            </w:pPr>
            <w:r w:rsidRPr="00452E83">
              <w:rPr>
                <w:rFonts w:ascii="Verdana" w:hAnsi="Verdana"/>
              </w:rPr>
              <w:t>GPC Montreal</w:t>
            </w:r>
          </w:p>
        </w:tc>
        <w:tc>
          <w:tcPr>
            <w:tcW w:w="4418" w:type="dxa"/>
          </w:tcPr>
          <w:p w:rsidRPr="00452E83" w:rsidR="004E7D23" w:rsidP="007D1649" w:rsidRDefault="004E7D23" w14:paraId="6FD8EB48" w14:textId="77777777">
            <w:pPr>
              <w:pStyle w:val="TableastextNOspace"/>
              <w:rPr>
                <w:rFonts w:ascii="Verdana" w:hAnsi="Verdana"/>
              </w:rPr>
            </w:pPr>
            <w:r w:rsidRPr="00452E83">
              <w:rPr>
                <w:rFonts w:ascii="Verdana" w:hAnsi="Verdana"/>
              </w:rPr>
              <w:t>GPC Washington</w:t>
            </w:r>
            <w:bookmarkStart w:name="_p_E9463D52A0DFA84AA466F0E0FDD28591" w:id="1570"/>
            <w:bookmarkEnd w:id="1570"/>
          </w:p>
        </w:tc>
      </w:tr>
      <w:tr w:rsidRPr="00452E83" w:rsidR="004E7D23" w:rsidTr="007D1649" w14:paraId="6FD8EB4C" w14:textId="77777777">
        <w:tc>
          <w:tcPr>
            <w:tcW w:w="3807" w:type="dxa"/>
          </w:tcPr>
          <w:p w:rsidRPr="00452E83" w:rsidR="004E7D23" w:rsidP="007D1649" w:rsidRDefault="004E7D23" w14:paraId="6FD8EB4A" w14:textId="77777777">
            <w:pPr>
              <w:pStyle w:val="TableastextNOspace"/>
              <w:rPr>
                <w:rFonts w:ascii="Verdana" w:hAnsi="Verdana"/>
              </w:rPr>
            </w:pPr>
            <w:r w:rsidRPr="00452E83">
              <w:rPr>
                <w:rFonts w:ascii="Verdana" w:hAnsi="Verdana"/>
              </w:rPr>
              <w:t>GPC Moscow</w:t>
            </w:r>
            <w:bookmarkStart w:name="_p_ABEF1A835DF96442905C3A9699E144B0" w:id="1571"/>
            <w:bookmarkEnd w:id="1571"/>
          </w:p>
        </w:tc>
        <w:tc>
          <w:tcPr>
            <w:tcW w:w="4418" w:type="dxa"/>
          </w:tcPr>
          <w:p w:rsidRPr="00452E83" w:rsidR="004E7D23" w:rsidP="007D1649" w:rsidRDefault="004E7D23" w14:paraId="6FD8EB4B" w14:textId="77777777">
            <w:pPr>
              <w:pStyle w:val="TableastextNOspace"/>
              <w:rPr>
                <w:rFonts w:ascii="Verdana" w:hAnsi="Verdana"/>
              </w:rPr>
            </w:pPr>
          </w:p>
        </w:tc>
      </w:tr>
    </w:tbl>
    <w:p w:rsidRPr="00452E83" w:rsidR="004E7D23" w:rsidP="004E7D23" w:rsidRDefault="004E7D23" w14:paraId="6FD8EB4D" w14:textId="77777777">
      <w:pPr>
        <w:pStyle w:val="Note"/>
      </w:pPr>
      <w:r w:rsidRPr="00452E83">
        <w:t>Acronyms not previously defined: CPTEC – Centro de Previsão de Tempo e</w:t>
      </w:r>
      <w:r w:rsidR="00A125F4">
        <w:t xml:space="preserve"> </w:t>
      </w:r>
      <w:r w:rsidRPr="00452E83">
        <w:t>Estudos Climáticos; ECMWF – European Centre for Medium-range Weather Forecasts.</w:t>
      </w:r>
      <w:bookmarkStart w:name="_p_DF8E029D1607B54E8B15B82B71E075C9" w:id="1572"/>
      <w:bookmarkEnd w:id="1572"/>
    </w:p>
    <w:p w:rsidRPr="00452E83" w:rsidR="004E7D23" w:rsidP="004E7D23" w:rsidRDefault="004E7D23" w14:paraId="6FD8EB4E" w14:textId="77777777">
      <w:pPr>
        <w:pStyle w:val="Bodytext1"/>
        <w:rPr>
          <w:rFonts w:ascii="Verdana" w:hAnsi="Verdana"/>
        </w:rPr>
      </w:pPr>
      <w:r w:rsidRPr="00452E83">
        <w:rPr>
          <w:rFonts w:ascii="Verdana" w:hAnsi="Verdana"/>
        </w:rPr>
        <w:t>Global Producing Centres for Annual to Decadal Climate Prediction</w:t>
      </w:r>
      <w:bookmarkStart w:name="_p_93D71F1A46F80846A83B7DC4AA63C32C" w:id="1573"/>
      <w:bookmarkEnd w:id="1573"/>
      <w:r w:rsidRPr="00452E83">
        <w:rPr>
          <w:rFonts w:ascii="Verdana" w:hAnsi="Verdana"/>
        </w:rPr>
        <w:t>:</w:t>
      </w:r>
    </w:p>
    <w:p w:rsidRPr="00452E83" w:rsidR="004E7D23" w:rsidP="004E7D23" w:rsidRDefault="004E7D23" w14:paraId="6FD8EB4F" w14:textId="77777777">
      <w:pPr>
        <w:pStyle w:val="Indent1NOspaceafter"/>
        <w:rPr>
          <w:lang w:val="es-ES"/>
        </w:rPr>
      </w:pPr>
      <w:r w:rsidRPr="00452E83">
        <w:tab/>
      </w:r>
      <w:r w:rsidRPr="00452E83">
        <w:rPr>
          <w:lang w:val="es-ES"/>
        </w:rPr>
        <w:t>GPC Barcelona</w:t>
      </w:r>
      <w:bookmarkStart w:name="_p_3BB9FCAB929D7148A0A6CCC129A3BFB8" w:id="1574"/>
      <w:bookmarkEnd w:id="1574"/>
    </w:p>
    <w:p w:rsidRPr="00452E83" w:rsidR="004E7D23" w:rsidP="004E7D23" w:rsidRDefault="004E7D23" w14:paraId="6FD8EB50" w14:textId="77777777">
      <w:pPr>
        <w:pStyle w:val="Indent1NOspaceafter"/>
        <w:rPr>
          <w:lang w:val="es-ES"/>
        </w:rPr>
      </w:pPr>
      <w:r w:rsidRPr="00452E83">
        <w:rPr>
          <w:lang w:val="es-ES"/>
        </w:rPr>
        <w:tab/>
      </w:r>
      <w:r w:rsidRPr="00452E83">
        <w:rPr>
          <w:lang w:val="es-ES"/>
        </w:rPr>
        <w:t>GPC Exeter</w:t>
      </w:r>
      <w:bookmarkStart w:name="_p_B7797FBB812A0A42B87A8E29DE619F75" w:id="1575"/>
      <w:bookmarkEnd w:id="1575"/>
    </w:p>
    <w:p w:rsidRPr="00452E83" w:rsidR="004E7D23" w:rsidP="004E7D23" w:rsidRDefault="004E7D23" w14:paraId="6FD8EB51" w14:textId="77777777">
      <w:pPr>
        <w:pStyle w:val="Indent1NOspaceafter"/>
        <w:rPr>
          <w:lang w:val="es-ES"/>
        </w:rPr>
      </w:pPr>
      <w:r w:rsidRPr="00452E83">
        <w:rPr>
          <w:lang w:val="es-ES"/>
        </w:rPr>
        <w:tab/>
      </w:r>
      <w:r w:rsidRPr="00452E83">
        <w:rPr>
          <w:lang w:val="es-ES"/>
        </w:rPr>
        <w:t>GPC Montreal</w:t>
      </w:r>
      <w:bookmarkStart w:name="_p_7E6F88681C3CB849A66ACF342558A923" w:id="1576"/>
      <w:bookmarkEnd w:id="1576"/>
    </w:p>
    <w:p w:rsidRPr="00452E83" w:rsidR="004E7D23" w:rsidP="004E7D23" w:rsidRDefault="004E7D23" w14:paraId="6FD8EB52" w14:textId="77777777">
      <w:pPr>
        <w:pStyle w:val="Indent1"/>
      </w:pPr>
      <w:r w:rsidRPr="00452E83">
        <w:rPr>
          <w:lang w:val="es-ES"/>
        </w:rPr>
        <w:tab/>
      </w:r>
      <w:r w:rsidRPr="00452E83">
        <w:t>GPC Offenbach</w:t>
      </w:r>
      <w:bookmarkStart w:name="_p_74BC1C272053294391D55ED021933DB4" w:id="1577"/>
      <w:bookmarkEnd w:id="1577"/>
    </w:p>
    <w:p w:rsidRPr="00EE19D9" w:rsidR="004E7D23" w:rsidP="004E7D23" w:rsidRDefault="004E7D23" w14:paraId="6FD8EB53" w14:textId="77777777">
      <w:pPr>
        <w:pStyle w:val="Heading2NOToC"/>
        <w:rPr>
          <w:rFonts w:ascii="Verdana" w:hAnsi="Verdana"/>
          <w:sz w:val="20"/>
          <w:szCs w:val="20"/>
        </w:rPr>
      </w:pPr>
      <w:r w:rsidRPr="00EE19D9">
        <w:rPr>
          <w:rFonts w:ascii="Verdana" w:hAnsi="Verdana"/>
          <w:sz w:val="20"/>
          <w:szCs w:val="20"/>
        </w:rPr>
        <w:t>4.</w:t>
      </w:r>
      <w:r w:rsidRPr="00EE19D9">
        <w:rPr>
          <w:rFonts w:ascii="Verdana" w:hAnsi="Verdana"/>
          <w:sz w:val="20"/>
          <w:szCs w:val="20"/>
        </w:rPr>
        <w:tab/>
      </w:r>
      <w:r w:rsidRPr="00EE19D9">
        <w:rPr>
          <w:rFonts w:ascii="Verdana" w:hAnsi="Verdana"/>
          <w:sz w:val="20"/>
          <w:szCs w:val="20"/>
        </w:rPr>
        <w:t xml:space="preserve">The Regional Specialized Meteorological Centres for specialized </w:t>
      </w:r>
      <w:r w:rsidRPr="00EE19D9">
        <w:rPr>
          <w:rFonts w:ascii="Verdana" w:hAnsi="Verdana"/>
          <w:sz w:val="20"/>
          <w:szCs w:val="20"/>
        </w:rPr>
        <w:br/>
      </w:r>
      <w:r w:rsidRPr="00EE19D9">
        <w:rPr>
          <w:rFonts w:ascii="Verdana" w:hAnsi="Verdana"/>
          <w:sz w:val="20"/>
          <w:szCs w:val="20"/>
        </w:rPr>
        <w:t>activities are:</w:t>
      </w:r>
      <w:bookmarkStart w:name="_p_6436206E862D7543BB79BFC24E71B66F" w:id="1578"/>
      <w:bookmarkEnd w:id="1578"/>
    </w:p>
    <w:p w:rsidRPr="00452E83" w:rsidR="004E7D23" w:rsidP="004E7D23" w:rsidRDefault="004E7D23" w14:paraId="6FD8EB54" w14:textId="77777777">
      <w:pPr>
        <w:pStyle w:val="Bodytext1"/>
        <w:rPr>
          <w:rFonts w:ascii="Verdana" w:hAnsi="Verdana"/>
        </w:rPr>
      </w:pPr>
      <w:r w:rsidRPr="00452E83">
        <w:rPr>
          <w:rFonts w:ascii="Verdana" w:hAnsi="Verdana"/>
        </w:rPr>
        <w:t>Tropical cyclone forecasting, including marine-related hazards:</w:t>
      </w:r>
      <w:bookmarkStart w:name="_p_3A516E27DD8E1E419FC21F06CCB07AE2" w:id="1579"/>
      <w:bookmarkEnd w:id="1579"/>
    </w:p>
    <w:p w:rsidRPr="00452E83" w:rsidR="004E7D23" w:rsidP="004E7D23" w:rsidRDefault="004E7D23" w14:paraId="6FD8EB55" w14:textId="77777777">
      <w:pPr>
        <w:pStyle w:val="Indent1NOspaceafter"/>
        <w:rPr>
          <w:lang w:val="fr-FR"/>
        </w:rPr>
      </w:pPr>
      <w:r w:rsidRPr="00452E83">
        <w:tab/>
      </w:r>
      <w:r w:rsidRPr="00452E83">
        <w:rPr>
          <w:lang w:val="fr-FR"/>
        </w:rPr>
        <w:t>RSMC Honolulu – Hurricane centre</w:t>
      </w:r>
      <w:bookmarkStart w:name="_p_4EF98A8FEA36E94FAC346BF58FEAB251" w:id="1580"/>
      <w:bookmarkEnd w:id="1580"/>
    </w:p>
    <w:p w:rsidRPr="00452E83" w:rsidR="004E7D23" w:rsidP="004E7D23" w:rsidRDefault="004E7D23" w14:paraId="6FD8EB56" w14:textId="77777777">
      <w:pPr>
        <w:pStyle w:val="Indent1NOspaceafter"/>
        <w:rPr>
          <w:lang w:val="fr-FR"/>
        </w:rPr>
      </w:pPr>
      <w:r w:rsidRPr="00452E83">
        <w:rPr>
          <w:lang w:val="fr-FR"/>
        </w:rPr>
        <w:tab/>
      </w:r>
      <w:r w:rsidRPr="00452E83">
        <w:rPr>
          <w:lang w:val="fr-FR"/>
        </w:rPr>
        <w:t>RSMC La Réunion – Tropical cyclone centre</w:t>
      </w:r>
      <w:bookmarkStart w:name="_p_91DE2EB8AB067C49939A9FA0CD56E4AC" w:id="1581"/>
      <w:bookmarkEnd w:id="1581"/>
    </w:p>
    <w:p w:rsidRPr="00452E83" w:rsidR="004E7D23" w:rsidP="004E7D23" w:rsidRDefault="004E7D23" w14:paraId="6FD8EB57" w14:textId="77777777">
      <w:pPr>
        <w:pStyle w:val="Indent1NOspaceafter"/>
        <w:rPr>
          <w:lang w:val="en-US"/>
        </w:rPr>
      </w:pPr>
      <w:r w:rsidRPr="00452E83">
        <w:rPr>
          <w:lang w:val="fr-FR"/>
        </w:rPr>
        <w:tab/>
      </w:r>
      <w:r w:rsidRPr="00452E83">
        <w:rPr>
          <w:lang w:val="en-US"/>
        </w:rPr>
        <w:t>RSMC Nadi – Tropical cyclone centre</w:t>
      </w:r>
      <w:bookmarkStart w:name="_p_ED87CC59CDB5D14B8AA0A53E75C4EF5D" w:id="1582"/>
      <w:bookmarkEnd w:id="1582"/>
    </w:p>
    <w:p w:rsidRPr="00452E83" w:rsidR="004E7D23" w:rsidP="004E7D23" w:rsidRDefault="004E7D23" w14:paraId="6FD8EB58" w14:textId="77777777">
      <w:pPr>
        <w:pStyle w:val="Indent1NOspaceafter"/>
        <w:rPr>
          <w:lang w:val="en-US"/>
        </w:rPr>
      </w:pPr>
      <w:r w:rsidRPr="00452E83">
        <w:rPr>
          <w:lang w:val="en-US"/>
        </w:rPr>
        <w:tab/>
      </w:r>
      <w:r w:rsidRPr="00452E83">
        <w:rPr>
          <w:lang w:val="en-US"/>
        </w:rPr>
        <w:t>RSMC New Delhi – Tropical cyclone centre</w:t>
      </w:r>
      <w:bookmarkStart w:name="_p_00E0F48BC6B7F845AE407722F0AA5EC4" w:id="1583"/>
      <w:bookmarkEnd w:id="1583"/>
    </w:p>
    <w:p w:rsidRPr="00452E83" w:rsidR="004E7D23" w:rsidP="004E7D23" w:rsidRDefault="004E7D23" w14:paraId="6FD8EB59" w14:textId="77777777">
      <w:pPr>
        <w:pStyle w:val="Indent1NOspaceafter"/>
        <w:rPr>
          <w:lang w:val="en-US"/>
        </w:rPr>
      </w:pPr>
      <w:r w:rsidRPr="00452E83">
        <w:rPr>
          <w:lang w:val="en-US"/>
        </w:rPr>
        <w:tab/>
      </w:r>
      <w:r w:rsidRPr="00452E83">
        <w:rPr>
          <w:lang w:val="en-US"/>
        </w:rPr>
        <w:t>RSMC Miami – Hurricane centre</w:t>
      </w:r>
      <w:bookmarkStart w:name="_p_4B5035DFBCA0C74FAC851A93254702E3" w:id="1584"/>
      <w:bookmarkEnd w:id="1584"/>
    </w:p>
    <w:p w:rsidRPr="00452E83" w:rsidR="004E7D23" w:rsidP="004E7D23" w:rsidRDefault="004E7D23" w14:paraId="6FD8EB5A" w14:textId="77777777">
      <w:pPr>
        <w:pStyle w:val="Indent1"/>
        <w:rPr>
          <w:lang w:val="en-US"/>
        </w:rPr>
      </w:pPr>
      <w:r w:rsidRPr="00452E83">
        <w:rPr>
          <w:lang w:val="en-US"/>
        </w:rPr>
        <w:tab/>
      </w:r>
      <w:r w:rsidRPr="00452E83">
        <w:rPr>
          <w:lang w:val="en-US"/>
        </w:rPr>
        <w:t>RSMC Tokyo – Typhoon centre</w:t>
      </w:r>
      <w:bookmarkStart w:name="_p_FA89993E2278DE45B87359115E4DA5FC" w:id="1585"/>
      <w:bookmarkEnd w:id="1585"/>
    </w:p>
    <w:p w:rsidRPr="00452E83" w:rsidR="004E7D23" w:rsidP="004E7D23" w:rsidRDefault="004E7D23" w14:paraId="6FD8EB5B" w14:textId="77777777">
      <w:pPr>
        <w:pStyle w:val="Bodytext1"/>
        <w:rPr>
          <w:rFonts w:ascii="Verdana" w:hAnsi="Verdana"/>
        </w:rPr>
      </w:pPr>
      <w:r w:rsidRPr="00452E83">
        <w:rPr>
          <w:rFonts w:ascii="Verdana" w:hAnsi="Verdana"/>
        </w:rPr>
        <w:t>Atmospheric sand and dust storm forecasting:</w:t>
      </w:r>
      <w:bookmarkStart w:name="_p_C351886F4862104780EFA9C618D5C0AD" w:id="1586"/>
      <w:bookmarkEnd w:id="1586"/>
    </w:p>
    <w:p w:rsidRPr="00452E83" w:rsidR="004E7D23" w:rsidP="004E7D23" w:rsidRDefault="004E7D23" w14:paraId="6FD8EB5C" w14:textId="77777777">
      <w:pPr>
        <w:pStyle w:val="Indent1NOspaceafter"/>
      </w:pPr>
      <w:r w:rsidRPr="00452E83">
        <w:tab/>
      </w:r>
      <w:r w:rsidRPr="00452E83">
        <w:t>RSMC-ASDF Barcelona</w:t>
      </w:r>
      <w:bookmarkStart w:name="_p_DF9EE324E22A574A8438E6C1FD32AD26" w:id="1587"/>
      <w:bookmarkEnd w:id="1587"/>
    </w:p>
    <w:p w:rsidRPr="00452E83" w:rsidR="004E7D23" w:rsidP="004E7D23" w:rsidRDefault="004E7D23" w14:paraId="6FD8EB5D" w14:textId="77777777">
      <w:pPr>
        <w:pStyle w:val="Indent1"/>
      </w:pPr>
      <w:r w:rsidRPr="00452E83">
        <w:tab/>
      </w:r>
      <w:r w:rsidRPr="00452E83">
        <w:t>RSMC-ASDF Beijing (RA II)</w:t>
      </w:r>
      <w:bookmarkStart w:name="_p_43DB25240B93C54EBE291F503D1F8BC0" w:id="1588"/>
      <w:bookmarkEnd w:id="1588"/>
    </w:p>
    <w:p w:rsidRPr="00452E83" w:rsidR="004E7D23" w:rsidP="00F522F8" w:rsidRDefault="004E7D23" w14:paraId="6FD8EB5E" w14:textId="77777777">
      <w:pPr>
        <w:pStyle w:val="Bodytext1"/>
        <w:rPr>
          <w:rFonts w:ascii="Verdana" w:hAnsi="Verdana"/>
        </w:rPr>
      </w:pPr>
      <w:r w:rsidRPr="00452E83">
        <w:rPr>
          <w:rFonts w:ascii="Verdana" w:hAnsi="Verdana"/>
        </w:rPr>
        <w:t>A</w:t>
      </w:r>
      <w:r w:rsidR="008B49A1">
        <w:rPr>
          <w:rFonts w:ascii="Verdana" w:hAnsi="Verdana"/>
        </w:rPr>
        <w:t>tmospheric transport and dispersion modelling</w:t>
      </w:r>
      <w:r w:rsidRPr="00452E83">
        <w:rPr>
          <w:rFonts w:ascii="Verdana" w:hAnsi="Verdana"/>
        </w:rPr>
        <w:t xml:space="preserve"> (for environmental emergency response and/or backtracking) – Nuclear:</w:t>
      </w:r>
      <w:bookmarkStart w:name="_p_9B67B6C43976124DB024D055C953FB71" w:id="1589"/>
      <w:bookmarkEnd w:id="1589"/>
    </w:p>
    <w:tbl>
      <w:tblPr>
        <w:tblW w:w="4450" w:type="pct"/>
        <w:tblInd w:w="1120" w:type="dxa"/>
        <w:tblLook w:val="04A0" w:firstRow="1" w:lastRow="0" w:firstColumn="1" w:lastColumn="0" w:noHBand="0" w:noVBand="1"/>
      </w:tblPr>
      <w:tblGrid>
        <w:gridCol w:w="3951"/>
        <w:gridCol w:w="4628"/>
      </w:tblGrid>
      <w:tr w:rsidRPr="00452E83" w:rsidR="004E7D23" w:rsidTr="007D1649" w14:paraId="6FD8EB61" w14:textId="77777777">
        <w:tc>
          <w:tcPr>
            <w:tcW w:w="3788" w:type="dxa"/>
          </w:tcPr>
          <w:p w:rsidRPr="00452E83" w:rsidR="004E7D23" w:rsidP="007D1649" w:rsidRDefault="004E7D23" w14:paraId="6FD8EB5F" w14:textId="77777777">
            <w:pPr>
              <w:pStyle w:val="TableastextNOspace"/>
              <w:rPr>
                <w:rFonts w:ascii="Verdana" w:hAnsi="Verdana"/>
              </w:rPr>
            </w:pPr>
            <w:r w:rsidRPr="00452E83">
              <w:rPr>
                <w:rFonts w:ascii="Verdana" w:hAnsi="Verdana"/>
              </w:rPr>
              <w:t>RSMC Beijing</w:t>
            </w:r>
          </w:p>
        </w:tc>
        <w:tc>
          <w:tcPr>
            <w:tcW w:w="4437" w:type="dxa"/>
          </w:tcPr>
          <w:p w:rsidRPr="00452E83" w:rsidR="004E7D23" w:rsidP="007D1649" w:rsidRDefault="004E7D23" w14:paraId="6FD8EB60" w14:textId="77777777">
            <w:pPr>
              <w:pStyle w:val="TableastextNOspace"/>
              <w:rPr>
                <w:rFonts w:ascii="Verdana" w:hAnsi="Verdana"/>
              </w:rPr>
            </w:pPr>
            <w:r w:rsidRPr="00452E83">
              <w:rPr>
                <w:rFonts w:ascii="Verdana" w:hAnsi="Verdana"/>
              </w:rPr>
              <w:t>RSMC Offenbach</w:t>
            </w:r>
            <w:bookmarkStart w:name="_p_257267A5161F974F809857E0A4BE9A3F" w:id="1590"/>
            <w:bookmarkEnd w:id="1590"/>
          </w:p>
        </w:tc>
      </w:tr>
      <w:tr w:rsidRPr="00452E83" w:rsidR="004E7D23" w:rsidTr="007D1649" w14:paraId="6FD8EB64" w14:textId="77777777">
        <w:tc>
          <w:tcPr>
            <w:tcW w:w="3788" w:type="dxa"/>
          </w:tcPr>
          <w:p w:rsidRPr="00452E83" w:rsidR="004E7D23" w:rsidP="007D1649" w:rsidRDefault="004E7D23" w14:paraId="6FD8EB62" w14:textId="77777777">
            <w:pPr>
              <w:pStyle w:val="TableastextNOspace"/>
              <w:rPr>
                <w:rFonts w:ascii="Verdana" w:hAnsi="Verdana"/>
              </w:rPr>
            </w:pPr>
            <w:r w:rsidRPr="00452E83">
              <w:rPr>
                <w:rFonts w:ascii="Verdana" w:hAnsi="Verdana"/>
              </w:rPr>
              <w:t>RSMC Exeter</w:t>
            </w:r>
          </w:p>
        </w:tc>
        <w:tc>
          <w:tcPr>
            <w:tcW w:w="4437" w:type="dxa"/>
          </w:tcPr>
          <w:p w:rsidRPr="00452E83" w:rsidR="004E7D23" w:rsidP="007D1649" w:rsidRDefault="004E7D23" w14:paraId="6FD8EB63" w14:textId="77777777">
            <w:pPr>
              <w:pStyle w:val="TableastextNOspace"/>
              <w:rPr>
                <w:rFonts w:ascii="Verdana" w:hAnsi="Verdana"/>
              </w:rPr>
            </w:pPr>
            <w:r w:rsidRPr="00452E83">
              <w:rPr>
                <w:rFonts w:ascii="Verdana" w:hAnsi="Verdana"/>
              </w:rPr>
              <w:t>RSMC Tokyo</w:t>
            </w:r>
            <w:bookmarkStart w:name="_p_CD6EDC85380E5D4BA1380FB335186C2E" w:id="1591"/>
            <w:bookmarkEnd w:id="1591"/>
          </w:p>
        </w:tc>
      </w:tr>
      <w:tr w:rsidRPr="00452E83" w:rsidR="004E7D23" w:rsidTr="007D1649" w14:paraId="6FD8EB67" w14:textId="77777777">
        <w:tc>
          <w:tcPr>
            <w:tcW w:w="3788" w:type="dxa"/>
          </w:tcPr>
          <w:p w:rsidRPr="00452E83" w:rsidR="004E7D23" w:rsidP="007D1649" w:rsidRDefault="004E7D23" w14:paraId="6FD8EB65" w14:textId="77777777">
            <w:pPr>
              <w:pStyle w:val="TableastextNOspace"/>
              <w:rPr>
                <w:rFonts w:ascii="Verdana" w:hAnsi="Verdana"/>
              </w:rPr>
            </w:pPr>
            <w:r w:rsidRPr="00452E83">
              <w:rPr>
                <w:rFonts w:ascii="Verdana" w:hAnsi="Verdana"/>
              </w:rPr>
              <w:t>RSMC Melbourne</w:t>
            </w:r>
          </w:p>
        </w:tc>
        <w:tc>
          <w:tcPr>
            <w:tcW w:w="4437" w:type="dxa"/>
          </w:tcPr>
          <w:p w:rsidRPr="00452E83" w:rsidR="004E7D23" w:rsidP="007D1649" w:rsidRDefault="004E7D23" w14:paraId="6FD8EB66" w14:textId="77777777">
            <w:pPr>
              <w:pStyle w:val="TableastextNOspace"/>
              <w:rPr>
                <w:rFonts w:ascii="Verdana" w:hAnsi="Verdana"/>
              </w:rPr>
            </w:pPr>
            <w:r w:rsidRPr="00452E83">
              <w:rPr>
                <w:rFonts w:ascii="Verdana" w:hAnsi="Verdana"/>
              </w:rPr>
              <w:t>RSMC Toulouse</w:t>
            </w:r>
            <w:bookmarkStart w:name="_p_DC1DD77ABDCBA742A9CF347F4CED467E" w:id="1592"/>
            <w:bookmarkEnd w:id="1592"/>
          </w:p>
        </w:tc>
      </w:tr>
      <w:tr w:rsidRPr="00452E83" w:rsidR="004E7D23" w:rsidTr="007D1649" w14:paraId="6FD8EB6A" w14:textId="77777777">
        <w:tc>
          <w:tcPr>
            <w:tcW w:w="3788" w:type="dxa"/>
          </w:tcPr>
          <w:p w:rsidRPr="00452E83" w:rsidR="004E7D23" w:rsidP="007D1649" w:rsidRDefault="004E7D23" w14:paraId="6FD8EB68" w14:textId="77777777">
            <w:pPr>
              <w:pStyle w:val="TableastextNOspace"/>
              <w:rPr>
                <w:rFonts w:ascii="Verdana" w:hAnsi="Verdana"/>
              </w:rPr>
            </w:pPr>
            <w:r w:rsidRPr="00452E83">
              <w:rPr>
                <w:rFonts w:ascii="Verdana" w:hAnsi="Verdana"/>
              </w:rPr>
              <w:t>RSMC Montreal</w:t>
            </w:r>
          </w:p>
        </w:tc>
        <w:tc>
          <w:tcPr>
            <w:tcW w:w="4437" w:type="dxa"/>
          </w:tcPr>
          <w:p w:rsidRPr="00452E83" w:rsidR="004E7D23" w:rsidP="007D1649" w:rsidRDefault="004E7D23" w14:paraId="6FD8EB69" w14:textId="77777777">
            <w:pPr>
              <w:pStyle w:val="TableastextNOspace"/>
              <w:rPr>
                <w:rFonts w:ascii="Verdana" w:hAnsi="Verdana"/>
              </w:rPr>
            </w:pPr>
            <w:r w:rsidRPr="00452E83">
              <w:rPr>
                <w:rFonts w:ascii="Verdana" w:hAnsi="Verdana"/>
              </w:rPr>
              <w:t>RSMC Vienna (backtracking only)</w:t>
            </w:r>
            <w:bookmarkStart w:name="_p_85DF1132025CBD4CBEFE9A42C69A7F63" w:id="1593"/>
            <w:bookmarkEnd w:id="1593"/>
          </w:p>
        </w:tc>
      </w:tr>
      <w:tr w:rsidRPr="00452E83" w:rsidR="004E7D23" w:rsidTr="007D1649" w14:paraId="6FD8EB6E" w14:textId="77777777">
        <w:tc>
          <w:tcPr>
            <w:tcW w:w="3788" w:type="dxa"/>
          </w:tcPr>
          <w:p w:rsidRPr="00452E83" w:rsidR="004E7D23" w:rsidP="007D1649" w:rsidRDefault="004E7D23" w14:paraId="6FD8EB6B" w14:textId="77777777">
            <w:pPr>
              <w:pStyle w:val="Tableastext"/>
            </w:pPr>
            <w:r w:rsidRPr="00452E83">
              <w:t>RSMC Obninsk</w:t>
            </w:r>
          </w:p>
        </w:tc>
        <w:tc>
          <w:tcPr>
            <w:tcW w:w="4437" w:type="dxa"/>
          </w:tcPr>
          <w:p w:rsidRPr="00452E83" w:rsidR="004E7D23" w:rsidP="007D1649" w:rsidRDefault="004E7D23" w14:paraId="6FD8EB6C" w14:textId="77777777">
            <w:pPr>
              <w:pStyle w:val="TableastextNOspace"/>
              <w:rPr>
                <w:rFonts w:ascii="Verdana" w:hAnsi="Verdana"/>
              </w:rPr>
            </w:pPr>
            <w:r w:rsidRPr="00452E83">
              <w:rPr>
                <w:rFonts w:ascii="Verdana" w:hAnsi="Verdana"/>
              </w:rPr>
              <w:t>RSMC Washington</w:t>
            </w:r>
            <w:bookmarkStart w:name="_p_CC41DAB8C49B1A429D6860AF76B07DB3" w:id="1594"/>
            <w:bookmarkEnd w:id="1594"/>
          </w:p>
          <w:p w:rsidRPr="00452E83" w:rsidR="00F522F8" w:rsidP="007D1649" w:rsidRDefault="00F522F8" w14:paraId="6FD8EB6D" w14:textId="77777777">
            <w:pPr>
              <w:pStyle w:val="TableastextNOspace"/>
              <w:rPr>
                <w:rFonts w:ascii="Verdana" w:hAnsi="Verdana"/>
              </w:rPr>
            </w:pPr>
          </w:p>
        </w:tc>
      </w:tr>
    </w:tbl>
    <w:p w:rsidRPr="00452E83" w:rsidR="004E7D23" w:rsidP="004E7D23" w:rsidRDefault="004E7D23" w14:paraId="6FD8EB6F" w14:textId="77777777">
      <w:pPr>
        <w:pStyle w:val="Bodytext1"/>
        <w:rPr>
          <w:rFonts w:ascii="Verdana" w:hAnsi="Verdana"/>
        </w:rPr>
      </w:pPr>
      <w:r w:rsidRPr="00452E83">
        <w:rPr>
          <w:rFonts w:ascii="Verdana" w:hAnsi="Verdana"/>
        </w:rPr>
        <w:t>Atmospheric transport and dispersion modelling (for environmental emergency response) – Non-nuclear:</w:t>
      </w:r>
      <w:bookmarkStart w:name="_p_2210D31D5A19F249B7173FD13BF1FA45" w:id="1595"/>
      <w:bookmarkEnd w:id="1595"/>
    </w:p>
    <w:p w:rsidRPr="00452E83" w:rsidR="004E7D23" w:rsidP="004E7D23" w:rsidRDefault="004E7D23" w14:paraId="6FD8EB70" w14:textId="77777777">
      <w:pPr>
        <w:pStyle w:val="Indent1NOspaceafter"/>
      </w:pPr>
      <w:r w:rsidRPr="00452E83">
        <w:tab/>
      </w:r>
      <w:r w:rsidRPr="00452E83">
        <w:t>RSMC Montreal</w:t>
      </w:r>
      <w:bookmarkStart w:name="_p_AE8E0EB6AA70E24CB138B5CAB4700711" w:id="1596"/>
      <w:bookmarkEnd w:id="1596"/>
    </w:p>
    <w:p w:rsidRPr="00452E83" w:rsidR="004E7D23" w:rsidP="004E7D23" w:rsidRDefault="004E7D23" w14:paraId="6FD8EB71" w14:textId="77777777">
      <w:pPr>
        <w:pStyle w:val="Indent1NOspaceafter"/>
      </w:pPr>
      <w:r w:rsidRPr="00452E83">
        <w:tab/>
      </w:r>
      <w:r w:rsidRPr="00452E83">
        <w:t>RSMC Offenbach</w:t>
      </w:r>
      <w:bookmarkStart w:name="_p_45AC218AA9FCD7489430D8F200072DCE" w:id="1597"/>
      <w:bookmarkEnd w:id="1597"/>
    </w:p>
    <w:p w:rsidRPr="00452E83" w:rsidR="004E7D23" w:rsidP="004E7D23" w:rsidRDefault="004E7D23" w14:paraId="6FD8EB72" w14:textId="77777777">
      <w:pPr>
        <w:pStyle w:val="Indent1"/>
      </w:pPr>
      <w:r w:rsidRPr="00452E83">
        <w:tab/>
      </w:r>
      <w:r w:rsidRPr="00452E83">
        <w:t>RSMC Toulouse</w:t>
      </w:r>
      <w:bookmarkStart w:name="_p_61523FD4BAF4014CB0BCBDA4C0DC7B9B" w:id="1598"/>
      <w:bookmarkEnd w:id="1598"/>
    </w:p>
    <w:p w:rsidRPr="00452E83" w:rsidR="004E7D23" w:rsidP="004E7D23" w:rsidRDefault="004E7D23" w14:paraId="6FD8EB73" w14:textId="77777777">
      <w:pPr>
        <w:pStyle w:val="Bodytext1"/>
        <w:tabs>
          <w:tab w:val="clear" w:pos="1120"/>
        </w:tabs>
        <w:rPr>
          <w:rFonts w:ascii="Verdana" w:hAnsi="Verdana"/>
        </w:rPr>
      </w:pPr>
      <w:r w:rsidRPr="00452E83">
        <w:rPr>
          <w:rFonts w:ascii="Verdana" w:hAnsi="Verdana"/>
        </w:rPr>
        <w:t>Severe weather forecasting</w:t>
      </w:r>
      <w:bookmarkStart w:name="_p_6C81F61F676CD24B9A2A16A9CAB9E79F" w:id="1599"/>
      <w:bookmarkEnd w:id="1599"/>
      <w:r w:rsidRPr="00452E83">
        <w:rPr>
          <w:rFonts w:ascii="Verdana" w:hAnsi="Verdana"/>
        </w:rPr>
        <w:t>:</w:t>
      </w:r>
    </w:p>
    <w:p w:rsidRPr="00452E83" w:rsidR="004E7D23" w:rsidP="004E7D23" w:rsidRDefault="004E7D23" w14:paraId="6FD8EB74" w14:textId="77777777">
      <w:pPr>
        <w:pStyle w:val="Indent1NOspaceafter"/>
      </w:pPr>
      <w:r w:rsidRPr="00452E83">
        <w:tab/>
      </w:r>
      <w:r w:rsidRPr="00452E83">
        <w:t>RSMC Dakar</w:t>
      </w:r>
      <w:bookmarkStart w:name="_p_A099BAF83CCA7A41A3EA5BB97099089F" w:id="1600"/>
      <w:bookmarkEnd w:id="1600"/>
    </w:p>
    <w:p w:rsidRPr="00452E83" w:rsidR="004E7D23" w:rsidP="004E7D23" w:rsidRDefault="004E7D23" w14:paraId="6FD8EB75" w14:textId="77777777">
      <w:pPr>
        <w:pStyle w:val="Indent1NOspaceafter"/>
        <w:rPr>
          <w:lang w:val="en-US"/>
        </w:rPr>
      </w:pPr>
      <w:r w:rsidRPr="00452E83">
        <w:tab/>
      </w:r>
      <w:r w:rsidRPr="00452E83">
        <w:rPr>
          <w:lang w:val="en-US"/>
        </w:rPr>
        <w:t>RSMC Dar-es-Salam</w:t>
      </w:r>
      <w:bookmarkStart w:name="_p_DBC8757D84F90D40B9EBF7EA36DFC03B" w:id="1601"/>
      <w:bookmarkEnd w:id="1601"/>
    </w:p>
    <w:p w:rsidRPr="00452E83" w:rsidR="004E7D23" w:rsidP="004E7D23" w:rsidRDefault="004E7D23" w14:paraId="6FD8EB76" w14:textId="77777777">
      <w:pPr>
        <w:pStyle w:val="Indent1NOspaceafter"/>
        <w:rPr>
          <w:lang w:val="es-ES"/>
        </w:rPr>
      </w:pPr>
      <w:r w:rsidRPr="00452E83">
        <w:rPr>
          <w:lang w:val="en-US"/>
        </w:rPr>
        <w:tab/>
      </w:r>
      <w:r w:rsidRPr="00452E83">
        <w:rPr>
          <w:lang w:val="es-ES"/>
        </w:rPr>
        <w:t>RSMC Nairobi</w:t>
      </w:r>
      <w:bookmarkStart w:name="_p_F942DA7D99C5664B86930C226B8473BA" w:id="1602"/>
      <w:bookmarkEnd w:id="1602"/>
    </w:p>
    <w:p w:rsidRPr="00452E83" w:rsidR="004E7D23" w:rsidP="004E7D23" w:rsidRDefault="004E7D23" w14:paraId="6FD8EB77" w14:textId="77777777">
      <w:pPr>
        <w:pStyle w:val="Indent1NOspaceafter"/>
      </w:pPr>
      <w:r w:rsidRPr="00452E83">
        <w:rPr>
          <w:lang w:val="es-ES"/>
        </w:rPr>
        <w:tab/>
      </w:r>
      <w:r w:rsidRPr="00452E83">
        <w:t>RSMC Pretoria</w:t>
      </w:r>
      <w:bookmarkStart w:name="_p_D29878B411270E43BEEF9A09DA813613" w:id="1603"/>
      <w:bookmarkEnd w:id="1603"/>
    </w:p>
    <w:p w:rsidRPr="00452E83" w:rsidR="004E7D23" w:rsidP="004E7D23" w:rsidRDefault="004E7D23" w14:paraId="6FD8EB78" w14:textId="77777777">
      <w:pPr>
        <w:pStyle w:val="Indent1"/>
      </w:pPr>
      <w:r w:rsidRPr="00452E83">
        <w:tab/>
      </w:r>
      <w:r w:rsidRPr="00452E83">
        <w:t>RSMC Wellington</w:t>
      </w:r>
      <w:bookmarkStart w:name="_p_60C7C9E7B6557443A47445EFEA8E4BA7" w:id="1604"/>
      <w:bookmarkEnd w:id="1604"/>
    </w:p>
    <w:p w:rsidRPr="00452E83" w:rsidR="004E7D23" w:rsidP="00F522F8" w:rsidRDefault="004E7D23" w14:paraId="6FD8EB79" w14:textId="77777777">
      <w:pPr>
        <w:pStyle w:val="Bodytext1"/>
        <w:tabs>
          <w:tab w:val="clear" w:pos="1120"/>
          <w:tab w:val="left" w:pos="567"/>
        </w:tabs>
        <w:ind w:left="567" w:hanging="567"/>
        <w:rPr>
          <w:rFonts w:ascii="Verdana" w:hAnsi="Verdana"/>
        </w:rPr>
      </w:pPr>
      <w:r w:rsidRPr="00452E83">
        <w:rPr>
          <w:rFonts w:ascii="Verdana" w:hAnsi="Verdana"/>
        </w:rPr>
        <w:t>Marine meteorological services</w:t>
      </w:r>
      <w:bookmarkStart w:name="_p_7AA4FE63BFF66840BEB9F28378747D89" w:id="1605"/>
      <w:bookmarkEnd w:id="1605"/>
      <w:r w:rsidRPr="00452E83">
        <w:rPr>
          <w:rFonts w:ascii="Verdana" w:hAnsi="Verdana"/>
        </w:rPr>
        <w:t>:</w:t>
      </w:r>
    </w:p>
    <w:tbl>
      <w:tblPr>
        <w:tblW w:w="4450" w:type="pct"/>
        <w:tblInd w:w="1120" w:type="dxa"/>
        <w:tblLook w:val="04A0" w:firstRow="1" w:lastRow="0" w:firstColumn="1" w:lastColumn="0" w:noHBand="0" w:noVBand="1"/>
      </w:tblPr>
      <w:tblGrid>
        <w:gridCol w:w="3951"/>
        <w:gridCol w:w="4628"/>
      </w:tblGrid>
      <w:tr w:rsidRPr="00452E83" w:rsidR="004E7D23" w:rsidTr="007D1649" w14:paraId="6FD8EB7C" w14:textId="77777777">
        <w:tc>
          <w:tcPr>
            <w:tcW w:w="3788" w:type="dxa"/>
          </w:tcPr>
          <w:p w:rsidRPr="00452E83" w:rsidR="004E7D23" w:rsidP="007D1649" w:rsidRDefault="004E7D23" w14:paraId="6FD8EB7A" w14:textId="77777777">
            <w:pPr>
              <w:pStyle w:val="TableastextNOspace"/>
              <w:rPr>
                <w:rFonts w:ascii="Verdana" w:hAnsi="Verdana"/>
              </w:rPr>
            </w:pPr>
            <w:r w:rsidRPr="00452E83">
              <w:rPr>
                <w:rFonts w:ascii="Verdana" w:hAnsi="Verdana"/>
              </w:rPr>
              <w:t>RSMC Athens</w:t>
            </w:r>
          </w:p>
        </w:tc>
        <w:tc>
          <w:tcPr>
            <w:tcW w:w="4437" w:type="dxa"/>
          </w:tcPr>
          <w:p w:rsidRPr="00452E83" w:rsidR="004E7D23" w:rsidP="007D1649" w:rsidRDefault="004E7D23" w14:paraId="6FD8EB7B" w14:textId="77777777">
            <w:pPr>
              <w:pStyle w:val="TableastextNOspace"/>
              <w:rPr>
                <w:rFonts w:ascii="Verdana" w:hAnsi="Verdana"/>
              </w:rPr>
            </w:pPr>
            <w:r w:rsidRPr="00452E83">
              <w:rPr>
                <w:rFonts w:ascii="Verdana" w:hAnsi="Verdana"/>
              </w:rPr>
              <w:t>RSMC Ottawa</w:t>
            </w:r>
            <w:bookmarkStart w:name="_p_25ACA1ABA7BC1D4389BA15509AECD172" w:id="1606"/>
            <w:bookmarkEnd w:id="1606"/>
          </w:p>
        </w:tc>
      </w:tr>
      <w:tr w:rsidRPr="00452E83" w:rsidR="004E7D23" w:rsidTr="007D1649" w14:paraId="6FD8EB7F" w14:textId="77777777">
        <w:tc>
          <w:tcPr>
            <w:tcW w:w="3788" w:type="dxa"/>
          </w:tcPr>
          <w:p w:rsidRPr="00452E83" w:rsidR="004E7D23" w:rsidP="007D1649" w:rsidRDefault="004E7D23" w14:paraId="6FD8EB7D" w14:textId="77777777">
            <w:pPr>
              <w:pStyle w:val="TableastextNOspace"/>
              <w:rPr>
                <w:rFonts w:ascii="Verdana" w:hAnsi="Verdana"/>
              </w:rPr>
            </w:pPr>
            <w:r w:rsidRPr="00452E83">
              <w:rPr>
                <w:rFonts w:ascii="Verdana" w:hAnsi="Verdana"/>
              </w:rPr>
              <w:t>RSMC Beijing</w:t>
            </w:r>
          </w:p>
        </w:tc>
        <w:tc>
          <w:tcPr>
            <w:tcW w:w="4437" w:type="dxa"/>
          </w:tcPr>
          <w:p w:rsidRPr="00452E83" w:rsidR="004E7D23" w:rsidP="007D1649" w:rsidRDefault="004E7D23" w14:paraId="6FD8EB7E" w14:textId="77777777">
            <w:pPr>
              <w:pStyle w:val="TableastextNOspace"/>
              <w:rPr>
                <w:rFonts w:ascii="Verdana" w:hAnsi="Verdana"/>
              </w:rPr>
            </w:pPr>
            <w:r w:rsidRPr="00452E83">
              <w:rPr>
                <w:rFonts w:ascii="Verdana" w:hAnsi="Verdana"/>
              </w:rPr>
              <w:t>RSMC Pretoria</w:t>
            </w:r>
            <w:bookmarkStart w:name="_p_5EE69CD5290AB549ABD63C57AE306A06" w:id="1607"/>
            <w:bookmarkEnd w:id="1607"/>
          </w:p>
        </w:tc>
      </w:tr>
      <w:tr w:rsidRPr="00452E83" w:rsidR="004E7D23" w:rsidTr="007D1649" w14:paraId="6FD8EB82" w14:textId="77777777">
        <w:tc>
          <w:tcPr>
            <w:tcW w:w="3788" w:type="dxa"/>
          </w:tcPr>
          <w:p w:rsidRPr="00452E83" w:rsidR="004E7D23" w:rsidP="007D1649" w:rsidRDefault="004E7D23" w14:paraId="6FD8EB80" w14:textId="77777777">
            <w:pPr>
              <w:pStyle w:val="TableastextNOspace"/>
              <w:rPr>
                <w:rFonts w:ascii="Verdana" w:hAnsi="Verdana"/>
              </w:rPr>
            </w:pPr>
            <w:r w:rsidRPr="00452E83">
              <w:rPr>
                <w:rFonts w:ascii="Verdana" w:hAnsi="Verdana"/>
              </w:rPr>
              <w:t>RSMC Buenos Aires</w:t>
            </w:r>
          </w:p>
        </w:tc>
        <w:tc>
          <w:tcPr>
            <w:tcW w:w="4437" w:type="dxa"/>
          </w:tcPr>
          <w:p w:rsidRPr="00452E83" w:rsidR="004E7D23" w:rsidP="007D1649" w:rsidRDefault="004E7D23" w14:paraId="6FD8EB81" w14:textId="77777777">
            <w:pPr>
              <w:pStyle w:val="TableastextNOspace"/>
              <w:rPr>
                <w:rFonts w:ascii="Verdana" w:hAnsi="Verdana"/>
              </w:rPr>
            </w:pPr>
            <w:r w:rsidRPr="00452E83">
              <w:rPr>
                <w:rFonts w:ascii="Verdana" w:hAnsi="Verdana"/>
              </w:rPr>
              <w:t>RSMC St Petersburg</w:t>
            </w:r>
            <w:bookmarkStart w:name="_p_24AEFD834F4ED24C9CB8B5E1C0E70B2E" w:id="1608"/>
            <w:bookmarkEnd w:id="1608"/>
          </w:p>
        </w:tc>
      </w:tr>
      <w:tr w:rsidRPr="00452E83" w:rsidR="004E7D23" w:rsidTr="007D1649" w14:paraId="6FD8EB85" w14:textId="77777777">
        <w:tc>
          <w:tcPr>
            <w:tcW w:w="3788" w:type="dxa"/>
          </w:tcPr>
          <w:p w:rsidRPr="00452E83" w:rsidR="004E7D23" w:rsidP="007D1649" w:rsidRDefault="004E7D23" w14:paraId="6FD8EB83" w14:textId="77777777">
            <w:pPr>
              <w:pStyle w:val="TableastextNOspace"/>
              <w:rPr>
                <w:rFonts w:ascii="Verdana" w:hAnsi="Verdana"/>
              </w:rPr>
            </w:pPr>
            <w:r w:rsidRPr="00452E83">
              <w:rPr>
                <w:rFonts w:ascii="Verdana" w:hAnsi="Verdana"/>
              </w:rPr>
              <w:t>RSMC Callao</w:t>
            </w:r>
          </w:p>
        </w:tc>
        <w:tc>
          <w:tcPr>
            <w:tcW w:w="4437" w:type="dxa"/>
          </w:tcPr>
          <w:p w:rsidRPr="00452E83" w:rsidR="004E7D23" w:rsidP="007D1649" w:rsidRDefault="004E7D23" w14:paraId="6FD8EB84" w14:textId="77777777">
            <w:pPr>
              <w:pStyle w:val="TableastextNOspace"/>
              <w:rPr>
                <w:rFonts w:ascii="Verdana" w:hAnsi="Verdana"/>
              </w:rPr>
            </w:pPr>
            <w:r w:rsidRPr="00452E83">
              <w:rPr>
                <w:rFonts w:ascii="Verdana" w:hAnsi="Verdana"/>
              </w:rPr>
              <w:t>RSMC Tokyo</w:t>
            </w:r>
            <w:bookmarkStart w:name="_p_9B23849DA0785C40BF85CA697E4902CC" w:id="1609"/>
            <w:bookmarkEnd w:id="1609"/>
          </w:p>
        </w:tc>
      </w:tr>
      <w:tr w:rsidRPr="00452E83" w:rsidR="004E7D23" w:rsidTr="007D1649" w14:paraId="6FD8EB88" w14:textId="77777777">
        <w:tc>
          <w:tcPr>
            <w:tcW w:w="3788" w:type="dxa"/>
          </w:tcPr>
          <w:p w:rsidRPr="00452E83" w:rsidR="004E7D23" w:rsidP="007D1649" w:rsidRDefault="004E7D23" w14:paraId="6FD8EB86" w14:textId="77777777">
            <w:pPr>
              <w:pStyle w:val="TableastextNOspace"/>
              <w:rPr>
                <w:rFonts w:ascii="Verdana" w:hAnsi="Verdana"/>
              </w:rPr>
            </w:pPr>
            <w:r w:rsidRPr="00452E83">
              <w:rPr>
                <w:rFonts w:ascii="Verdana" w:hAnsi="Verdana"/>
              </w:rPr>
              <w:t>RSMC Edmonton</w:t>
            </w:r>
          </w:p>
        </w:tc>
        <w:tc>
          <w:tcPr>
            <w:tcW w:w="4437" w:type="dxa"/>
          </w:tcPr>
          <w:p w:rsidRPr="00452E83" w:rsidR="004E7D23" w:rsidP="007D1649" w:rsidRDefault="004E7D23" w14:paraId="6FD8EB87" w14:textId="77777777">
            <w:pPr>
              <w:pStyle w:val="TableastextNOspace"/>
              <w:rPr>
                <w:rFonts w:ascii="Verdana" w:hAnsi="Verdana"/>
              </w:rPr>
            </w:pPr>
            <w:r w:rsidRPr="00452E83">
              <w:rPr>
                <w:rFonts w:ascii="Verdana" w:hAnsi="Verdana"/>
              </w:rPr>
              <w:t>RSMC Toulouse</w:t>
            </w:r>
            <w:bookmarkStart w:name="_p_EEE2D9DE7EFB60419A29AE6772247BC3" w:id="1610"/>
            <w:bookmarkEnd w:id="1610"/>
          </w:p>
        </w:tc>
      </w:tr>
      <w:tr w:rsidRPr="00452E83" w:rsidR="004E7D23" w:rsidTr="007D1649" w14:paraId="6FD8EB8B" w14:textId="77777777">
        <w:tc>
          <w:tcPr>
            <w:tcW w:w="3788" w:type="dxa"/>
          </w:tcPr>
          <w:p w:rsidRPr="00452E83" w:rsidR="004E7D23" w:rsidP="007D1649" w:rsidRDefault="004E7D23" w14:paraId="6FD8EB89" w14:textId="77777777">
            <w:pPr>
              <w:pStyle w:val="TableastextNOspace"/>
              <w:rPr>
                <w:rFonts w:ascii="Verdana" w:hAnsi="Verdana"/>
              </w:rPr>
            </w:pPr>
            <w:r w:rsidRPr="00452E83">
              <w:rPr>
                <w:rFonts w:ascii="Verdana" w:hAnsi="Verdana"/>
              </w:rPr>
              <w:t>RSMC Exeter</w:t>
            </w:r>
          </w:p>
        </w:tc>
        <w:tc>
          <w:tcPr>
            <w:tcW w:w="4437" w:type="dxa"/>
          </w:tcPr>
          <w:p w:rsidRPr="00452E83" w:rsidR="004E7D23" w:rsidP="007D1649" w:rsidRDefault="004E7D23" w14:paraId="6FD8EB8A" w14:textId="77777777">
            <w:pPr>
              <w:pStyle w:val="TableastextNOspace"/>
              <w:rPr>
                <w:rFonts w:ascii="Verdana" w:hAnsi="Verdana"/>
              </w:rPr>
            </w:pPr>
            <w:r w:rsidRPr="00452E83">
              <w:rPr>
                <w:rFonts w:ascii="Verdana" w:hAnsi="Verdana"/>
              </w:rPr>
              <w:t xml:space="preserve">RSMC </w:t>
            </w:r>
            <w:r w:rsidRPr="00452E83">
              <w:rPr>
                <w:rFonts w:ascii="Verdana" w:hAnsi="Verdana"/>
                <w:bCs/>
              </w:rPr>
              <w:t>Troms</w:t>
            </w:r>
            <w:r w:rsidRPr="00452E83">
              <w:rPr>
                <w:rFonts w:ascii="Verdana" w:hAnsi="Verdana"/>
                <w:bCs/>
                <w:sz w:val="16"/>
                <w:szCs w:val="16"/>
              </w:rPr>
              <w:t>Ø</w:t>
            </w:r>
            <w:bookmarkStart w:name="_p_906DC1A27647184B991A625FC7B2374D" w:id="1611"/>
            <w:bookmarkEnd w:id="1611"/>
          </w:p>
        </w:tc>
      </w:tr>
      <w:tr w:rsidRPr="00452E83" w:rsidR="004E7D23" w:rsidTr="007D1649" w14:paraId="6FD8EB8E" w14:textId="77777777">
        <w:tc>
          <w:tcPr>
            <w:tcW w:w="3788" w:type="dxa"/>
          </w:tcPr>
          <w:p w:rsidRPr="00452E83" w:rsidR="004E7D23" w:rsidP="007D1649" w:rsidRDefault="004E7D23" w14:paraId="6FD8EB8C" w14:textId="77777777">
            <w:pPr>
              <w:pStyle w:val="TableastextNOspace"/>
              <w:rPr>
                <w:rFonts w:ascii="Verdana" w:hAnsi="Verdana"/>
              </w:rPr>
            </w:pPr>
            <w:r w:rsidRPr="00452E83">
              <w:rPr>
                <w:rFonts w:ascii="Verdana" w:hAnsi="Verdana"/>
              </w:rPr>
              <w:t>RSMC Karachi</w:t>
            </w:r>
          </w:p>
        </w:tc>
        <w:tc>
          <w:tcPr>
            <w:tcW w:w="4437" w:type="dxa"/>
          </w:tcPr>
          <w:p w:rsidRPr="00452E83" w:rsidR="004E7D23" w:rsidP="007D1649" w:rsidRDefault="004E7D23" w14:paraId="6FD8EB8D" w14:textId="77777777">
            <w:pPr>
              <w:pStyle w:val="TableastextNOspace"/>
              <w:rPr>
                <w:rFonts w:ascii="Verdana" w:hAnsi="Verdana"/>
              </w:rPr>
            </w:pPr>
            <w:r w:rsidRPr="00452E83">
              <w:rPr>
                <w:rFonts w:ascii="Verdana" w:hAnsi="Verdana"/>
              </w:rPr>
              <w:t>RSMC Vacoas</w:t>
            </w:r>
            <w:bookmarkStart w:name="_p_EB282BDEC0D06F449EEF4EB9B16964FA" w:id="1612"/>
            <w:bookmarkEnd w:id="1612"/>
          </w:p>
        </w:tc>
      </w:tr>
      <w:tr w:rsidRPr="00452E83" w:rsidR="004E7D23" w:rsidTr="007D1649" w14:paraId="6FD8EB91" w14:textId="77777777">
        <w:tc>
          <w:tcPr>
            <w:tcW w:w="3788" w:type="dxa"/>
          </w:tcPr>
          <w:p w:rsidRPr="00452E83" w:rsidR="004E7D23" w:rsidP="007D1649" w:rsidRDefault="004E7D23" w14:paraId="6FD8EB8F" w14:textId="77777777">
            <w:pPr>
              <w:pStyle w:val="TableastextNOspace"/>
              <w:rPr>
                <w:rFonts w:ascii="Verdana" w:hAnsi="Verdana"/>
              </w:rPr>
            </w:pPr>
            <w:r w:rsidRPr="00452E83">
              <w:rPr>
                <w:rFonts w:ascii="Verdana" w:hAnsi="Verdana"/>
              </w:rPr>
              <w:t>RSMC La Réunion</w:t>
            </w:r>
          </w:p>
        </w:tc>
        <w:tc>
          <w:tcPr>
            <w:tcW w:w="4437" w:type="dxa"/>
          </w:tcPr>
          <w:p w:rsidRPr="00452E83" w:rsidR="004E7D23" w:rsidP="007D1649" w:rsidRDefault="004E7D23" w14:paraId="6FD8EB90" w14:textId="77777777">
            <w:pPr>
              <w:pStyle w:val="TableastextNOspace"/>
              <w:rPr>
                <w:rFonts w:ascii="Verdana" w:hAnsi="Verdana"/>
              </w:rPr>
            </w:pPr>
            <w:r w:rsidRPr="00452E83">
              <w:rPr>
                <w:rFonts w:ascii="Verdana" w:hAnsi="Verdana"/>
              </w:rPr>
              <w:t>RSMC Valparaiso</w:t>
            </w:r>
            <w:bookmarkStart w:name="_p_654164866B555C43968E72B9988B07AA" w:id="1613"/>
            <w:bookmarkEnd w:id="1613"/>
          </w:p>
        </w:tc>
      </w:tr>
      <w:tr w:rsidRPr="00452E83" w:rsidR="004E7D23" w:rsidTr="007D1649" w14:paraId="6FD8EB94" w14:textId="77777777">
        <w:tc>
          <w:tcPr>
            <w:tcW w:w="3788" w:type="dxa"/>
          </w:tcPr>
          <w:p w:rsidRPr="00452E83" w:rsidR="004E7D23" w:rsidP="007D1649" w:rsidRDefault="004E7D23" w14:paraId="6FD8EB92" w14:textId="77777777">
            <w:pPr>
              <w:pStyle w:val="TableastextNOspace"/>
              <w:rPr>
                <w:rFonts w:ascii="Verdana" w:hAnsi="Verdana"/>
              </w:rPr>
            </w:pPr>
            <w:r w:rsidRPr="00452E83">
              <w:rPr>
                <w:rFonts w:ascii="Verdana" w:hAnsi="Verdana"/>
              </w:rPr>
              <w:t>RSMC Melbourne</w:t>
            </w:r>
          </w:p>
        </w:tc>
        <w:tc>
          <w:tcPr>
            <w:tcW w:w="4437" w:type="dxa"/>
          </w:tcPr>
          <w:p w:rsidRPr="00452E83" w:rsidR="004E7D23" w:rsidP="007D1649" w:rsidRDefault="004E7D23" w14:paraId="6FD8EB93" w14:textId="77777777">
            <w:pPr>
              <w:pStyle w:val="TableastextNOspace"/>
              <w:rPr>
                <w:rFonts w:ascii="Verdana" w:hAnsi="Verdana"/>
              </w:rPr>
            </w:pPr>
            <w:r w:rsidRPr="00452E83">
              <w:rPr>
                <w:rFonts w:ascii="Verdana" w:hAnsi="Verdana"/>
              </w:rPr>
              <w:t>RSMC Vladivostok</w:t>
            </w:r>
            <w:bookmarkStart w:name="_p_20E0198DAAB0D84288A1C3CC6E0714D1" w:id="1614"/>
            <w:bookmarkEnd w:id="1614"/>
          </w:p>
        </w:tc>
      </w:tr>
      <w:tr w:rsidRPr="00452E83" w:rsidR="004E7D23" w:rsidTr="007D1649" w14:paraId="6FD8EB97" w14:textId="77777777">
        <w:tc>
          <w:tcPr>
            <w:tcW w:w="3788" w:type="dxa"/>
          </w:tcPr>
          <w:p w:rsidRPr="00452E83" w:rsidR="004E7D23" w:rsidP="007D1649" w:rsidRDefault="004E7D23" w14:paraId="6FD8EB95" w14:textId="77777777">
            <w:pPr>
              <w:pStyle w:val="TableastextNOspace"/>
              <w:rPr>
                <w:rFonts w:ascii="Verdana" w:hAnsi="Verdana"/>
              </w:rPr>
            </w:pPr>
            <w:r w:rsidRPr="00452E83">
              <w:rPr>
                <w:rFonts w:ascii="Verdana" w:hAnsi="Verdana"/>
              </w:rPr>
              <w:t>RSMC Miami</w:t>
            </w:r>
          </w:p>
        </w:tc>
        <w:tc>
          <w:tcPr>
            <w:tcW w:w="4437" w:type="dxa"/>
          </w:tcPr>
          <w:p w:rsidRPr="00452E83" w:rsidR="004E7D23" w:rsidP="007D1649" w:rsidRDefault="004E7D23" w14:paraId="6FD8EB96" w14:textId="77777777">
            <w:pPr>
              <w:pStyle w:val="TableastextNOspace"/>
              <w:rPr>
                <w:rFonts w:ascii="Verdana" w:hAnsi="Verdana"/>
              </w:rPr>
            </w:pPr>
            <w:r w:rsidRPr="00452E83">
              <w:rPr>
                <w:rFonts w:ascii="Verdana" w:hAnsi="Verdana"/>
              </w:rPr>
              <w:t>RSMC Washington DC</w:t>
            </w:r>
            <w:bookmarkStart w:name="_p_5CA19175A438A84999B9E4778A77C701" w:id="1615"/>
            <w:bookmarkEnd w:id="1615"/>
          </w:p>
        </w:tc>
      </w:tr>
      <w:tr w:rsidRPr="00452E83" w:rsidR="004E7D23" w:rsidTr="007D1649" w14:paraId="6FD8EB9A" w14:textId="77777777">
        <w:tc>
          <w:tcPr>
            <w:tcW w:w="3788" w:type="dxa"/>
          </w:tcPr>
          <w:p w:rsidRPr="00452E83" w:rsidR="004E7D23" w:rsidP="007D1649" w:rsidRDefault="004E7D23" w14:paraId="6FD8EB98" w14:textId="77777777">
            <w:pPr>
              <w:pStyle w:val="TableastextNOspace"/>
              <w:rPr>
                <w:rFonts w:ascii="Verdana" w:hAnsi="Verdana"/>
              </w:rPr>
            </w:pPr>
            <w:r w:rsidRPr="00452E83">
              <w:rPr>
                <w:rFonts w:ascii="Verdana" w:hAnsi="Verdana"/>
              </w:rPr>
              <w:t>RSMC New Delhi</w:t>
            </w:r>
          </w:p>
        </w:tc>
        <w:tc>
          <w:tcPr>
            <w:tcW w:w="4437" w:type="dxa"/>
          </w:tcPr>
          <w:p w:rsidRPr="00452E83" w:rsidR="004E7D23" w:rsidP="007D1649" w:rsidRDefault="004E7D23" w14:paraId="6FD8EB99" w14:textId="77777777">
            <w:pPr>
              <w:pStyle w:val="TableastextNOspace"/>
              <w:rPr>
                <w:rFonts w:ascii="Verdana" w:hAnsi="Verdana"/>
              </w:rPr>
            </w:pPr>
            <w:r w:rsidRPr="00452E83">
              <w:rPr>
                <w:rFonts w:ascii="Verdana" w:hAnsi="Verdana"/>
              </w:rPr>
              <w:t>RSMC Wellington</w:t>
            </w:r>
            <w:bookmarkStart w:name="_p_ABFEAC7DBA9CC247AC79914C6C5EF905" w:id="1616"/>
            <w:bookmarkEnd w:id="1616"/>
          </w:p>
        </w:tc>
      </w:tr>
      <w:tr w:rsidRPr="00452E83" w:rsidR="004E7D23" w:rsidTr="007D1649" w14:paraId="6FD8EB9E" w14:textId="77777777">
        <w:tc>
          <w:tcPr>
            <w:tcW w:w="3788" w:type="dxa"/>
          </w:tcPr>
          <w:p w:rsidRPr="00452E83" w:rsidR="004E7D23" w:rsidP="007D1649" w:rsidRDefault="004E7D23" w14:paraId="6FD8EB9B" w14:textId="77777777">
            <w:pPr>
              <w:pStyle w:val="Tableastext"/>
            </w:pPr>
            <w:r w:rsidRPr="00452E83">
              <w:t>RSMC Niteroi</w:t>
            </w:r>
          </w:p>
        </w:tc>
        <w:tc>
          <w:tcPr>
            <w:tcW w:w="4437" w:type="dxa"/>
          </w:tcPr>
          <w:p w:rsidRPr="00452E83" w:rsidR="004E7D23" w:rsidP="007D1649" w:rsidRDefault="004E7D23" w14:paraId="6FD8EB9C" w14:textId="77777777">
            <w:pPr>
              <w:pStyle w:val="TableastextNOspace"/>
              <w:rPr>
                <w:rFonts w:ascii="Verdana" w:hAnsi="Verdana"/>
              </w:rPr>
            </w:pPr>
            <w:r w:rsidRPr="00452E83">
              <w:rPr>
                <w:rFonts w:ascii="Verdana" w:hAnsi="Verdana"/>
              </w:rPr>
              <w:t>RSMC Winnipeg</w:t>
            </w:r>
            <w:bookmarkStart w:name="_p_188D4766CD4DAA468639CD290BE4B643" w:id="1617"/>
            <w:bookmarkEnd w:id="1617"/>
          </w:p>
          <w:p w:rsidRPr="00452E83" w:rsidR="00F522F8" w:rsidP="007D1649" w:rsidRDefault="00F522F8" w14:paraId="6FD8EB9D" w14:textId="77777777">
            <w:pPr>
              <w:pStyle w:val="TableastextNOspace"/>
              <w:rPr>
                <w:rFonts w:ascii="Verdana" w:hAnsi="Verdana"/>
              </w:rPr>
            </w:pPr>
          </w:p>
        </w:tc>
      </w:tr>
    </w:tbl>
    <w:p w:rsidRPr="00452E83" w:rsidR="004E7D23" w:rsidP="004E7D23" w:rsidRDefault="004E7D23" w14:paraId="6FD8EB9F" w14:textId="77777777">
      <w:pPr>
        <w:pStyle w:val="Bodytext1"/>
        <w:rPr>
          <w:rFonts w:ascii="Verdana" w:hAnsi="Verdana"/>
        </w:rPr>
      </w:pPr>
      <w:r w:rsidRPr="00452E83">
        <w:rPr>
          <w:rFonts w:ascii="Verdana" w:hAnsi="Verdana"/>
        </w:rPr>
        <w:t>Numerical ocean wave prediction:</w:t>
      </w:r>
      <w:bookmarkStart w:name="_p_56184CF1E4FA0B41AD3A6B66AF4CD521" w:id="1618"/>
      <w:bookmarkEnd w:id="1618"/>
    </w:p>
    <w:p w:rsidRPr="00452E83" w:rsidR="004E7D23" w:rsidP="004E7D23" w:rsidRDefault="004E7D23" w14:paraId="6FD8EBA0" w14:textId="77777777">
      <w:pPr>
        <w:pStyle w:val="Indent1NOspaceafter"/>
      </w:pPr>
      <w:r w:rsidRPr="00452E83">
        <w:tab/>
      </w:r>
      <w:r w:rsidRPr="00452E83">
        <w:t>RSMC Melbourne</w:t>
      </w:r>
      <w:bookmarkStart w:name="_p_DE2F1100AA7B374CA7EE0520C86A058D" w:id="1619"/>
      <w:bookmarkEnd w:id="1619"/>
    </w:p>
    <w:p w:rsidRPr="00452E83" w:rsidR="004E7D23" w:rsidP="004E7D23" w:rsidRDefault="004E7D23" w14:paraId="6FD8EBA1" w14:textId="77777777">
      <w:pPr>
        <w:pStyle w:val="Indent1NOspaceafter"/>
      </w:pPr>
      <w:r w:rsidRPr="00452E83">
        <w:tab/>
      </w:r>
      <w:r w:rsidRPr="00452E83">
        <w:t>RSMC Montreal</w:t>
      </w:r>
      <w:bookmarkStart w:name="_p_7F85823614A2EB439F6F56DDEDF7D4A1" w:id="1620"/>
      <w:bookmarkEnd w:id="1620"/>
    </w:p>
    <w:p w:rsidRPr="00452E83" w:rsidR="004E7D23" w:rsidP="004E7D23" w:rsidRDefault="004E7D23" w14:paraId="6FD8EBA2" w14:textId="77777777">
      <w:pPr>
        <w:pStyle w:val="Indent1NOspaceafter"/>
      </w:pPr>
      <w:r w:rsidRPr="00452E83">
        <w:tab/>
      </w:r>
      <w:r w:rsidRPr="00452E83">
        <w:t>RSMC Tokyo</w:t>
      </w:r>
      <w:bookmarkStart w:name="_p_F70724F6149526468FB6FDD8B93C76AA" w:id="1621"/>
      <w:bookmarkEnd w:id="1621"/>
    </w:p>
    <w:p w:rsidRPr="00452E83" w:rsidR="004E7D23" w:rsidP="004E7D23" w:rsidRDefault="004E7D23" w14:paraId="6FD8EBA3" w14:textId="77777777">
      <w:pPr>
        <w:pStyle w:val="Indent1"/>
      </w:pPr>
      <w:r w:rsidRPr="00452E83">
        <w:tab/>
      </w:r>
      <w:r w:rsidRPr="00452E83">
        <w:t>RSMC Toulouse</w:t>
      </w:r>
      <w:bookmarkStart w:name="_p_DB43786EE37574488E54A93EA31AEBEF" w:id="1622"/>
      <w:bookmarkEnd w:id="1622"/>
    </w:p>
    <w:p w:rsidRPr="00452E83" w:rsidR="004E7D23" w:rsidP="004E7D23" w:rsidRDefault="004E7D23" w14:paraId="6FD8EBA4" w14:textId="77777777">
      <w:pPr>
        <w:pStyle w:val="Bodytext1"/>
        <w:rPr>
          <w:rFonts w:ascii="Verdana" w:hAnsi="Verdana"/>
        </w:rPr>
      </w:pPr>
      <w:r w:rsidRPr="00452E83">
        <w:rPr>
          <w:rFonts w:ascii="Verdana" w:hAnsi="Verdana"/>
        </w:rPr>
        <w:t>ICAO-designated Volcanic Ash Advisory Centres (VAACs) responsible for the provision of volcano watch services for international air navigation:</w:t>
      </w:r>
      <w:bookmarkStart w:name="_p_BAD7977E600507459E957F6916E5F292" w:id="1623"/>
      <w:bookmarkEnd w:id="1623"/>
    </w:p>
    <w:p w:rsidRPr="00452E83" w:rsidR="004E7D23" w:rsidP="004E7D23" w:rsidRDefault="004E7D23" w14:paraId="6FD8EBA5" w14:textId="77777777">
      <w:pPr>
        <w:pStyle w:val="Indent1NOspaceafter"/>
      </w:pPr>
      <w:r w:rsidRPr="00452E83">
        <w:t>–</w:t>
      </w:r>
      <w:r w:rsidRPr="00452E83">
        <w:tab/>
      </w:r>
      <w:r w:rsidRPr="00452E83">
        <w:t>VAAC Anchorage</w:t>
      </w:r>
      <w:bookmarkStart w:name="_p_D3D51BED8E49F544B2C8A38179839AF0" w:id="1624"/>
      <w:bookmarkEnd w:id="1624"/>
    </w:p>
    <w:p w:rsidRPr="00452E83" w:rsidR="004E7D23" w:rsidP="004E7D23" w:rsidRDefault="004E7D23" w14:paraId="6FD8EBA6" w14:textId="77777777">
      <w:pPr>
        <w:pStyle w:val="Indent1NOspaceafter"/>
      </w:pPr>
      <w:r w:rsidRPr="00452E83">
        <w:t>–</w:t>
      </w:r>
      <w:r w:rsidRPr="00452E83">
        <w:tab/>
      </w:r>
      <w:r w:rsidRPr="00452E83">
        <w:t>VAAC Buenos Aires (co-located with RSMC Buenos Aires)</w:t>
      </w:r>
      <w:bookmarkStart w:name="_p_5869B2411DC6694783A0D03879225A36" w:id="1625"/>
      <w:bookmarkEnd w:id="1625"/>
    </w:p>
    <w:p w:rsidRPr="00452E83" w:rsidR="004E7D23" w:rsidP="004E7D23" w:rsidRDefault="004E7D23" w14:paraId="6FD8EBA7" w14:textId="77777777">
      <w:pPr>
        <w:pStyle w:val="Indent1NOspaceafter"/>
      </w:pPr>
      <w:r w:rsidRPr="00452E83">
        <w:t>–</w:t>
      </w:r>
      <w:r w:rsidRPr="00452E83">
        <w:tab/>
      </w:r>
      <w:r w:rsidRPr="00452E83">
        <w:t>VAAC Darwin (co-located with RSMC Melbourne)</w:t>
      </w:r>
      <w:bookmarkStart w:name="_p_2F9D10FC56FF56499F264E78FAE7E46A" w:id="1626"/>
      <w:bookmarkEnd w:id="1626"/>
    </w:p>
    <w:p w:rsidRPr="00452E83" w:rsidR="004E7D23" w:rsidP="004E7D23" w:rsidRDefault="004E7D23" w14:paraId="6FD8EBA8" w14:textId="77777777">
      <w:pPr>
        <w:pStyle w:val="Indent1NOspaceafter"/>
      </w:pPr>
      <w:r w:rsidRPr="00452E83">
        <w:t>–</w:t>
      </w:r>
      <w:r w:rsidRPr="00452E83">
        <w:tab/>
      </w:r>
      <w:r w:rsidRPr="00452E83">
        <w:t>VAAC London (co-located with RSMC Exeter)</w:t>
      </w:r>
      <w:bookmarkStart w:name="_p_60A56312AAE74C479F09C62828A229E1" w:id="1627"/>
      <w:bookmarkEnd w:id="1627"/>
    </w:p>
    <w:p w:rsidRPr="00452E83" w:rsidR="004E7D23" w:rsidP="004E7D23" w:rsidRDefault="004E7D23" w14:paraId="6FD8EBA9" w14:textId="77777777">
      <w:pPr>
        <w:pStyle w:val="Indent1NOspaceafter"/>
      </w:pPr>
      <w:r w:rsidRPr="00452E83">
        <w:t>–</w:t>
      </w:r>
      <w:r w:rsidRPr="00452E83">
        <w:tab/>
      </w:r>
      <w:r w:rsidRPr="00452E83">
        <w:t>VAAC Montreal (co-located with RSMC Montreal)</w:t>
      </w:r>
      <w:bookmarkStart w:name="_p_2C5CC539B8CDA444811FC7AAE56B4DE8" w:id="1628"/>
      <w:bookmarkEnd w:id="1628"/>
    </w:p>
    <w:p w:rsidRPr="00452E83" w:rsidR="004E7D23" w:rsidP="004E7D23" w:rsidRDefault="004E7D23" w14:paraId="6FD8EBAA" w14:textId="77777777">
      <w:pPr>
        <w:pStyle w:val="Indent1NOspaceafter"/>
      </w:pPr>
      <w:r w:rsidRPr="00452E83">
        <w:t>–</w:t>
      </w:r>
      <w:r w:rsidRPr="00452E83">
        <w:tab/>
      </w:r>
      <w:r w:rsidRPr="00452E83">
        <w:t>VAAC Tokyo (co-located with RSMC Tokyo)</w:t>
      </w:r>
      <w:bookmarkStart w:name="_p_478346D7E3649C4B9EF8B3E3E9563C0B" w:id="1629"/>
      <w:bookmarkEnd w:id="1629"/>
    </w:p>
    <w:p w:rsidRPr="00452E83" w:rsidR="004E7D23" w:rsidP="004E7D23" w:rsidRDefault="004E7D23" w14:paraId="6FD8EBAB" w14:textId="77777777">
      <w:pPr>
        <w:pStyle w:val="Indent1NOspaceafter"/>
      </w:pPr>
      <w:r w:rsidRPr="00452E83">
        <w:t>–</w:t>
      </w:r>
      <w:r w:rsidRPr="00452E83">
        <w:tab/>
      </w:r>
      <w:r w:rsidRPr="00452E83">
        <w:t>VAAC Toulouse (co-located with RSMC Toulouse)</w:t>
      </w:r>
      <w:bookmarkStart w:name="_p_C38C1A0B82AFEB48BF208198D6FF51A6" w:id="1630"/>
      <w:bookmarkEnd w:id="1630"/>
    </w:p>
    <w:p w:rsidRPr="00452E83" w:rsidR="004E7D23" w:rsidP="004E7D23" w:rsidRDefault="004E7D23" w14:paraId="6FD8EBAC" w14:textId="77777777">
      <w:pPr>
        <w:pStyle w:val="Indent1NOspaceafter"/>
      </w:pPr>
      <w:r w:rsidRPr="00452E83">
        <w:t>–</w:t>
      </w:r>
      <w:r w:rsidRPr="00452E83">
        <w:tab/>
      </w:r>
      <w:r w:rsidRPr="00452E83">
        <w:t>VAAC Washington (co-located with RSMC Washington)</w:t>
      </w:r>
      <w:bookmarkStart w:name="_p_B93508165B396243ACE2EBB03A52FF11" w:id="1631"/>
      <w:bookmarkEnd w:id="1631"/>
    </w:p>
    <w:p w:rsidRPr="00452E83" w:rsidR="004E7D23" w:rsidP="004E7D23" w:rsidRDefault="004E7D23" w14:paraId="6FD8EBAD" w14:textId="77777777">
      <w:pPr>
        <w:pStyle w:val="Indent1"/>
      </w:pPr>
      <w:r w:rsidRPr="00452E83">
        <w:t>–</w:t>
      </w:r>
      <w:r w:rsidRPr="00452E83">
        <w:tab/>
      </w:r>
      <w:r w:rsidRPr="00452E83">
        <w:t>VAAC Wellington (co-located with RSMC Wellington)</w:t>
      </w:r>
      <w:bookmarkStart w:name="_p_FBED6393855D3E48820E6C11A217B0DA" w:id="1632"/>
      <w:bookmarkEnd w:id="1632"/>
    </w:p>
    <w:p w:rsidRPr="00452E83" w:rsidR="004E7D23" w:rsidP="004E7D23" w:rsidRDefault="004E7D23" w14:paraId="6FD8EBAE" w14:textId="77777777">
      <w:pPr>
        <w:pStyle w:val="Bodytext1"/>
        <w:rPr>
          <w:rFonts w:ascii="Verdana" w:hAnsi="Verdana"/>
        </w:rPr>
      </w:pPr>
      <w:r w:rsidRPr="00452E83">
        <w:rPr>
          <w:rFonts w:ascii="Verdana" w:hAnsi="Verdana"/>
        </w:rPr>
        <w:t>Regional climate prediction and monitoring:</w:t>
      </w:r>
      <w:bookmarkStart w:name="_p_6E7ACAB7E6E522459C00073DE2988DF0" w:id="1633"/>
      <w:bookmarkEnd w:id="1633"/>
    </w:p>
    <w:p w:rsidRPr="00452E83" w:rsidR="004E7D23" w:rsidP="004E7D23" w:rsidRDefault="004E7D23" w14:paraId="6FD8EBAF" w14:textId="77777777">
      <w:pPr>
        <w:pStyle w:val="Indent1"/>
      </w:pPr>
      <w:r w:rsidRPr="00452E83">
        <w:tab/>
      </w:r>
      <w:r w:rsidRPr="00452E83">
        <w:t>RCC Africa hosted by the African Centre of Meteorological Applications for Development (RA I)</w:t>
      </w:r>
      <w:bookmarkStart w:name="_p_BA9B7B56D923824DB100564C90A8CB0C" w:id="1634"/>
      <w:bookmarkEnd w:id="1634"/>
    </w:p>
    <w:p w:rsidRPr="00452E83" w:rsidR="004E7D23" w:rsidP="004E7D23" w:rsidRDefault="004E7D23" w14:paraId="6FD8EBB0" w14:textId="77777777">
      <w:pPr>
        <w:pStyle w:val="Indent1"/>
      </w:pPr>
      <w:r w:rsidRPr="00452E83">
        <w:tab/>
      </w:r>
      <w:r w:rsidRPr="00452E83">
        <w:t>RCC Beijing (RA II)</w:t>
      </w:r>
      <w:bookmarkStart w:name="_p_2C0C1FB07D1B4A43857148710598A1FD" w:id="1635"/>
      <w:bookmarkEnd w:id="1635"/>
    </w:p>
    <w:p w:rsidRPr="00452E83" w:rsidR="004E7D23" w:rsidP="004E7D23" w:rsidRDefault="004E7D23" w14:paraId="6FD8EBB1" w14:textId="77777777">
      <w:pPr>
        <w:pStyle w:val="Indent1"/>
      </w:pPr>
      <w:r w:rsidRPr="00452E83">
        <w:tab/>
      </w:r>
      <w:r w:rsidRPr="00452E83">
        <w:t>RCC Caribbean hosted by the Caribbean Institute for Meteorology and Hydrology (RA IV)</w:t>
      </w:r>
      <w:bookmarkStart w:name="_p_7C7A51207CF5FB4E819788467A6F93E7" w:id="1636"/>
      <w:bookmarkEnd w:id="1636"/>
    </w:p>
    <w:p w:rsidRPr="00452E83" w:rsidR="004E7D23" w:rsidP="004E7D23" w:rsidRDefault="004E7D23" w14:paraId="6FD8EBB2" w14:textId="77777777">
      <w:pPr>
        <w:pStyle w:val="Indent1"/>
      </w:pPr>
      <w:r w:rsidRPr="00452E83">
        <w:tab/>
      </w:r>
      <w:r w:rsidRPr="00452E83">
        <w:t>RCC Intergovernmental Authority on Development (IGAD) hosted by the IGAD Climate Prediction and Applications Centre (RA I)</w:t>
      </w:r>
      <w:bookmarkStart w:name="_p_189E8D85F38A764EA3274CA09517781B" w:id="1637"/>
      <w:bookmarkEnd w:id="1637"/>
    </w:p>
    <w:p w:rsidRPr="00452E83" w:rsidR="004E7D23" w:rsidP="004E7D23" w:rsidRDefault="004E7D23" w14:paraId="6FD8EBB3" w14:textId="77777777">
      <w:pPr>
        <w:pStyle w:val="Indent1"/>
      </w:pPr>
      <w:r w:rsidRPr="00452E83">
        <w:tab/>
      </w:r>
      <w:r w:rsidRPr="00452E83">
        <w:t>RCC Moscow (RA II)</w:t>
      </w:r>
      <w:bookmarkStart w:name="_p_C398673761C478459812806BB3F3F715" w:id="1638"/>
      <w:bookmarkEnd w:id="1638"/>
    </w:p>
    <w:p w:rsidRPr="00452E83" w:rsidR="004E7D23" w:rsidP="004E7D23" w:rsidRDefault="004E7D23" w14:paraId="6FD8EBB4" w14:textId="77777777">
      <w:pPr>
        <w:pStyle w:val="Indent1"/>
      </w:pPr>
      <w:r w:rsidRPr="00452E83">
        <w:tab/>
      </w:r>
      <w:r w:rsidRPr="00452E83">
        <w:t>RCC Network (RA VI): De Bilt node on climate data services, Offenbach node on climate monitoring, and Toulouse and Moscow node on long-range forecasting</w:t>
      </w:r>
      <w:bookmarkStart w:name="_p_A926317B84B6D64EBC312A97FFC9592A" w:id="1639"/>
      <w:bookmarkEnd w:id="1639"/>
    </w:p>
    <w:p w:rsidRPr="00452E83" w:rsidR="004E7D23" w:rsidP="004E7D23" w:rsidRDefault="004E7D23" w14:paraId="6FD8EBB5" w14:textId="77777777">
      <w:pPr>
        <w:pStyle w:val="Indent1"/>
      </w:pPr>
      <w:r w:rsidRPr="00452E83">
        <w:tab/>
      </w:r>
      <w:r w:rsidRPr="00452E83">
        <w:t>RCC Network Northern Africa (RA I)</w:t>
      </w:r>
      <w:bookmarkStart w:name="_p_F43260396ED2BD4EA2BFFE27B98DC5B5" w:id="1640"/>
      <w:bookmarkEnd w:id="1640"/>
    </w:p>
    <w:p w:rsidRPr="00452E83" w:rsidR="004E7D23" w:rsidP="004E7D23" w:rsidRDefault="004E7D23" w14:paraId="6FD8EBB6" w14:textId="77777777">
      <w:pPr>
        <w:pStyle w:val="Indent1"/>
      </w:pPr>
      <w:r w:rsidRPr="00452E83">
        <w:tab/>
      </w:r>
      <w:r w:rsidRPr="00452E83">
        <w:t>RCC Network Southern South America (RA III)</w:t>
      </w:r>
      <w:bookmarkStart w:name="_p_E73CDA9A61DF8B4ABCCE248EF608D216" w:id="1641"/>
      <w:bookmarkEnd w:id="1641"/>
    </w:p>
    <w:p w:rsidRPr="00452E83" w:rsidR="004E7D23" w:rsidP="004E7D23" w:rsidRDefault="004E7D23" w14:paraId="6FD8EBB7" w14:textId="77777777">
      <w:pPr>
        <w:pStyle w:val="Indent1"/>
        <w:rPr>
          <w:lang w:val="fr-FR"/>
        </w:rPr>
      </w:pPr>
      <w:r w:rsidRPr="00452E83">
        <w:tab/>
      </w:r>
      <w:r w:rsidRPr="00452E83">
        <w:rPr>
          <w:lang w:val="fr-FR"/>
        </w:rPr>
        <w:t>RCC Pune (RA II)</w:t>
      </w:r>
      <w:bookmarkStart w:name="_p_C9A1A1174C6BFF4FB53AC414788D4F02" w:id="1642"/>
      <w:bookmarkEnd w:id="1642"/>
    </w:p>
    <w:p w:rsidRPr="00452E83" w:rsidR="004E7D23" w:rsidP="004E7D23" w:rsidRDefault="004E7D23" w14:paraId="6FD8EBB8" w14:textId="77777777">
      <w:pPr>
        <w:pStyle w:val="Indent1"/>
        <w:rPr>
          <w:lang w:val="fr-FR"/>
        </w:rPr>
      </w:pPr>
      <w:r w:rsidRPr="00452E83">
        <w:rPr>
          <w:lang w:val="fr-FR"/>
        </w:rPr>
        <w:tab/>
      </w:r>
      <w:r w:rsidRPr="00452E83">
        <w:rPr>
          <w:lang w:val="fr-FR"/>
        </w:rPr>
        <w:t>RCC Tokyo (RA II)</w:t>
      </w:r>
      <w:bookmarkStart w:name="_p_2FB4ED8679F093429942F8AD6BBBD77B" w:id="1643"/>
      <w:bookmarkEnd w:id="1643"/>
    </w:p>
    <w:p w:rsidRPr="00452E83" w:rsidR="004E7D23" w:rsidP="004E7D23" w:rsidRDefault="004E7D23" w14:paraId="6FD8EBB9" w14:textId="77777777">
      <w:pPr>
        <w:pStyle w:val="Indent1"/>
      </w:pPr>
      <w:r w:rsidRPr="00452E83">
        <w:rPr>
          <w:lang w:val="fr-FR"/>
        </w:rPr>
        <w:tab/>
      </w:r>
      <w:r w:rsidRPr="00452E83">
        <w:t>RCC Washington (RA IV)</w:t>
      </w:r>
      <w:bookmarkStart w:name="_p_459815C4A54F5E40AA716ABDBC3292C7" w:id="1644"/>
      <w:bookmarkEnd w:id="1644"/>
    </w:p>
    <w:p w:rsidRPr="00452E83" w:rsidR="004E7D23" w:rsidP="004E7D23" w:rsidRDefault="004E7D23" w14:paraId="6FD8EBBA" w14:textId="77777777">
      <w:pPr>
        <w:pStyle w:val="Indent1"/>
      </w:pPr>
      <w:r w:rsidRPr="00452E83">
        <w:tab/>
      </w:r>
      <w:r w:rsidRPr="00452E83">
        <w:t>RCC Western South America hosted by the International Research Centre on El Niño (RA III)</w:t>
      </w:r>
      <w:bookmarkStart w:name="_p_580C32D9F3D71D4F803F7E45EDA8B325" w:id="1645"/>
      <w:bookmarkEnd w:id="1645"/>
    </w:p>
    <w:p w:rsidRPr="00452E83" w:rsidR="004E7D23" w:rsidP="004E7D23" w:rsidRDefault="004E7D23" w14:paraId="6FD8EBBB" w14:textId="77777777">
      <w:pPr>
        <w:pStyle w:val="Note"/>
      </w:pPr>
      <w:r w:rsidRPr="00452E83">
        <w:t>Notes:</w:t>
      </w:r>
      <w:bookmarkStart w:name="_p_CE07D2C7ABD77D4AA92D606E60DB4E0C" w:id="1646"/>
      <w:bookmarkEnd w:id="1646"/>
    </w:p>
    <w:p w:rsidRPr="00452E83" w:rsidR="004E7D23" w:rsidP="004E7D23" w:rsidRDefault="004E7D23" w14:paraId="6FD8EBBC" w14:textId="77777777">
      <w:pPr>
        <w:pStyle w:val="Notes1"/>
      </w:pPr>
      <w:r w:rsidRPr="00452E83">
        <w:t>1.</w:t>
      </w:r>
      <w:r w:rsidRPr="00452E83">
        <w:tab/>
      </w:r>
      <w:r w:rsidRPr="00452E83">
        <w:t>RCC Moscow (RA II) – North Eurasian Climate Centre.</w:t>
      </w:r>
      <w:bookmarkStart w:name="_p_AC986B572F8F7845B8AEE3548B6A1E9E" w:id="1647"/>
      <w:bookmarkEnd w:id="1647"/>
    </w:p>
    <w:p w:rsidRPr="00452E83" w:rsidR="004E7D23" w:rsidP="004E7D23" w:rsidRDefault="004E7D23" w14:paraId="6FD8EBBD" w14:textId="77777777">
      <w:pPr>
        <w:pStyle w:val="Notes1"/>
      </w:pPr>
      <w:r w:rsidRPr="00452E83">
        <w:t>2.</w:t>
      </w:r>
      <w:r w:rsidRPr="00452E83">
        <w:tab/>
      </w:r>
      <w:r w:rsidRPr="00452E83">
        <w:t>The RA VI RCC network consists of three nodes: (a) climate data services, led by the Koninklijk Nederlands Meteorologisch Instituut (KNMI), Netherlands; (b) climate monitoring, led by Deutscher Wetterdienst (DWD), Germany; (c) long-range forecasting, jointly led by Météo-France and Roshydromet, Russian Federation. These Lead Centres are fully responsible for discharging the mandatory functions of the RA VI RCC network, with the support of the following contributing NMHSs:</w:t>
      </w:r>
      <w:bookmarkStart w:name="_p_69812543CAE58F48BF240BB9EAD2B822" w:id="1648"/>
      <w:bookmarkEnd w:id="1648"/>
    </w:p>
    <w:p w:rsidRPr="00452E83" w:rsidR="004E7D23" w:rsidP="004E7D23" w:rsidRDefault="004E7D23" w14:paraId="6FD8EBBE" w14:textId="77777777">
      <w:pPr>
        <w:pStyle w:val="Notes2"/>
      </w:pPr>
      <w:r w:rsidRPr="00452E83">
        <w:t>–</w:t>
      </w:r>
      <w:r w:rsidRPr="00452E83">
        <w:tab/>
      </w:r>
      <w:r w:rsidRPr="00452E83">
        <w:t>RA VI RCC node on climate data services:</w:t>
      </w:r>
      <w:r w:rsidRPr="00452E83">
        <w:br/>
      </w:r>
      <w:r w:rsidRPr="00452E83">
        <w:t xml:space="preserve">KNMI (lead), Météo-France, </w:t>
      </w:r>
      <w:r w:rsidRPr="00716540">
        <w:t>Országos Meteorológiai Szolgálat</w:t>
      </w:r>
      <w:r w:rsidRPr="00452E83">
        <w:t>/Hungary, Meteorologisk Institutt (met.no)/Norway, Republic Hydrometeorological Servise (RHMS)/Serbia, Swedish Meteorological and Hydrological Institute/Sweden and the Turkish State Meteorological Service (TSMS)/Turkey;</w:t>
      </w:r>
      <w:bookmarkStart w:name="_p_51B87D7F634B1545BA9890C674C3AAD6" w:id="1649"/>
      <w:bookmarkEnd w:id="1649"/>
    </w:p>
    <w:p w:rsidRPr="00452E83" w:rsidR="004E7D23" w:rsidP="004E7D23" w:rsidRDefault="004E7D23" w14:paraId="6FD8EBBF" w14:textId="77777777">
      <w:pPr>
        <w:pStyle w:val="Notes2"/>
      </w:pPr>
      <w:r w:rsidRPr="00452E83">
        <w:t>–</w:t>
      </w:r>
      <w:r w:rsidRPr="00452E83">
        <w:tab/>
      </w:r>
      <w:r w:rsidRPr="00452E83">
        <w:t>RA VI RCC node on climate monitoring:</w:t>
      </w:r>
      <w:r w:rsidRPr="00452E83">
        <w:br/>
      </w:r>
      <w:r w:rsidRPr="00452E83">
        <w:t>DWD (lead), Armstatehydromet/Armenia, Météo-France, KNMI, RHMS and TSMS;</w:t>
      </w:r>
      <w:bookmarkStart w:name="_p_37679BC4E3701245AFEB5CAE22BF7ABF" w:id="1650"/>
      <w:bookmarkEnd w:id="1650"/>
    </w:p>
    <w:p w:rsidRPr="00452E83" w:rsidR="004E7D23" w:rsidP="004E7D23" w:rsidRDefault="004E7D23" w14:paraId="6FD8EBC0" w14:textId="77777777">
      <w:pPr>
        <w:pStyle w:val="Notes2"/>
      </w:pPr>
      <w:r w:rsidRPr="00452E83">
        <w:t>–</w:t>
      </w:r>
      <w:r w:rsidRPr="00452E83">
        <w:tab/>
      </w:r>
      <w:r w:rsidRPr="00452E83">
        <w:t>RA VI RCC node on long-range forecasting:</w:t>
      </w:r>
      <w:r w:rsidRPr="00452E83">
        <w:br/>
      </w:r>
      <w:r w:rsidRPr="00452E83">
        <w:t>Météo-France and Roshydromet (joint leads), met.no, RHMS and TSMS;</w:t>
      </w:r>
      <w:bookmarkStart w:name="_p_8A840A07F163C64FA1EAE43F35AA1CBA" w:id="1651"/>
      <w:bookmarkEnd w:id="1651"/>
    </w:p>
    <w:p w:rsidRPr="00452E83" w:rsidR="004E7D23" w:rsidP="004E7D23" w:rsidRDefault="004E7D23" w14:paraId="6FD8EBC1" w14:textId="77777777">
      <w:pPr>
        <w:pStyle w:val="Notes2"/>
      </w:pPr>
      <w:r w:rsidRPr="00452E83">
        <w:t>–</w:t>
      </w:r>
      <w:r w:rsidRPr="00452E83">
        <w:tab/>
      </w:r>
      <w:r w:rsidRPr="00452E83">
        <w:t>Overall coordination:</w:t>
      </w:r>
      <w:r w:rsidRPr="00452E83">
        <w:br/>
      </w:r>
      <w:r w:rsidRPr="00452E83">
        <w:t>DWD is responsible for the overall coordination.</w:t>
      </w:r>
      <w:bookmarkStart w:name="_p_6644A52B490E9E4C86B6C5691A2DE276" w:id="1652"/>
      <w:bookmarkEnd w:id="1652"/>
    </w:p>
    <w:p w:rsidRPr="00452E83" w:rsidR="004E7D23" w:rsidP="004E7D23" w:rsidRDefault="004E7D23" w14:paraId="6FD8EBC2" w14:textId="77777777">
      <w:pPr>
        <w:pStyle w:val="Bodytext1"/>
        <w:rPr>
          <w:rFonts w:ascii="Verdana" w:hAnsi="Verdana"/>
          <w:color w:val="008000"/>
          <w:sz w:val="20"/>
          <w:szCs w:val="20"/>
          <w:u w:val="dash"/>
        </w:rPr>
      </w:pPr>
      <w:r w:rsidRPr="00452E83">
        <w:rPr>
          <w:rFonts w:ascii="Verdana" w:hAnsi="Verdana"/>
          <w:color w:val="008000"/>
          <w:sz w:val="20"/>
          <w:szCs w:val="20"/>
          <w:u w:val="dash"/>
        </w:rPr>
        <w:t>Lead Centre for coordination of LRFMME:</w:t>
      </w:r>
    </w:p>
    <w:p w:rsidRPr="00452E83" w:rsidR="004E7D23" w:rsidP="004E7D23" w:rsidRDefault="004E7D23" w14:paraId="6FD8EBC3" w14:textId="77777777">
      <w:pPr>
        <w:pStyle w:val="Indent1"/>
        <w:rPr>
          <w:color w:val="008000"/>
          <w:szCs w:val="20"/>
          <w:u w:val="dash"/>
        </w:rPr>
      </w:pPr>
      <w:r w:rsidRPr="00452E83">
        <w:rPr>
          <w:color w:val="008000"/>
          <w:szCs w:val="20"/>
          <w:u w:val="dash"/>
        </w:rPr>
        <w:tab/>
      </w:r>
      <w:r w:rsidRPr="00452E83">
        <w:rPr>
          <w:color w:val="008000"/>
          <w:szCs w:val="20"/>
          <w:u w:val="dash"/>
        </w:rPr>
        <w:t>Seoul and Washington (joint centre)</w:t>
      </w:r>
    </w:p>
    <w:p w:rsidRPr="00452E83" w:rsidR="004E7D23" w:rsidP="004E7D23" w:rsidRDefault="004E7D23" w14:paraId="6FD8EBC4" w14:textId="77777777">
      <w:pPr>
        <w:pStyle w:val="Bodytext1"/>
        <w:rPr>
          <w:rFonts w:ascii="Verdana" w:hAnsi="Verdana"/>
          <w:color w:val="008000"/>
          <w:sz w:val="20"/>
          <w:szCs w:val="20"/>
          <w:u w:val="dash"/>
        </w:rPr>
      </w:pPr>
      <w:r w:rsidRPr="00452E83">
        <w:rPr>
          <w:rFonts w:ascii="Verdana" w:hAnsi="Verdana"/>
          <w:color w:val="008000"/>
          <w:sz w:val="20"/>
          <w:szCs w:val="20"/>
          <w:u w:val="dash"/>
        </w:rPr>
        <w:t>Lead Centre for coordination of ADCP:</w:t>
      </w:r>
    </w:p>
    <w:p w:rsidRPr="00452E83" w:rsidR="004E7D23" w:rsidP="004E7D23" w:rsidRDefault="004E7D23" w14:paraId="6FD8EBC5" w14:textId="77777777">
      <w:pPr>
        <w:pStyle w:val="Indent1"/>
        <w:rPr>
          <w:color w:val="008000"/>
          <w:szCs w:val="20"/>
          <w:u w:val="dash"/>
        </w:rPr>
      </w:pPr>
      <w:r w:rsidRPr="00452E83">
        <w:rPr>
          <w:color w:val="008000"/>
          <w:szCs w:val="20"/>
          <w:u w:val="dash"/>
        </w:rPr>
        <w:tab/>
      </w:r>
      <w:r w:rsidRPr="00452E83">
        <w:rPr>
          <w:color w:val="008000"/>
          <w:szCs w:val="20"/>
          <w:u w:val="dash"/>
        </w:rPr>
        <w:t>Exeter</w:t>
      </w:r>
    </w:p>
    <w:p w:rsidRPr="00452E83" w:rsidR="004E7D23" w:rsidP="004E7D23" w:rsidRDefault="004E7D23" w14:paraId="6FD8EBC6" w14:textId="77777777">
      <w:pPr>
        <w:pStyle w:val="Heading2NOToC"/>
        <w:rPr>
          <w:rFonts w:ascii="Verdana" w:hAnsi="Verdana"/>
          <w:sz w:val="20"/>
          <w:szCs w:val="20"/>
        </w:rPr>
      </w:pPr>
      <w:r w:rsidRPr="00452E83">
        <w:rPr>
          <w:rFonts w:ascii="Verdana" w:hAnsi="Verdana"/>
          <w:sz w:val="20"/>
          <w:szCs w:val="20"/>
        </w:rPr>
        <w:t>5.</w:t>
      </w:r>
      <w:r w:rsidRPr="00452E83">
        <w:rPr>
          <w:rFonts w:ascii="Verdana" w:hAnsi="Verdana"/>
          <w:sz w:val="20"/>
          <w:szCs w:val="20"/>
        </w:rPr>
        <w:tab/>
      </w:r>
      <w:r w:rsidRPr="00452E83">
        <w:rPr>
          <w:rFonts w:ascii="Verdana" w:hAnsi="Verdana"/>
          <w:sz w:val="20"/>
          <w:szCs w:val="20"/>
        </w:rPr>
        <w:t>The Regional Specialized Meteorological Centres for non-real-time coordination activities:</w:t>
      </w:r>
      <w:bookmarkStart w:name="_p_EE0FB456D9284B49ADFF2B4EB7C1B8A4" w:id="1653"/>
      <w:bookmarkEnd w:id="1653"/>
    </w:p>
    <w:p w:rsidRPr="00452E83" w:rsidR="004E7D23" w:rsidP="004E7D23" w:rsidRDefault="004E7D23" w14:paraId="6FD8EBC7" w14:textId="77777777">
      <w:pPr>
        <w:pStyle w:val="Bodytext1"/>
        <w:rPr>
          <w:rFonts w:ascii="Verdana" w:hAnsi="Verdana"/>
          <w:sz w:val="20"/>
          <w:szCs w:val="20"/>
        </w:rPr>
      </w:pPr>
      <w:r w:rsidRPr="00452E83">
        <w:rPr>
          <w:rFonts w:ascii="Verdana" w:hAnsi="Verdana"/>
          <w:sz w:val="20"/>
          <w:szCs w:val="20"/>
        </w:rPr>
        <w:t>Lead Centre for coordination of DNV:</w:t>
      </w:r>
      <w:bookmarkStart w:name="_p_5877BFD38C7B014E9D35C23834CFA47E" w:id="1654"/>
      <w:bookmarkEnd w:id="1654"/>
    </w:p>
    <w:p w:rsidRPr="00452E83" w:rsidR="004E7D23" w:rsidP="004E7D23" w:rsidRDefault="004E7D23" w14:paraId="6FD8EBC8" w14:textId="77777777">
      <w:pPr>
        <w:pStyle w:val="Indent1"/>
        <w:rPr>
          <w:szCs w:val="20"/>
        </w:rPr>
      </w:pPr>
      <w:r w:rsidRPr="00452E83">
        <w:rPr>
          <w:szCs w:val="20"/>
        </w:rPr>
        <w:tab/>
      </w:r>
      <w:r w:rsidRPr="00452E83">
        <w:rPr>
          <w:szCs w:val="20"/>
        </w:rPr>
        <w:t>ECMWF</w:t>
      </w:r>
      <w:bookmarkStart w:name="_p_CDC5469684CBD442BE68F74FD3064689" w:id="1655"/>
      <w:bookmarkEnd w:id="1655"/>
    </w:p>
    <w:p w:rsidRPr="00452E83" w:rsidR="004E7D23" w:rsidP="004E7D23" w:rsidRDefault="004E7D23" w14:paraId="6FD8EBC9" w14:textId="77777777">
      <w:pPr>
        <w:pStyle w:val="Bodytext1"/>
        <w:rPr>
          <w:rFonts w:ascii="Verdana" w:hAnsi="Verdana"/>
          <w:sz w:val="20"/>
          <w:szCs w:val="20"/>
        </w:rPr>
      </w:pPr>
      <w:r w:rsidRPr="00452E83">
        <w:rPr>
          <w:rFonts w:ascii="Verdana" w:hAnsi="Verdana"/>
          <w:sz w:val="20"/>
          <w:szCs w:val="20"/>
        </w:rPr>
        <w:t>Lead Centre for coordination of EPS verification:</w:t>
      </w:r>
      <w:bookmarkStart w:name="_p_BF9995B347EAC3448E08A1A6E821B893" w:id="1656"/>
      <w:bookmarkEnd w:id="1656"/>
    </w:p>
    <w:p w:rsidRPr="00452E83" w:rsidR="004E7D23" w:rsidP="004E7D23" w:rsidRDefault="004E7D23" w14:paraId="6FD8EBCA" w14:textId="77777777">
      <w:pPr>
        <w:pStyle w:val="Indent1"/>
        <w:rPr>
          <w:szCs w:val="20"/>
        </w:rPr>
      </w:pPr>
      <w:r w:rsidRPr="00452E83">
        <w:rPr>
          <w:szCs w:val="20"/>
        </w:rPr>
        <w:tab/>
      </w:r>
      <w:r w:rsidRPr="00452E83">
        <w:rPr>
          <w:szCs w:val="20"/>
        </w:rPr>
        <w:t>Tokyo</w:t>
      </w:r>
      <w:bookmarkStart w:name="_p_3713201788784E468BF96DED383459A9" w:id="1657"/>
      <w:bookmarkEnd w:id="1657"/>
    </w:p>
    <w:p w:rsidRPr="00452E83" w:rsidR="004E7D23" w:rsidP="004E7D23" w:rsidRDefault="004E7D23" w14:paraId="6FD8EBCB" w14:textId="77777777">
      <w:pPr>
        <w:pStyle w:val="Bodytext1"/>
        <w:rPr>
          <w:rFonts w:ascii="Verdana" w:hAnsi="Verdana"/>
          <w:sz w:val="20"/>
          <w:szCs w:val="20"/>
        </w:rPr>
      </w:pPr>
      <w:r w:rsidRPr="00452E83">
        <w:rPr>
          <w:rFonts w:ascii="Verdana" w:hAnsi="Verdana"/>
          <w:sz w:val="20"/>
          <w:szCs w:val="20"/>
        </w:rPr>
        <w:t>Lead Centre for coordination of LRF verification:</w:t>
      </w:r>
      <w:bookmarkStart w:name="_p_7771A003E21DC149B7D7B102B6590A7A" w:id="1658"/>
      <w:bookmarkEnd w:id="1658"/>
    </w:p>
    <w:p w:rsidRPr="00452E83" w:rsidR="004E7D23" w:rsidP="004E7D23" w:rsidRDefault="004E7D23" w14:paraId="6FD8EBCC" w14:textId="77777777">
      <w:pPr>
        <w:pStyle w:val="Indent1"/>
        <w:rPr>
          <w:szCs w:val="20"/>
        </w:rPr>
      </w:pPr>
      <w:r w:rsidRPr="00452E83">
        <w:rPr>
          <w:szCs w:val="20"/>
        </w:rPr>
        <w:tab/>
      </w:r>
      <w:r w:rsidRPr="00452E83">
        <w:rPr>
          <w:szCs w:val="20"/>
        </w:rPr>
        <w:t>Melbourne and Montreal (joint centre)</w:t>
      </w:r>
      <w:bookmarkStart w:name="_p_C4956074A9AC814FB5125EAE4E69DBD5" w:id="1659"/>
      <w:bookmarkEnd w:id="1659"/>
    </w:p>
    <w:p w:rsidRPr="00452E83" w:rsidR="004E7D23" w:rsidP="004E7D23" w:rsidRDefault="004E7D23" w14:paraId="6FD8EBCD" w14:textId="77777777">
      <w:pPr>
        <w:pStyle w:val="Bodytext1"/>
        <w:rPr>
          <w:rFonts w:ascii="Verdana" w:hAnsi="Verdana"/>
          <w:strike/>
          <w:color w:val="FF0000"/>
          <w:sz w:val="20"/>
          <w:szCs w:val="20"/>
          <w:u w:val="dash"/>
        </w:rPr>
      </w:pPr>
      <w:r w:rsidRPr="00452E83">
        <w:rPr>
          <w:rFonts w:ascii="Verdana" w:hAnsi="Verdana"/>
          <w:strike/>
          <w:color w:val="FF0000"/>
          <w:sz w:val="20"/>
          <w:szCs w:val="20"/>
          <w:u w:val="dash"/>
        </w:rPr>
        <w:t>Lead Centre for coordination of LRFMME:</w:t>
      </w:r>
      <w:bookmarkStart w:name="_p_A8E45F4CCB344943A7C72866B4255F5F" w:id="1660"/>
      <w:bookmarkEnd w:id="1660"/>
    </w:p>
    <w:p w:rsidRPr="00452E83" w:rsidR="004E7D23" w:rsidP="004E7D23" w:rsidRDefault="004E7D23" w14:paraId="6FD8EBCE" w14:textId="77777777">
      <w:pPr>
        <w:pStyle w:val="Indent1"/>
        <w:rPr>
          <w:strike/>
          <w:color w:val="FF0000"/>
          <w:szCs w:val="20"/>
          <w:u w:val="dash"/>
        </w:rPr>
      </w:pPr>
      <w:r w:rsidRPr="00452E83">
        <w:rPr>
          <w:strike/>
          <w:color w:val="FF0000"/>
          <w:szCs w:val="20"/>
          <w:u w:val="dash"/>
        </w:rPr>
        <w:tab/>
      </w:r>
      <w:r w:rsidRPr="00452E83">
        <w:rPr>
          <w:strike/>
          <w:color w:val="FF0000"/>
          <w:szCs w:val="20"/>
          <w:u w:val="dash"/>
        </w:rPr>
        <w:t>Seoul and Washington (joint centre)</w:t>
      </w:r>
      <w:bookmarkStart w:name="_p_0768F3C7A5E2A9499B7E24AD1BD82DC9" w:id="1661"/>
      <w:bookmarkEnd w:id="1661"/>
    </w:p>
    <w:p w:rsidRPr="00452E83" w:rsidR="004E7D23" w:rsidP="004E7D23" w:rsidRDefault="004E7D23" w14:paraId="6FD8EBCF" w14:textId="77777777">
      <w:pPr>
        <w:pStyle w:val="Bodytext1"/>
        <w:rPr>
          <w:rFonts w:ascii="Verdana" w:hAnsi="Verdana"/>
          <w:strike/>
          <w:color w:val="FF0000"/>
          <w:sz w:val="20"/>
          <w:szCs w:val="20"/>
          <w:u w:val="dash"/>
        </w:rPr>
      </w:pPr>
      <w:r w:rsidRPr="00452E83">
        <w:rPr>
          <w:rFonts w:ascii="Verdana" w:hAnsi="Verdana"/>
          <w:strike/>
          <w:color w:val="FF0000"/>
          <w:sz w:val="20"/>
          <w:szCs w:val="20"/>
          <w:u w:val="dash"/>
        </w:rPr>
        <w:t>Lead Centre for coordination of ADCP:</w:t>
      </w:r>
      <w:bookmarkStart w:name="_p_38610295FD18484BBFBF1CBD18AC4BF0" w:id="1662"/>
      <w:bookmarkEnd w:id="1662"/>
    </w:p>
    <w:p w:rsidRPr="00452E83" w:rsidR="004E7D23" w:rsidP="004E7D23" w:rsidRDefault="004E7D23" w14:paraId="6FD8EBD0" w14:textId="77777777">
      <w:pPr>
        <w:pStyle w:val="Indent1"/>
        <w:rPr>
          <w:strike/>
          <w:color w:val="FF0000"/>
          <w:szCs w:val="20"/>
          <w:u w:val="dash"/>
        </w:rPr>
      </w:pPr>
      <w:r w:rsidRPr="00452E83">
        <w:rPr>
          <w:strike/>
          <w:color w:val="FF0000"/>
          <w:szCs w:val="20"/>
          <w:u w:val="dash"/>
        </w:rPr>
        <w:tab/>
      </w:r>
      <w:r w:rsidRPr="00452E83">
        <w:rPr>
          <w:strike/>
          <w:color w:val="FF0000"/>
          <w:szCs w:val="20"/>
          <w:u w:val="dash"/>
        </w:rPr>
        <w:t>Exeter</w:t>
      </w:r>
      <w:bookmarkStart w:name="_p_5654CAB6ADD2FE4DB9FD627A7C121F35" w:id="1663"/>
      <w:bookmarkEnd w:id="1663"/>
    </w:p>
    <w:p w:rsidRPr="00452E83" w:rsidR="004E7D23" w:rsidP="004E7D23" w:rsidRDefault="004E7D23" w14:paraId="6FD8EBD1" w14:textId="77777777">
      <w:pPr>
        <w:pStyle w:val="Bodytext1"/>
        <w:rPr>
          <w:rFonts w:ascii="Verdana" w:hAnsi="Verdana"/>
          <w:sz w:val="20"/>
          <w:szCs w:val="20"/>
        </w:rPr>
      </w:pPr>
      <w:r w:rsidRPr="00452E83">
        <w:rPr>
          <w:rFonts w:ascii="Verdana" w:hAnsi="Verdana"/>
          <w:sz w:val="20"/>
          <w:szCs w:val="20"/>
        </w:rPr>
        <w:t>Lead Centre for coordination of wave forecast verification</w:t>
      </w:r>
      <w:bookmarkStart w:name="_p_5091FD972EE48B4FB77DCB09918DB4D1" w:id="1664"/>
      <w:bookmarkEnd w:id="1664"/>
    </w:p>
    <w:p w:rsidRPr="00452E83" w:rsidR="004E7D23" w:rsidP="004E7D23" w:rsidRDefault="004E7D23" w14:paraId="6FD8EBD2" w14:textId="77777777">
      <w:pPr>
        <w:pStyle w:val="Indent1"/>
        <w:rPr>
          <w:szCs w:val="20"/>
        </w:rPr>
      </w:pPr>
      <w:r w:rsidRPr="00452E83">
        <w:rPr>
          <w:szCs w:val="20"/>
        </w:rPr>
        <w:tab/>
      </w:r>
      <w:r w:rsidRPr="00452E83">
        <w:rPr>
          <w:szCs w:val="20"/>
        </w:rPr>
        <w:t>ECMWF</w:t>
      </w:r>
      <w:bookmarkStart w:name="_p_2106823325D2254980FEC84186BB50B3" w:id="1665"/>
      <w:bookmarkEnd w:id="1665"/>
    </w:p>
    <w:p w:rsidRPr="00452E83" w:rsidR="004E7D23" w:rsidP="004E7D23" w:rsidRDefault="004E7D23" w14:paraId="6FD8EBD3" w14:textId="77777777">
      <w:pPr>
        <w:pStyle w:val="WMOBodyText"/>
        <w:jc w:val="center"/>
      </w:pPr>
      <w:r w:rsidRPr="00452E83">
        <w:t>__________</w:t>
      </w:r>
    </w:p>
    <w:p w:rsidRPr="00452E83" w:rsidR="00F3069C" w:rsidP="004E7D23" w:rsidRDefault="00F3069C" w14:paraId="6FD8EBD4" w14:textId="77777777">
      <w:pPr>
        <w:pStyle w:val="WMOBodyText"/>
      </w:pPr>
    </w:p>
    <w:sectPr w:rsidRPr="00452E83" w:rsidR="00F3069C" w:rsidSect="0020095E">
      <w:headerReference w:type="even" r:id="rId55"/>
      <w:headerReference w:type="default" r:id="rId56"/>
      <w:headerReference w:type="first" r:id="rId57"/>
      <w:pgSz w:w="11907" w:h="16840" w:orient="portrait"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D5BDC" w:rsidRDefault="00BD5BDC" w14:paraId="4C09263B" w14:textId="77777777">
      <w:r>
        <w:separator/>
      </w:r>
    </w:p>
    <w:p w:rsidR="00BD5BDC" w:rsidRDefault="00BD5BDC" w14:paraId="160C9634" w14:textId="77777777"/>
    <w:p w:rsidR="00BD5BDC" w:rsidRDefault="00BD5BDC" w14:paraId="7BEB0A86" w14:textId="77777777"/>
  </w:endnote>
  <w:endnote w:type="continuationSeparator" w:id="0">
    <w:p w:rsidR="00BD5BDC" w:rsidRDefault="00BD5BDC" w14:paraId="27C44617" w14:textId="77777777">
      <w:r>
        <w:continuationSeparator/>
      </w:r>
    </w:p>
    <w:p w:rsidR="00BD5BDC" w:rsidRDefault="00BD5BDC" w14:paraId="2FC1AFA2" w14:textId="77777777"/>
    <w:p w:rsidR="00BD5BDC" w:rsidRDefault="00BD5BDC" w14:paraId="347BAB13" w14:textId="77777777"/>
  </w:endnote>
  <w:endnote w:type="continuationNotice" w:id="1">
    <w:p w:rsidR="00BD5BDC" w:rsidRDefault="00BD5BDC" w14:paraId="5B0BBE6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TIX">
    <w:altName w:val="Calibri"/>
    <w:panose1 w:val="00000000000000000000"/>
    <w:charset w:val="00"/>
    <w:family w:val="modern"/>
    <w:notTrueType/>
    <w:pitch w:val="variable"/>
    <w:sig w:usb0="A0002AFF" w:usb1="42006DFF" w:usb2="02000000" w:usb3="00000000" w:csb0="000001FF" w:csb1="00000000"/>
  </w:font>
  <w:font w:name="STIX Math">
    <w:altName w:val="Calibri"/>
    <w:panose1 w:val="00000000000000000000"/>
    <w:charset w:val="00"/>
    <w:family w:val="modern"/>
    <w:notTrueType/>
    <w:pitch w:val="variable"/>
    <w:sig w:usb0="A0002AFF" w:usb1="4200FDFF" w:usb2="02000020" w:usb3="00000000" w:csb0="000001FF" w:csb1="00000000"/>
  </w:font>
  <w:font w:name="StoneSerif-SemiboldItalic">
    <w:altName w:val="Verdana"/>
    <w:charset w:val="00"/>
    <w:family w:val="roman"/>
    <w:pitch w:val="variable"/>
    <w:sig w:usb0="00000003" w:usb1="00000000" w:usb2="00000000" w:usb3="00000000" w:csb0="00000001" w:csb1="00000000"/>
  </w:font>
  <w:font w:name="StoneSans">
    <w:altName w:val="Verdana"/>
    <w:charset w:val="00"/>
    <w:family w:val="auto"/>
    <w:pitch w:val="default"/>
  </w:font>
  <w:font w:name="StoneSans-Semibold">
    <w:altName w:val="Verdana"/>
    <w:panose1 w:val="00000000000000000000"/>
    <w:charset w:val="4D"/>
    <w:family w:val="auto"/>
    <w:notTrueType/>
    <w:pitch w:val="default"/>
    <w:sig w:usb0="00000003" w:usb1="00000000" w:usb2="00000000" w:usb3="00000000" w:csb0="00000001" w:csb1="00000000"/>
  </w:font>
  <w:font w:name="StoneSans-Bold">
    <w:altName w:val="Cambria"/>
    <w:charset w:val="00"/>
    <w:family w:val="roman"/>
    <w:pitch w:val="variable"/>
    <w:sig w:usb0="00000003" w:usb1="00000000" w:usb2="00000000" w:usb3="00000000" w:csb0="00000001" w:csb1="00000000"/>
  </w:font>
  <w:font w:name="StoneSansITC-Medium">
    <w:altName w:val="Calibri"/>
    <w:panose1 w:val="00000000000000000000"/>
    <w:charset w:val="4D"/>
    <w:family w:val="auto"/>
    <w:notTrueType/>
    <w:pitch w:val="default"/>
    <w:sig w:usb0="00000003" w:usb1="00000000" w:usb2="00000000" w:usb3="00000000" w:csb0="00000001" w:csb1="00000000"/>
  </w:font>
  <w:font w:name="StoneSansITC-MediumItalic">
    <w:altName w:val="Verdana"/>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Bold">
    <w:altName w:val="Verdan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D5BDC" w:rsidRDefault="00BD5BDC" w14:paraId="4C53E93B" w14:textId="77777777">
      <w:r>
        <w:separator/>
      </w:r>
    </w:p>
  </w:footnote>
  <w:footnote w:type="continuationSeparator" w:id="0">
    <w:p w:rsidR="00BD5BDC" w:rsidRDefault="00BD5BDC" w14:paraId="657E268F" w14:textId="77777777">
      <w:r>
        <w:continuationSeparator/>
      </w:r>
    </w:p>
    <w:p w:rsidR="00BD5BDC" w:rsidRDefault="00BD5BDC" w14:paraId="339A3B41" w14:textId="77777777"/>
    <w:p w:rsidR="00BD5BDC" w:rsidRDefault="00BD5BDC" w14:paraId="3EDFF764" w14:textId="77777777"/>
  </w:footnote>
  <w:footnote w:type="continuationNotice" w:id="1">
    <w:p w:rsidR="00BD5BDC" w:rsidRDefault="00BD5BDC" w14:paraId="17C01DEE" w14:textId="77777777"/>
  </w:footnote>
  <w:footnote w:id="2">
    <w:p w:rsidRPr="00D924E0" w:rsidR="002626B1" w:rsidP="00455F1F" w:rsidRDefault="002626B1" w14:paraId="6FD8EC37" w14:textId="77777777">
      <w:pPr>
        <w:pStyle w:val="Footnote"/>
      </w:pPr>
      <w:r w:rsidRPr="00B51F5D">
        <w:rPr>
          <w:vertAlign w:val="superscript"/>
        </w:rPr>
        <w:footnoteRef/>
      </w:r>
      <w:r w:rsidRPr="00D924E0">
        <w:rPr>
          <w:lang w:val="en-US"/>
        </w:rPr>
        <w:t xml:space="preserve"> The person authorized by the Permanent Representative of the WMO Member to request support.</w:t>
      </w:r>
    </w:p>
  </w:footnote>
  <w:footnote w:id="3">
    <w:p w:rsidRPr="00D924E0" w:rsidR="002626B1" w:rsidP="00455F1F" w:rsidRDefault="002626B1" w14:paraId="6FD8EC38" w14:textId="77777777">
      <w:pPr>
        <w:pStyle w:val="Footnote"/>
      </w:pPr>
      <w:r w:rsidRPr="00B51F5D">
        <w:rPr>
          <w:vertAlign w:val="superscript"/>
        </w:rPr>
        <w:footnoteRef/>
      </w:r>
      <w:r w:rsidRPr="00D924E0">
        <w:rPr>
          <w:lang w:val="en-US"/>
        </w:rPr>
        <w:t xml:space="preserve"> Designated by the Permanent Representative.</w:t>
      </w:r>
    </w:p>
  </w:footnote>
  <w:footnote w:id="4">
    <w:p w:rsidRPr="00D924E0" w:rsidR="002626B1" w:rsidP="00455F1F" w:rsidRDefault="002626B1" w14:paraId="6FD8EC39" w14:textId="77777777">
      <w:pPr>
        <w:pStyle w:val="Footnote"/>
      </w:pPr>
      <w:r w:rsidRPr="00B51F5D">
        <w:rPr>
          <w:vertAlign w:val="superscript"/>
        </w:rPr>
        <w:footnoteRef/>
      </w:r>
      <w:r w:rsidRPr="00D924E0">
        <w:rPr>
          <w:lang w:val="en-US"/>
        </w:rPr>
        <w:t xml:space="preserve"> Via a password-protected dedicated website.</w:t>
      </w:r>
    </w:p>
  </w:footnote>
  <w:footnote w:id="5">
    <w:p w:rsidRPr="001A4568" w:rsidR="002626B1" w:rsidP="00455F1F" w:rsidRDefault="002626B1" w14:paraId="6FD8EC3A" w14:textId="77777777">
      <w:pPr>
        <w:pStyle w:val="FootnoteText"/>
        <w:ind w:left="90" w:hanging="90"/>
        <w:rPr>
          <w:szCs w:val="16"/>
        </w:rPr>
      </w:pPr>
      <w:r w:rsidRPr="001A4568">
        <w:rPr>
          <w:rStyle w:val="FootnoteReference"/>
          <w:szCs w:val="16"/>
        </w:rPr>
        <w:footnoteRef/>
      </w:r>
      <w:r w:rsidRPr="001A4568">
        <w:rPr>
          <w:szCs w:val="16"/>
          <w:lang w:val="en-US"/>
        </w:rPr>
        <w:t xml:space="preserve"> The person authorized by the Permanent Representative of the WMO Member to request RSMC </w:t>
      </w:r>
      <w:r>
        <w:rPr>
          <w:szCs w:val="16"/>
          <w:lang w:val="en-US"/>
        </w:rPr>
        <w:t>s</w:t>
      </w:r>
      <w:r w:rsidRPr="001A4568">
        <w:rPr>
          <w:szCs w:val="16"/>
          <w:lang w:val="en-US"/>
        </w:rPr>
        <w:t>upport; normally the NMHS operational contact point.</w:t>
      </w:r>
    </w:p>
  </w:footnote>
  <w:footnote w:id="6">
    <w:p w:rsidRPr="001A4568" w:rsidR="002626B1" w:rsidP="00455F1F" w:rsidRDefault="002626B1" w14:paraId="6FD8EC3B" w14:textId="77777777">
      <w:pPr>
        <w:pStyle w:val="FootnoteText"/>
        <w:rPr>
          <w:szCs w:val="16"/>
        </w:rPr>
      </w:pPr>
      <w:r w:rsidRPr="001A4568">
        <w:rPr>
          <w:rStyle w:val="FootnoteReference"/>
          <w:szCs w:val="16"/>
        </w:rPr>
        <w:footnoteRef/>
      </w:r>
      <w:r w:rsidRPr="001A4568">
        <w:rPr>
          <w:szCs w:val="16"/>
          <w:lang w:val="en-US"/>
        </w:rPr>
        <w:t xml:space="preserve"> Designated by the Permanent Representative</w:t>
      </w:r>
      <w:r>
        <w:rPr>
          <w:szCs w:val="16"/>
          <w:lang w:val="en-US"/>
        </w:rPr>
        <w:t>.</w:t>
      </w:r>
    </w:p>
  </w:footnote>
  <w:footnote w:id="7">
    <w:p w:rsidRPr="00D924E0" w:rsidR="002626B1" w:rsidP="00DC7293" w:rsidRDefault="002626B1" w14:paraId="6FD8EC3C" w14:textId="77777777">
      <w:pPr>
        <w:pStyle w:val="Footnote"/>
      </w:pPr>
      <w:r>
        <w:rPr>
          <w:rStyle w:val="FootnoteReference"/>
        </w:rPr>
        <w:footnoteRef/>
      </w:r>
      <w:r w:rsidRPr="00D924E0">
        <w:rPr>
          <w:lang w:val="en-US"/>
        </w:rPr>
        <w:t xml:space="preserve"> The person authorized by the Permanent Representative of the country to request RSMC support.</w:t>
      </w:r>
    </w:p>
  </w:footnote>
  <w:footnote w:id="8">
    <w:p w:rsidRPr="00D924E0" w:rsidR="002626B1" w:rsidP="00DC7293" w:rsidRDefault="002626B1" w14:paraId="6FD8EC3D" w14:textId="77777777">
      <w:pPr>
        <w:pStyle w:val="Footnote"/>
      </w:pPr>
      <w:r>
        <w:rPr>
          <w:rStyle w:val="FootnoteReference"/>
        </w:rPr>
        <w:footnoteRef/>
      </w:r>
      <w:r w:rsidRPr="00D924E0">
        <w:rPr>
          <w:lang w:val="en-US"/>
        </w:rPr>
        <w:t xml:space="preserve"> The RSMC products will be provided to the NMHS operational contact point designated by the Permanent Representative.</w:t>
      </w:r>
    </w:p>
  </w:footnote>
  <w:footnote w:id="9">
    <w:p w:rsidRPr="00D924E0" w:rsidR="002626B1" w:rsidP="00DC7293" w:rsidRDefault="002626B1" w14:paraId="6FD8EC3E" w14:textId="77777777">
      <w:pPr>
        <w:pStyle w:val="Footnote"/>
      </w:pPr>
      <w:r>
        <w:rPr>
          <w:rStyle w:val="FootnoteReference"/>
        </w:rPr>
        <w:footnoteRef/>
      </w:r>
      <w:r w:rsidRPr="00D924E0">
        <w:rPr>
          <w:lang w:val="en-US"/>
        </w:rPr>
        <w:t xml:space="preserve"> The basic information will normally be provided by the NMHS to the IAEA national contact point and to other agencies as needed based on the specific arrangements defined within the State as discussed in the paragraph on National Arrangements.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5EEA" w:rsidRDefault="00BD5BDC" w14:paraId="6FD8EC05" w14:textId="77777777">
    <w:pPr>
      <w:pStyle w:val="Header"/>
    </w:pPr>
    <w:r>
      <w:rPr>
        <w:noProof/>
      </w:rPr>
      <w:pict w14:anchorId="6989FC3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082" style="position:absolute;left:0;text-align:left;margin-left:0;margin-top:0;width:50pt;height:50pt;z-index:251658240;visibility:hidden;mso-wrap-edited:f" type="#_x0000_t75">
          <v:path gradientshapeok="f"/>
          <o:lock v:ext="edit" selection="t"/>
        </v:shape>
      </w:pict>
    </w:r>
    <w:r>
      <w:rPr>
        <w:noProof/>
      </w:rPr>
      <w:pict w14:anchorId="58F2D757">
        <v:shape id="_x0000_s2081" style="position:absolute;left:0;text-align:left;margin-left:0;margin-top:0;width:595.3pt;height:550pt;z-index:-251658210;visibility:visible;mso-wrap-edited:f;mso-position-horizontal:left;mso-position-horizontal-relative:page;mso-position-vertical:top;mso-position-vertical-relative:page" o:allowincell="f" type="#_x0000_t75">
          <v:imagedata o:title="docx4j-logo" r:id="rId1"/>
          <v:path gradientshapeok="f"/>
          <w10:wrap anchorx="page" anchory="page"/>
        </v:shape>
      </w:pict>
    </w:r>
  </w:p>
  <w:p w:rsidR="00AE3DED" w:rsidRDefault="00AE3DED" w14:paraId="6FD8EC17" w14:textId="77777777"/>
  <w:p w:rsidR="00465EEA" w:rsidRDefault="00BD5BDC" w14:paraId="6FD8EC06" w14:textId="77777777">
    <w:pPr>
      <w:pStyle w:val="Header"/>
    </w:pPr>
    <w:r>
      <w:rPr>
        <w:noProof/>
      </w:rPr>
      <w:pict w14:anchorId="60F8E29F">
        <v:shape id="_x0000_s2080" style="position:absolute;left:0;text-align:left;margin-left:0;margin-top:0;width:50pt;height:50pt;z-index:251658241;visibility:hidden;mso-wrap-edited:f" type="#_x0000_t75">
          <v:path gradientshapeok="f"/>
          <o:lock v:ext="edit" selection="t"/>
        </v:shape>
      </w:pict>
    </w:r>
    <w:r>
      <w:rPr>
        <w:noProof/>
      </w:rPr>
      <w:pict w14:anchorId="0220E142">
        <v:shape id="_x0000_s2079" style="position:absolute;left:0;text-align:left;margin-left:0;margin-top:0;width:595.3pt;height:550pt;z-index:-251658209;visibility:visible;mso-wrap-edited:f;mso-position-horizontal:left;mso-position-horizontal-relative:page;mso-position-vertical:top;mso-position-vertical-relative:page" o:allowincell="f" type="#_x0000_t75">
          <v:imagedata o:title="docx4j-logo" r:id="rId1"/>
          <v:path gradientshapeok="f"/>
          <w10:wrap anchorx="page" anchory="page"/>
        </v:shape>
      </w:pict>
    </w:r>
  </w:p>
  <w:p w:rsidR="00AE3DED" w:rsidRDefault="00AE3DED" w14:paraId="6FD8EC18" w14:textId="77777777"/>
  <w:p w:rsidR="00465EEA" w:rsidRDefault="00BD5BDC" w14:paraId="6FD8EC07" w14:textId="77777777">
    <w:pPr>
      <w:pStyle w:val="Header"/>
    </w:pPr>
    <w:r>
      <w:rPr>
        <w:noProof/>
      </w:rPr>
      <w:pict w14:anchorId="358D0CFC">
        <v:shape id="_x0000_s2078" style="position:absolute;left:0;text-align:left;margin-left:0;margin-top:0;width:50pt;height:50pt;z-index:251658242;visibility:hidden;mso-wrap-edited:f" type="#_x0000_t75">
          <v:path gradientshapeok="f"/>
          <o:lock v:ext="edit" selection="t"/>
        </v:shape>
      </w:pict>
    </w:r>
    <w:r>
      <w:rPr>
        <w:noProof/>
      </w:rPr>
      <w:pict w14:anchorId="06D3140A">
        <v:shape id="_x0000_s2077" style="position:absolute;left:0;text-align:left;margin-left:0;margin-top:0;width:595.3pt;height:550pt;z-index:-251658208;visibility:visible;mso-wrap-edited:f;mso-position-horizontal:left;mso-position-horizontal-relative:page;mso-position-vertical:top;mso-position-vertical-relative:page" o:allowincell="f" type="#_x0000_t75">
          <v:imagedata o:title="docx4j-logo" r:id="rId1"/>
          <v:path gradientshapeok="f"/>
          <w10:wrap anchorx="page" anchory="page"/>
        </v:shape>
      </w:pict>
    </w:r>
  </w:p>
  <w:p w:rsidR="00AE3DED" w:rsidRDefault="00AE3DED" w14:paraId="6FD8EC19" w14:textId="77777777"/>
  <w:p w:rsidR="007F0460" w:rsidRDefault="00BD5BDC" w14:paraId="6FD8EC08" w14:textId="77777777">
    <w:pPr>
      <w:pStyle w:val="Header"/>
    </w:pPr>
    <w:r>
      <w:rPr>
        <w:noProof/>
      </w:rPr>
      <w:pict w14:anchorId="6ED35696">
        <v:shape id="_x0000_s2076" style="position:absolute;left:0;text-align:left;margin-left:0;margin-top:0;width:50pt;height:50pt;z-index:251658248;visibility:hidden;mso-wrap-edited:f" type="#_x0000_t75">
          <v:path gradientshapeok="f"/>
          <o:lock v:ext="edit" selection="t"/>
        </v:shape>
      </w:pict>
    </w:r>
    <w:r>
      <w:rPr>
        <w:noProof/>
      </w:rPr>
      <w:pict w14:anchorId="1E1069A7">
        <v:shape id="_x0000_s2075" style="position:absolute;left:0;text-align:left;margin-left:0;margin-top:0;width:50pt;height:50pt;z-index:251658243;visibility:hidden;mso-wrap-edited:f" type="#_x0000_t75">
          <v:path gradientshapeok="f"/>
          <o:lock v:ext="edit" selection="t"/>
        </v:shape>
      </w:pict>
    </w:r>
    <w:r>
      <w:rPr>
        <w:noProof/>
      </w:rPr>
      <w:pict w14:anchorId="36EE364F">
        <v:shape id="WordPictureWatermark835936646" style="position:absolute;left:0;text-align:left;margin-left:0;margin-top:0;width:595.3pt;height:550pt;z-index:-251658207;visibility:visible;mso-wrap-edited:f;mso-position-horizontal:left;mso-position-horizontal-relative:page;mso-position-vertical:top;mso-position-vertical-relative:page" o:spid="_x0000_s2074" o:allowincell="f" type="#_x0000_t75">
          <v:imagedata o:title="docx4j-logo" r:id="rId1"/>
          <v:path gradientshapeok="f"/>
          <w10:wrap anchorx="page" anchory="page"/>
        </v:shape>
      </w:pict>
    </w:r>
  </w:p>
  <w:p w:rsidR="00465EEA" w:rsidRDefault="00465EEA" w14:paraId="6FD8EC09" w14:textId="77777777"/>
  <w:p w:rsidR="008D1881" w:rsidRDefault="00BD5BDC" w14:paraId="6FD8EC0A" w14:textId="77777777">
    <w:pPr>
      <w:pStyle w:val="Header"/>
    </w:pPr>
    <w:r>
      <w:rPr>
        <w:noProof/>
      </w:rPr>
      <w:pict w14:anchorId="5C238811">
        <v:shape id="_x0000_s2073" style="position:absolute;left:0;text-align:left;margin-left:0;margin-top:0;width:50pt;height:50pt;z-index:251658254;visibility:hidden;mso-wrap-edited:f" type="#_x0000_t75">
          <v:path gradientshapeok="f"/>
          <o:lock v:ext="edit" selection="t"/>
        </v:shape>
      </w:pict>
    </w:r>
    <w:r>
      <w:rPr>
        <w:noProof/>
      </w:rPr>
      <w:pict w14:anchorId="299EBE07">
        <v:shape id="_x0000_s2072" style="position:absolute;left:0;text-align:left;margin-left:0;margin-top:0;width:50pt;height:50pt;z-index:251658249;visibility:hidden;mso-wrap-edited:f" type="#_x0000_t75">
          <v:path gradientshapeok="f"/>
          <o:lock v:ext="edit" selection="t"/>
        </v:shape>
      </w:pict>
    </w:r>
  </w:p>
  <w:p w:rsidR="007F0460" w:rsidRDefault="007F0460" w14:paraId="6FD8EC0B" w14:textId="77777777"/>
  <w:p w:rsidR="006D2CC9" w:rsidRDefault="00BD5BDC" w14:paraId="6FD8EC0C" w14:textId="77777777">
    <w:pPr>
      <w:pStyle w:val="Header"/>
    </w:pPr>
    <w:r>
      <w:rPr>
        <w:noProof/>
      </w:rPr>
      <w:pict w14:anchorId="69D5B574">
        <v:shape id="_x0000_s2071" style="position:absolute;left:0;text-align:left;margin-left:0;margin-top:0;width:50pt;height:50pt;z-index:251658260;visibility:hidden;mso-wrap-edited:f" type="#_x0000_t75">
          <v:path gradientshapeok="f"/>
          <o:lock v:ext="edit" selection="t"/>
        </v:shape>
      </w:pict>
    </w:r>
    <w:r>
      <w:rPr>
        <w:noProof/>
      </w:rPr>
      <w:pict w14:anchorId="1FA63BCA">
        <v:shape id="_x0000_s2070" style="position:absolute;left:0;text-align:left;margin-left:0;margin-top:0;width:50pt;height:50pt;z-index:251658255;visibility:hidden;mso-wrap-edited:f" type="#_x0000_t75">
          <v:path gradientshapeok="f"/>
          <o:lock v:ext="edit" selection="t"/>
        </v:shape>
      </w:pict>
    </w:r>
  </w:p>
  <w:p w:rsidR="008D1881" w:rsidRDefault="008D1881" w14:paraId="6FD8EC0D" w14:textId="77777777"/>
  <w:p w:rsidR="002626B1" w:rsidRDefault="00BD5BDC" w14:paraId="6FD8EC0E" w14:textId="77777777">
    <w:pPr>
      <w:pStyle w:val="Header"/>
    </w:pPr>
    <w:r>
      <w:rPr>
        <w:noProof/>
      </w:rPr>
      <w:pict w14:anchorId="6E8F712B">
        <v:shape id="_x0000_s2069" style="position:absolute;left:0;text-align:left;margin-left:0;margin-top:0;width:50pt;height:50pt;z-index:251658266;visibility:hidden;mso-wrap-edited:f" type="#_x0000_t75">
          <v:path gradientshapeok="f"/>
          <o:lock v:ext="edit" selection="t"/>
        </v:shape>
      </w:pict>
    </w:r>
    <w:r>
      <w:rPr>
        <w:noProof/>
      </w:rPr>
      <w:pict w14:anchorId="1765B0CE">
        <v:shape id="_x0000_s2068" style="position:absolute;left:0;text-align:left;margin-left:0;margin-top:0;width:50pt;height:50pt;z-index:251658261;visibility:hidden;mso-wrap-edited:f" type="#_x0000_t75">
          <v:path gradientshapeok="f"/>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626B1" w:rsidP="00B72444" w:rsidRDefault="002626B1" w14:paraId="6FD8EC0F" w14:textId="3E905C07">
    <w:pPr>
      <w:pStyle w:val="Header"/>
    </w:pPr>
    <w:r w:rsidRPr="00DD7E52">
      <w:rPr>
        <w:lang w:val="de-CH"/>
      </w:rPr>
      <w:t xml:space="preserve">INFCOM-1(III)/Doc. 5.1.4(1), DRAFT 1, p. </w:t>
    </w:r>
    <w:r w:rsidRPr="00C2459D">
      <w:rPr>
        <w:rStyle w:val="PageNumber"/>
      </w:rPr>
      <w:fldChar w:fldCharType="begin"/>
    </w:r>
    <w:r w:rsidRPr="00DD7E52">
      <w:rPr>
        <w:rStyle w:val="PageNumber"/>
        <w:lang w:val="de-CH"/>
      </w:rPr>
      <w:instrText xml:space="preserve"> PAGE </w:instrText>
    </w:r>
    <w:r w:rsidRPr="00C2459D">
      <w:rPr>
        <w:rStyle w:val="PageNumber"/>
      </w:rPr>
      <w:fldChar w:fldCharType="separate"/>
    </w:r>
    <w:r>
      <w:rPr>
        <w:rStyle w:val="PageNumber"/>
        <w:noProof/>
      </w:rPr>
      <w:t>6</w:t>
    </w:r>
    <w:r w:rsidRPr="00C2459D">
      <w:rPr>
        <w:rStyle w:val="PageNumber"/>
      </w:rPr>
      <w:fldChar w:fldCharType="end"/>
    </w:r>
    <w:r w:rsidR="00BD5BDC">
      <w:rPr>
        <w:noProof/>
      </w:rPr>
      <w:pict w14:anchorId="7671911C">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067" style="position:absolute;left:0;text-align:left;margin-left:0;margin-top:0;width:50pt;height:50pt;z-index:251658267;visibility:hidden;mso-wrap-edited:f;mso-position-horizontal-relative:text;mso-position-vertical-relative:text" type="#_x0000_t75">
          <v:path gradientshapeok="f"/>
          <o:lock v:ext="edit" selection="t"/>
        </v:shape>
      </w:pict>
    </w:r>
    <w:r w:rsidR="00BD5BDC">
      <w:rPr>
        <w:noProof/>
      </w:rPr>
      <w:pict w14:anchorId="1C9AEEA8">
        <v:shape id="_x0000_s2066" style="position:absolute;left:0;text-align:left;margin-left:0;margin-top:0;width:50pt;height:50pt;z-index:251658268;visibility:hidden;mso-wrap-edited:f;mso-position-horizontal-relative:text;mso-position-vertical-relative:text" type="#_x0000_t75">
          <v:path gradientshapeok="f"/>
          <o:lock v:ext="edit" selection="t"/>
        </v:shape>
      </w:pict>
    </w:r>
    <w:r w:rsidR="00BD5BDC">
      <w:rPr>
        <w:noProof/>
      </w:rPr>
      <w:pict w14:anchorId="6DA00BCC">
        <v:shape id="_x0000_s2065" style="position:absolute;left:0;text-align:left;margin-left:0;margin-top:0;width:50pt;height:50pt;z-index:251658262;visibility:hidden;mso-wrap-edited:f;mso-position-horizontal-relative:text;mso-position-vertical-relative:text" type="#_x0000_t75">
          <v:path gradientshapeok="f"/>
          <o:lock v:ext="edit" selection="t"/>
        </v:shape>
      </w:pict>
    </w:r>
    <w:r w:rsidR="00BD5BDC">
      <w:rPr>
        <w:noProof/>
      </w:rPr>
      <w:pict w14:anchorId="5915277E">
        <v:shape id="_x0000_s2064" style="position:absolute;left:0;text-align:left;margin-left:0;margin-top:0;width:50pt;height:50pt;z-index:251658263;visibility:hidden;mso-wrap-edited:f;mso-position-horizontal-relative:text;mso-position-vertical-relative:text" type="#_x0000_t75">
          <v:path gradientshapeok="f"/>
          <o:lock v:ext="edit" selection="t"/>
        </v:shape>
      </w:pict>
    </w:r>
    <w:r w:rsidR="00BD5BDC">
      <w:rPr>
        <w:noProof/>
      </w:rPr>
      <w:pict w14:anchorId="3C70D7B5">
        <v:shape id="_x0000_s2063" style="position:absolute;left:0;text-align:left;margin-left:0;margin-top:0;width:50pt;height:50pt;z-index:251658256;visibility:hidden;mso-wrap-edited:f;mso-position-horizontal-relative:text;mso-position-vertical-relative:text" type="#_x0000_t75">
          <v:path gradientshapeok="f"/>
          <o:lock v:ext="edit" selection="t"/>
        </v:shape>
      </w:pict>
    </w:r>
    <w:r w:rsidR="00BD5BDC">
      <w:rPr>
        <w:noProof/>
      </w:rPr>
      <w:pict w14:anchorId="33583B1F">
        <v:shape id="_x0000_s2062" style="position:absolute;left:0;text-align:left;margin-left:0;margin-top:0;width:50pt;height:50pt;z-index:251658257;visibility:hidden;mso-wrap-edited:f;mso-position-horizontal-relative:text;mso-position-vertical-relative:text" type="#_x0000_t75">
          <v:path gradientshapeok="f"/>
          <o:lock v:ext="edit" selection="t"/>
        </v:shape>
      </w:pict>
    </w:r>
    <w:r w:rsidR="00BD5BDC">
      <w:rPr>
        <w:noProof/>
      </w:rPr>
      <w:pict w14:anchorId="4E15B3AB">
        <v:shape id="_x0000_s2061" style="position:absolute;left:0;text-align:left;margin-left:0;margin-top:0;width:50pt;height:50pt;z-index:251658250;visibility:hidden;mso-wrap-edited:f;mso-position-horizontal-relative:text;mso-position-vertical-relative:text" type="#_x0000_t75">
          <v:path gradientshapeok="f"/>
          <o:lock v:ext="edit" selection="t"/>
        </v:shape>
      </w:pict>
    </w:r>
    <w:r w:rsidR="00BD5BDC">
      <w:rPr>
        <w:noProof/>
      </w:rPr>
      <w:pict w14:anchorId="2009783C">
        <v:shape id="_x0000_s2060" style="position:absolute;left:0;text-align:left;margin-left:0;margin-top:0;width:50pt;height:50pt;z-index:251658251;visibility:hidden;mso-wrap-edited:f;mso-position-horizontal-relative:text;mso-position-vertical-relative:text" type="#_x0000_t75">
          <v:path gradientshapeok="f"/>
          <o:lock v:ext="edit" selection="t"/>
        </v:shape>
      </w:pict>
    </w:r>
    <w:r w:rsidR="00BD5BDC">
      <w:rPr>
        <w:noProof/>
      </w:rPr>
      <w:pict w14:anchorId="3A932209">
        <v:shape id="_x0000_s2059" style="position:absolute;left:0;text-align:left;margin-left:0;margin-top:0;width:50pt;height:50pt;z-index:251658244;visibility:hidden;mso-wrap-edited:f;mso-position-horizontal-relative:text;mso-position-vertical-relative:text" type="#_x0000_t75">
          <v:path gradientshapeok="f"/>
          <o:lock v:ext="edit" selection="t"/>
        </v:shape>
      </w:pict>
    </w:r>
    <w:r w:rsidR="00BD5BDC">
      <w:rPr>
        <w:noProof/>
      </w:rPr>
      <w:pict w14:anchorId="1DE085C7">
        <v:shape id="_x0000_s2058" style="position:absolute;left:0;text-align:left;margin-left:0;margin-top:0;width:50pt;height:50pt;z-index:251658245;visibility:hidden;mso-wrap-edited:f;mso-position-horizontal-relative:text;mso-position-vertical-relative:text" type="#_x0000_t75">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626B1" w:rsidP="002A29C8" w:rsidRDefault="00BD5BDC" w14:paraId="6FD8EC10" w14:textId="7979A63C">
    <w:pPr>
      <w:pStyle w:val="Header"/>
      <w:spacing w:after="0"/>
    </w:pPr>
    <w:r>
      <w:rPr>
        <w:noProof/>
      </w:rPr>
      <w:pict w14:anchorId="1FCD2FD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057" style="position:absolute;left:0;text-align:left;margin-left:0;margin-top:0;width:50pt;height:50pt;z-index:251658269;visibility:hidden;mso-wrap-edited:f" type="#_x0000_t75">
          <v:path gradientshapeok="f"/>
          <o:lock v:ext="edit" selection="t"/>
        </v:shape>
      </w:pict>
    </w:r>
    <w:r>
      <w:rPr>
        <w:noProof/>
      </w:rPr>
      <w:pict w14:anchorId="5C8E645A">
        <v:shape id="_x0000_s2056" style="position:absolute;left:0;text-align:left;margin-left:0;margin-top:0;width:50pt;height:50pt;z-index:251658264;visibility:hidden;mso-wrap-edited:f" type="#_x0000_t75">
          <v:path gradientshapeok="f"/>
          <o:lock v:ext="edit" selection="t"/>
        </v:shape>
      </w:pict>
    </w:r>
    <w:r>
      <w:rPr>
        <w:noProof/>
      </w:rPr>
      <w:pict w14:anchorId="05637667">
        <v:shape id="_x0000_s2055" style="position:absolute;left:0;text-align:left;margin-left:0;margin-top:0;width:50pt;height:50pt;z-index:251658265;visibility:hidden;mso-wrap-edited:f" type="#_x0000_t75">
          <v:path gradientshapeok="f"/>
          <o:lock v:ext="edit" selection="t"/>
        </v:shape>
      </w:pict>
    </w:r>
    <w:r>
      <w:rPr>
        <w:noProof/>
      </w:rPr>
      <w:pict w14:anchorId="052613D6">
        <v:shape id="_x0000_s2054" style="position:absolute;left:0;text-align:left;margin-left:0;margin-top:0;width:50pt;height:50pt;z-index:251658258;visibility:hidden;mso-wrap-edited:f" type="#_x0000_t75">
          <v:path gradientshapeok="f"/>
          <o:lock v:ext="edit" selection="t"/>
        </v:shape>
      </w:pict>
    </w:r>
    <w:r>
      <w:rPr>
        <w:noProof/>
      </w:rPr>
      <w:pict w14:anchorId="359F7EE3">
        <v:shape id="_x0000_s2053" style="position:absolute;left:0;text-align:left;margin-left:0;margin-top:0;width:50pt;height:50pt;z-index:251658259;visibility:hidden;mso-wrap-edited:f" type="#_x0000_t75">
          <v:path gradientshapeok="f"/>
          <o:lock v:ext="edit" selection="t"/>
        </v:shape>
      </w:pict>
    </w:r>
    <w:r>
      <w:rPr>
        <w:noProof/>
      </w:rPr>
      <w:pict w14:anchorId="7CCC8DA6">
        <v:shape id="_x0000_s2052" style="position:absolute;left:0;text-align:left;margin-left:0;margin-top:0;width:50pt;height:50pt;z-index:251658252;visibility:hidden;mso-wrap-edited:f" type="#_x0000_t75">
          <v:path gradientshapeok="f"/>
          <o:lock v:ext="edit" selection="t"/>
        </v:shape>
      </w:pict>
    </w:r>
    <w:r>
      <w:rPr>
        <w:noProof/>
      </w:rPr>
      <w:pict w14:anchorId="2E557465">
        <v:shape id="_x0000_s2051" style="position:absolute;left:0;text-align:left;margin-left:0;margin-top:0;width:50pt;height:50pt;z-index:251658253;visibility:hidden;mso-wrap-edited:f" type="#_x0000_t75">
          <v:path gradientshapeok="f"/>
          <o:lock v:ext="edit" selection="t"/>
        </v:shape>
      </w:pict>
    </w:r>
    <w:r>
      <w:rPr>
        <w:noProof/>
      </w:rPr>
      <w:pict w14:anchorId="470B9B9F">
        <v:shape id="_x0000_s2050" style="position:absolute;left:0;text-align:left;margin-left:0;margin-top:0;width:50pt;height:50pt;z-index:251658246;visibility:hidden;mso-wrap-edited:f" type="#_x0000_t75">
          <v:path gradientshapeok="f"/>
          <o:lock v:ext="edit" selection="t"/>
        </v:shape>
      </w:pict>
    </w:r>
    <w:r>
      <w:rPr>
        <w:noProof/>
      </w:rPr>
      <w:pict w14:anchorId="1481687C">
        <v:shape id="_x0000_s2049" style="position:absolute;left:0;text-align:left;margin-left:0;margin-top:0;width:50pt;height:50pt;z-index:251658247;visibility:hidden;mso-wrap-edited:f" type="#_x0000_t75">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1134"/>
  <w:hyphenationZone w:val="425"/>
  <w:drawingGridHorizontalSpacing w:val="11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81"/>
    <w:rsid w:val="00001FB7"/>
    <w:rsid w:val="00003B3D"/>
    <w:rsid w:val="00004111"/>
    <w:rsid w:val="00006823"/>
    <w:rsid w:val="000133EE"/>
    <w:rsid w:val="00016621"/>
    <w:rsid w:val="00016F50"/>
    <w:rsid w:val="000206A8"/>
    <w:rsid w:val="00022B6E"/>
    <w:rsid w:val="00024E54"/>
    <w:rsid w:val="00025CF7"/>
    <w:rsid w:val="0003137A"/>
    <w:rsid w:val="00041171"/>
    <w:rsid w:val="0004134C"/>
    <w:rsid w:val="00041727"/>
    <w:rsid w:val="0004226F"/>
    <w:rsid w:val="00042851"/>
    <w:rsid w:val="000429C0"/>
    <w:rsid w:val="00044F2B"/>
    <w:rsid w:val="00050F8E"/>
    <w:rsid w:val="000518BB"/>
    <w:rsid w:val="0005222E"/>
    <w:rsid w:val="000573AD"/>
    <w:rsid w:val="0006123B"/>
    <w:rsid w:val="00063876"/>
    <w:rsid w:val="00064F6B"/>
    <w:rsid w:val="0007143C"/>
    <w:rsid w:val="00072F17"/>
    <w:rsid w:val="000768EA"/>
    <w:rsid w:val="00076C17"/>
    <w:rsid w:val="000806D8"/>
    <w:rsid w:val="00082C80"/>
    <w:rsid w:val="00083847"/>
    <w:rsid w:val="00083C36"/>
    <w:rsid w:val="00083F8A"/>
    <w:rsid w:val="00086A9F"/>
    <w:rsid w:val="000875DB"/>
    <w:rsid w:val="00092CAE"/>
    <w:rsid w:val="00093AE8"/>
    <w:rsid w:val="00095E48"/>
    <w:rsid w:val="000A4F1C"/>
    <w:rsid w:val="000A69BF"/>
    <w:rsid w:val="000A6C8D"/>
    <w:rsid w:val="000C225A"/>
    <w:rsid w:val="000C6781"/>
    <w:rsid w:val="000C6C72"/>
    <w:rsid w:val="000D0753"/>
    <w:rsid w:val="000D0F65"/>
    <w:rsid w:val="000D2019"/>
    <w:rsid w:val="000D3612"/>
    <w:rsid w:val="000D7204"/>
    <w:rsid w:val="000E07FB"/>
    <w:rsid w:val="000E0C2F"/>
    <w:rsid w:val="000F1A6C"/>
    <w:rsid w:val="000F46B7"/>
    <w:rsid w:val="000F4796"/>
    <w:rsid w:val="000F5E49"/>
    <w:rsid w:val="000F7A87"/>
    <w:rsid w:val="00100EF4"/>
    <w:rsid w:val="00102EAE"/>
    <w:rsid w:val="001047DC"/>
    <w:rsid w:val="00105D2E"/>
    <w:rsid w:val="001077AF"/>
    <w:rsid w:val="00111BFD"/>
    <w:rsid w:val="0011498B"/>
    <w:rsid w:val="001163A0"/>
    <w:rsid w:val="00116F5D"/>
    <w:rsid w:val="00120147"/>
    <w:rsid w:val="00123140"/>
    <w:rsid w:val="00123D94"/>
    <w:rsid w:val="00137301"/>
    <w:rsid w:val="001411BE"/>
    <w:rsid w:val="00147A0F"/>
    <w:rsid w:val="0015371D"/>
    <w:rsid w:val="00153BF8"/>
    <w:rsid w:val="00156F9B"/>
    <w:rsid w:val="00163BA3"/>
    <w:rsid w:val="001653A7"/>
    <w:rsid w:val="00166B31"/>
    <w:rsid w:val="001676FE"/>
    <w:rsid w:val="00167D54"/>
    <w:rsid w:val="00170AD7"/>
    <w:rsid w:val="00180771"/>
    <w:rsid w:val="001811A3"/>
    <w:rsid w:val="00187ED2"/>
    <w:rsid w:val="00190854"/>
    <w:rsid w:val="00191782"/>
    <w:rsid w:val="001930A3"/>
    <w:rsid w:val="00196EB8"/>
    <w:rsid w:val="001A25F0"/>
    <w:rsid w:val="001A341E"/>
    <w:rsid w:val="001A4381"/>
    <w:rsid w:val="001B0EA6"/>
    <w:rsid w:val="001B15D3"/>
    <w:rsid w:val="001B1CDF"/>
    <w:rsid w:val="001B1ED4"/>
    <w:rsid w:val="001B217B"/>
    <w:rsid w:val="001B3408"/>
    <w:rsid w:val="001B56F4"/>
    <w:rsid w:val="001C1B90"/>
    <w:rsid w:val="001C5462"/>
    <w:rsid w:val="001C6F90"/>
    <w:rsid w:val="001C7272"/>
    <w:rsid w:val="001D265C"/>
    <w:rsid w:val="001D3062"/>
    <w:rsid w:val="001D3CFB"/>
    <w:rsid w:val="001D559B"/>
    <w:rsid w:val="001D6302"/>
    <w:rsid w:val="001E00AD"/>
    <w:rsid w:val="001E29D3"/>
    <w:rsid w:val="001E2C22"/>
    <w:rsid w:val="001E5F43"/>
    <w:rsid w:val="001E740C"/>
    <w:rsid w:val="001E7DD0"/>
    <w:rsid w:val="001F1BDA"/>
    <w:rsid w:val="001F6B44"/>
    <w:rsid w:val="0020095E"/>
    <w:rsid w:val="00210783"/>
    <w:rsid w:val="002108A7"/>
    <w:rsid w:val="00210BFE"/>
    <w:rsid w:val="00210D30"/>
    <w:rsid w:val="0021165D"/>
    <w:rsid w:val="00215290"/>
    <w:rsid w:val="0021666C"/>
    <w:rsid w:val="002204FD"/>
    <w:rsid w:val="00221020"/>
    <w:rsid w:val="00221071"/>
    <w:rsid w:val="00221A49"/>
    <w:rsid w:val="00223053"/>
    <w:rsid w:val="002308B5"/>
    <w:rsid w:val="00233C0B"/>
    <w:rsid w:val="002345E0"/>
    <w:rsid w:val="00234A34"/>
    <w:rsid w:val="00235940"/>
    <w:rsid w:val="002428F0"/>
    <w:rsid w:val="0025255D"/>
    <w:rsid w:val="00255EE3"/>
    <w:rsid w:val="00256B3D"/>
    <w:rsid w:val="002624C0"/>
    <w:rsid w:val="002626B1"/>
    <w:rsid w:val="0026743C"/>
    <w:rsid w:val="00267A33"/>
    <w:rsid w:val="00270480"/>
    <w:rsid w:val="002779AF"/>
    <w:rsid w:val="00282083"/>
    <w:rsid w:val="002823D8"/>
    <w:rsid w:val="0028531A"/>
    <w:rsid w:val="00285446"/>
    <w:rsid w:val="00287295"/>
    <w:rsid w:val="002873BA"/>
    <w:rsid w:val="00295593"/>
    <w:rsid w:val="00297854"/>
    <w:rsid w:val="002A0622"/>
    <w:rsid w:val="002A25ED"/>
    <w:rsid w:val="002A29C8"/>
    <w:rsid w:val="002A2CF0"/>
    <w:rsid w:val="002A354F"/>
    <w:rsid w:val="002A386C"/>
    <w:rsid w:val="002B0A1A"/>
    <w:rsid w:val="002B0C7B"/>
    <w:rsid w:val="002B0F70"/>
    <w:rsid w:val="002B540D"/>
    <w:rsid w:val="002B7A7E"/>
    <w:rsid w:val="002C30BC"/>
    <w:rsid w:val="002C38FB"/>
    <w:rsid w:val="002C39FA"/>
    <w:rsid w:val="002C5965"/>
    <w:rsid w:val="002C7A88"/>
    <w:rsid w:val="002C7AF1"/>
    <w:rsid w:val="002D232B"/>
    <w:rsid w:val="002D2759"/>
    <w:rsid w:val="002D5E00"/>
    <w:rsid w:val="002D6DAC"/>
    <w:rsid w:val="002D7213"/>
    <w:rsid w:val="002D7FA4"/>
    <w:rsid w:val="002E261D"/>
    <w:rsid w:val="002E3FAD"/>
    <w:rsid w:val="002E4E16"/>
    <w:rsid w:val="002E5767"/>
    <w:rsid w:val="002E7A64"/>
    <w:rsid w:val="002F156B"/>
    <w:rsid w:val="002F2AA3"/>
    <w:rsid w:val="002F2CF6"/>
    <w:rsid w:val="002F2FB1"/>
    <w:rsid w:val="002F6DAC"/>
    <w:rsid w:val="002F72AD"/>
    <w:rsid w:val="00301E8C"/>
    <w:rsid w:val="00302656"/>
    <w:rsid w:val="00307E0E"/>
    <w:rsid w:val="00307E88"/>
    <w:rsid w:val="003143C9"/>
    <w:rsid w:val="003146E9"/>
    <w:rsid w:val="00314A20"/>
    <w:rsid w:val="00314D5D"/>
    <w:rsid w:val="00320009"/>
    <w:rsid w:val="0032035F"/>
    <w:rsid w:val="0032199D"/>
    <w:rsid w:val="0032424A"/>
    <w:rsid w:val="003245D3"/>
    <w:rsid w:val="00327CBD"/>
    <w:rsid w:val="00330AA3"/>
    <w:rsid w:val="00331584"/>
    <w:rsid w:val="00331964"/>
    <w:rsid w:val="00334987"/>
    <w:rsid w:val="003360F8"/>
    <w:rsid w:val="00336BF9"/>
    <w:rsid w:val="00340C69"/>
    <w:rsid w:val="00341277"/>
    <w:rsid w:val="00341BF3"/>
    <w:rsid w:val="00342E34"/>
    <w:rsid w:val="0034615D"/>
    <w:rsid w:val="00347ED6"/>
    <w:rsid w:val="00350440"/>
    <w:rsid w:val="0036357D"/>
    <w:rsid w:val="00371CF1"/>
    <w:rsid w:val="0037207E"/>
    <w:rsid w:val="00373128"/>
    <w:rsid w:val="003750C1"/>
    <w:rsid w:val="0038051E"/>
    <w:rsid w:val="00380AF7"/>
    <w:rsid w:val="00382452"/>
    <w:rsid w:val="00385EE6"/>
    <w:rsid w:val="003861D9"/>
    <w:rsid w:val="0039079D"/>
    <w:rsid w:val="00394A05"/>
    <w:rsid w:val="00395DCA"/>
    <w:rsid w:val="00397661"/>
    <w:rsid w:val="00397770"/>
    <w:rsid w:val="00397880"/>
    <w:rsid w:val="003A7016"/>
    <w:rsid w:val="003B07D3"/>
    <w:rsid w:val="003B0C08"/>
    <w:rsid w:val="003B12CD"/>
    <w:rsid w:val="003B27C2"/>
    <w:rsid w:val="003C17A5"/>
    <w:rsid w:val="003C1843"/>
    <w:rsid w:val="003C19CA"/>
    <w:rsid w:val="003C4606"/>
    <w:rsid w:val="003D1552"/>
    <w:rsid w:val="003D45A7"/>
    <w:rsid w:val="003E15C3"/>
    <w:rsid w:val="003E17C3"/>
    <w:rsid w:val="003E381F"/>
    <w:rsid w:val="003E4046"/>
    <w:rsid w:val="003E743B"/>
    <w:rsid w:val="003E7956"/>
    <w:rsid w:val="003F003A"/>
    <w:rsid w:val="003F125B"/>
    <w:rsid w:val="003F3A10"/>
    <w:rsid w:val="003F439B"/>
    <w:rsid w:val="003F7B3F"/>
    <w:rsid w:val="00404AAF"/>
    <w:rsid w:val="004058AD"/>
    <w:rsid w:val="00410529"/>
    <w:rsid w:val="0041078D"/>
    <w:rsid w:val="00412F16"/>
    <w:rsid w:val="004148AE"/>
    <w:rsid w:val="00415035"/>
    <w:rsid w:val="00416F97"/>
    <w:rsid w:val="00427342"/>
    <w:rsid w:val="0043039B"/>
    <w:rsid w:val="00432C41"/>
    <w:rsid w:val="00434A10"/>
    <w:rsid w:val="00436197"/>
    <w:rsid w:val="00437C80"/>
    <w:rsid w:val="004423FE"/>
    <w:rsid w:val="004457DB"/>
    <w:rsid w:val="00445C35"/>
    <w:rsid w:val="00445F40"/>
    <w:rsid w:val="00452E83"/>
    <w:rsid w:val="00453C14"/>
    <w:rsid w:val="00454B41"/>
    <w:rsid w:val="00454F13"/>
    <w:rsid w:val="00455BE9"/>
    <w:rsid w:val="00455F1F"/>
    <w:rsid w:val="004562D0"/>
    <w:rsid w:val="0045663A"/>
    <w:rsid w:val="00457E3D"/>
    <w:rsid w:val="00461AA9"/>
    <w:rsid w:val="0046344E"/>
    <w:rsid w:val="0046395B"/>
    <w:rsid w:val="00465EEA"/>
    <w:rsid w:val="00466285"/>
    <w:rsid w:val="004667E7"/>
    <w:rsid w:val="004672CF"/>
    <w:rsid w:val="00467F81"/>
    <w:rsid w:val="0047412E"/>
    <w:rsid w:val="00475797"/>
    <w:rsid w:val="0047668C"/>
    <w:rsid w:val="00476784"/>
    <w:rsid w:val="00476D0A"/>
    <w:rsid w:val="004830DA"/>
    <w:rsid w:val="004862F5"/>
    <w:rsid w:val="0049253B"/>
    <w:rsid w:val="00495200"/>
    <w:rsid w:val="004973DF"/>
    <w:rsid w:val="004A140B"/>
    <w:rsid w:val="004A41BD"/>
    <w:rsid w:val="004A4B47"/>
    <w:rsid w:val="004B0EC9"/>
    <w:rsid w:val="004B7BAA"/>
    <w:rsid w:val="004C2DF7"/>
    <w:rsid w:val="004C4E0B"/>
    <w:rsid w:val="004C5DC8"/>
    <w:rsid w:val="004C6C50"/>
    <w:rsid w:val="004D497E"/>
    <w:rsid w:val="004E0FD7"/>
    <w:rsid w:val="004E4809"/>
    <w:rsid w:val="004E4CC3"/>
    <w:rsid w:val="004E5864"/>
    <w:rsid w:val="004E5985"/>
    <w:rsid w:val="004E5E30"/>
    <w:rsid w:val="004E5FBA"/>
    <w:rsid w:val="004E6352"/>
    <w:rsid w:val="004E6460"/>
    <w:rsid w:val="004E7D23"/>
    <w:rsid w:val="004F5C82"/>
    <w:rsid w:val="004F6B46"/>
    <w:rsid w:val="004F7E4A"/>
    <w:rsid w:val="0050425E"/>
    <w:rsid w:val="00504583"/>
    <w:rsid w:val="00511999"/>
    <w:rsid w:val="00513B90"/>
    <w:rsid w:val="005145D6"/>
    <w:rsid w:val="00521EA5"/>
    <w:rsid w:val="00524F89"/>
    <w:rsid w:val="00525B80"/>
    <w:rsid w:val="0053098F"/>
    <w:rsid w:val="0053171C"/>
    <w:rsid w:val="005324C4"/>
    <w:rsid w:val="0053617A"/>
    <w:rsid w:val="00536B2E"/>
    <w:rsid w:val="00541D70"/>
    <w:rsid w:val="00546D8E"/>
    <w:rsid w:val="00550C20"/>
    <w:rsid w:val="00553738"/>
    <w:rsid w:val="00562A99"/>
    <w:rsid w:val="0056454B"/>
    <w:rsid w:val="0056486E"/>
    <w:rsid w:val="0056646F"/>
    <w:rsid w:val="00571AE1"/>
    <w:rsid w:val="00581B28"/>
    <w:rsid w:val="00584CE7"/>
    <w:rsid w:val="005866DE"/>
    <w:rsid w:val="00590447"/>
    <w:rsid w:val="00590640"/>
    <w:rsid w:val="00592267"/>
    <w:rsid w:val="00593699"/>
    <w:rsid w:val="0059421F"/>
    <w:rsid w:val="00594EDF"/>
    <w:rsid w:val="005960C3"/>
    <w:rsid w:val="005A136D"/>
    <w:rsid w:val="005A1DAE"/>
    <w:rsid w:val="005A3755"/>
    <w:rsid w:val="005A5286"/>
    <w:rsid w:val="005B0AE2"/>
    <w:rsid w:val="005B1F2C"/>
    <w:rsid w:val="005B2210"/>
    <w:rsid w:val="005B5F3C"/>
    <w:rsid w:val="005B6A24"/>
    <w:rsid w:val="005C3A80"/>
    <w:rsid w:val="005C41F2"/>
    <w:rsid w:val="005D03D9"/>
    <w:rsid w:val="005D1EE8"/>
    <w:rsid w:val="005D56AE"/>
    <w:rsid w:val="005D666D"/>
    <w:rsid w:val="005E2E73"/>
    <w:rsid w:val="005E3A59"/>
    <w:rsid w:val="005E4BFB"/>
    <w:rsid w:val="005F0A1D"/>
    <w:rsid w:val="005F631C"/>
    <w:rsid w:val="005F79DD"/>
    <w:rsid w:val="006038FC"/>
    <w:rsid w:val="00604802"/>
    <w:rsid w:val="0060770A"/>
    <w:rsid w:val="00611581"/>
    <w:rsid w:val="006128D9"/>
    <w:rsid w:val="00612E3F"/>
    <w:rsid w:val="006145EC"/>
    <w:rsid w:val="00615AB0"/>
    <w:rsid w:val="00616247"/>
    <w:rsid w:val="0061778C"/>
    <w:rsid w:val="00635586"/>
    <w:rsid w:val="00636B90"/>
    <w:rsid w:val="00637DD1"/>
    <w:rsid w:val="0064368E"/>
    <w:rsid w:val="00644DB9"/>
    <w:rsid w:val="00646A90"/>
    <w:rsid w:val="0064738B"/>
    <w:rsid w:val="00647657"/>
    <w:rsid w:val="006508EA"/>
    <w:rsid w:val="0066227C"/>
    <w:rsid w:val="00663685"/>
    <w:rsid w:val="00667358"/>
    <w:rsid w:val="00667E86"/>
    <w:rsid w:val="00680D7C"/>
    <w:rsid w:val="00681E7A"/>
    <w:rsid w:val="0068392D"/>
    <w:rsid w:val="00690DA9"/>
    <w:rsid w:val="006910B3"/>
    <w:rsid w:val="006926DD"/>
    <w:rsid w:val="00693DD1"/>
    <w:rsid w:val="00693FA1"/>
    <w:rsid w:val="00697DB5"/>
    <w:rsid w:val="006A1816"/>
    <w:rsid w:val="006A1B33"/>
    <w:rsid w:val="006A492A"/>
    <w:rsid w:val="006A63CF"/>
    <w:rsid w:val="006A6789"/>
    <w:rsid w:val="006A69DF"/>
    <w:rsid w:val="006B5C72"/>
    <w:rsid w:val="006C1535"/>
    <w:rsid w:val="006C22F5"/>
    <w:rsid w:val="006C289D"/>
    <w:rsid w:val="006D0310"/>
    <w:rsid w:val="006D2009"/>
    <w:rsid w:val="006D2CC9"/>
    <w:rsid w:val="006D5576"/>
    <w:rsid w:val="006E3727"/>
    <w:rsid w:val="006E766D"/>
    <w:rsid w:val="006F02E6"/>
    <w:rsid w:val="006F2671"/>
    <w:rsid w:val="006F3154"/>
    <w:rsid w:val="006F4B29"/>
    <w:rsid w:val="006F4DCC"/>
    <w:rsid w:val="006F6CE9"/>
    <w:rsid w:val="006F75EF"/>
    <w:rsid w:val="0070508E"/>
    <w:rsid w:val="0070517C"/>
    <w:rsid w:val="00705C9F"/>
    <w:rsid w:val="00706FF8"/>
    <w:rsid w:val="0070736A"/>
    <w:rsid w:val="00713373"/>
    <w:rsid w:val="00716540"/>
    <w:rsid w:val="00716951"/>
    <w:rsid w:val="00720F6B"/>
    <w:rsid w:val="00722FE1"/>
    <w:rsid w:val="00730ADA"/>
    <w:rsid w:val="00731C5A"/>
    <w:rsid w:val="00732C37"/>
    <w:rsid w:val="00735637"/>
    <w:rsid w:val="00735D9E"/>
    <w:rsid w:val="00744120"/>
    <w:rsid w:val="00745A09"/>
    <w:rsid w:val="00751EAF"/>
    <w:rsid w:val="00754CF7"/>
    <w:rsid w:val="00757B0D"/>
    <w:rsid w:val="00760ED9"/>
    <w:rsid w:val="00761320"/>
    <w:rsid w:val="007651B1"/>
    <w:rsid w:val="00767CE1"/>
    <w:rsid w:val="00771A68"/>
    <w:rsid w:val="007744D2"/>
    <w:rsid w:val="00775349"/>
    <w:rsid w:val="00777271"/>
    <w:rsid w:val="007778B7"/>
    <w:rsid w:val="00781E19"/>
    <w:rsid w:val="00784F5A"/>
    <w:rsid w:val="00786136"/>
    <w:rsid w:val="00796D58"/>
    <w:rsid w:val="007A44B7"/>
    <w:rsid w:val="007B05CF"/>
    <w:rsid w:val="007B15F0"/>
    <w:rsid w:val="007B45B6"/>
    <w:rsid w:val="007C212A"/>
    <w:rsid w:val="007C420E"/>
    <w:rsid w:val="007C73B9"/>
    <w:rsid w:val="007D1649"/>
    <w:rsid w:val="007E5C8D"/>
    <w:rsid w:val="007E7D21"/>
    <w:rsid w:val="007E7DBD"/>
    <w:rsid w:val="007F0460"/>
    <w:rsid w:val="007F482F"/>
    <w:rsid w:val="007F57EE"/>
    <w:rsid w:val="007F7C94"/>
    <w:rsid w:val="0080398D"/>
    <w:rsid w:val="00805174"/>
    <w:rsid w:val="008053B2"/>
    <w:rsid w:val="0080621F"/>
    <w:rsid w:val="00806385"/>
    <w:rsid w:val="00807CC5"/>
    <w:rsid w:val="00807D30"/>
    <w:rsid w:val="00807ED7"/>
    <w:rsid w:val="00810E81"/>
    <w:rsid w:val="0081321E"/>
    <w:rsid w:val="00814CC6"/>
    <w:rsid w:val="0082207B"/>
    <w:rsid w:val="00826D53"/>
    <w:rsid w:val="008277BB"/>
    <w:rsid w:val="00831751"/>
    <w:rsid w:val="00833369"/>
    <w:rsid w:val="00835B42"/>
    <w:rsid w:val="00841212"/>
    <w:rsid w:val="00842A4E"/>
    <w:rsid w:val="00847D99"/>
    <w:rsid w:val="0085038E"/>
    <w:rsid w:val="0085230A"/>
    <w:rsid w:val="00855419"/>
    <w:rsid w:val="00855E83"/>
    <w:rsid w:val="0086271D"/>
    <w:rsid w:val="00862DAE"/>
    <w:rsid w:val="0086399B"/>
    <w:rsid w:val="0086420B"/>
    <w:rsid w:val="00864DBF"/>
    <w:rsid w:val="00865AE2"/>
    <w:rsid w:val="008663C8"/>
    <w:rsid w:val="00873295"/>
    <w:rsid w:val="0088163A"/>
    <w:rsid w:val="00882906"/>
    <w:rsid w:val="008832E3"/>
    <w:rsid w:val="0088638E"/>
    <w:rsid w:val="008905F7"/>
    <w:rsid w:val="0089534E"/>
    <w:rsid w:val="0089601F"/>
    <w:rsid w:val="008970B8"/>
    <w:rsid w:val="008A5E13"/>
    <w:rsid w:val="008A7313"/>
    <w:rsid w:val="008A7B3F"/>
    <w:rsid w:val="008A7D91"/>
    <w:rsid w:val="008B41B9"/>
    <w:rsid w:val="008B49A1"/>
    <w:rsid w:val="008B7FC7"/>
    <w:rsid w:val="008C4337"/>
    <w:rsid w:val="008C4F06"/>
    <w:rsid w:val="008C57DE"/>
    <w:rsid w:val="008D1881"/>
    <w:rsid w:val="008D1E2A"/>
    <w:rsid w:val="008D7C87"/>
    <w:rsid w:val="008E19EE"/>
    <w:rsid w:val="008E1E4A"/>
    <w:rsid w:val="008E319F"/>
    <w:rsid w:val="008F0615"/>
    <w:rsid w:val="008F103E"/>
    <w:rsid w:val="008F1FDB"/>
    <w:rsid w:val="008F21D8"/>
    <w:rsid w:val="008F36FB"/>
    <w:rsid w:val="008F5A32"/>
    <w:rsid w:val="008F6990"/>
    <w:rsid w:val="00902EA9"/>
    <w:rsid w:val="0090356E"/>
    <w:rsid w:val="0090427F"/>
    <w:rsid w:val="00905363"/>
    <w:rsid w:val="0091501B"/>
    <w:rsid w:val="00915B73"/>
    <w:rsid w:val="00920506"/>
    <w:rsid w:val="00921CB7"/>
    <w:rsid w:val="0093002C"/>
    <w:rsid w:val="00931DEB"/>
    <w:rsid w:val="00933957"/>
    <w:rsid w:val="009356FA"/>
    <w:rsid w:val="0093676C"/>
    <w:rsid w:val="00942E2B"/>
    <w:rsid w:val="009504A1"/>
    <w:rsid w:val="00950605"/>
    <w:rsid w:val="00950737"/>
    <w:rsid w:val="00952233"/>
    <w:rsid w:val="00954D66"/>
    <w:rsid w:val="00955D4B"/>
    <w:rsid w:val="00957FC0"/>
    <w:rsid w:val="009608C7"/>
    <w:rsid w:val="00962AB4"/>
    <w:rsid w:val="00963CEE"/>
    <w:rsid w:val="00963F8F"/>
    <w:rsid w:val="0096458F"/>
    <w:rsid w:val="00967431"/>
    <w:rsid w:val="009739A0"/>
    <w:rsid w:val="00973C62"/>
    <w:rsid w:val="00973E04"/>
    <w:rsid w:val="00974A89"/>
    <w:rsid w:val="00975C26"/>
    <w:rsid w:val="00975D76"/>
    <w:rsid w:val="009765A2"/>
    <w:rsid w:val="00982E51"/>
    <w:rsid w:val="009874B9"/>
    <w:rsid w:val="00990981"/>
    <w:rsid w:val="009929F5"/>
    <w:rsid w:val="00993581"/>
    <w:rsid w:val="009A288C"/>
    <w:rsid w:val="009A3572"/>
    <w:rsid w:val="009A35C1"/>
    <w:rsid w:val="009A641C"/>
    <w:rsid w:val="009A64C1"/>
    <w:rsid w:val="009B63D3"/>
    <w:rsid w:val="009B6697"/>
    <w:rsid w:val="009C2B43"/>
    <w:rsid w:val="009C2EA4"/>
    <w:rsid w:val="009C4C04"/>
    <w:rsid w:val="009C51DE"/>
    <w:rsid w:val="009D049E"/>
    <w:rsid w:val="009D136F"/>
    <w:rsid w:val="009D498F"/>
    <w:rsid w:val="009D5213"/>
    <w:rsid w:val="009D7E8C"/>
    <w:rsid w:val="009E1C95"/>
    <w:rsid w:val="009E5B1B"/>
    <w:rsid w:val="009F0DE1"/>
    <w:rsid w:val="009F196A"/>
    <w:rsid w:val="009F4C9C"/>
    <w:rsid w:val="009F669B"/>
    <w:rsid w:val="009F7566"/>
    <w:rsid w:val="009F7788"/>
    <w:rsid w:val="009F7F18"/>
    <w:rsid w:val="009F7F3C"/>
    <w:rsid w:val="00A02A72"/>
    <w:rsid w:val="00A047D3"/>
    <w:rsid w:val="00A06BFE"/>
    <w:rsid w:val="00A07E6B"/>
    <w:rsid w:val="00A10F5D"/>
    <w:rsid w:val="00A1243C"/>
    <w:rsid w:val="00A125F4"/>
    <w:rsid w:val="00A135AE"/>
    <w:rsid w:val="00A13A01"/>
    <w:rsid w:val="00A14AF1"/>
    <w:rsid w:val="00A15FEE"/>
    <w:rsid w:val="00A16891"/>
    <w:rsid w:val="00A22A7B"/>
    <w:rsid w:val="00A240CD"/>
    <w:rsid w:val="00A24ECA"/>
    <w:rsid w:val="00A268CE"/>
    <w:rsid w:val="00A332E8"/>
    <w:rsid w:val="00A35A22"/>
    <w:rsid w:val="00A35AF5"/>
    <w:rsid w:val="00A35DDF"/>
    <w:rsid w:val="00A362B0"/>
    <w:rsid w:val="00A36CBA"/>
    <w:rsid w:val="00A41247"/>
    <w:rsid w:val="00A42628"/>
    <w:rsid w:val="00A45741"/>
    <w:rsid w:val="00A50291"/>
    <w:rsid w:val="00A530E4"/>
    <w:rsid w:val="00A531C2"/>
    <w:rsid w:val="00A568FB"/>
    <w:rsid w:val="00A604CD"/>
    <w:rsid w:val="00A60FE6"/>
    <w:rsid w:val="00A622F5"/>
    <w:rsid w:val="00A654BE"/>
    <w:rsid w:val="00A66159"/>
    <w:rsid w:val="00A66DD6"/>
    <w:rsid w:val="00A735C6"/>
    <w:rsid w:val="00A771FD"/>
    <w:rsid w:val="00A80767"/>
    <w:rsid w:val="00A83736"/>
    <w:rsid w:val="00A874EF"/>
    <w:rsid w:val="00A90E79"/>
    <w:rsid w:val="00A9297F"/>
    <w:rsid w:val="00A92B48"/>
    <w:rsid w:val="00A93655"/>
    <w:rsid w:val="00A945D6"/>
    <w:rsid w:val="00A95415"/>
    <w:rsid w:val="00A962AB"/>
    <w:rsid w:val="00AA32D4"/>
    <w:rsid w:val="00AA3C89"/>
    <w:rsid w:val="00AB32BD"/>
    <w:rsid w:val="00AB37D1"/>
    <w:rsid w:val="00AB4723"/>
    <w:rsid w:val="00AC4CDB"/>
    <w:rsid w:val="00AC70FE"/>
    <w:rsid w:val="00AD3AA3"/>
    <w:rsid w:val="00AD4358"/>
    <w:rsid w:val="00AD709C"/>
    <w:rsid w:val="00AD7407"/>
    <w:rsid w:val="00AE3DED"/>
    <w:rsid w:val="00AE6FCC"/>
    <w:rsid w:val="00AF2120"/>
    <w:rsid w:val="00AF2986"/>
    <w:rsid w:val="00AF61E1"/>
    <w:rsid w:val="00AF638A"/>
    <w:rsid w:val="00AF72D1"/>
    <w:rsid w:val="00B00141"/>
    <w:rsid w:val="00B009AA"/>
    <w:rsid w:val="00B00ECE"/>
    <w:rsid w:val="00B00F0C"/>
    <w:rsid w:val="00B02ABC"/>
    <w:rsid w:val="00B02DAC"/>
    <w:rsid w:val="00B030C8"/>
    <w:rsid w:val="00B03275"/>
    <w:rsid w:val="00B039C0"/>
    <w:rsid w:val="00B056E7"/>
    <w:rsid w:val="00B05B71"/>
    <w:rsid w:val="00B06FBF"/>
    <w:rsid w:val="00B10035"/>
    <w:rsid w:val="00B10E16"/>
    <w:rsid w:val="00B129CA"/>
    <w:rsid w:val="00B142CF"/>
    <w:rsid w:val="00B1573B"/>
    <w:rsid w:val="00B15C76"/>
    <w:rsid w:val="00B165E6"/>
    <w:rsid w:val="00B235DB"/>
    <w:rsid w:val="00B24C81"/>
    <w:rsid w:val="00B25932"/>
    <w:rsid w:val="00B30A92"/>
    <w:rsid w:val="00B40606"/>
    <w:rsid w:val="00B430F7"/>
    <w:rsid w:val="00B447C0"/>
    <w:rsid w:val="00B44E45"/>
    <w:rsid w:val="00B45999"/>
    <w:rsid w:val="00B5296B"/>
    <w:rsid w:val="00B5312C"/>
    <w:rsid w:val="00B53E53"/>
    <w:rsid w:val="00B548A2"/>
    <w:rsid w:val="00B55F59"/>
    <w:rsid w:val="00B56934"/>
    <w:rsid w:val="00B62F03"/>
    <w:rsid w:val="00B64790"/>
    <w:rsid w:val="00B64CAF"/>
    <w:rsid w:val="00B72444"/>
    <w:rsid w:val="00B73254"/>
    <w:rsid w:val="00B7445B"/>
    <w:rsid w:val="00B81E8F"/>
    <w:rsid w:val="00B821A8"/>
    <w:rsid w:val="00B85E1E"/>
    <w:rsid w:val="00B91F55"/>
    <w:rsid w:val="00B93B62"/>
    <w:rsid w:val="00B953D1"/>
    <w:rsid w:val="00B96D93"/>
    <w:rsid w:val="00BA30D0"/>
    <w:rsid w:val="00BB0D32"/>
    <w:rsid w:val="00BB273D"/>
    <w:rsid w:val="00BC76B5"/>
    <w:rsid w:val="00BD12CD"/>
    <w:rsid w:val="00BD1B27"/>
    <w:rsid w:val="00BD5420"/>
    <w:rsid w:val="00BD5BDC"/>
    <w:rsid w:val="00BE13FB"/>
    <w:rsid w:val="00BF39F8"/>
    <w:rsid w:val="00C04BD2"/>
    <w:rsid w:val="00C134C7"/>
    <w:rsid w:val="00C13EEC"/>
    <w:rsid w:val="00C14689"/>
    <w:rsid w:val="00C156A4"/>
    <w:rsid w:val="00C20FAA"/>
    <w:rsid w:val="00C2141B"/>
    <w:rsid w:val="00C21FD7"/>
    <w:rsid w:val="00C226AF"/>
    <w:rsid w:val="00C22F3B"/>
    <w:rsid w:val="00C23509"/>
    <w:rsid w:val="00C2459D"/>
    <w:rsid w:val="00C25451"/>
    <w:rsid w:val="00C2551A"/>
    <w:rsid w:val="00C2755A"/>
    <w:rsid w:val="00C3138C"/>
    <w:rsid w:val="00C316F1"/>
    <w:rsid w:val="00C35916"/>
    <w:rsid w:val="00C42C95"/>
    <w:rsid w:val="00C43CCB"/>
    <w:rsid w:val="00C4470F"/>
    <w:rsid w:val="00C44F8D"/>
    <w:rsid w:val="00C47639"/>
    <w:rsid w:val="00C50727"/>
    <w:rsid w:val="00C51867"/>
    <w:rsid w:val="00C534E2"/>
    <w:rsid w:val="00C5433A"/>
    <w:rsid w:val="00C55E5B"/>
    <w:rsid w:val="00C603EC"/>
    <w:rsid w:val="00C62739"/>
    <w:rsid w:val="00C66004"/>
    <w:rsid w:val="00C66A98"/>
    <w:rsid w:val="00C720A4"/>
    <w:rsid w:val="00C7611C"/>
    <w:rsid w:val="00C80FA7"/>
    <w:rsid w:val="00C83D90"/>
    <w:rsid w:val="00C905C6"/>
    <w:rsid w:val="00C94097"/>
    <w:rsid w:val="00CA1217"/>
    <w:rsid w:val="00CA41D1"/>
    <w:rsid w:val="00CA4269"/>
    <w:rsid w:val="00CA48CA"/>
    <w:rsid w:val="00CA7330"/>
    <w:rsid w:val="00CB1C84"/>
    <w:rsid w:val="00CB5363"/>
    <w:rsid w:val="00CB64F0"/>
    <w:rsid w:val="00CC2909"/>
    <w:rsid w:val="00CC4EDB"/>
    <w:rsid w:val="00CC7851"/>
    <w:rsid w:val="00CD0549"/>
    <w:rsid w:val="00CD38B8"/>
    <w:rsid w:val="00CD4A74"/>
    <w:rsid w:val="00CD6887"/>
    <w:rsid w:val="00CE3145"/>
    <w:rsid w:val="00CE69D2"/>
    <w:rsid w:val="00CE6B3C"/>
    <w:rsid w:val="00D05D11"/>
    <w:rsid w:val="00D05E6F"/>
    <w:rsid w:val="00D0656F"/>
    <w:rsid w:val="00D0678B"/>
    <w:rsid w:val="00D07E3B"/>
    <w:rsid w:val="00D123A9"/>
    <w:rsid w:val="00D13480"/>
    <w:rsid w:val="00D17966"/>
    <w:rsid w:val="00D20296"/>
    <w:rsid w:val="00D2231A"/>
    <w:rsid w:val="00D22FF2"/>
    <w:rsid w:val="00D27929"/>
    <w:rsid w:val="00D320C6"/>
    <w:rsid w:val="00D33442"/>
    <w:rsid w:val="00D419C6"/>
    <w:rsid w:val="00D44BAD"/>
    <w:rsid w:val="00D45B55"/>
    <w:rsid w:val="00D45BC8"/>
    <w:rsid w:val="00D54137"/>
    <w:rsid w:val="00D55C1B"/>
    <w:rsid w:val="00D56536"/>
    <w:rsid w:val="00D56ECF"/>
    <w:rsid w:val="00D62ADE"/>
    <w:rsid w:val="00D63616"/>
    <w:rsid w:val="00D64F1A"/>
    <w:rsid w:val="00D664D7"/>
    <w:rsid w:val="00D7097B"/>
    <w:rsid w:val="00D72BC4"/>
    <w:rsid w:val="00D7758B"/>
    <w:rsid w:val="00D815FC"/>
    <w:rsid w:val="00D8517B"/>
    <w:rsid w:val="00D858F4"/>
    <w:rsid w:val="00D91DFA"/>
    <w:rsid w:val="00D93AB1"/>
    <w:rsid w:val="00D93CF5"/>
    <w:rsid w:val="00DA159A"/>
    <w:rsid w:val="00DA19AE"/>
    <w:rsid w:val="00DA28E1"/>
    <w:rsid w:val="00DA48A2"/>
    <w:rsid w:val="00DA6FDF"/>
    <w:rsid w:val="00DB1AB2"/>
    <w:rsid w:val="00DC17C2"/>
    <w:rsid w:val="00DC248B"/>
    <w:rsid w:val="00DC4FDF"/>
    <w:rsid w:val="00DC66F0"/>
    <w:rsid w:val="00DC7293"/>
    <w:rsid w:val="00DD2D49"/>
    <w:rsid w:val="00DD3A65"/>
    <w:rsid w:val="00DD62C6"/>
    <w:rsid w:val="00DD7E52"/>
    <w:rsid w:val="00DE3B92"/>
    <w:rsid w:val="00DE430C"/>
    <w:rsid w:val="00DE48B4"/>
    <w:rsid w:val="00DE526B"/>
    <w:rsid w:val="00DE7137"/>
    <w:rsid w:val="00DE7D83"/>
    <w:rsid w:val="00DF18E4"/>
    <w:rsid w:val="00DF6F13"/>
    <w:rsid w:val="00DF739F"/>
    <w:rsid w:val="00E00498"/>
    <w:rsid w:val="00E045EB"/>
    <w:rsid w:val="00E10530"/>
    <w:rsid w:val="00E1326E"/>
    <w:rsid w:val="00E1464C"/>
    <w:rsid w:val="00E14ADB"/>
    <w:rsid w:val="00E162B9"/>
    <w:rsid w:val="00E16C68"/>
    <w:rsid w:val="00E22F78"/>
    <w:rsid w:val="00E2425D"/>
    <w:rsid w:val="00E24F87"/>
    <w:rsid w:val="00E25698"/>
    <w:rsid w:val="00E25EAB"/>
    <w:rsid w:val="00E2617A"/>
    <w:rsid w:val="00E273FB"/>
    <w:rsid w:val="00E31CD4"/>
    <w:rsid w:val="00E42725"/>
    <w:rsid w:val="00E460CF"/>
    <w:rsid w:val="00E538E6"/>
    <w:rsid w:val="00E65A18"/>
    <w:rsid w:val="00E67905"/>
    <w:rsid w:val="00E74332"/>
    <w:rsid w:val="00E802A2"/>
    <w:rsid w:val="00E8410F"/>
    <w:rsid w:val="00E85C0B"/>
    <w:rsid w:val="00E97119"/>
    <w:rsid w:val="00E97DBB"/>
    <w:rsid w:val="00EA0DF1"/>
    <w:rsid w:val="00EA1C57"/>
    <w:rsid w:val="00EA3A26"/>
    <w:rsid w:val="00EA5F0B"/>
    <w:rsid w:val="00EA7089"/>
    <w:rsid w:val="00EB025E"/>
    <w:rsid w:val="00EB13D7"/>
    <w:rsid w:val="00EB1E83"/>
    <w:rsid w:val="00EB2F77"/>
    <w:rsid w:val="00EB4FED"/>
    <w:rsid w:val="00EC2356"/>
    <w:rsid w:val="00ED22CB"/>
    <w:rsid w:val="00ED2A8F"/>
    <w:rsid w:val="00ED5CBA"/>
    <w:rsid w:val="00ED67AF"/>
    <w:rsid w:val="00EE11F0"/>
    <w:rsid w:val="00EE128C"/>
    <w:rsid w:val="00EE19D9"/>
    <w:rsid w:val="00EE4C48"/>
    <w:rsid w:val="00EE5D2E"/>
    <w:rsid w:val="00EF0BCC"/>
    <w:rsid w:val="00EF1758"/>
    <w:rsid w:val="00EF4857"/>
    <w:rsid w:val="00EF5004"/>
    <w:rsid w:val="00EF66D9"/>
    <w:rsid w:val="00EF68E3"/>
    <w:rsid w:val="00EF6BA5"/>
    <w:rsid w:val="00EF780D"/>
    <w:rsid w:val="00EF7A98"/>
    <w:rsid w:val="00F0267E"/>
    <w:rsid w:val="00F071B2"/>
    <w:rsid w:val="00F1092A"/>
    <w:rsid w:val="00F11B47"/>
    <w:rsid w:val="00F20AFE"/>
    <w:rsid w:val="00F21198"/>
    <w:rsid w:val="00F2412D"/>
    <w:rsid w:val="00F25C41"/>
    <w:rsid w:val="00F25D8D"/>
    <w:rsid w:val="00F267BA"/>
    <w:rsid w:val="00F3069C"/>
    <w:rsid w:val="00F3475B"/>
    <w:rsid w:val="00F3603E"/>
    <w:rsid w:val="00F42719"/>
    <w:rsid w:val="00F44CCB"/>
    <w:rsid w:val="00F474C9"/>
    <w:rsid w:val="00F50339"/>
    <w:rsid w:val="00F5126B"/>
    <w:rsid w:val="00F5148C"/>
    <w:rsid w:val="00F517AD"/>
    <w:rsid w:val="00F522F8"/>
    <w:rsid w:val="00F538D8"/>
    <w:rsid w:val="00F54EA3"/>
    <w:rsid w:val="00F5668C"/>
    <w:rsid w:val="00F60058"/>
    <w:rsid w:val="00F61675"/>
    <w:rsid w:val="00F664B4"/>
    <w:rsid w:val="00F6686B"/>
    <w:rsid w:val="00F67F74"/>
    <w:rsid w:val="00F712B3"/>
    <w:rsid w:val="00F71E9F"/>
    <w:rsid w:val="00F73DE3"/>
    <w:rsid w:val="00F744BF"/>
    <w:rsid w:val="00F7632C"/>
    <w:rsid w:val="00F77219"/>
    <w:rsid w:val="00F82009"/>
    <w:rsid w:val="00F8380F"/>
    <w:rsid w:val="00F84DD2"/>
    <w:rsid w:val="00F86AFB"/>
    <w:rsid w:val="00F906C9"/>
    <w:rsid w:val="00F91851"/>
    <w:rsid w:val="00F93B1D"/>
    <w:rsid w:val="00F95782"/>
    <w:rsid w:val="00F970C8"/>
    <w:rsid w:val="00FA0490"/>
    <w:rsid w:val="00FA281E"/>
    <w:rsid w:val="00FB0872"/>
    <w:rsid w:val="00FB382A"/>
    <w:rsid w:val="00FB54CC"/>
    <w:rsid w:val="00FB6930"/>
    <w:rsid w:val="00FB7823"/>
    <w:rsid w:val="00FC47D4"/>
    <w:rsid w:val="00FC583A"/>
    <w:rsid w:val="00FC79B3"/>
    <w:rsid w:val="00FD1A37"/>
    <w:rsid w:val="00FD4E5B"/>
    <w:rsid w:val="00FE4EE0"/>
    <w:rsid w:val="00FE5BCF"/>
    <w:rsid w:val="00FF0F9A"/>
    <w:rsid w:val="00FF71D0"/>
    <w:rsid w:val="00FF7991"/>
    <w:rsid w:val="04F3226B"/>
    <w:rsid w:val="2005546C"/>
    <w:rsid w:val="218056F3"/>
    <w:rsid w:val="2460B739"/>
    <w:rsid w:val="25F4496C"/>
    <w:rsid w:val="3306F894"/>
    <w:rsid w:val="3351AE62"/>
    <w:rsid w:val="354DE981"/>
    <w:rsid w:val="3BD93C4D"/>
    <w:rsid w:val="441C5354"/>
    <w:rsid w:val="4666079F"/>
    <w:rsid w:val="4BABF1DC"/>
    <w:rsid w:val="50E2E1A8"/>
    <w:rsid w:val="5EB3F3FA"/>
    <w:rsid w:val="5EDF766B"/>
    <w:rsid w:val="61064C4A"/>
    <w:rsid w:val="6132E14B"/>
    <w:rsid w:val="6C7CD1BA"/>
    <w:rsid w:val="6D60327B"/>
    <w:rsid w:val="6DC519FA"/>
    <w:rsid w:val="763DA9E1"/>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3"/>
    <o:shapelayout v:ext="edit">
      <o:idmap v:ext="edit" data="1"/>
    </o:shapelayout>
  </w:shapeDefaults>
  <w:decimalSymbol w:val="."/>
  <w:listSeparator w:val=","/>
  <w14:docId w14:val="6FD8E301"/>
  <w15:docId w15:val="{30206942-1E4F-4CD8-B862-CB02FD2BEC7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MS Mincho" w:cs="Times New Roman"/>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qFormat="1"/>
    <w:lsdException w:name="Emphasis" w:uiPriority="20" w:qFormat="1"/>
    <w:lsdException w:name="Document Map" w:uiPriority="99"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99" w:semiHidden="1" w:unhideWhenUsed="1"/>
    <w:lsdException w:name="Table Grid" w:uiPriority="5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uiPriority="99" w:semiHidden="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uiPriority="1"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next w:val="WMOBodyText"/>
    <w:qFormat/>
    <w:rsid w:val="00B62F03"/>
    <w:pPr>
      <w:tabs>
        <w:tab w:val="left" w:pos="1134"/>
      </w:tabs>
      <w:jc w:val="both"/>
    </w:pPr>
    <w:rPr>
      <w:rFonts w:ascii="Verdana" w:hAnsi="Verdana" w:eastAsia="Arial" w:cs="Arial"/>
      <w:lang w:val="en-GB" w:eastAsia="en-US"/>
    </w:rPr>
  </w:style>
  <w:style w:type="paragraph" w:styleId="Heading1">
    <w:name w:val="heading 1"/>
    <w:next w:val="WMOBodyText"/>
    <w:link w:val="Heading1Char"/>
    <w:uiPriority w:val="9"/>
    <w:qFormat/>
    <w:rsid w:val="001D3CFB"/>
    <w:pPr>
      <w:keepNext/>
      <w:keepLines/>
      <w:spacing w:before="360" w:after="120"/>
      <w:jc w:val="center"/>
      <w:outlineLvl w:val="0"/>
    </w:pPr>
    <w:rPr>
      <w:rFonts w:ascii="Verdana" w:hAnsi="Verdana" w:eastAsia="Verdana" w:cs="Verdana"/>
      <w:b/>
      <w:bCs/>
      <w:caps/>
      <w:kern w:val="32"/>
      <w:sz w:val="24"/>
      <w:szCs w:val="24"/>
      <w:lang w:val="en-GB"/>
    </w:rPr>
  </w:style>
  <w:style w:type="paragraph" w:styleId="Heading2">
    <w:name w:val="heading 2"/>
    <w:next w:val="WMOBodyText"/>
    <w:link w:val="Heading2Char"/>
    <w:uiPriority w:val="9"/>
    <w:qFormat/>
    <w:rsid w:val="001D3CFB"/>
    <w:pPr>
      <w:keepNext/>
      <w:keepLines/>
      <w:spacing w:before="360" w:after="360"/>
      <w:jc w:val="center"/>
      <w:outlineLvl w:val="1"/>
    </w:pPr>
    <w:rPr>
      <w:rFonts w:ascii="Verdana" w:hAnsi="Verdana" w:eastAsia="Verdana" w:cs="Verdana"/>
      <w:b/>
      <w:bCs/>
      <w:iCs/>
      <w:sz w:val="22"/>
      <w:szCs w:val="22"/>
      <w:lang w:val="en-GB"/>
    </w:rPr>
  </w:style>
  <w:style w:type="paragraph" w:styleId="Heading3">
    <w:name w:val="heading 3"/>
    <w:next w:val="WMOBodyText"/>
    <w:link w:val="Heading3Char"/>
    <w:uiPriority w:val="9"/>
    <w:qFormat/>
    <w:rsid w:val="001D3CFB"/>
    <w:pPr>
      <w:keepNext/>
      <w:keepLines/>
      <w:tabs>
        <w:tab w:val="left" w:pos="1134"/>
      </w:tabs>
      <w:spacing w:before="360" w:after="360"/>
      <w:outlineLvl w:val="2"/>
    </w:pPr>
    <w:rPr>
      <w:rFonts w:ascii="Verdana" w:hAnsi="Verdana" w:eastAsia="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hAnsi="Verdana" w:eastAsia="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styleId="CrossTitle12" w:customStyle="1">
    <w:name w:val="***Cross_Title_12"/>
    <w:basedOn w:val="Normal"/>
    <w:rsid w:val="008A71EB"/>
    <w:pPr>
      <w:jc w:val="center"/>
    </w:pPr>
    <w:rPr>
      <w:rFonts w:eastAsia="SimSun"/>
      <w:b/>
      <w:bCs/>
      <w:caps/>
      <w:sz w:val="24"/>
      <w:szCs w:val="24"/>
      <w:lang w:val="fr-CH" w:eastAsia="zh-CN"/>
    </w:rPr>
  </w:style>
  <w:style w:type="paragraph" w:styleId="Service9" w:customStyle="1">
    <w:name w:val="Service 9"/>
    <w:rsid w:val="008A71EB"/>
    <w:pPr>
      <w:jc w:val="center"/>
    </w:pPr>
    <w:rPr>
      <w:rFonts w:ascii="Arial" w:hAnsi="Arial" w:eastAsia="Times New Roman"/>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styleId="CrossTitle14" w:customStyle="1">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styleId="Heading2Char" w:customStyle="1">
    <w:name w:val="Heading 2 Char"/>
    <w:link w:val="Heading2"/>
    <w:uiPriority w:val="9"/>
    <w:locked/>
    <w:rsid w:val="001D3CFB"/>
    <w:rPr>
      <w:rFonts w:ascii="Verdana" w:hAnsi="Verdana" w:eastAsia="Verdana" w:cs="Verdana"/>
      <w:b/>
      <w:bCs/>
      <w:iCs/>
      <w:sz w:val="22"/>
      <w:szCs w:val="22"/>
      <w:lang w:val="en-GB"/>
    </w:rPr>
  </w:style>
  <w:style w:type="paragraph" w:styleId="Footer">
    <w:name w:val="footer"/>
    <w:basedOn w:val="Normal"/>
    <w:link w:val="FooterChar"/>
    <w:uiPriority w:val="99"/>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link w:val="DocumentMapChar"/>
    <w:uiPriority w:val="99"/>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uiPriority w:val="99"/>
    <w:rsid w:val="002F006A"/>
    <w:rPr>
      <w:color w:val="0000FF"/>
      <w:u w:val="none"/>
    </w:rPr>
  </w:style>
  <w:style w:type="paragraph" w:styleId="WMOSubTitle1" w:customStyle="1">
    <w:name w:val="WMO_SubTitle1"/>
    <w:basedOn w:val="Heading4"/>
    <w:next w:val="WMOBodyText"/>
    <w:rsid w:val="004D497E"/>
    <w:pPr>
      <w:spacing w:before="280"/>
      <w:ind w:left="0" w:firstLine="0"/>
    </w:pPr>
  </w:style>
  <w:style w:type="paragraph" w:styleId="Comment" w:customStyle="1">
    <w:name w:val="Comment"/>
    <w:basedOn w:val="Normal"/>
    <w:next w:val="WMOBodyText"/>
    <w:link w:val="CommentChar"/>
    <w:rsid w:val="000C225A"/>
    <w:pPr>
      <w:spacing w:before="240"/>
      <w:jc w:val="left"/>
    </w:pPr>
    <w:rPr>
      <w:i/>
      <w:szCs w:val="22"/>
    </w:rPr>
  </w:style>
  <w:style w:type="paragraph" w:styleId="CharCharCharChar" w:customStyle="1">
    <w:name w:val="Char Char Char Char"/>
    <w:basedOn w:val="Normal"/>
    <w:rsid w:val="00480313"/>
    <w:pPr>
      <w:jc w:val="left"/>
    </w:pPr>
    <w:rPr>
      <w:rFonts w:ascii="Times New Roman" w:hAnsi="Times New Roman"/>
      <w:sz w:val="24"/>
      <w:szCs w:val="24"/>
      <w:lang w:val="pl-PL" w:eastAsia="pl-PL"/>
    </w:rPr>
  </w:style>
  <w:style w:type="paragraph" w:styleId="CharChar" w:customStyle="1">
    <w:name w:val="Знак Знак Char Char"/>
    <w:basedOn w:val="Normal"/>
    <w:rsid w:val="000B5E64"/>
    <w:pPr>
      <w:jc w:val="left"/>
    </w:pPr>
    <w:rPr>
      <w:rFonts w:ascii="Times New Roman" w:hAnsi="Times New Roman"/>
      <w:sz w:val="24"/>
      <w:szCs w:val="24"/>
      <w:lang w:val="pl-PL" w:eastAsia="pl-PL"/>
    </w:rPr>
  </w:style>
  <w:style w:type="paragraph" w:styleId="BodyText" w:customStyle="1">
    <w:name w:val="BodyText"/>
    <w:basedOn w:val="Normal"/>
    <w:link w:val="BodyTextChar"/>
    <w:rsid w:val="004F49A1"/>
    <w:pPr>
      <w:tabs>
        <w:tab w:val="left" w:pos="1080"/>
      </w:tabs>
      <w:spacing w:before="240"/>
    </w:pPr>
    <w:rPr>
      <w:szCs w:val="22"/>
    </w:rPr>
  </w:style>
  <w:style w:type="paragraph" w:styleId="WMOBodyText" w:customStyle="1">
    <w:name w:val="WMO_BodyText"/>
    <w:link w:val="WMOBodyTextCharChar"/>
    <w:uiPriority w:val="1"/>
    <w:qFormat/>
    <w:rsid w:val="00C4470F"/>
    <w:pPr>
      <w:spacing w:before="240"/>
    </w:pPr>
    <w:rPr>
      <w:rFonts w:ascii="Verdana" w:hAnsi="Verdana" w:eastAsia="Verdana" w:cs="Verdana"/>
      <w:lang w:val="en-GB"/>
    </w:rPr>
  </w:style>
  <w:style w:type="paragraph" w:styleId="WMOSubTitle2" w:customStyle="1">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uiPriority w:val="1"/>
    <w:qFormat/>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rsid w:val="003B7252"/>
    <w:rPr>
      <w:vertAlign w:val="superscript"/>
    </w:rPr>
  </w:style>
  <w:style w:type="paragraph" w:styleId="ECBodyText-Centred" w:customStyle="1">
    <w:name w:val="EC_BodyText-Centred"/>
    <w:basedOn w:val="WMOBodyText"/>
    <w:next w:val="WMOBodyText"/>
    <w:rsid w:val="00415F4C"/>
    <w:pPr>
      <w:jc w:val="center"/>
    </w:pPr>
  </w:style>
  <w:style w:type="paragraph" w:styleId="FootnoteText">
    <w:name w:val="footnote text"/>
    <w:basedOn w:val="Normal"/>
    <w:link w:val="FootnoteTextChar"/>
    <w:rsid w:val="00BD5420"/>
    <w:pPr>
      <w:spacing w:before="60"/>
      <w:ind w:left="142" w:hanging="142"/>
      <w:jc w:val="left"/>
    </w:pPr>
    <w:rPr>
      <w:sz w:val="18"/>
      <w:szCs w:val="18"/>
    </w:rPr>
  </w:style>
  <w:style w:type="character" w:styleId="CommentReference">
    <w:name w:val="annotation reference"/>
    <w:basedOn w:val="DefaultParagraphFont"/>
    <w:uiPriority w:val="99"/>
    <w:semiHidden/>
    <w:rsid w:val="00DD35CC"/>
    <w:rPr>
      <w:sz w:val="16"/>
      <w:szCs w:val="16"/>
    </w:rPr>
  </w:style>
  <w:style w:type="paragraph" w:styleId="CommentText">
    <w:name w:val="annotation text"/>
    <w:basedOn w:val="Normal"/>
    <w:link w:val="CommentTextChar"/>
    <w:uiPriority w:val="99"/>
    <w:rsid w:val="00DD35CC"/>
  </w:style>
  <w:style w:type="paragraph" w:styleId="CommentSubject">
    <w:name w:val="annotation subject"/>
    <w:basedOn w:val="CommentText"/>
    <w:next w:val="CommentText"/>
    <w:link w:val="CommentSubjectChar"/>
    <w:uiPriority w:val="99"/>
    <w:semiHidden/>
    <w:rsid w:val="00DD35CC"/>
    <w:rPr>
      <w:b/>
      <w:bCs/>
    </w:rPr>
  </w:style>
  <w:style w:type="paragraph" w:styleId="ECBox" w:customStyle="1">
    <w:name w:val="EC_Box"/>
    <w:basedOn w:val="WMOBodyText"/>
    <w:next w:val="WMOBodyText"/>
    <w:rsid w:val="00733D4F"/>
    <w:pPr>
      <w:pBdr>
        <w:top w:val="single" w:color="auto" w:sz="4" w:space="12"/>
        <w:left w:val="single" w:color="auto" w:sz="4" w:space="5"/>
        <w:bottom w:val="single" w:color="auto" w:sz="4" w:space="12"/>
        <w:right w:val="single" w:color="auto" w:sz="4" w:space="5"/>
      </w:pBdr>
    </w:pPr>
  </w:style>
  <w:style w:type="paragraph" w:styleId="Heading2-Centered" w:customStyle="1">
    <w:name w:val="Heading 2 - Centered"/>
    <w:basedOn w:val="Heading2"/>
    <w:next w:val="Normal"/>
    <w:rsid w:val="00C13EEC"/>
  </w:style>
  <w:style w:type="paragraph" w:styleId="Title">
    <w:name w:val="Title"/>
    <w:basedOn w:val="Normal"/>
    <w:link w:val="TitleChar"/>
    <w:uiPriority w:val="10"/>
    <w:qFormat/>
    <w:rsid w:val="0028006F"/>
    <w:pPr>
      <w:spacing w:before="240" w:after="60"/>
      <w:jc w:val="center"/>
      <w:outlineLvl w:val="0"/>
    </w:pPr>
    <w:rPr>
      <w:b/>
      <w:bCs/>
      <w:kern w:val="28"/>
      <w:sz w:val="32"/>
      <w:szCs w:val="32"/>
    </w:rPr>
  </w:style>
  <w:style w:type="paragraph" w:styleId="ECBodyText" w:customStyle="1">
    <w:name w:val="EC_BodyText"/>
    <w:basedOn w:val="Normal"/>
    <w:link w:val="ECBodyTextChar"/>
    <w:rsid w:val="00E60546"/>
    <w:pPr>
      <w:tabs>
        <w:tab w:val="clear" w:pos="1134"/>
        <w:tab w:val="left" w:pos="1080"/>
      </w:tabs>
      <w:spacing w:before="240"/>
      <w:jc w:val="left"/>
    </w:pPr>
    <w:rPr>
      <w:rFonts w:eastAsia="Times New Roman"/>
      <w:szCs w:val="22"/>
    </w:rPr>
  </w:style>
  <w:style w:type="character" w:styleId="ECBodyTextChar" w:customStyle="1">
    <w:name w:val="EC_BodyText Char"/>
    <w:basedOn w:val="DefaultParagraphFont"/>
    <w:link w:val="ECBodyText"/>
    <w:rsid w:val="00E60546"/>
    <w:rPr>
      <w:rFonts w:ascii="Arial" w:hAnsi="Arial" w:eastAsia="Times New Roman" w:cs="Arial"/>
      <w:sz w:val="22"/>
      <w:szCs w:val="22"/>
    </w:rPr>
  </w:style>
  <w:style w:type="paragraph" w:styleId="StyleHeading1LatinTimesNewRoman" w:customStyle="1">
    <w:name w:val="Style Heading 1 + (Latin) Times New Roman"/>
    <w:basedOn w:val="Heading1"/>
    <w:link w:val="StyleHeading1LatinTimesNewRomanChar"/>
    <w:rsid w:val="00CF399D"/>
  </w:style>
  <w:style w:type="character" w:styleId="Heading1Char" w:customStyle="1">
    <w:name w:val="Heading 1 Char"/>
    <w:basedOn w:val="DefaultParagraphFont"/>
    <w:link w:val="Heading1"/>
    <w:uiPriority w:val="9"/>
    <w:rsid w:val="001D3CFB"/>
    <w:rPr>
      <w:rFonts w:ascii="Verdana" w:hAnsi="Verdana" w:eastAsia="Verdana" w:cs="Verdana"/>
      <w:b/>
      <w:bCs/>
      <w:caps/>
      <w:kern w:val="32"/>
      <w:sz w:val="24"/>
      <w:szCs w:val="24"/>
      <w:lang w:val="en-GB"/>
    </w:rPr>
  </w:style>
  <w:style w:type="character" w:styleId="StyleHeading1LatinTimesNewRomanChar" w:customStyle="1">
    <w:name w:val="Style Heading 1 + (Latin) Times New Roman Char"/>
    <w:basedOn w:val="Heading1Char"/>
    <w:link w:val="StyleHeading1LatinTimesNewRoman"/>
    <w:rsid w:val="00CF399D"/>
    <w:rPr>
      <w:rFonts w:ascii="Arial" w:hAnsi="Arial" w:eastAsia="Arial" w:cs="Arial"/>
      <w:b/>
      <w:bCs/>
      <w:caps/>
      <w:kern w:val="32"/>
      <w:sz w:val="28"/>
      <w:szCs w:val="32"/>
      <w:lang w:val="en-GB" w:eastAsia="en-US" w:bidi="ar-SA"/>
    </w:rPr>
  </w:style>
  <w:style w:type="paragraph" w:styleId="StyleHeading1LatinTimesNewRoman1" w:customStyle="1">
    <w:name w:val="Style Heading 1 + (Latin) Times New Roman1"/>
    <w:basedOn w:val="Heading1"/>
    <w:link w:val="StyleHeading1LatinTimesNewRoman1Char"/>
    <w:rsid w:val="00CF399D"/>
    <w:rPr>
      <w:rFonts w:cs="Arial Bold"/>
    </w:rPr>
  </w:style>
  <w:style w:type="character" w:styleId="StyleHeading1LatinTimesNewRoman1Char" w:customStyle="1">
    <w:name w:val="Style Heading 1 + (Latin) Times New Roman1 Char"/>
    <w:basedOn w:val="Heading1Char"/>
    <w:link w:val="StyleHeading1LatinTimesNewRoman1"/>
    <w:rsid w:val="00CF399D"/>
    <w:rPr>
      <w:rFonts w:ascii="Arial" w:hAnsi="Arial" w:eastAsia="Arial" w:cs="Arial Bold"/>
      <w:b/>
      <w:bCs/>
      <w:caps/>
      <w:kern w:val="32"/>
      <w:sz w:val="28"/>
      <w:szCs w:val="32"/>
      <w:lang w:val="en-GB" w:eastAsia="en-US" w:bidi="ar-SA"/>
    </w:rPr>
  </w:style>
  <w:style w:type="character" w:styleId="BodyTextChar" w:customStyle="1">
    <w:name w:val="BodyText Char"/>
    <w:basedOn w:val="DefaultParagraphFont"/>
    <w:link w:val="BodyText"/>
    <w:rsid w:val="004F49A1"/>
    <w:rPr>
      <w:rFonts w:ascii="Arial" w:hAnsi="Arial" w:eastAsia="Arial" w:cs="Arial"/>
      <w:sz w:val="22"/>
      <w:szCs w:val="22"/>
      <w:lang w:val="en-GB" w:eastAsia="en-US" w:bidi="ar-SA"/>
    </w:rPr>
  </w:style>
  <w:style w:type="character" w:styleId="WMOBodyTextCharChar" w:customStyle="1">
    <w:name w:val="WMO_BodyText Char Char"/>
    <w:basedOn w:val="DefaultParagraphFont"/>
    <w:link w:val="WMOBodyText"/>
    <w:uiPriority w:val="1"/>
    <w:rsid w:val="00C4470F"/>
    <w:rPr>
      <w:rFonts w:ascii="Verdana" w:hAnsi="Verdana" w:eastAsia="Verdana" w:cs="Verdana"/>
      <w:lang w:val="en-GB"/>
    </w:rPr>
  </w:style>
  <w:style w:type="table" w:styleId="TableGrid">
    <w:name w:val="Table Grid"/>
    <w:basedOn w:val="TableNormal"/>
    <w:uiPriority w:val="59"/>
    <w:rsid w:val="00E47C17"/>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neNumber">
    <w:name w:val="line number"/>
    <w:basedOn w:val="DefaultParagraphFont"/>
    <w:rsid w:val="0028778B"/>
    <w:rPr>
      <w:color w:val="808080"/>
      <w:sz w:val="20"/>
    </w:rPr>
  </w:style>
  <w:style w:type="character" w:styleId="Heading4Char" w:customStyle="1">
    <w:name w:val="Heading 4 Char"/>
    <w:basedOn w:val="DefaultParagraphFont"/>
    <w:link w:val="Heading4"/>
    <w:rsid w:val="00A530E4"/>
    <w:rPr>
      <w:rFonts w:ascii="Verdana" w:hAnsi="Verdana" w:eastAsia="Verdana" w:cs="Verdana"/>
      <w:b/>
      <w:i/>
      <w:lang w:val="en-GB"/>
    </w:rPr>
  </w:style>
  <w:style w:type="paragraph" w:styleId="Heading2Centered" w:customStyle="1">
    <w:name w:val="Heading 2 + Centered"/>
    <w:aliases w:val="Before:  0 cm,First line:  0 cm + Not All caps"/>
    <w:basedOn w:val="Heading2"/>
    <w:link w:val="Heading2CenteredChar"/>
    <w:rsid w:val="00C13EEC"/>
  </w:style>
  <w:style w:type="character" w:styleId="Heading2CenteredChar" w:customStyle="1">
    <w:name w:val="Heading 2 + Centered Char"/>
    <w:aliases w:val="Before:  0 cm Char,First line:  0 cm + Not All caps Char"/>
    <w:basedOn w:val="Heading2Char"/>
    <w:link w:val="Heading2Centered"/>
    <w:rsid w:val="00C13EEC"/>
    <w:rPr>
      <w:rFonts w:ascii="Arial" w:hAnsi="Arial" w:eastAsia="Arial" w:cs="Arial"/>
      <w:b/>
      <w:bCs/>
      <w:iCs/>
      <w:caps w:val="0"/>
      <w:sz w:val="22"/>
      <w:szCs w:val="22"/>
      <w:lang w:val="en-GB"/>
    </w:rPr>
  </w:style>
  <w:style w:type="character" w:styleId="BalloonTextChar" w:customStyle="1">
    <w:name w:val="Balloon Text Char"/>
    <w:basedOn w:val="DefaultParagraphFont"/>
    <w:link w:val="BalloonText"/>
    <w:uiPriority w:val="99"/>
    <w:semiHidden/>
    <w:rsid w:val="00B165E6"/>
    <w:rPr>
      <w:rFonts w:ascii="Tahoma" w:hAnsi="Tahoma" w:eastAsia="Arial" w:cs="Tahoma"/>
      <w:sz w:val="16"/>
      <w:szCs w:val="16"/>
      <w:lang w:val="en-GB" w:eastAsia="en-US"/>
    </w:rPr>
  </w:style>
  <w:style w:type="paragraph" w:styleId="WMOTOC2" w:customStyle="1">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styleId="WMOTOC1" w:customStyle="1">
    <w:name w:val="WMO_TOC1"/>
    <w:basedOn w:val="TOC1"/>
    <w:next w:val="WMOTOC2"/>
    <w:qFormat/>
    <w:rsid w:val="00B165E6"/>
    <w:pPr>
      <w:tabs>
        <w:tab w:val="clear" w:pos="1134"/>
      </w:tabs>
      <w:spacing w:before="120" w:after="120"/>
      <w:jc w:val="left"/>
    </w:pPr>
    <w:rPr>
      <w:rFonts w:eastAsia="MS Mincho"/>
      <w:b/>
      <w:smallCaps/>
      <w:noProof/>
      <w:szCs w:val="22"/>
    </w:rPr>
  </w:style>
  <w:style w:type="paragraph" w:styleId="WMOTOC3" w:customStyle="1">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styleId="FootnoteTextChar" w:customStyle="1">
    <w:name w:val="Footnote Text Char"/>
    <w:basedOn w:val="DefaultParagraphFont"/>
    <w:link w:val="FootnoteText"/>
    <w:rsid w:val="00BD5420"/>
    <w:rPr>
      <w:rFonts w:ascii="Verdana" w:hAnsi="Verdana" w:eastAsia="Arial" w:cs="Arial"/>
      <w:sz w:val="18"/>
      <w:szCs w:val="18"/>
      <w:lang w:val="en-GB" w:eastAsia="en-US"/>
    </w:rPr>
  </w:style>
  <w:style w:type="character" w:styleId="CommentChar" w:customStyle="1">
    <w:name w:val="Comment Char"/>
    <w:basedOn w:val="DefaultParagraphFont"/>
    <w:link w:val="Comment"/>
    <w:rsid w:val="000C225A"/>
    <w:rPr>
      <w:rFonts w:ascii="Verdana" w:hAnsi="Verdana" w:eastAsia="Arial" w:cs="Arial"/>
      <w:i/>
      <w:sz w:val="22"/>
      <w:szCs w:val="22"/>
      <w:lang w:val="en-GB" w:eastAsia="en-US"/>
    </w:rPr>
  </w:style>
  <w:style w:type="character" w:styleId="BodyTextChar0" w:customStyle="1">
    <w:name w:val="Body Text Char"/>
    <w:basedOn w:val="DefaultParagraphFont"/>
    <w:link w:val="BodyText0"/>
    <w:uiPriority w:val="1"/>
    <w:rsid w:val="006F4B29"/>
    <w:rPr>
      <w:rFonts w:ascii="Verdana" w:hAnsi="Verdana" w:eastAsia="SimSun" w:cs="Arial"/>
      <w:b/>
      <w:bCs/>
      <w:sz w:val="24"/>
      <w:szCs w:val="24"/>
      <w:lang w:val="en-GB" w:eastAsia="zh-CN"/>
    </w:rPr>
  </w:style>
  <w:style w:type="character" w:styleId="PlaceholderText">
    <w:name w:val="Placeholder Text"/>
    <w:basedOn w:val="DefaultParagraphFont"/>
    <w:rsid w:val="00BD5420"/>
    <w:rPr>
      <w:color w:val="808080"/>
    </w:rPr>
  </w:style>
  <w:style w:type="paragraph" w:styleId="WMOIndent1" w:customStyle="1">
    <w:name w:val="WMO_Indent1"/>
    <w:basedOn w:val="WMOBodyText"/>
    <w:rsid w:val="00814CC6"/>
    <w:pPr>
      <w:tabs>
        <w:tab w:val="left" w:pos="567"/>
      </w:tabs>
      <w:ind w:left="567" w:hanging="567"/>
    </w:pPr>
    <w:rPr>
      <w:rFonts w:eastAsia="Times New Roman" w:cs="Times New Roman"/>
    </w:rPr>
  </w:style>
  <w:style w:type="paragraph" w:styleId="WMOIndent2" w:customStyle="1">
    <w:name w:val="WMO_Indent2"/>
    <w:basedOn w:val="WMOIndent1"/>
    <w:rsid w:val="00814CC6"/>
    <w:pPr>
      <w:tabs>
        <w:tab w:val="clear" w:pos="567"/>
        <w:tab w:val="left" w:pos="1134"/>
      </w:tabs>
      <w:ind w:left="1134"/>
    </w:pPr>
  </w:style>
  <w:style w:type="paragraph" w:styleId="WMOIndent3" w:customStyle="1">
    <w:name w:val="WMO_Indent3"/>
    <w:basedOn w:val="WMOIndent2"/>
    <w:rsid w:val="00814CC6"/>
    <w:pPr>
      <w:tabs>
        <w:tab w:val="clear" w:pos="1134"/>
        <w:tab w:val="left" w:pos="1701"/>
      </w:tabs>
      <w:ind w:left="1701"/>
    </w:pPr>
  </w:style>
  <w:style w:type="paragraph" w:styleId="WMONote" w:customStyle="1">
    <w:name w:val="WMO_Note"/>
    <w:basedOn w:val="WMOBodyText"/>
    <w:qFormat/>
    <w:rsid w:val="00B62F03"/>
    <w:pPr>
      <w:tabs>
        <w:tab w:val="left" w:pos="1418"/>
      </w:tabs>
      <w:ind w:left="1418" w:hanging="1418"/>
    </w:pPr>
    <w:rPr>
      <w:bCs/>
      <w:sz w:val="18"/>
      <w:szCs w:val="18"/>
    </w:rPr>
  </w:style>
  <w:style w:type="paragraph" w:styleId="WMOIndent4" w:customStyle="1">
    <w:name w:val="WMO_Indent4"/>
    <w:basedOn w:val="WMOIndent3"/>
    <w:qFormat/>
    <w:rsid w:val="00814CC6"/>
    <w:pPr>
      <w:tabs>
        <w:tab w:val="clear" w:pos="1701"/>
        <w:tab w:val="left" w:pos="2268"/>
      </w:tabs>
      <w:ind w:left="2268"/>
    </w:pPr>
  </w:style>
  <w:style w:type="paragraph" w:styleId="WMOComment" w:customStyle="1">
    <w:name w:val="WMO_Comment"/>
    <w:basedOn w:val="WMOBodyText"/>
    <w:next w:val="WMOBodyText"/>
    <w:link w:val="WMOCommentChar"/>
    <w:qFormat/>
    <w:rsid w:val="003245D3"/>
    <w:rPr>
      <w:i/>
    </w:rPr>
  </w:style>
  <w:style w:type="character" w:styleId="WMOCommentChar" w:customStyle="1">
    <w:name w:val="WMO_Comment Char"/>
    <w:basedOn w:val="WMOBodyTextCharChar"/>
    <w:link w:val="WMOComment"/>
    <w:rsid w:val="003245D3"/>
    <w:rPr>
      <w:rFonts w:ascii="Verdana" w:hAnsi="Verdana" w:eastAsia="Verdana" w:cs="Verdana"/>
      <w:i/>
      <w:lang w:val="en-GB"/>
    </w:rPr>
  </w:style>
  <w:style w:type="character" w:styleId="Heading3Char" w:customStyle="1">
    <w:name w:val="Heading 3 Char"/>
    <w:basedOn w:val="DefaultParagraphFont"/>
    <w:link w:val="Heading3"/>
    <w:uiPriority w:val="9"/>
    <w:rsid w:val="00A80767"/>
    <w:rPr>
      <w:rFonts w:ascii="Verdana" w:hAnsi="Verdana" w:eastAsia="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 w:type="paragraph" w:styleId="ChapterheadNOToC" w:customStyle="1">
    <w:name w:val="Chapter head NO ToC"/>
    <w:basedOn w:val="Normal"/>
    <w:rsid w:val="00BB273D"/>
    <w:pPr>
      <w:keepNext/>
      <w:tabs>
        <w:tab w:val="clear" w:pos="1134"/>
      </w:tabs>
      <w:spacing w:after="560" w:line="280" w:lineRule="exact"/>
      <w:jc w:val="left"/>
      <w:outlineLvl w:val="2"/>
    </w:pPr>
    <w:rPr>
      <w:b/>
      <w:caps/>
      <w:color w:val="000000" w:themeColor="text1"/>
      <w:sz w:val="24"/>
      <w:szCs w:val="22"/>
    </w:rPr>
  </w:style>
  <w:style w:type="paragraph" w:styleId="Bodytext1" w:customStyle="1">
    <w:name w:val="Body_text"/>
    <w:basedOn w:val="Normal"/>
    <w:qFormat/>
    <w:rsid w:val="00BB273D"/>
    <w:pPr>
      <w:tabs>
        <w:tab w:val="clear" w:pos="1134"/>
        <w:tab w:val="left" w:pos="1120"/>
      </w:tabs>
      <w:spacing w:after="240" w:line="240" w:lineRule="exact"/>
      <w:jc w:val="left"/>
    </w:pPr>
    <w:rPr>
      <w:rFonts w:asciiTheme="minorHAnsi" w:hAnsiTheme="minorHAnsi" w:eastAsiaTheme="minorEastAsia" w:cstheme="minorBidi"/>
      <w:sz w:val="24"/>
      <w:szCs w:val="24"/>
      <w:lang w:eastAsia="ko-KR"/>
    </w:rPr>
  </w:style>
  <w:style w:type="paragraph" w:styleId="Heading1NOToC" w:customStyle="1">
    <w:name w:val="Heading_1 NO ToC"/>
    <w:basedOn w:val="Normal"/>
    <w:rsid w:val="00BB273D"/>
    <w:pPr>
      <w:keepNext/>
      <w:tabs>
        <w:tab w:val="clear" w:pos="1134"/>
        <w:tab w:val="left" w:pos="1120"/>
      </w:tabs>
      <w:spacing w:before="480" w:after="240" w:line="240" w:lineRule="exact"/>
      <w:ind w:left="1123" w:hanging="1123"/>
      <w:jc w:val="left"/>
      <w:outlineLvl w:val="3"/>
    </w:pPr>
    <w:rPr>
      <w:rFonts w:asciiTheme="minorHAnsi" w:hAnsiTheme="minorHAnsi" w:eastAsiaTheme="minorEastAsia" w:cstheme="minorBidi"/>
      <w:b/>
      <w:caps/>
      <w:sz w:val="24"/>
      <w:szCs w:val="24"/>
      <w:lang w:eastAsia="ko-KR"/>
    </w:rPr>
  </w:style>
  <w:style w:type="paragraph" w:styleId="Heading2NOToC" w:customStyle="1">
    <w:name w:val="Heading_2_NO_ToC"/>
    <w:basedOn w:val="Normal"/>
    <w:rsid w:val="00BB273D"/>
    <w:pPr>
      <w:keepNext/>
      <w:tabs>
        <w:tab w:val="clear" w:pos="1134"/>
      </w:tabs>
      <w:spacing w:before="240" w:after="240" w:line="240" w:lineRule="exact"/>
      <w:ind w:left="1124" w:hanging="1124"/>
      <w:jc w:val="left"/>
    </w:pPr>
    <w:rPr>
      <w:rFonts w:asciiTheme="minorHAnsi" w:hAnsiTheme="minorHAnsi" w:eastAsiaTheme="minorEastAsia" w:cstheme="minorBidi"/>
      <w:b/>
      <w:sz w:val="24"/>
      <w:szCs w:val="24"/>
      <w:lang w:eastAsia="ko-KR"/>
    </w:rPr>
  </w:style>
  <w:style w:type="paragraph" w:styleId="Heading3NOToC" w:customStyle="1">
    <w:name w:val="Heading_3_NO_ToC"/>
    <w:basedOn w:val="Normal"/>
    <w:qFormat/>
    <w:rsid w:val="00BB273D"/>
    <w:pPr>
      <w:keepNext/>
      <w:tabs>
        <w:tab w:val="clear" w:pos="1134"/>
        <w:tab w:val="left" w:pos="1120"/>
      </w:tabs>
      <w:spacing w:before="240" w:after="240" w:line="240" w:lineRule="exact"/>
      <w:ind w:left="1123" w:hanging="1123"/>
      <w:jc w:val="left"/>
      <w:outlineLvl w:val="5"/>
    </w:pPr>
    <w:rPr>
      <w:rFonts w:asciiTheme="minorHAnsi" w:hAnsiTheme="minorHAnsi" w:eastAsiaTheme="minorEastAsia" w:cstheme="minorBidi"/>
      <w:b/>
      <w:i/>
      <w:sz w:val="24"/>
      <w:szCs w:val="24"/>
      <w:lang w:eastAsia="ko-KR"/>
    </w:rPr>
  </w:style>
  <w:style w:type="paragraph" w:styleId="Note" w:customStyle="1">
    <w:name w:val="Note"/>
    <w:qFormat/>
    <w:rsid w:val="00BB273D"/>
    <w:pPr>
      <w:tabs>
        <w:tab w:val="left" w:pos="720"/>
      </w:tabs>
      <w:spacing w:after="240" w:line="200" w:lineRule="exact"/>
    </w:pPr>
    <w:rPr>
      <w:rFonts w:ascii="Verdana" w:hAnsi="Verdana" w:eastAsia="Arial" w:cs="Arial"/>
      <w:color w:val="000000" w:themeColor="text1"/>
      <w:sz w:val="16"/>
      <w:szCs w:val="22"/>
      <w:lang w:val="en-GB" w:eastAsia="en-US"/>
    </w:rPr>
  </w:style>
  <w:style w:type="paragraph" w:styleId="Indent1" w:customStyle="1">
    <w:name w:val="Indent 1"/>
    <w:link w:val="Indent1Char"/>
    <w:qFormat/>
    <w:rsid w:val="00BB273D"/>
    <w:pPr>
      <w:tabs>
        <w:tab w:val="left" w:pos="480"/>
      </w:tabs>
      <w:spacing w:after="240" w:line="240" w:lineRule="exact"/>
      <w:ind w:left="480" w:hanging="480"/>
    </w:pPr>
    <w:rPr>
      <w:rFonts w:ascii="Verdana" w:hAnsi="Verdana" w:eastAsia="Arial" w:cs="Arial"/>
      <w:color w:val="000000" w:themeColor="text1"/>
      <w:szCs w:val="22"/>
      <w:lang w:val="en-GB" w:eastAsia="en-US"/>
    </w:rPr>
  </w:style>
  <w:style w:type="character" w:styleId="Indent1Char" w:customStyle="1">
    <w:name w:val="Indent 1 Char"/>
    <w:basedOn w:val="DefaultParagraphFont"/>
    <w:link w:val="Indent1"/>
    <w:rsid w:val="00BB273D"/>
    <w:rPr>
      <w:rFonts w:ascii="Verdana" w:hAnsi="Verdana" w:eastAsia="Arial" w:cs="Arial"/>
      <w:color w:val="000000" w:themeColor="text1"/>
      <w:szCs w:val="22"/>
      <w:lang w:val="en-GB" w:eastAsia="en-US"/>
    </w:rPr>
  </w:style>
  <w:style w:type="paragraph" w:styleId="Figurecaption" w:customStyle="1">
    <w:name w:val="Figure caption"/>
    <w:basedOn w:val="Normal"/>
    <w:rsid w:val="00BB273D"/>
    <w:pPr>
      <w:keepNext/>
      <w:tabs>
        <w:tab w:val="clear" w:pos="1134"/>
      </w:tabs>
      <w:spacing w:before="240" w:after="240" w:line="240" w:lineRule="exact"/>
      <w:jc w:val="center"/>
    </w:pPr>
    <w:rPr>
      <w:rFonts w:asciiTheme="minorHAnsi" w:hAnsiTheme="minorHAnsi" w:eastAsiaTheme="minorEastAsia" w:cstheme="minorBidi"/>
      <w:b/>
      <w:color w:val="7F7F7F" w:themeColor="text1" w:themeTint="80"/>
      <w:sz w:val="24"/>
      <w:szCs w:val="24"/>
      <w:lang w:eastAsia="ko-KR"/>
    </w:rPr>
  </w:style>
  <w:style w:type="character" w:styleId="Italic" w:customStyle="1">
    <w:name w:val="Italic"/>
    <w:basedOn w:val="DefaultParagraphFont"/>
    <w:qFormat/>
    <w:rsid w:val="00BB273D"/>
    <w:rPr>
      <w:i/>
    </w:rPr>
  </w:style>
  <w:style w:type="paragraph" w:styleId="TPSElement" w:customStyle="1">
    <w:name w:val="TPS Element"/>
    <w:basedOn w:val="Normal"/>
    <w:next w:val="Normal"/>
    <w:uiPriority w:val="1"/>
    <w:rsid w:val="00BB273D"/>
    <w:pPr>
      <w:pBdr>
        <w:top w:val="single" w:color="auto" w:sz="2" w:space="3"/>
      </w:pBdr>
      <w:shd w:val="clear" w:color="auto" w:fill="C9D5B3"/>
      <w:tabs>
        <w:tab w:val="clear" w:pos="1134"/>
      </w:tabs>
      <w:spacing w:line="300" w:lineRule="auto"/>
      <w:jc w:val="left"/>
    </w:pPr>
    <w:rPr>
      <w:rFonts w:ascii="Arial" w:hAnsi="Arial" w:eastAsia="Times New Roman" w:cs="Times New Roman"/>
      <w:b/>
      <w:color w:val="2F275B"/>
      <w:sz w:val="18"/>
      <w:szCs w:val="24"/>
      <w:lang w:val="en-US"/>
    </w:rPr>
  </w:style>
  <w:style w:type="paragraph" w:styleId="TPSElementData" w:customStyle="1">
    <w:name w:val="TPS Element Data"/>
    <w:basedOn w:val="Normal"/>
    <w:next w:val="Normal"/>
    <w:uiPriority w:val="1"/>
    <w:rsid w:val="00BB273D"/>
    <w:pPr>
      <w:shd w:val="clear" w:color="auto" w:fill="C9D5B3"/>
      <w:tabs>
        <w:tab w:val="clear" w:pos="1134"/>
      </w:tabs>
      <w:spacing w:line="300" w:lineRule="auto"/>
      <w:jc w:val="left"/>
    </w:pPr>
    <w:rPr>
      <w:rFonts w:ascii="Arial" w:hAnsi="Arial" w:eastAsia="Times New Roman" w:cs="Times New Roman"/>
      <w:color w:val="2F275B"/>
      <w:sz w:val="18"/>
      <w:szCs w:val="24"/>
      <w:lang w:val="en-US"/>
    </w:rPr>
  </w:style>
  <w:style w:type="paragraph" w:styleId="TPSElementEnd" w:customStyle="1">
    <w:name w:val="TPS Element End"/>
    <w:basedOn w:val="Normal"/>
    <w:next w:val="Normal"/>
    <w:uiPriority w:val="1"/>
    <w:rsid w:val="00BB273D"/>
    <w:pPr>
      <w:pBdr>
        <w:bottom w:val="single" w:color="auto" w:sz="2" w:space="1"/>
      </w:pBdr>
      <w:shd w:val="clear" w:color="auto" w:fill="C9D5B3"/>
      <w:tabs>
        <w:tab w:val="clear" w:pos="1134"/>
      </w:tabs>
      <w:spacing w:line="300" w:lineRule="auto"/>
      <w:jc w:val="left"/>
    </w:pPr>
    <w:rPr>
      <w:rFonts w:ascii="Arial" w:hAnsi="Arial" w:eastAsia="Times New Roman" w:cs="Times New Roman"/>
      <w:b/>
      <w:color w:val="2F275B"/>
      <w:sz w:val="18"/>
      <w:szCs w:val="24"/>
      <w:lang w:val="en-US"/>
    </w:rPr>
  </w:style>
  <w:style w:type="paragraph" w:styleId="Chapterhead" w:customStyle="1">
    <w:name w:val="Chapter head"/>
    <w:qFormat/>
    <w:rsid w:val="0090356E"/>
    <w:pPr>
      <w:keepNext/>
      <w:spacing w:after="560" w:line="280" w:lineRule="exact"/>
      <w:outlineLvl w:val="2"/>
    </w:pPr>
    <w:rPr>
      <w:rFonts w:ascii="Verdana" w:hAnsi="Verdana" w:eastAsia="Arial" w:cs="Arial"/>
      <w:b/>
      <w:caps/>
      <w:color w:val="000000" w:themeColor="text1"/>
      <w:sz w:val="24"/>
      <w:szCs w:val="22"/>
      <w:lang w:val="en-GB" w:eastAsia="en-US"/>
    </w:rPr>
  </w:style>
  <w:style w:type="paragraph" w:styleId="Subheading1" w:customStyle="1">
    <w:name w:val="Subheading_1"/>
    <w:qFormat/>
    <w:rsid w:val="0090356E"/>
    <w:pPr>
      <w:keepNext/>
      <w:tabs>
        <w:tab w:val="left" w:pos="1120"/>
      </w:tabs>
      <w:spacing w:before="240" w:after="240" w:line="240" w:lineRule="exact"/>
      <w:outlineLvl w:val="8"/>
    </w:pPr>
    <w:rPr>
      <w:rFonts w:ascii="Verdana" w:hAnsi="Verdana" w:eastAsia="Arial" w:cs="Arial"/>
      <w:b/>
      <w:color w:val="7F7F7F" w:themeColor="text1" w:themeTint="80"/>
      <w:szCs w:val="22"/>
      <w:lang w:val="en-GB" w:eastAsia="en-US"/>
    </w:rPr>
  </w:style>
  <w:style w:type="paragraph" w:styleId="Tablecaption" w:customStyle="1">
    <w:name w:val="Table caption"/>
    <w:basedOn w:val="Normal"/>
    <w:rsid w:val="0090356E"/>
    <w:pPr>
      <w:keepNext/>
      <w:tabs>
        <w:tab w:val="clear" w:pos="1134"/>
      </w:tabs>
      <w:spacing w:before="240" w:after="240" w:line="240" w:lineRule="exact"/>
      <w:jc w:val="center"/>
    </w:pPr>
    <w:rPr>
      <w:rFonts w:asciiTheme="minorHAnsi" w:hAnsiTheme="minorHAnsi" w:eastAsiaTheme="minorEastAsia" w:cstheme="minorBidi"/>
      <w:b/>
      <w:color w:val="7F7F7F" w:themeColor="text1" w:themeTint="80"/>
      <w:sz w:val="24"/>
      <w:szCs w:val="24"/>
      <w:lang w:eastAsia="ko-KR"/>
    </w:rPr>
  </w:style>
  <w:style w:type="paragraph" w:styleId="Tableheader" w:customStyle="1">
    <w:name w:val="Table header"/>
    <w:basedOn w:val="Normal"/>
    <w:link w:val="TableheaderChar"/>
    <w:rsid w:val="0090356E"/>
    <w:pPr>
      <w:tabs>
        <w:tab w:val="clear" w:pos="1134"/>
      </w:tabs>
      <w:spacing w:before="125" w:after="125" w:line="220" w:lineRule="exact"/>
      <w:jc w:val="center"/>
    </w:pPr>
    <w:rPr>
      <w:rFonts w:asciiTheme="minorHAnsi" w:hAnsiTheme="minorHAnsi" w:eastAsiaTheme="minorEastAsia" w:cstheme="minorBidi"/>
      <w:i/>
      <w:sz w:val="18"/>
      <w:szCs w:val="24"/>
    </w:rPr>
  </w:style>
  <w:style w:type="character" w:styleId="TableheaderChar" w:customStyle="1">
    <w:name w:val="Table header Char"/>
    <w:basedOn w:val="DefaultParagraphFont"/>
    <w:link w:val="Tableheader"/>
    <w:rsid w:val="0090356E"/>
    <w:rPr>
      <w:rFonts w:asciiTheme="minorHAnsi" w:hAnsiTheme="minorHAnsi" w:eastAsiaTheme="minorEastAsia" w:cstheme="minorBidi"/>
      <w:i/>
      <w:sz w:val="18"/>
      <w:szCs w:val="24"/>
      <w:lang w:eastAsia="en-US"/>
    </w:rPr>
  </w:style>
  <w:style w:type="paragraph" w:styleId="Tablebody" w:customStyle="1">
    <w:name w:val="Table body"/>
    <w:basedOn w:val="Normal"/>
    <w:link w:val="TablebodyChar"/>
    <w:rsid w:val="0090356E"/>
    <w:pPr>
      <w:tabs>
        <w:tab w:val="clear" w:pos="1134"/>
      </w:tabs>
      <w:spacing w:line="220" w:lineRule="exact"/>
      <w:jc w:val="left"/>
    </w:pPr>
    <w:rPr>
      <w:rFonts w:asciiTheme="minorHAnsi" w:hAnsiTheme="minorHAnsi" w:eastAsiaTheme="minorEastAsia" w:cstheme="minorBidi"/>
      <w:spacing w:val="-4"/>
      <w:sz w:val="18"/>
      <w:szCs w:val="24"/>
      <w:lang w:eastAsia="ko-KR"/>
    </w:rPr>
  </w:style>
  <w:style w:type="character" w:styleId="TablebodyChar" w:customStyle="1">
    <w:name w:val="Table body Char"/>
    <w:basedOn w:val="DefaultParagraphFont"/>
    <w:link w:val="Tablebody"/>
    <w:rsid w:val="0090356E"/>
    <w:rPr>
      <w:rFonts w:asciiTheme="minorHAnsi" w:hAnsiTheme="minorHAnsi" w:eastAsiaTheme="minorEastAsia" w:cstheme="minorBidi"/>
      <w:spacing w:val="-4"/>
      <w:sz w:val="18"/>
      <w:szCs w:val="24"/>
      <w:lang w:eastAsia="ko-KR"/>
    </w:rPr>
  </w:style>
  <w:style w:type="paragraph" w:styleId="Tablenote" w:customStyle="1">
    <w:name w:val="Table note"/>
    <w:basedOn w:val="Normal"/>
    <w:rsid w:val="0090356E"/>
    <w:pPr>
      <w:tabs>
        <w:tab w:val="clear" w:pos="1134"/>
      </w:tabs>
      <w:spacing w:line="200" w:lineRule="exact"/>
      <w:ind w:left="480" w:hanging="480"/>
      <w:jc w:val="left"/>
    </w:pPr>
    <w:rPr>
      <w:rFonts w:asciiTheme="minorHAnsi" w:hAnsiTheme="minorHAnsi" w:eastAsiaTheme="minorEastAsia" w:cstheme="minorBidi"/>
      <w:sz w:val="16"/>
      <w:szCs w:val="24"/>
      <w:lang w:eastAsia="ko-KR"/>
    </w:rPr>
  </w:style>
  <w:style w:type="paragraph" w:styleId="TPSTable" w:customStyle="1">
    <w:name w:val="TPS Table"/>
    <w:basedOn w:val="Normal"/>
    <w:next w:val="Normal"/>
    <w:uiPriority w:val="1"/>
    <w:rsid w:val="0090356E"/>
    <w:pPr>
      <w:pBdr>
        <w:top w:val="single" w:color="auto" w:sz="2" w:space="3"/>
      </w:pBdr>
      <w:shd w:val="clear" w:color="auto" w:fill="C0AB87"/>
      <w:tabs>
        <w:tab w:val="clear" w:pos="1134"/>
      </w:tabs>
      <w:spacing w:line="300" w:lineRule="auto"/>
      <w:jc w:val="left"/>
    </w:pPr>
    <w:rPr>
      <w:rFonts w:ascii="Arial" w:hAnsi="Arial" w:eastAsia="Times New Roman" w:cs="Times New Roman"/>
      <w:b/>
      <w:color w:val="2F275B"/>
      <w:sz w:val="18"/>
      <w:szCs w:val="24"/>
      <w:lang w:eastAsia="ko-KR"/>
    </w:rPr>
  </w:style>
  <w:style w:type="paragraph" w:styleId="Heading10" w:customStyle="1">
    <w:name w:val="Heading_1"/>
    <w:qFormat/>
    <w:rsid w:val="0090356E"/>
    <w:pPr>
      <w:keepNext/>
      <w:spacing w:before="480" w:after="200" w:line="276" w:lineRule="auto"/>
      <w:ind w:left="1123" w:hanging="1123"/>
      <w:outlineLvl w:val="3"/>
    </w:pPr>
    <w:rPr>
      <w:rFonts w:ascii="Verdana" w:hAnsi="Verdana" w:eastAsiaTheme="minorHAnsi" w:cstheme="majorBidi"/>
      <w:b/>
      <w:bCs/>
      <w:caps/>
      <w:color w:val="000000" w:themeColor="text1"/>
      <w:lang w:val="en-GB"/>
    </w:rPr>
  </w:style>
  <w:style w:type="paragraph" w:styleId="Heading20" w:customStyle="1">
    <w:name w:val="Heading_2"/>
    <w:qFormat/>
    <w:rsid w:val="0090356E"/>
    <w:pPr>
      <w:keepNext/>
      <w:tabs>
        <w:tab w:val="left" w:pos="1120"/>
      </w:tabs>
      <w:spacing w:before="240" w:after="240" w:line="240" w:lineRule="exact"/>
      <w:ind w:left="1123" w:hanging="1123"/>
      <w:outlineLvl w:val="4"/>
    </w:pPr>
    <w:rPr>
      <w:rFonts w:ascii="Verdana" w:hAnsi="Verdana" w:eastAsia="Arial" w:cs="Arial"/>
      <w:b/>
      <w:bCs/>
      <w:color w:val="000000" w:themeColor="text1"/>
      <w:lang w:val="en-GB" w:eastAsia="en-US"/>
    </w:rPr>
  </w:style>
  <w:style w:type="paragraph" w:styleId="Bodytextsemibold" w:customStyle="1">
    <w:name w:val="Body text semibold"/>
    <w:basedOn w:val="Normal"/>
    <w:rsid w:val="0090356E"/>
    <w:pPr>
      <w:tabs>
        <w:tab w:val="clear" w:pos="1134"/>
        <w:tab w:val="left" w:pos="1120"/>
      </w:tabs>
      <w:spacing w:after="240"/>
      <w:jc w:val="left"/>
    </w:pPr>
    <w:rPr>
      <w:rFonts w:asciiTheme="minorHAnsi" w:hAnsiTheme="minorHAnsi" w:eastAsiaTheme="minorEastAsia" w:cstheme="minorBidi"/>
      <w:b/>
      <w:color w:val="7F7F7F" w:themeColor="text1" w:themeTint="80"/>
      <w:sz w:val="24"/>
      <w:szCs w:val="24"/>
      <w:lang w:eastAsia="ko-KR"/>
    </w:rPr>
  </w:style>
  <w:style w:type="paragraph" w:styleId="Notes1" w:customStyle="1">
    <w:name w:val="Notes 1"/>
    <w:qFormat/>
    <w:rsid w:val="0090356E"/>
    <w:pPr>
      <w:spacing w:after="240" w:line="200" w:lineRule="exact"/>
      <w:ind w:left="360" w:hanging="360"/>
    </w:pPr>
    <w:rPr>
      <w:rFonts w:ascii="Verdana" w:hAnsi="Verdana" w:eastAsia="Arial" w:cs="Arial"/>
      <w:color w:val="000000" w:themeColor="text1"/>
      <w:sz w:val="16"/>
      <w:szCs w:val="22"/>
      <w:lang w:val="en-GB" w:eastAsia="en-US"/>
    </w:rPr>
  </w:style>
  <w:style w:type="paragraph" w:styleId="Notes2" w:customStyle="1">
    <w:name w:val="Notes 2"/>
    <w:qFormat/>
    <w:rsid w:val="0090356E"/>
    <w:pPr>
      <w:spacing w:after="240" w:line="200" w:lineRule="exact"/>
      <w:ind w:left="720" w:hanging="360"/>
    </w:pPr>
    <w:rPr>
      <w:rFonts w:ascii="Verdana" w:hAnsi="Verdana" w:eastAsia="Arial" w:cs="Arial"/>
      <w:color w:val="000000" w:themeColor="text1"/>
      <w:sz w:val="16"/>
      <w:szCs w:val="22"/>
      <w:lang w:val="en-GB" w:eastAsia="en-US"/>
    </w:rPr>
  </w:style>
  <w:style w:type="paragraph" w:styleId="Indent1semibold" w:customStyle="1">
    <w:name w:val="Indent 1 semi bold"/>
    <w:basedOn w:val="Indent1"/>
    <w:qFormat/>
    <w:rsid w:val="0090356E"/>
    <w:rPr>
      <w:b/>
      <w:color w:val="7F7F7F" w:themeColor="text1" w:themeTint="80"/>
    </w:rPr>
  </w:style>
  <w:style w:type="paragraph" w:styleId="Indent2semibold" w:customStyle="1">
    <w:name w:val="Indent 2 semi bold"/>
    <w:basedOn w:val="Normal"/>
    <w:qFormat/>
    <w:rsid w:val="0090356E"/>
    <w:pPr>
      <w:tabs>
        <w:tab w:val="clear" w:pos="1134"/>
      </w:tabs>
      <w:spacing w:after="240" w:line="240" w:lineRule="exact"/>
      <w:ind w:left="1082" w:hanging="600"/>
      <w:jc w:val="left"/>
    </w:pPr>
    <w:rPr>
      <w:b/>
      <w:color w:val="7F7F7F" w:themeColor="text1" w:themeTint="80"/>
      <w:szCs w:val="22"/>
    </w:rPr>
  </w:style>
  <w:style w:type="paragraph" w:styleId="Indent2semiboldNOspaceafter" w:customStyle="1">
    <w:name w:val="Indent 2 semi bold NO space after"/>
    <w:basedOn w:val="Normal"/>
    <w:rsid w:val="0090356E"/>
    <w:pPr>
      <w:tabs>
        <w:tab w:val="clear" w:pos="1134"/>
      </w:tabs>
      <w:ind w:left="1080" w:hanging="600"/>
      <w:jc w:val="left"/>
    </w:pPr>
    <w:rPr>
      <w:rFonts w:asciiTheme="minorHAnsi" w:hAnsiTheme="minorHAnsi" w:eastAsiaTheme="minorEastAsia" w:cstheme="minorBidi"/>
      <w:b/>
      <w:color w:val="7F7F7F" w:themeColor="text1" w:themeTint="80"/>
      <w:sz w:val="24"/>
      <w:szCs w:val="24"/>
      <w:lang w:eastAsia="ko-KR"/>
    </w:rPr>
  </w:style>
  <w:style w:type="character" w:styleId="Semibold" w:customStyle="1">
    <w:name w:val="Semi bold"/>
    <w:basedOn w:val="DefaultParagraphFont"/>
    <w:qFormat/>
    <w:rsid w:val="0090356E"/>
    <w:rPr>
      <w:b/>
      <w:color w:val="7F7F7F" w:themeColor="text1" w:themeTint="80"/>
    </w:rPr>
  </w:style>
  <w:style w:type="character" w:styleId="TPSHyperlink" w:customStyle="1">
    <w:name w:val="TPS Hyperlink"/>
    <w:uiPriority w:val="1"/>
    <w:rsid w:val="0090356E"/>
    <w:rPr>
      <w:rFonts w:ascii="Arial" w:hAnsi="Arial" w:eastAsia="Times New Roman" w:cs="Times New Roman"/>
      <w:b/>
      <w:noProof w:val="0"/>
      <w:color w:val="2F275B"/>
      <w:sz w:val="18"/>
      <w:szCs w:val="24"/>
      <w:shd w:val="clear" w:color="auto" w:fill="E1ADB4"/>
      <w:lang w:val="en-AU" w:eastAsia="en-US"/>
    </w:rPr>
  </w:style>
  <w:style w:type="character" w:styleId="HeaderChar" w:customStyle="1">
    <w:name w:val="Header Char"/>
    <w:basedOn w:val="DefaultParagraphFont"/>
    <w:link w:val="Header"/>
    <w:uiPriority w:val="99"/>
    <w:rsid w:val="00455F1F"/>
    <w:rPr>
      <w:rFonts w:ascii="Verdana" w:hAnsi="Verdana" w:eastAsia="Arial" w:cs="Arial"/>
      <w:lang w:val="en-GB" w:eastAsia="en-US"/>
    </w:rPr>
  </w:style>
  <w:style w:type="character" w:styleId="FooterChar" w:customStyle="1">
    <w:name w:val="Footer Char"/>
    <w:basedOn w:val="DefaultParagraphFont"/>
    <w:link w:val="Footer"/>
    <w:uiPriority w:val="99"/>
    <w:rsid w:val="00455F1F"/>
    <w:rPr>
      <w:rFonts w:ascii="Verdana" w:hAnsi="Verdana" w:eastAsia="Arial" w:cs="Arial"/>
      <w:lang w:val="en-GB" w:eastAsia="en-US"/>
    </w:rPr>
  </w:style>
  <w:style w:type="character" w:styleId="TitleChar" w:customStyle="1">
    <w:name w:val="Title Char"/>
    <w:basedOn w:val="DefaultParagraphFont"/>
    <w:link w:val="Title"/>
    <w:uiPriority w:val="10"/>
    <w:rsid w:val="00455F1F"/>
    <w:rPr>
      <w:rFonts w:ascii="Verdana" w:hAnsi="Verdana" w:eastAsia="Arial" w:cs="Arial"/>
      <w:b/>
      <w:bCs/>
      <w:kern w:val="28"/>
      <w:sz w:val="32"/>
      <w:szCs w:val="32"/>
      <w:lang w:val="en-GB" w:eastAsia="en-US"/>
    </w:rPr>
  </w:style>
  <w:style w:type="paragraph" w:styleId="Subtitle">
    <w:name w:val="Subtitle"/>
    <w:basedOn w:val="Normal"/>
    <w:next w:val="Normal"/>
    <w:link w:val="SubtitleChar"/>
    <w:uiPriority w:val="11"/>
    <w:qFormat/>
    <w:rsid w:val="00455F1F"/>
    <w:pPr>
      <w:numPr>
        <w:ilvl w:val="1"/>
      </w:numPr>
      <w:tabs>
        <w:tab w:val="clear" w:pos="1134"/>
      </w:tabs>
      <w:jc w:val="left"/>
    </w:pPr>
    <w:rPr>
      <w:rFonts w:asciiTheme="minorHAnsi" w:hAnsiTheme="minorHAnsi" w:eastAsiaTheme="majorEastAsia" w:cstheme="minorBidi"/>
      <w:i/>
      <w:iCs/>
      <w:color w:val="4F81BD" w:themeColor="accent1"/>
      <w:spacing w:val="15"/>
      <w:sz w:val="24"/>
      <w:szCs w:val="24"/>
      <w:lang w:eastAsia="ko-KR"/>
    </w:rPr>
  </w:style>
  <w:style w:type="character" w:styleId="SubtitleChar" w:customStyle="1">
    <w:name w:val="Subtitle Char"/>
    <w:basedOn w:val="DefaultParagraphFont"/>
    <w:link w:val="Subtitle"/>
    <w:uiPriority w:val="11"/>
    <w:rsid w:val="00455F1F"/>
    <w:rPr>
      <w:rFonts w:asciiTheme="minorHAnsi" w:hAnsiTheme="minorHAnsi" w:eastAsiaTheme="majorEastAsia" w:cstheme="minorBidi"/>
      <w:i/>
      <w:iCs/>
      <w:color w:val="4F81BD" w:themeColor="accent1"/>
      <w:spacing w:val="15"/>
      <w:sz w:val="24"/>
      <w:szCs w:val="24"/>
      <w:lang w:eastAsia="ko-KR"/>
    </w:rPr>
  </w:style>
  <w:style w:type="paragraph" w:styleId="COVERTITLE" w:customStyle="1">
    <w:name w:val="COVER TITLE"/>
    <w:rsid w:val="00455F1F"/>
    <w:pPr>
      <w:spacing w:before="120" w:after="120" w:line="276" w:lineRule="auto"/>
      <w:outlineLvl w:val="0"/>
    </w:pPr>
    <w:rPr>
      <w:rFonts w:ascii="Verdana" w:hAnsi="Verdana" w:eastAsiaTheme="minorHAnsi" w:cstheme="majorBidi"/>
      <w:b/>
      <w:color w:val="000000" w:themeColor="text1"/>
      <w:sz w:val="36"/>
      <w:lang w:val="en-GB"/>
    </w:rPr>
  </w:style>
  <w:style w:type="paragraph" w:styleId="COVERsubtitle" w:customStyle="1">
    <w:name w:val="COVER subtitle"/>
    <w:basedOn w:val="Normal"/>
    <w:rsid w:val="00455F1F"/>
    <w:pPr>
      <w:tabs>
        <w:tab w:val="clear" w:pos="1134"/>
      </w:tabs>
      <w:spacing w:before="120" w:after="120"/>
      <w:jc w:val="left"/>
    </w:pPr>
    <w:rPr>
      <w:rFonts w:asciiTheme="minorHAnsi" w:hAnsiTheme="minorHAnsi" w:eastAsiaTheme="minorEastAsia" w:cstheme="minorBidi"/>
      <w:b/>
      <w:sz w:val="32"/>
      <w:szCs w:val="24"/>
      <w:lang w:eastAsia="ko-KR"/>
    </w:rPr>
  </w:style>
  <w:style w:type="paragraph" w:styleId="COVERsub-subtitle" w:customStyle="1">
    <w:name w:val="COVER sub-subtitle"/>
    <w:basedOn w:val="Normal"/>
    <w:rsid w:val="00455F1F"/>
    <w:pPr>
      <w:tabs>
        <w:tab w:val="clear" w:pos="1134"/>
      </w:tabs>
      <w:spacing w:before="120" w:after="120"/>
      <w:jc w:val="left"/>
    </w:pPr>
    <w:rPr>
      <w:rFonts w:asciiTheme="minorHAnsi" w:hAnsiTheme="minorHAnsi" w:eastAsiaTheme="minorEastAsia" w:cstheme="minorBidi"/>
      <w:b/>
      <w:sz w:val="28"/>
      <w:szCs w:val="24"/>
      <w:lang w:eastAsia="ko-KR"/>
    </w:rPr>
  </w:style>
  <w:style w:type="paragraph" w:styleId="TITLEPAGE" w:customStyle="1">
    <w:name w:val="TITLE PAGE"/>
    <w:basedOn w:val="Normal"/>
    <w:rsid w:val="00455F1F"/>
    <w:pPr>
      <w:tabs>
        <w:tab w:val="clear" w:pos="1134"/>
      </w:tabs>
      <w:spacing w:before="120" w:after="120"/>
      <w:jc w:val="left"/>
    </w:pPr>
    <w:rPr>
      <w:rFonts w:asciiTheme="minorHAnsi" w:hAnsiTheme="minorHAnsi" w:eastAsiaTheme="minorEastAsia" w:cstheme="minorBidi"/>
      <w:b/>
      <w:sz w:val="32"/>
      <w:szCs w:val="24"/>
      <w:lang w:eastAsia="ko-KR"/>
    </w:rPr>
  </w:style>
  <w:style w:type="paragraph" w:styleId="TITLEPAGEsubtitle" w:customStyle="1">
    <w:name w:val="TITLE PAGE subtitle"/>
    <w:basedOn w:val="Normal"/>
    <w:rsid w:val="00455F1F"/>
    <w:pPr>
      <w:tabs>
        <w:tab w:val="clear" w:pos="1134"/>
      </w:tabs>
      <w:spacing w:before="120" w:after="120"/>
      <w:jc w:val="left"/>
    </w:pPr>
    <w:rPr>
      <w:rFonts w:asciiTheme="minorHAnsi" w:hAnsiTheme="minorHAnsi" w:eastAsiaTheme="minorEastAsia" w:cstheme="minorBidi"/>
      <w:b/>
      <w:sz w:val="28"/>
      <w:szCs w:val="24"/>
      <w:lang w:eastAsia="ko-KR"/>
    </w:rPr>
  </w:style>
  <w:style w:type="paragraph" w:styleId="TITLEPAGEsub-subtitle" w:customStyle="1">
    <w:name w:val="TITLE PAGE sub-subtitle"/>
    <w:basedOn w:val="Normal"/>
    <w:rsid w:val="00455F1F"/>
    <w:pPr>
      <w:tabs>
        <w:tab w:val="clear" w:pos="1134"/>
      </w:tabs>
      <w:spacing w:before="120" w:after="120"/>
      <w:jc w:val="left"/>
    </w:pPr>
    <w:rPr>
      <w:rFonts w:asciiTheme="minorHAnsi" w:hAnsiTheme="minorHAnsi" w:eastAsiaTheme="minorEastAsia" w:cstheme="minorBidi"/>
      <w:b/>
      <w:sz w:val="24"/>
      <w:szCs w:val="24"/>
      <w:lang w:eastAsia="ko-KR"/>
    </w:rPr>
  </w:style>
  <w:style w:type="paragraph" w:styleId="ZZZZZZZZZZZZZZZZZZZZZZZZZZ" w:customStyle="1">
    <w:name w:val="ZZZZZZZZZZZZZZZZZZZZZZZZZZ"/>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Covertitle0" w:customStyle="1">
    <w:name w:val="Cover title"/>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paragraph" w:styleId="OversetWarningHead" w:customStyle="1">
    <w:name w:val="Overset Warning Head"/>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OversetWarningDetails" w:customStyle="1">
    <w:name w:val="Overset Warning Details"/>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Parttitle" w:customStyle="1">
    <w:name w:val="Part title"/>
    <w:rsid w:val="00455F1F"/>
    <w:pPr>
      <w:keepNext/>
      <w:spacing w:after="560" w:line="300" w:lineRule="exact"/>
      <w:outlineLvl w:val="1"/>
    </w:pPr>
    <w:rPr>
      <w:rFonts w:ascii="Verdana" w:hAnsi="Verdana" w:eastAsiaTheme="minorHAnsi" w:cstheme="majorBidi"/>
      <w:b/>
      <w:caps/>
      <w:color w:val="000000" w:themeColor="text1"/>
      <w:sz w:val="26"/>
      <w:lang w:val="en-GB"/>
    </w:rPr>
  </w:style>
  <w:style w:type="paragraph" w:styleId="Titledividerpage" w:customStyle="1">
    <w:name w:val="Title divider page"/>
    <w:qFormat/>
    <w:rsid w:val="00455F1F"/>
    <w:pPr>
      <w:spacing w:after="200"/>
    </w:pPr>
    <w:rPr>
      <w:rFonts w:ascii="Verdana" w:hAnsi="Verdana" w:eastAsiaTheme="minorHAnsi" w:cstheme="majorBidi"/>
      <w:b/>
      <w:color w:val="000000" w:themeColor="text1"/>
      <w:sz w:val="34"/>
      <w:lang w:val="fr-CH"/>
    </w:rPr>
  </w:style>
  <w:style w:type="paragraph" w:styleId="Headingcentred" w:customStyle="1">
    <w:name w:val="Heading_centred"/>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ChapterheadNOTrunninghead" w:customStyle="1">
    <w:name w:val="Chapter head NOT running head"/>
    <w:rsid w:val="00455F1F"/>
    <w:pPr>
      <w:keepNext/>
      <w:spacing w:after="560" w:line="280" w:lineRule="exact"/>
      <w:outlineLvl w:val="2"/>
    </w:pPr>
    <w:rPr>
      <w:rFonts w:ascii="Verdana" w:hAnsi="Verdana" w:eastAsiaTheme="minorHAnsi" w:cstheme="majorBidi"/>
      <w:b/>
      <w:caps/>
      <w:color w:val="000000" w:themeColor="text1"/>
      <w:sz w:val="24"/>
      <w:lang w:val="en-GB"/>
    </w:rPr>
  </w:style>
  <w:style w:type="paragraph" w:styleId="Chaptersubhead" w:customStyle="1">
    <w:name w:val="Chapter_subhead"/>
    <w:basedOn w:val="Normal"/>
    <w:rsid w:val="00455F1F"/>
    <w:pPr>
      <w:tabs>
        <w:tab w:val="clear" w:pos="1134"/>
      </w:tabs>
      <w:spacing w:after="240"/>
      <w:jc w:val="left"/>
    </w:pPr>
    <w:rPr>
      <w:rFonts w:asciiTheme="minorHAnsi" w:hAnsiTheme="minorHAnsi" w:eastAsiaTheme="minorEastAsia" w:cstheme="minorBidi"/>
      <w:i/>
      <w:sz w:val="24"/>
      <w:szCs w:val="24"/>
      <w:lang w:eastAsia="ko-KR"/>
    </w:rPr>
  </w:style>
  <w:style w:type="paragraph" w:styleId="Heading1NOindent" w:customStyle="1">
    <w:name w:val="Heading_1 NO indent"/>
    <w:basedOn w:val="Heading1NOToC"/>
    <w:qFormat/>
    <w:rsid w:val="00455F1F"/>
    <w:pPr>
      <w:ind w:left="0" w:firstLine="0"/>
    </w:pPr>
    <w:rPr>
      <w:lang w:val="en-US"/>
    </w:rPr>
  </w:style>
  <w:style w:type="paragraph" w:styleId="Heading1NOTocNOindent" w:customStyle="1">
    <w:name w:val="Heading_1 NO Toc NO indent"/>
    <w:next w:val="Bodytext1"/>
    <w:rsid w:val="00455F1F"/>
    <w:pPr>
      <w:keepNext/>
      <w:spacing w:before="480" w:after="240" w:line="240" w:lineRule="exact"/>
    </w:pPr>
    <w:rPr>
      <w:rFonts w:ascii="Verdana" w:hAnsi="Verdana" w:eastAsiaTheme="minorHAnsi" w:cstheme="majorBidi"/>
      <w:b/>
      <w:color w:val="000000" w:themeColor="text1"/>
      <w:lang w:val="en-GB"/>
    </w:rPr>
  </w:style>
  <w:style w:type="paragraph" w:styleId="Heading30" w:customStyle="1">
    <w:name w:val="Heading_3"/>
    <w:basedOn w:val="Bodytext1"/>
    <w:qFormat/>
    <w:rsid w:val="00455F1F"/>
    <w:pPr>
      <w:keepNext/>
      <w:spacing w:before="240"/>
      <w:ind w:left="1123" w:hanging="1123"/>
      <w:outlineLvl w:val="5"/>
    </w:pPr>
    <w:rPr>
      <w:b/>
      <w:i/>
    </w:rPr>
  </w:style>
  <w:style w:type="paragraph" w:styleId="Heading41" w:customStyle="1">
    <w:name w:val="Heading 41"/>
    <w:basedOn w:val="Normal"/>
    <w:rsid w:val="00455F1F"/>
    <w:pPr>
      <w:keepNext/>
      <w:tabs>
        <w:tab w:val="clear" w:pos="1134"/>
        <w:tab w:val="left" w:pos="1120"/>
      </w:tabs>
      <w:spacing w:before="240" w:after="240" w:line="240" w:lineRule="exact"/>
      <w:ind w:left="1123" w:hanging="1123"/>
      <w:jc w:val="left"/>
      <w:outlineLvl w:val="6"/>
    </w:pPr>
    <w:rPr>
      <w:rFonts w:asciiTheme="minorHAnsi" w:hAnsiTheme="minorHAnsi" w:eastAsiaTheme="minorEastAsia" w:cstheme="minorBidi"/>
      <w:b/>
      <w:color w:val="7F7F7F" w:themeColor="text1" w:themeTint="80"/>
      <w:sz w:val="24"/>
      <w:szCs w:val="24"/>
      <w:lang w:eastAsia="ko-KR"/>
    </w:rPr>
  </w:style>
  <w:style w:type="paragraph" w:styleId="Heading51" w:customStyle="1">
    <w:name w:val="Heading 51"/>
    <w:basedOn w:val="Normal"/>
    <w:rsid w:val="00455F1F"/>
    <w:pPr>
      <w:keepNext/>
      <w:tabs>
        <w:tab w:val="clear" w:pos="1134"/>
        <w:tab w:val="left" w:pos="1120"/>
      </w:tabs>
      <w:spacing w:before="240" w:after="240" w:line="240" w:lineRule="exact"/>
      <w:ind w:left="1123" w:hanging="1123"/>
      <w:jc w:val="left"/>
      <w:outlineLvl w:val="7"/>
    </w:pPr>
    <w:rPr>
      <w:rFonts w:asciiTheme="minorHAnsi" w:hAnsiTheme="minorHAnsi" w:eastAsiaTheme="minorEastAsia" w:cstheme="minorBidi"/>
      <w:b/>
      <w:i/>
      <w:color w:val="7F7F7F" w:themeColor="text1" w:themeTint="80"/>
      <w:sz w:val="24"/>
      <w:szCs w:val="24"/>
      <w:lang w:eastAsia="ko-KR"/>
    </w:rPr>
  </w:style>
  <w:style w:type="paragraph" w:styleId="Subheading2" w:customStyle="1">
    <w:name w:val="Subheading_2"/>
    <w:qFormat/>
    <w:rsid w:val="00455F1F"/>
    <w:pPr>
      <w:keepNext/>
      <w:tabs>
        <w:tab w:val="left" w:pos="1120"/>
      </w:tabs>
      <w:spacing w:before="240" w:after="240" w:line="240" w:lineRule="exact"/>
      <w:outlineLvl w:val="8"/>
    </w:pPr>
    <w:rPr>
      <w:rFonts w:ascii="Verdana" w:hAnsi="Verdana" w:eastAsia="Arial" w:cs="Arial"/>
      <w:b/>
      <w:i/>
      <w:color w:val="7F7F7F" w:themeColor="text1" w:themeTint="80"/>
      <w:szCs w:val="22"/>
      <w:lang w:val="en-GB" w:eastAsia="en-US"/>
    </w:rPr>
  </w:style>
  <w:style w:type="paragraph" w:styleId="HeadingCodesFM" w:customStyle="1">
    <w:name w:val="Heading_Codes_FM"/>
    <w:uiPriority w:val="1"/>
    <w:rsid w:val="00455F1F"/>
    <w:pPr>
      <w:tabs>
        <w:tab w:val="left" w:pos="2040"/>
      </w:tabs>
      <w:ind w:left="3840" w:hanging="3840"/>
    </w:pPr>
    <w:rPr>
      <w:rFonts w:ascii="Verdana" w:hAnsi="Verdana" w:eastAsiaTheme="minorHAnsi" w:cstheme="majorBidi"/>
      <w:b/>
      <w:caps/>
      <w:color w:val="000000"/>
      <w:szCs w:val="28"/>
      <w:lang w:val="en-GB"/>
    </w:rPr>
  </w:style>
  <w:style w:type="paragraph" w:styleId="HeadingRevisiontable" w:customStyle="1">
    <w:name w:val="Heading_Revision_table"/>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Keepnextbodytext" w:customStyle="1">
    <w:name w:val="Keep_next_body_tex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Definitionsandothers" w:customStyle="1">
    <w:name w:val="Definitions and others"/>
    <w:basedOn w:val="Normal"/>
    <w:rsid w:val="00455F1F"/>
    <w:pPr>
      <w:tabs>
        <w:tab w:val="clear" w:pos="1134"/>
        <w:tab w:val="left" w:pos="480"/>
      </w:tabs>
      <w:spacing w:after="240" w:line="240" w:lineRule="exact"/>
      <w:ind w:left="482" w:hanging="482"/>
      <w:jc w:val="left"/>
    </w:pPr>
    <w:rPr>
      <w:rFonts w:asciiTheme="minorHAnsi" w:hAnsiTheme="minorHAnsi" w:eastAsiaTheme="minorEastAsia" w:cstheme="minorBidi"/>
      <w:sz w:val="24"/>
      <w:szCs w:val="24"/>
      <w:lang w:eastAsia="ko-KR"/>
    </w:rPr>
  </w:style>
  <w:style w:type="paragraph" w:styleId="Footnote" w:customStyle="1">
    <w:name w:val="Footnote"/>
    <w:basedOn w:val="Normal"/>
    <w:rsid w:val="00455F1F"/>
    <w:pPr>
      <w:tabs>
        <w:tab w:val="clear" w:pos="1134"/>
      </w:tabs>
      <w:jc w:val="left"/>
    </w:pPr>
    <w:rPr>
      <w:rFonts w:asciiTheme="minorHAnsi" w:hAnsiTheme="minorHAnsi" w:eastAsiaTheme="minorEastAsia" w:cstheme="minorBidi"/>
      <w:sz w:val="16"/>
      <w:szCs w:val="24"/>
      <w:lang w:eastAsia="ko-KR"/>
    </w:rPr>
  </w:style>
  <w:style w:type="paragraph" w:styleId="Footnotebeforetable" w:customStyle="1">
    <w:name w:val="Footnote before table"/>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Footnoteaftertable" w:customStyle="1">
    <w:name w:val="Footnote after table"/>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Notespacebefore" w:customStyle="1">
    <w:name w:val="Note space before"/>
    <w:qFormat/>
    <w:rsid w:val="00455F1F"/>
    <w:pPr>
      <w:spacing w:before="240" w:after="200" w:line="276" w:lineRule="auto"/>
    </w:pPr>
    <w:rPr>
      <w:rFonts w:ascii="Verdana" w:hAnsi="Verdana" w:eastAsia="Arial" w:cs="Arial"/>
      <w:color w:val="000000" w:themeColor="text1"/>
      <w:sz w:val="16"/>
      <w:szCs w:val="22"/>
      <w:lang w:val="en-GB" w:eastAsia="en-US"/>
    </w:rPr>
  </w:style>
  <w:style w:type="paragraph" w:styleId="Indent1note" w:customStyle="1">
    <w:name w:val="Indent 1_note"/>
    <w:basedOn w:val="Normal"/>
    <w:rsid w:val="00455F1F"/>
    <w:pPr>
      <w:tabs>
        <w:tab w:val="clear" w:pos="1134"/>
        <w:tab w:val="left" w:pos="1200"/>
      </w:tabs>
      <w:spacing w:after="240"/>
      <w:ind w:left="480"/>
      <w:jc w:val="left"/>
    </w:pPr>
    <w:rPr>
      <w:rFonts w:asciiTheme="minorHAnsi" w:hAnsiTheme="minorHAnsi" w:eastAsiaTheme="minorEastAsia" w:cstheme="minorBidi"/>
      <w:sz w:val="16"/>
      <w:szCs w:val="24"/>
      <w:lang w:eastAsia="ko-KR"/>
    </w:rPr>
  </w:style>
  <w:style w:type="paragraph" w:styleId="Indent2note" w:customStyle="1">
    <w:name w:val="Indent 2_note"/>
    <w:basedOn w:val="Normal"/>
    <w:rsid w:val="00455F1F"/>
    <w:pPr>
      <w:tabs>
        <w:tab w:val="clear" w:pos="1134"/>
        <w:tab w:val="left" w:pos="1661"/>
      </w:tabs>
      <w:spacing w:after="240"/>
      <w:ind w:left="958"/>
      <w:jc w:val="left"/>
    </w:pPr>
    <w:rPr>
      <w:rFonts w:asciiTheme="minorHAnsi" w:hAnsiTheme="minorHAnsi" w:eastAsiaTheme="minorEastAsia" w:cstheme="minorBidi"/>
      <w:sz w:val="16"/>
      <w:szCs w:val="24"/>
      <w:lang w:eastAsia="ko-KR"/>
    </w:rPr>
  </w:style>
  <w:style w:type="paragraph" w:styleId="Notesheading" w:customStyle="1">
    <w:name w:val="Notes heading"/>
    <w:next w:val="Notes1"/>
    <w:rsid w:val="00455F1F"/>
    <w:pPr>
      <w:keepNext/>
      <w:spacing w:line="276" w:lineRule="auto"/>
    </w:pPr>
    <w:rPr>
      <w:rFonts w:ascii="Verdana" w:hAnsi="Verdana" w:eastAsiaTheme="minorHAnsi" w:cstheme="majorBidi"/>
      <w:color w:val="000000" w:themeColor="text1"/>
      <w:sz w:val="16"/>
      <w:lang w:val="en-GB"/>
    </w:rPr>
  </w:style>
  <w:style w:type="paragraph" w:styleId="Indent1Notesheading" w:customStyle="1">
    <w:name w:val="Indent 1_Notes heading"/>
    <w:basedOn w:val="Normal"/>
    <w:rsid w:val="00455F1F"/>
    <w:pPr>
      <w:tabs>
        <w:tab w:val="clear" w:pos="1134"/>
      </w:tabs>
      <w:spacing w:line="276" w:lineRule="auto"/>
      <w:ind w:left="482"/>
      <w:jc w:val="left"/>
    </w:pPr>
    <w:rPr>
      <w:rFonts w:asciiTheme="minorHAnsi" w:hAnsiTheme="minorHAnsi" w:eastAsiaTheme="minorEastAsia" w:cstheme="minorBidi"/>
      <w:sz w:val="16"/>
      <w:szCs w:val="24"/>
      <w:lang w:eastAsia="ko-KR"/>
    </w:rPr>
  </w:style>
  <w:style w:type="paragraph" w:styleId="Indent1Notes1" w:customStyle="1">
    <w:name w:val="Indent 1_Notes 1"/>
    <w:basedOn w:val="Normal"/>
    <w:rsid w:val="00455F1F"/>
    <w:pPr>
      <w:tabs>
        <w:tab w:val="clear" w:pos="1134"/>
      </w:tabs>
      <w:spacing w:after="240"/>
      <w:ind w:left="839" w:hanging="357"/>
      <w:jc w:val="left"/>
    </w:pPr>
    <w:rPr>
      <w:rFonts w:asciiTheme="minorHAnsi" w:hAnsiTheme="minorHAnsi" w:eastAsiaTheme="minorEastAsia" w:cstheme="minorBidi"/>
      <w:sz w:val="16"/>
      <w:szCs w:val="24"/>
      <w:lang w:eastAsia="ko-KR"/>
    </w:rPr>
  </w:style>
  <w:style w:type="paragraph" w:styleId="Keepnextindent1" w:customStyle="1">
    <w:name w:val="Keep_next_indent_1"/>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Notes3" w:customStyle="1">
    <w:name w:val="Notes 3"/>
    <w:basedOn w:val="Normal"/>
    <w:rsid w:val="00455F1F"/>
    <w:pPr>
      <w:tabs>
        <w:tab w:val="clear" w:pos="1134"/>
      </w:tabs>
      <w:spacing w:after="240"/>
      <w:ind w:left="1080" w:hanging="360"/>
      <w:jc w:val="left"/>
    </w:pPr>
    <w:rPr>
      <w:rFonts w:asciiTheme="minorHAnsi" w:hAnsiTheme="minorHAnsi" w:eastAsiaTheme="minorEastAsia" w:cstheme="minorBidi"/>
      <w:sz w:val="16"/>
      <w:szCs w:val="24"/>
      <w:lang w:eastAsia="ko-KR"/>
    </w:rPr>
  </w:style>
  <w:style w:type="paragraph" w:styleId="Quotes" w:customStyle="1">
    <w:name w:val="Quotes"/>
    <w:basedOn w:val="Normal"/>
    <w:rsid w:val="00455F1F"/>
    <w:pPr>
      <w:tabs>
        <w:tab w:val="clear" w:pos="1134"/>
        <w:tab w:val="left" w:pos="1740"/>
      </w:tabs>
      <w:spacing w:after="240" w:line="240" w:lineRule="exact"/>
      <w:ind w:left="1123" w:right="1123"/>
      <w:jc w:val="left"/>
    </w:pPr>
    <w:rPr>
      <w:rFonts w:asciiTheme="minorHAnsi" w:hAnsiTheme="minorHAnsi" w:eastAsiaTheme="minorEastAsia" w:cstheme="minorBidi"/>
      <w:sz w:val="18"/>
      <w:szCs w:val="24"/>
      <w:lang w:eastAsia="ko-KR"/>
    </w:rPr>
  </w:style>
  <w:style w:type="paragraph" w:styleId="Quotestab" w:customStyle="1">
    <w:name w:val="Quotes tab"/>
    <w:basedOn w:val="Quotes"/>
    <w:qFormat/>
    <w:rsid w:val="00455F1F"/>
    <w:pPr>
      <w:tabs>
        <w:tab w:val="clear" w:pos="1740"/>
        <w:tab w:val="left" w:pos="1500"/>
      </w:tabs>
      <w:spacing w:after="120"/>
      <w:ind w:left="1503" w:hanging="380"/>
    </w:pPr>
    <w:rPr>
      <w:rFonts w:eastAsia="Arial" w:cs="Arial"/>
      <w:lang w:eastAsia="en-US"/>
    </w:rPr>
  </w:style>
  <w:style w:type="paragraph" w:styleId="Quotestabspaceafter" w:customStyle="1">
    <w:name w:val="Quotes tab space after"/>
    <w:basedOn w:val="Quotestab"/>
    <w:rsid w:val="00455F1F"/>
    <w:pPr>
      <w:spacing w:after="240"/>
    </w:pPr>
  </w:style>
  <w:style w:type="paragraph" w:styleId="References" w:customStyle="1">
    <w:name w:val="References"/>
    <w:basedOn w:val="Normal"/>
    <w:rsid w:val="00455F1F"/>
    <w:pPr>
      <w:tabs>
        <w:tab w:val="clear" w:pos="1134"/>
      </w:tabs>
      <w:spacing w:line="200" w:lineRule="exact"/>
      <w:ind w:left="960" w:hanging="960"/>
      <w:jc w:val="left"/>
    </w:pPr>
    <w:rPr>
      <w:rFonts w:asciiTheme="minorHAnsi" w:hAnsiTheme="minorHAnsi" w:eastAsiaTheme="minorEastAsia" w:cstheme="minorBidi"/>
      <w:sz w:val="18"/>
      <w:szCs w:val="24"/>
      <w:lang w:eastAsia="ko-KR"/>
    </w:rPr>
  </w:style>
  <w:style w:type="paragraph" w:styleId="Signature">
    <w:name w:val="Signature"/>
    <w:basedOn w:val="Normal"/>
    <w:link w:val="SignatureChar"/>
    <w:rsid w:val="00455F1F"/>
    <w:pPr>
      <w:tabs>
        <w:tab w:val="clear" w:pos="1134"/>
      </w:tabs>
      <w:spacing w:line="240" w:lineRule="exact"/>
      <w:jc w:val="right"/>
    </w:pPr>
    <w:rPr>
      <w:rFonts w:asciiTheme="minorHAnsi" w:hAnsiTheme="minorHAnsi" w:eastAsiaTheme="minorEastAsia" w:cstheme="minorBidi"/>
      <w:sz w:val="24"/>
      <w:szCs w:val="24"/>
      <w:lang w:eastAsia="ko-KR"/>
    </w:rPr>
  </w:style>
  <w:style w:type="character" w:styleId="SignatureChar" w:customStyle="1">
    <w:name w:val="Signature Char"/>
    <w:basedOn w:val="DefaultParagraphFont"/>
    <w:link w:val="Signature"/>
    <w:rsid w:val="00455F1F"/>
    <w:rPr>
      <w:rFonts w:asciiTheme="minorHAnsi" w:hAnsiTheme="minorHAnsi" w:eastAsiaTheme="minorEastAsia" w:cstheme="minorBidi"/>
      <w:sz w:val="24"/>
      <w:szCs w:val="24"/>
      <w:lang w:eastAsia="ko-KR"/>
    </w:rPr>
  </w:style>
  <w:style w:type="paragraph" w:styleId="Equation" w:customStyle="1">
    <w:name w:val="Equation"/>
    <w:basedOn w:val="Normal"/>
    <w:rsid w:val="00455F1F"/>
    <w:pPr>
      <w:tabs>
        <w:tab w:val="clear" w:pos="1134"/>
        <w:tab w:val="left" w:pos="4360"/>
        <w:tab w:val="right" w:pos="8720"/>
      </w:tabs>
      <w:jc w:val="left"/>
    </w:pPr>
    <w:rPr>
      <w:rFonts w:asciiTheme="minorHAnsi" w:hAnsiTheme="minorHAnsi" w:eastAsiaTheme="minorEastAsia" w:cstheme="minorBidi"/>
      <w:sz w:val="24"/>
      <w:szCs w:val="24"/>
      <w:lang w:eastAsia="ko-KR"/>
    </w:rPr>
  </w:style>
  <w:style w:type="paragraph" w:styleId="Indent2" w:customStyle="1">
    <w:name w:val="Indent 2"/>
    <w:qFormat/>
    <w:rsid w:val="00455F1F"/>
    <w:pPr>
      <w:tabs>
        <w:tab w:val="left" w:pos="960"/>
      </w:tabs>
      <w:spacing w:after="240" w:line="240" w:lineRule="exact"/>
      <w:ind w:left="960" w:hanging="480"/>
    </w:pPr>
    <w:rPr>
      <w:rFonts w:ascii="Verdana" w:hAnsi="Verdana" w:eastAsia="Arial" w:cs="Arial"/>
      <w:color w:val="000000" w:themeColor="text1"/>
      <w:szCs w:val="22"/>
      <w:lang w:val="en-GB" w:eastAsia="en-US"/>
    </w:rPr>
  </w:style>
  <w:style w:type="paragraph" w:styleId="Indent3" w:customStyle="1">
    <w:name w:val="Indent 3"/>
    <w:rsid w:val="00455F1F"/>
    <w:pPr>
      <w:tabs>
        <w:tab w:val="left" w:pos="1440"/>
      </w:tabs>
      <w:spacing w:after="240" w:line="240" w:lineRule="exact"/>
      <w:ind w:left="1440" w:hanging="480"/>
    </w:pPr>
    <w:rPr>
      <w:rFonts w:ascii="Verdana" w:hAnsi="Verdana" w:eastAsiaTheme="minorHAnsi" w:cstheme="majorBidi"/>
      <w:color w:val="000000" w:themeColor="text1"/>
      <w:lang w:val="en-GB"/>
    </w:rPr>
  </w:style>
  <w:style w:type="paragraph" w:styleId="Indent4" w:customStyle="1">
    <w:name w:val="Indent 4"/>
    <w:basedOn w:val="Normal"/>
    <w:rsid w:val="00455F1F"/>
    <w:pPr>
      <w:tabs>
        <w:tab w:val="clear" w:pos="1134"/>
        <w:tab w:val="left" w:pos="1920"/>
      </w:tabs>
      <w:spacing w:after="240" w:line="240" w:lineRule="exact"/>
      <w:ind w:left="1920" w:hanging="480"/>
      <w:jc w:val="left"/>
    </w:pPr>
    <w:rPr>
      <w:rFonts w:asciiTheme="minorHAnsi" w:hAnsiTheme="minorHAnsi" w:eastAsiaTheme="minorEastAsia" w:cstheme="minorBidi"/>
      <w:sz w:val="24"/>
      <w:szCs w:val="24"/>
      <w:lang w:eastAsia="ko-KR"/>
    </w:rPr>
  </w:style>
  <w:style w:type="paragraph" w:styleId="Indent3semibold" w:customStyle="1">
    <w:name w:val="Indent 3 semi bold"/>
    <w:basedOn w:val="Indent3"/>
    <w:qFormat/>
    <w:rsid w:val="00455F1F"/>
    <w:rPr>
      <w:b/>
      <w:color w:val="7F7F7F" w:themeColor="text1" w:themeTint="80"/>
    </w:rPr>
  </w:style>
  <w:style w:type="paragraph" w:styleId="Indent4semibold" w:customStyle="1">
    <w:name w:val="Indent 4 semi bold"/>
    <w:basedOn w:val="Normal"/>
    <w:rsid w:val="00455F1F"/>
    <w:pPr>
      <w:tabs>
        <w:tab w:val="clear" w:pos="1134"/>
      </w:tabs>
      <w:spacing w:after="240"/>
      <w:ind w:left="1920" w:hanging="480"/>
      <w:jc w:val="left"/>
    </w:pPr>
    <w:rPr>
      <w:rFonts w:asciiTheme="minorHAnsi" w:hAnsiTheme="minorHAnsi" w:eastAsiaTheme="minorEastAsia" w:cstheme="minorBidi"/>
      <w:b/>
      <w:color w:val="7F7F7F" w:themeColor="text1" w:themeTint="80"/>
      <w:sz w:val="24"/>
      <w:szCs w:val="24"/>
      <w:lang w:eastAsia="ko-KR"/>
    </w:rPr>
  </w:style>
  <w:style w:type="paragraph" w:styleId="Indent1semiboldNOspaceafter" w:customStyle="1">
    <w:name w:val="Indent 1 semi bold NO space after"/>
    <w:basedOn w:val="Normal"/>
    <w:rsid w:val="00455F1F"/>
    <w:pPr>
      <w:tabs>
        <w:tab w:val="clear" w:pos="1134"/>
        <w:tab w:val="left" w:pos="480"/>
      </w:tabs>
      <w:ind w:left="480" w:hanging="480"/>
      <w:jc w:val="left"/>
    </w:pPr>
    <w:rPr>
      <w:rFonts w:asciiTheme="minorHAnsi" w:hAnsiTheme="minorHAnsi" w:eastAsiaTheme="minorEastAsia" w:cstheme="minorBidi"/>
      <w:b/>
      <w:color w:val="7F7F7F" w:themeColor="text1" w:themeTint="80"/>
      <w:sz w:val="24"/>
      <w:szCs w:val="24"/>
      <w:lang w:eastAsia="ko-KR"/>
    </w:rPr>
  </w:style>
  <w:style w:type="paragraph" w:styleId="Indent3semiboldNOspaceafter" w:customStyle="1">
    <w:name w:val="Indent 3 semi bold NO space after"/>
    <w:basedOn w:val="Normal"/>
    <w:rsid w:val="00455F1F"/>
    <w:pPr>
      <w:tabs>
        <w:tab w:val="clear" w:pos="1134"/>
      </w:tabs>
      <w:ind w:left="1440" w:hanging="480"/>
      <w:jc w:val="left"/>
    </w:pPr>
    <w:rPr>
      <w:rFonts w:asciiTheme="minorHAnsi" w:hAnsiTheme="minorHAnsi" w:eastAsiaTheme="minorEastAsia" w:cstheme="minorBidi"/>
      <w:b/>
      <w:color w:val="7F7F7F" w:themeColor="text1" w:themeTint="80"/>
      <w:sz w:val="24"/>
      <w:szCs w:val="24"/>
      <w:lang w:eastAsia="ko-KR"/>
    </w:rPr>
  </w:style>
  <w:style w:type="paragraph" w:styleId="Indent4semiboldNOspaceafter" w:customStyle="1">
    <w:name w:val="Indent 4 semi bold NO space after"/>
    <w:basedOn w:val="Normal"/>
    <w:rsid w:val="00455F1F"/>
    <w:pPr>
      <w:tabs>
        <w:tab w:val="clear" w:pos="1134"/>
      </w:tabs>
      <w:ind w:left="1920" w:hanging="480"/>
      <w:jc w:val="left"/>
    </w:pPr>
    <w:rPr>
      <w:rFonts w:asciiTheme="minorHAnsi" w:hAnsiTheme="minorHAnsi" w:eastAsiaTheme="minorEastAsia" w:cstheme="minorBidi"/>
      <w:b/>
      <w:color w:val="7F7F7F" w:themeColor="text1" w:themeTint="80"/>
      <w:sz w:val="24"/>
      <w:szCs w:val="24"/>
      <w:lang w:eastAsia="ko-KR"/>
    </w:rPr>
  </w:style>
  <w:style w:type="paragraph" w:styleId="Indent1NOspaceafter" w:customStyle="1">
    <w:name w:val="Indent 1 NO space after"/>
    <w:basedOn w:val="Indent1"/>
    <w:rsid w:val="00455F1F"/>
    <w:pPr>
      <w:spacing w:after="0"/>
    </w:pPr>
  </w:style>
  <w:style w:type="paragraph" w:styleId="Indent2NOspaceafter" w:customStyle="1">
    <w:name w:val="Indent 2 NO space after"/>
    <w:basedOn w:val="Indent2"/>
    <w:rsid w:val="00455F1F"/>
    <w:pPr>
      <w:spacing w:after="0"/>
    </w:pPr>
  </w:style>
  <w:style w:type="paragraph" w:styleId="Indent3NOspaceafter" w:customStyle="1">
    <w:name w:val="Indent 3 NO space after"/>
    <w:basedOn w:val="Indent3"/>
    <w:rsid w:val="00455F1F"/>
    <w:pPr>
      <w:spacing w:after="0"/>
    </w:pPr>
  </w:style>
  <w:style w:type="paragraph" w:styleId="Indent4NOspaceafter" w:customStyle="1">
    <w:name w:val="Indent 4 NO space after"/>
    <w:basedOn w:val="Normal"/>
    <w:rsid w:val="00455F1F"/>
    <w:pPr>
      <w:tabs>
        <w:tab w:val="clear" w:pos="1134"/>
      </w:tabs>
      <w:ind w:left="1920" w:hanging="480"/>
      <w:jc w:val="left"/>
    </w:pPr>
    <w:rPr>
      <w:rFonts w:asciiTheme="minorHAnsi" w:hAnsiTheme="minorHAnsi" w:eastAsiaTheme="minorEastAsia" w:cstheme="minorBidi"/>
      <w:sz w:val="24"/>
      <w:szCs w:val="24"/>
      <w:lang w:eastAsia="ko-KR"/>
    </w:rPr>
  </w:style>
  <w:style w:type="paragraph" w:styleId="THEEND" w:customStyle="1">
    <w:name w:val="THE END _____"/>
    <w:rsid w:val="00455F1F"/>
    <w:pPr>
      <w:pBdr>
        <w:top w:val="single" w:color="auto" w:sz="2" w:space="1"/>
        <w:left w:val="single" w:color="auto" w:sz="2" w:space="4"/>
        <w:bottom w:val="single" w:color="auto" w:sz="2" w:space="1"/>
        <w:right w:val="single" w:color="auto" w:sz="2" w:space="4"/>
      </w:pBdr>
      <w:shd w:val="clear" w:color="auto" w:fill="7F7F7F" w:themeFill="text1" w:themeFillTint="80"/>
      <w:spacing w:before="480" w:after="120" w:line="14" w:lineRule="exact"/>
      <w:ind w:left="3997" w:right="3997"/>
      <w:jc w:val="center"/>
    </w:pPr>
    <w:rPr>
      <w:rFonts w:ascii="Verdana" w:hAnsi="Verdana" w:eastAsia="Times New Roman"/>
      <w:noProof/>
      <w:color w:val="000000" w:themeColor="text1"/>
      <w:szCs w:val="24"/>
      <w:lang w:val="en-GB" w:eastAsia="fr-CH"/>
    </w:rPr>
  </w:style>
  <w:style w:type="paragraph" w:styleId="THEENDlandscape" w:customStyle="1">
    <w:name w:val="THE END _____ landscape"/>
    <w:basedOn w:val="Normal"/>
    <w:rsid w:val="00455F1F"/>
    <w:pPr>
      <w:pBdr>
        <w:top w:val="single" w:color="auto" w:sz="2" w:space="1"/>
        <w:left w:val="single" w:color="auto" w:sz="2" w:space="4"/>
        <w:bottom w:val="single" w:color="auto" w:sz="2" w:space="1"/>
        <w:right w:val="single" w:color="auto" w:sz="2" w:space="4"/>
      </w:pBdr>
      <w:shd w:val="clear" w:color="auto" w:fill="7F7F7F" w:themeFill="text1" w:themeFillTint="80"/>
      <w:tabs>
        <w:tab w:val="clear" w:pos="1134"/>
      </w:tabs>
      <w:spacing w:before="480" w:after="120" w:line="14" w:lineRule="exact"/>
      <w:ind w:left="3997" w:right="3997"/>
      <w:jc w:val="center"/>
    </w:pPr>
    <w:rPr>
      <w:rFonts w:asciiTheme="minorHAnsi" w:hAnsiTheme="minorHAnsi" w:eastAsiaTheme="minorEastAsia" w:cstheme="minorBidi"/>
      <w:sz w:val="24"/>
      <w:szCs w:val="24"/>
      <w:lang w:eastAsia="ko-KR"/>
    </w:rPr>
  </w:style>
  <w:style w:type="paragraph" w:styleId="THEENDNOspacebefore" w:customStyle="1">
    <w:name w:val="THE END _____ NO space before"/>
    <w:rsid w:val="00455F1F"/>
    <w:pPr>
      <w:pBdr>
        <w:top w:val="single" w:color="auto" w:sz="2" w:space="1"/>
        <w:left w:val="single" w:color="auto" w:sz="2" w:space="4"/>
        <w:bottom w:val="single" w:color="auto" w:sz="2" w:space="1"/>
        <w:right w:val="single" w:color="auto" w:sz="2" w:space="4"/>
      </w:pBdr>
      <w:shd w:val="clear" w:color="auto" w:fill="000000" w:themeFill="text1"/>
      <w:spacing w:before="240" w:line="14" w:lineRule="exact"/>
      <w:ind w:left="3997" w:right="3997"/>
      <w:contextualSpacing/>
      <w:jc w:val="center"/>
    </w:pPr>
    <w:rPr>
      <w:rFonts w:ascii="Verdana" w:hAnsi="Verdana" w:eastAsiaTheme="minorHAnsi" w:cstheme="majorBidi"/>
      <w:color w:val="000000" w:themeColor="text1"/>
      <w:szCs w:val="24"/>
      <w:lang w:val="en-GB" w:eastAsia="en-US"/>
    </w:rPr>
  </w:style>
  <w:style w:type="paragraph" w:styleId="THEENDNOspacebeforelandscape" w:customStyle="1">
    <w:name w:val="THE END _____ NO space before landscape"/>
    <w:basedOn w:val="Normal"/>
    <w:rsid w:val="00455F1F"/>
    <w:pPr>
      <w:pBdr>
        <w:top w:val="single" w:color="auto" w:sz="2" w:space="1"/>
        <w:left w:val="single" w:color="auto" w:sz="2" w:space="4"/>
        <w:bottom w:val="single" w:color="auto" w:sz="2" w:space="1"/>
        <w:right w:val="single" w:color="auto" w:sz="2" w:space="4"/>
      </w:pBdr>
      <w:shd w:val="solid" w:color="auto" w:fill="auto"/>
      <w:tabs>
        <w:tab w:val="clear" w:pos="1134"/>
      </w:tabs>
      <w:spacing w:before="240" w:after="120" w:line="14" w:lineRule="exact"/>
      <w:ind w:left="3997" w:right="3997"/>
      <w:jc w:val="center"/>
    </w:pPr>
    <w:rPr>
      <w:rFonts w:asciiTheme="minorHAnsi" w:hAnsiTheme="minorHAnsi" w:eastAsiaTheme="minorEastAsia" w:cstheme="minorBidi"/>
      <w:sz w:val="24"/>
      <w:szCs w:val="24"/>
      <w:lang w:eastAsia="ko-KR"/>
    </w:rPr>
  </w:style>
  <w:style w:type="paragraph" w:styleId="Boxheading" w:customStyle="1">
    <w:name w:val="Box heading"/>
    <w:basedOn w:val="Normal"/>
    <w:rsid w:val="00455F1F"/>
    <w:pPr>
      <w:keepNext/>
      <w:tabs>
        <w:tab w:val="clear" w:pos="1134"/>
      </w:tabs>
      <w:spacing w:line="220" w:lineRule="exact"/>
      <w:jc w:val="center"/>
    </w:pPr>
    <w:rPr>
      <w:rFonts w:asciiTheme="minorHAnsi" w:hAnsiTheme="minorHAnsi" w:eastAsiaTheme="minorEastAsia" w:cstheme="minorBidi"/>
      <w:b/>
      <w:sz w:val="19"/>
      <w:szCs w:val="24"/>
      <w:lang w:eastAsia="ko-KR"/>
    </w:rPr>
  </w:style>
  <w:style w:type="paragraph" w:styleId="Boxtext" w:customStyle="1">
    <w:name w:val="Box text"/>
    <w:basedOn w:val="Normal"/>
    <w:rsid w:val="00455F1F"/>
    <w:pPr>
      <w:tabs>
        <w:tab w:val="clear" w:pos="1134"/>
      </w:tabs>
      <w:spacing w:before="110" w:line="220" w:lineRule="exact"/>
      <w:jc w:val="left"/>
    </w:pPr>
    <w:rPr>
      <w:rFonts w:asciiTheme="minorHAnsi" w:hAnsiTheme="minorHAnsi" w:eastAsiaTheme="minorEastAsia" w:cstheme="minorBidi"/>
      <w:sz w:val="19"/>
      <w:szCs w:val="24"/>
      <w:lang w:eastAsia="ko-KR"/>
    </w:rPr>
  </w:style>
  <w:style w:type="paragraph" w:styleId="Boxtextindent" w:customStyle="1">
    <w:name w:val="Box text indent"/>
    <w:basedOn w:val="Boxtext"/>
    <w:rsid w:val="00455F1F"/>
    <w:pPr>
      <w:ind w:left="360" w:hanging="360"/>
    </w:pPr>
  </w:style>
  <w:style w:type="paragraph" w:styleId="BoxtextindentExamples" w:customStyle="1">
    <w:name w:val="Box text indent Examples"/>
    <w:basedOn w:val="Normal"/>
    <w:uiPriority w:val="1"/>
    <w:rsid w:val="00455F1F"/>
    <w:pPr>
      <w:tabs>
        <w:tab w:val="clear" w:pos="1134"/>
        <w:tab w:val="left" w:pos="2400"/>
      </w:tabs>
      <w:spacing w:line="220" w:lineRule="exact"/>
      <w:ind w:left="2398" w:hanging="2398"/>
      <w:jc w:val="left"/>
    </w:pPr>
    <w:rPr>
      <w:rFonts w:asciiTheme="minorHAnsi" w:hAnsiTheme="minorHAnsi" w:eastAsiaTheme="minorEastAsia" w:cstheme="minorBidi"/>
      <w:sz w:val="19"/>
      <w:szCs w:val="24"/>
      <w:lang w:eastAsia="ko-KR"/>
    </w:rPr>
  </w:style>
  <w:style w:type="paragraph" w:styleId="FigureNOTtaggedleft" w:customStyle="1">
    <w:name w:val="Figure NOT tagged lef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FigureNOTtaggedcentre" w:customStyle="1">
    <w:name w:val="Figure NOT tagged centre"/>
    <w:basedOn w:val="Normal"/>
    <w:rsid w:val="00455F1F"/>
    <w:pPr>
      <w:tabs>
        <w:tab w:val="clear" w:pos="1134"/>
      </w:tabs>
      <w:jc w:val="center"/>
    </w:pPr>
    <w:rPr>
      <w:rFonts w:asciiTheme="minorHAnsi" w:hAnsiTheme="minorHAnsi" w:eastAsiaTheme="minorEastAsia" w:cstheme="minorBidi"/>
      <w:sz w:val="24"/>
      <w:szCs w:val="24"/>
      <w:lang w:eastAsia="ko-KR"/>
    </w:rPr>
  </w:style>
  <w:style w:type="paragraph" w:styleId="FigureNOTtaggedright" w:customStyle="1">
    <w:name w:val="Figure NOT tagged right"/>
    <w:basedOn w:val="Normal"/>
    <w:rsid w:val="00455F1F"/>
    <w:pPr>
      <w:tabs>
        <w:tab w:val="clear" w:pos="1134"/>
      </w:tabs>
      <w:jc w:val="right"/>
    </w:pPr>
    <w:rPr>
      <w:rFonts w:asciiTheme="minorHAnsi" w:hAnsiTheme="minorHAnsi" w:eastAsiaTheme="minorEastAsia" w:cstheme="minorBidi"/>
      <w:sz w:val="24"/>
      <w:szCs w:val="24"/>
      <w:lang w:eastAsia="ko-KR"/>
    </w:rPr>
  </w:style>
  <w:style w:type="paragraph" w:styleId="Figurecaptionspaceafter" w:customStyle="1">
    <w:name w:val="Figure caption space after"/>
    <w:basedOn w:val="Figurecaption"/>
    <w:qFormat/>
    <w:rsid w:val="00455F1F"/>
  </w:style>
  <w:style w:type="paragraph" w:styleId="Source" w:customStyle="1">
    <w:name w:val="Source"/>
    <w:basedOn w:val="Normal"/>
    <w:rsid w:val="00455F1F"/>
    <w:pPr>
      <w:tabs>
        <w:tab w:val="clear" w:pos="1134"/>
      </w:tabs>
      <w:spacing w:after="240" w:line="200" w:lineRule="exact"/>
      <w:ind w:left="357"/>
      <w:jc w:val="left"/>
    </w:pPr>
    <w:rPr>
      <w:rFonts w:asciiTheme="minorHAnsi" w:hAnsiTheme="minorHAnsi" w:eastAsiaTheme="minorEastAsia" w:cstheme="minorBidi"/>
      <w:sz w:val="16"/>
      <w:szCs w:val="24"/>
      <w:lang w:eastAsia="ko-KR"/>
    </w:rPr>
  </w:style>
  <w:style w:type="paragraph" w:styleId="Tablenarrow2" w:customStyle="1">
    <w:name w:val="Table narrow2"/>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paragraph" w:styleId="Tablenarrrow" w:customStyle="1">
    <w:name w:val="Table narrrow"/>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paragraph" w:styleId="Tablebracket" w:customStyle="1">
    <w:name w:val="Table bracket"/>
    <w:basedOn w:val="Tablebody"/>
    <w:qFormat/>
    <w:rsid w:val="00455F1F"/>
  </w:style>
  <w:style w:type="paragraph" w:styleId="Tablebodytrackingminus10" w:customStyle="1">
    <w:name w:val="Table body tracking minus 10"/>
    <w:basedOn w:val="Normal"/>
    <w:uiPriority w:val="1"/>
    <w:rsid w:val="00455F1F"/>
    <w:pPr>
      <w:tabs>
        <w:tab w:val="clear" w:pos="1134"/>
      </w:tabs>
      <w:jc w:val="left"/>
    </w:pPr>
    <w:rPr>
      <w:rFonts w:asciiTheme="minorHAnsi" w:hAnsiTheme="minorHAnsi" w:eastAsiaTheme="minorEastAsia"/>
      <w:color w:val="1A1A1A"/>
      <w:spacing w:val="-6"/>
      <w:w w:val="99"/>
      <w:sz w:val="18"/>
      <w:szCs w:val="25"/>
      <w:lang w:eastAsia="ko-KR"/>
    </w:rPr>
  </w:style>
  <w:style w:type="paragraph" w:styleId="Tablebodycentredtrackingminus10" w:customStyle="1">
    <w:name w:val="Table body centred tracking minus 10"/>
    <w:uiPriority w:val="1"/>
    <w:qFormat/>
    <w:rsid w:val="00455F1F"/>
    <w:pPr>
      <w:spacing w:line="220" w:lineRule="exact"/>
      <w:jc w:val="center"/>
    </w:pPr>
    <w:rPr>
      <w:rFonts w:ascii="Verdana" w:hAnsi="Verdana" w:eastAsiaTheme="minorHAnsi" w:cstheme="majorBidi"/>
      <w:color w:val="000000" w:themeColor="text1"/>
      <w:spacing w:val="-6"/>
      <w:w w:val="99"/>
      <w:sz w:val="18"/>
      <w:lang w:val="en-GB"/>
    </w:rPr>
  </w:style>
  <w:style w:type="paragraph" w:styleId="Tablebodyshaded" w:customStyle="1">
    <w:name w:val="Table body shaded"/>
    <w:basedOn w:val="Normal"/>
    <w:rsid w:val="00455F1F"/>
    <w:pPr>
      <w:tabs>
        <w:tab w:val="clear" w:pos="1134"/>
      </w:tabs>
      <w:jc w:val="left"/>
    </w:pPr>
    <w:rPr>
      <w:rFonts w:asciiTheme="minorHAnsi" w:hAnsiTheme="minorHAnsi" w:eastAsiaTheme="minorEastAsia" w:cstheme="minorBidi"/>
      <w:sz w:val="18"/>
      <w:szCs w:val="24"/>
      <w:lang w:eastAsia="ko-KR"/>
    </w:rPr>
  </w:style>
  <w:style w:type="paragraph" w:styleId="Tableshadeddivider" w:customStyle="1">
    <w:name w:val="Table shaded divider"/>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ablebodycentered" w:customStyle="1">
    <w:name w:val="Table body centered"/>
    <w:basedOn w:val="Normal"/>
    <w:rsid w:val="00455F1F"/>
    <w:pPr>
      <w:tabs>
        <w:tab w:val="clear" w:pos="1134"/>
      </w:tabs>
      <w:spacing w:line="220" w:lineRule="exact"/>
      <w:jc w:val="center"/>
    </w:pPr>
    <w:rPr>
      <w:rFonts w:asciiTheme="minorHAnsi" w:hAnsiTheme="minorHAnsi" w:eastAsiaTheme="minorEastAsia" w:cstheme="minorBidi"/>
      <w:sz w:val="18"/>
      <w:szCs w:val="24"/>
      <w:lang w:eastAsia="ko-KR"/>
    </w:rPr>
  </w:style>
  <w:style w:type="paragraph" w:styleId="Tablebodyindent1" w:customStyle="1">
    <w:name w:val="Table body indent 1"/>
    <w:basedOn w:val="Normal"/>
    <w:rsid w:val="00455F1F"/>
    <w:pPr>
      <w:tabs>
        <w:tab w:val="clear" w:pos="1134"/>
        <w:tab w:val="left" w:pos="360"/>
      </w:tabs>
      <w:spacing w:line="220" w:lineRule="exact"/>
      <w:ind w:left="357" w:hanging="357"/>
      <w:jc w:val="left"/>
    </w:pPr>
    <w:rPr>
      <w:rFonts w:asciiTheme="minorHAnsi" w:hAnsiTheme="minorHAnsi" w:eastAsiaTheme="minorEastAsia" w:cstheme="minorBidi"/>
      <w:sz w:val="18"/>
      <w:szCs w:val="24"/>
      <w:lang w:eastAsia="ko-KR"/>
    </w:rPr>
  </w:style>
  <w:style w:type="paragraph" w:styleId="Tablebodyindent2" w:customStyle="1">
    <w:name w:val="Table body indent 2"/>
    <w:basedOn w:val="Normal"/>
    <w:rsid w:val="00455F1F"/>
    <w:pPr>
      <w:tabs>
        <w:tab w:val="clear" w:pos="1134"/>
        <w:tab w:val="left" w:pos="720"/>
      </w:tabs>
      <w:spacing w:line="220" w:lineRule="exact"/>
      <w:ind w:left="714" w:hanging="357"/>
      <w:jc w:val="left"/>
    </w:pPr>
    <w:rPr>
      <w:rFonts w:asciiTheme="minorHAnsi" w:hAnsiTheme="minorHAnsi" w:eastAsiaTheme="minorEastAsia" w:cstheme="minorBidi"/>
      <w:sz w:val="18"/>
      <w:szCs w:val="24"/>
      <w:lang w:eastAsia="ko-KR"/>
    </w:rPr>
  </w:style>
  <w:style w:type="paragraph" w:styleId="Tablenotes" w:customStyle="1">
    <w:name w:val="Table notes"/>
    <w:basedOn w:val="Normal"/>
    <w:rsid w:val="00455F1F"/>
    <w:pPr>
      <w:tabs>
        <w:tab w:val="clear" w:pos="1134"/>
      </w:tabs>
      <w:spacing w:line="200" w:lineRule="exact"/>
      <w:ind w:left="240" w:hanging="240"/>
      <w:jc w:val="left"/>
    </w:pPr>
    <w:rPr>
      <w:rFonts w:asciiTheme="minorHAnsi" w:hAnsiTheme="minorHAnsi" w:eastAsiaTheme="minorEastAsia" w:cstheme="minorBidi"/>
      <w:sz w:val="16"/>
      <w:szCs w:val="24"/>
      <w:lang w:eastAsia="ko-KR"/>
    </w:rPr>
  </w:style>
  <w:style w:type="paragraph" w:styleId="Tableastext" w:customStyle="1">
    <w:name w:val="Table as text"/>
    <w:qFormat/>
    <w:rsid w:val="00455F1F"/>
    <w:pPr>
      <w:spacing w:after="120"/>
    </w:pPr>
    <w:rPr>
      <w:rFonts w:ascii="Verdana" w:hAnsi="Verdana" w:eastAsiaTheme="minorHAnsi" w:cstheme="majorBidi"/>
      <w:color w:val="000000" w:themeColor="text1"/>
      <w:szCs w:val="22"/>
      <w:lang w:val="en-GB"/>
    </w:rPr>
  </w:style>
  <w:style w:type="paragraph" w:styleId="TableastextNOspace" w:customStyle="1">
    <w:name w:val="Table as text NO space"/>
    <w:basedOn w:val="Normal"/>
    <w:rsid w:val="00455F1F"/>
    <w:pPr>
      <w:tabs>
        <w:tab w:val="clear" w:pos="1134"/>
      </w:tabs>
      <w:spacing w:line="240" w:lineRule="exact"/>
      <w:jc w:val="left"/>
    </w:pPr>
    <w:rPr>
      <w:rFonts w:asciiTheme="minorHAnsi" w:hAnsiTheme="minorHAnsi" w:eastAsiaTheme="minorEastAsia" w:cstheme="minorBidi"/>
      <w:sz w:val="24"/>
      <w:szCs w:val="24"/>
      <w:lang w:eastAsia="ko-KR"/>
    </w:rPr>
  </w:style>
  <w:style w:type="paragraph" w:styleId="TOC00Part" w:customStyle="1">
    <w:name w:val="TOC 00 Par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0digit" w:customStyle="1">
    <w:name w:val="TOC 0 digi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1digit" w:customStyle="1">
    <w:name w:val="TOC 1 digi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2digit" w:customStyle="1">
    <w:name w:val="TOC 2 digi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3digit" w:customStyle="1">
    <w:name w:val="TOC 3 digi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1digitlong" w:customStyle="1">
    <w:name w:val="TOC 1 digit long"/>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2digitlong" w:customStyle="1">
    <w:name w:val="TOC 2 digit long"/>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3digitlong" w:customStyle="1">
    <w:name w:val="TOC 3 digit long"/>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Book1" w:customStyle="1">
    <w:name w:val="TOC Book 1"/>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Guidelines0" w:customStyle="1">
    <w:name w:val="ToC Guidelines 0"/>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Guidelines1" w:customStyle="1">
    <w:name w:val="ToC Guidelines 1"/>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CODES1" w:customStyle="1">
    <w:name w:val="ToC CODES 1"/>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CODES2" w:customStyle="1">
    <w:name w:val="ToC CODES 2"/>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CODES3" w:customStyle="1">
    <w:name w:val="ToC CODES 3"/>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EditorialNoteHeading" w:customStyle="1">
    <w:name w:val="Editorial Note Heading"/>
    <w:basedOn w:val="Normal"/>
    <w:rsid w:val="00455F1F"/>
    <w:pPr>
      <w:tabs>
        <w:tab w:val="clear" w:pos="1134"/>
      </w:tabs>
      <w:jc w:val="left"/>
    </w:pPr>
    <w:rPr>
      <w:rFonts w:asciiTheme="minorHAnsi" w:hAnsiTheme="minorHAnsi" w:eastAsiaTheme="minorEastAsia" w:cstheme="minorBidi"/>
      <w:sz w:val="24"/>
      <w:szCs w:val="24"/>
      <w:lang w:eastAsia="ko-KR"/>
    </w:rPr>
  </w:style>
  <w:style w:type="character" w:styleId="Bold" w:customStyle="1">
    <w:name w:val="Bold"/>
    <w:rsid w:val="00455F1F"/>
    <w:rPr>
      <w:b/>
    </w:rPr>
  </w:style>
  <w:style w:type="character" w:styleId="Bolditalic" w:customStyle="1">
    <w:name w:val="Bold italic"/>
    <w:rsid w:val="00455F1F"/>
    <w:rPr>
      <w:b/>
      <w:i/>
    </w:rPr>
  </w:style>
  <w:style w:type="character" w:styleId="Enspace" w:customStyle="1">
    <w:name w:val="En space"/>
    <w:rsid w:val="00455F1F"/>
    <w:rPr>
      <w:bdr w:val="single" w:color="auto" w:sz="4" w:space="0"/>
      <w:lang w:val="fr-FR"/>
    </w:rPr>
  </w:style>
  <w:style w:type="character" w:styleId="Hairspacenobreak" w:customStyle="1">
    <w:name w:val="Hairspace_no_break"/>
    <w:rsid w:val="00455F1F"/>
    <w:rPr>
      <w:spacing w:val="0"/>
      <w:bdr w:val="dotted" w:color="auto" w:sz="2" w:space="0"/>
    </w:rPr>
  </w:style>
  <w:style w:type="character" w:styleId="Hairspacebreak" w:customStyle="1">
    <w:name w:val="Hairspace_break"/>
    <w:rsid w:val="00455F1F"/>
    <w:rPr>
      <w:bdr w:val="single" w:color="00B0F0" w:sz="4" w:space="0"/>
    </w:rPr>
  </w:style>
  <w:style w:type="character" w:styleId="HyperlinkItalic" w:customStyle="1">
    <w:name w:val="Hyperlink Italic"/>
    <w:rsid w:val="00455F1F"/>
    <w:rPr>
      <w:i/>
      <w:color w:val="0000FF"/>
    </w:rPr>
  </w:style>
  <w:style w:type="character" w:styleId="Medium" w:customStyle="1">
    <w:name w:val="Medium"/>
    <w:rsid w:val="00455F1F"/>
    <w:rPr>
      <w:b w:val="0"/>
    </w:rPr>
  </w:style>
  <w:style w:type="character" w:styleId="Semibolditalic" w:customStyle="1">
    <w:name w:val="Semi bold italic"/>
    <w:qFormat/>
    <w:rsid w:val="00455F1F"/>
    <w:rPr>
      <w:b/>
      <w:i/>
      <w:color w:val="7F7F7F" w:themeColor="text1" w:themeTint="80"/>
    </w:rPr>
  </w:style>
  <w:style w:type="character" w:styleId="Spacenon-breaking" w:customStyle="1">
    <w:name w:val="Space non-breaking"/>
    <w:rsid w:val="00455F1F"/>
    <w:rPr>
      <w:bdr w:val="dashed" w:color="auto" w:sz="2" w:space="0"/>
    </w:rPr>
  </w:style>
  <w:style w:type="character" w:styleId="Subscript" w:customStyle="1">
    <w:name w:val="Subscript"/>
    <w:rsid w:val="00455F1F"/>
    <w:rPr>
      <w:vertAlign w:val="subscript"/>
    </w:rPr>
  </w:style>
  <w:style w:type="character" w:styleId="Subscriptitalic" w:customStyle="1">
    <w:name w:val="Subscript italic"/>
    <w:rsid w:val="00455F1F"/>
    <w:rPr>
      <w:i/>
      <w:vertAlign w:val="subscript"/>
    </w:rPr>
  </w:style>
  <w:style w:type="character" w:styleId="Subscriptsemibold" w:customStyle="1">
    <w:name w:val="Subscript semi bold"/>
    <w:rsid w:val="00455F1F"/>
    <w:rPr>
      <w:b/>
      <w:color w:val="808080" w:themeColor="background1" w:themeShade="80"/>
      <w:vertAlign w:val="subscript"/>
    </w:rPr>
  </w:style>
  <w:style w:type="character" w:styleId="Superscript" w:customStyle="1">
    <w:name w:val="Superscript"/>
    <w:basedOn w:val="DefaultParagraphFont"/>
    <w:qFormat/>
    <w:rsid w:val="00455F1F"/>
    <w:rPr>
      <w:vertAlign w:val="superscript"/>
    </w:rPr>
  </w:style>
  <w:style w:type="character" w:styleId="Superscriptitalic" w:customStyle="1">
    <w:name w:val="Superscript italic"/>
    <w:rsid w:val="00455F1F"/>
    <w:rPr>
      <w:i/>
      <w:vertAlign w:val="superscript"/>
    </w:rPr>
  </w:style>
  <w:style w:type="character" w:styleId="Superscriptsemibold" w:customStyle="1">
    <w:name w:val="Superscript semi bold"/>
    <w:rsid w:val="00455F1F"/>
    <w:rPr>
      <w:b/>
      <w:color w:val="7F7F7F" w:themeColor="text1" w:themeTint="80"/>
      <w:vertAlign w:val="superscript"/>
    </w:rPr>
  </w:style>
  <w:style w:type="character" w:styleId="Runningheads" w:customStyle="1">
    <w:name w:val="Running_heads"/>
    <w:rsid w:val="00455F1F"/>
  </w:style>
  <w:style w:type="character" w:styleId="Serif" w:customStyle="1">
    <w:name w:val="Serif"/>
    <w:basedOn w:val="Medium"/>
    <w:qFormat/>
    <w:rsid w:val="00455F1F"/>
    <w:rPr>
      <w:rFonts w:ascii="Times New Roman" w:hAnsi="Times New Roman"/>
      <w:b w:val="0"/>
    </w:rPr>
  </w:style>
  <w:style w:type="character" w:styleId="Serifsubscript" w:customStyle="1">
    <w:name w:val="Serif subscript"/>
    <w:basedOn w:val="Subscript"/>
    <w:qFormat/>
    <w:rsid w:val="00455F1F"/>
    <w:rPr>
      <w:rFonts w:ascii="Times New Roman" w:hAnsi="Times New Roman"/>
      <w:vertAlign w:val="subscript"/>
    </w:rPr>
  </w:style>
  <w:style w:type="character" w:styleId="Serifsuperscript" w:customStyle="1">
    <w:name w:val="Serif superscript"/>
    <w:basedOn w:val="Serifsubscript"/>
    <w:qFormat/>
    <w:rsid w:val="00455F1F"/>
    <w:rPr>
      <w:rFonts w:ascii="Times New Roman" w:hAnsi="Times New Roman"/>
      <w:b w:val="0"/>
      <w:i w:val="0"/>
      <w:vertAlign w:val="superscript"/>
    </w:rPr>
  </w:style>
  <w:style w:type="character" w:styleId="Serifitalic" w:customStyle="1">
    <w:name w:val="Serif italic"/>
    <w:rsid w:val="00455F1F"/>
    <w:rPr>
      <w:rFonts w:ascii="Times New Roman" w:hAnsi="Times New Roman"/>
      <w:i/>
    </w:rPr>
  </w:style>
  <w:style w:type="character" w:styleId="Serifitalicsubscript" w:customStyle="1">
    <w:name w:val="Serif italic subscript"/>
    <w:rsid w:val="00455F1F"/>
    <w:rPr>
      <w:rFonts w:ascii="Times New Roman" w:hAnsi="Times New Roman"/>
      <w:i/>
      <w:vertAlign w:val="subscript"/>
    </w:rPr>
  </w:style>
  <w:style w:type="character" w:styleId="Serifitalicsuperscript" w:customStyle="1">
    <w:name w:val="Serif italic superscript"/>
    <w:rsid w:val="00455F1F"/>
    <w:rPr>
      <w:rFonts w:ascii="Times New Roman" w:hAnsi="Times New Roman"/>
      <w:i/>
      <w:vertAlign w:val="superscript"/>
    </w:rPr>
  </w:style>
  <w:style w:type="character" w:styleId="Serifitalicsemibold" w:customStyle="1">
    <w:name w:val="Serif italic semi bold"/>
    <w:rsid w:val="00455F1F"/>
    <w:rPr>
      <w:rFonts w:ascii="Times New Roman" w:hAnsi="Times New Roman"/>
      <w:b/>
      <w:i/>
      <w:color w:val="7F7F7F" w:themeColor="text1" w:themeTint="80"/>
      <w:sz w:val="20"/>
      <w:szCs w:val="20"/>
    </w:rPr>
  </w:style>
  <w:style w:type="character" w:styleId="Serifitalicsubscriptsemibold" w:customStyle="1">
    <w:name w:val="Serif italic subscript semi bold"/>
    <w:rsid w:val="00455F1F"/>
    <w:rPr>
      <w:rFonts w:ascii="Times New Roman" w:hAnsi="Times New Roman"/>
      <w:b/>
      <w:i/>
      <w:color w:val="7F7F7F" w:themeColor="text1" w:themeTint="80"/>
      <w:sz w:val="20"/>
      <w:szCs w:val="20"/>
      <w:vertAlign w:val="subscript"/>
    </w:rPr>
  </w:style>
  <w:style w:type="character" w:styleId="Serifitalicsuperscriptsemibold" w:customStyle="1">
    <w:name w:val="Serif italic superscript semi bold"/>
    <w:rsid w:val="00455F1F"/>
    <w:rPr>
      <w:rFonts w:ascii="Times New Roman" w:hAnsi="Times New Roman"/>
      <w:b/>
      <w:i/>
      <w:color w:val="7F7F7F" w:themeColor="text1" w:themeTint="80"/>
      <w:sz w:val="20"/>
      <w:szCs w:val="20"/>
      <w:vertAlign w:val="superscript"/>
    </w:rPr>
  </w:style>
  <w:style w:type="character" w:styleId="Stix" w:customStyle="1">
    <w:name w:val="Stix"/>
    <w:rsid w:val="00455F1F"/>
    <w:rPr>
      <w:rFonts w:ascii="STIX" w:hAnsi="STIX"/>
    </w:rPr>
  </w:style>
  <w:style w:type="character" w:styleId="StixMath" w:customStyle="1">
    <w:name w:val="Stix Math"/>
    <w:rsid w:val="00455F1F"/>
  </w:style>
  <w:style w:type="character" w:styleId="Stixsuperscript" w:customStyle="1">
    <w:name w:val="Stix superscript"/>
    <w:rsid w:val="00455F1F"/>
    <w:rPr>
      <w:rFonts w:ascii="STIX Math" w:hAnsi="STIX Math"/>
      <w:spacing w:val="0"/>
      <w:vertAlign w:val="superscript"/>
    </w:rPr>
  </w:style>
  <w:style w:type="character" w:styleId="Stixsubscript" w:customStyle="1">
    <w:name w:val="Stix subscript"/>
    <w:rsid w:val="00455F1F"/>
    <w:rPr>
      <w:rFonts w:ascii="STIX Math" w:hAnsi="STIX Math"/>
      <w:spacing w:val="0"/>
      <w:vertAlign w:val="subscript"/>
    </w:rPr>
  </w:style>
  <w:style w:type="character" w:styleId="Stixitalic" w:customStyle="1">
    <w:name w:val="Stix italic"/>
    <w:rsid w:val="00455F1F"/>
    <w:rPr>
      <w:rFonts w:ascii="STIX" w:hAnsi="STIX"/>
      <w:i/>
    </w:rPr>
  </w:style>
  <w:style w:type="character" w:styleId="Stixitalicsuperscript" w:customStyle="1">
    <w:name w:val="Stix italic superscript"/>
    <w:rsid w:val="00455F1F"/>
    <w:rPr>
      <w:rFonts w:ascii="STIX Math" w:hAnsi="STIX Math"/>
      <w:i/>
      <w:spacing w:val="0"/>
      <w:vertAlign w:val="superscript"/>
    </w:rPr>
  </w:style>
  <w:style w:type="character" w:styleId="Stixitalicsubscript" w:customStyle="1">
    <w:name w:val="Stix italic subscript"/>
    <w:rsid w:val="00455F1F"/>
    <w:rPr>
      <w:rFonts w:ascii="STIX Math" w:hAnsi="STIX Math"/>
      <w:i/>
      <w:spacing w:val="0"/>
      <w:vertAlign w:val="subscript"/>
    </w:rPr>
  </w:style>
  <w:style w:type="character" w:styleId="tablerownobreak" w:customStyle="1">
    <w:name w:val="table row no break"/>
    <w:qFormat/>
    <w:rsid w:val="00455F1F"/>
    <w:rPr>
      <w:color w:val="FF33CC"/>
      <w:bdr w:val="single" w:color="FF33CC" w:sz="8" w:space="0"/>
    </w:rPr>
  </w:style>
  <w:style w:type="character" w:styleId="Tiny" w:customStyle="1">
    <w:name w:val="Tiny"/>
    <w:rsid w:val="00455F1F"/>
  </w:style>
  <w:style w:type="character" w:styleId="Hyperlinkitalic0" w:customStyle="1">
    <w:name w:val="Hyperlink italic"/>
    <w:basedOn w:val="Hyperlink"/>
    <w:uiPriority w:val="1"/>
    <w:qFormat/>
    <w:rsid w:val="00455F1F"/>
    <w:rPr>
      <w:i/>
      <w:color w:val="0000FF" w:themeColor="hyperlink"/>
      <w:u w:val="none"/>
    </w:rPr>
  </w:style>
  <w:style w:type="paragraph" w:styleId="TOC2digits" w:customStyle="1">
    <w:name w:val="TOC 2 digits"/>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paragraph" w:styleId="TOC3digits" w:customStyle="1">
    <w:name w:val="TOC 3 digits"/>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character" w:styleId="Sericitalic" w:customStyle="1">
    <w:name w:val="Seric italic"/>
    <w:basedOn w:val="Italic"/>
    <w:uiPriority w:val="1"/>
    <w:qFormat/>
    <w:rsid w:val="00455F1F"/>
    <w:rPr>
      <w:rFonts w:ascii="Times New Roman" w:hAnsi="Times New Roman"/>
      <w:i/>
    </w:rPr>
  </w:style>
  <w:style w:type="character" w:styleId="Serifsubscriptitalic" w:customStyle="1">
    <w:name w:val="Serif subscript italic"/>
    <w:basedOn w:val="Subscriptitalic"/>
    <w:uiPriority w:val="1"/>
    <w:qFormat/>
    <w:rsid w:val="00455F1F"/>
    <w:rPr>
      <w:rFonts w:ascii="Times New Roman" w:hAnsi="Times New Roman"/>
      <w:i/>
      <w:vertAlign w:val="subscript"/>
    </w:rPr>
  </w:style>
  <w:style w:type="character" w:styleId="Serifsupersciptitalic" w:customStyle="1">
    <w:name w:val="Serif superscipt italic"/>
    <w:basedOn w:val="Serifsuperscript"/>
    <w:uiPriority w:val="1"/>
    <w:qFormat/>
    <w:rsid w:val="00455F1F"/>
    <w:rPr>
      <w:rFonts w:ascii="Times New Roman" w:hAnsi="Times New Roman"/>
      <w:b w:val="0"/>
      <w:i/>
      <w:vertAlign w:val="superscript"/>
    </w:rPr>
  </w:style>
  <w:style w:type="paragraph" w:styleId="Noteindent2Spaceafter" w:customStyle="1">
    <w:name w:val="Note indent 2 Space after"/>
    <w:basedOn w:val="Normal"/>
    <w:uiPriority w:val="1"/>
    <w:rsid w:val="00455F1F"/>
    <w:pPr>
      <w:tabs>
        <w:tab w:val="clear" w:pos="1134"/>
      </w:tabs>
      <w:jc w:val="left"/>
    </w:pPr>
    <w:rPr>
      <w:rFonts w:asciiTheme="minorHAnsi" w:hAnsiTheme="minorHAnsi" w:eastAsiaTheme="minorEastAsia" w:cstheme="minorBidi"/>
      <w:sz w:val="24"/>
      <w:szCs w:val="24"/>
      <w:lang w:eastAsia="ko-KR"/>
    </w:rPr>
  </w:style>
  <w:style w:type="paragraph" w:styleId="Bodytextsemibold0" w:customStyle="1">
    <w:name w:val="Body_text_semibold"/>
    <w:uiPriority w:val="1"/>
    <w:qFormat/>
    <w:rsid w:val="00455F1F"/>
    <w:pPr>
      <w:tabs>
        <w:tab w:val="left" w:pos="1120"/>
      </w:tabs>
      <w:spacing w:after="240" w:line="240" w:lineRule="exact"/>
    </w:pPr>
    <w:rPr>
      <w:rFonts w:ascii="Verdana" w:hAnsi="Verdana" w:eastAsiaTheme="minorHAnsi" w:cstheme="majorBidi"/>
      <w:b/>
      <w:color w:val="7F7F7F" w:themeColor="text1" w:themeTint="80"/>
      <w:szCs w:val="22"/>
      <w:lang w:val="en-GB"/>
    </w:rPr>
  </w:style>
  <w:style w:type="character" w:styleId="Serifmedium" w:customStyle="1">
    <w:name w:val="Serif medium"/>
    <w:basedOn w:val="Sericitalic"/>
    <w:uiPriority w:val="1"/>
    <w:qFormat/>
    <w:rsid w:val="00455F1F"/>
    <w:rPr>
      <w:rFonts w:ascii="Times New Roman" w:hAnsi="Times New Roman"/>
      <w:i w:val="0"/>
    </w:rPr>
  </w:style>
  <w:style w:type="paragraph" w:styleId="COVERSUBTITLE0" w:customStyle="1">
    <w:name w:val="COVER SUBTITLE"/>
    <w:basedOn w:val="Normal"/>
    <w:uiPriority w:val="1"/>
    <w:rsid w:val="00455F1F"/>
    <w:pPr>
      <w:tabs>
        <w:tab w:val="clear" w:pos="1134"/>
      </w:tabs>
      <w:spacing w:after="240"/>
      <w:jc w:val="left"/>
    </w:pPr>
    <w:rPr>
      <w:rFonts w:asciiTheme="minorHAnsi" w:hAnsiTheme="minorHAnsi" w:eastAsiaTheme="minorEastAsia" w:cstheme="minorBidi"/>
      <w:b/>
      <w:sz w:val="24"/>
      <w:szCs w:val="24"/>
      <w:lang w:eastAsia="ko-KR"/>
    </w:rPr>
  </w:style>
  <w:style w:type="paragraph" w:styleId="bracket" w:customStyle="1">
    <w:name w:val="bracket"/>
    <w:basedOn w:val="Tablebody"/>
    <w:uiPriority w:val="1"/>
    <w:qFormat/>
    <w:rsid w:val="00455F1F"/>
  </w:style>
  <w:style w:type="character" w:styleId="BookTitle">
    <w:name w:val="Book Title"/>
    <w:basedOn w:val="DefaultParagraphFont"/>
    <w:uiPriority w:val="1"/>
    <w:qFormat/>
    <w:rsid w:val="00455F1F"/>
    <w:rPr>
      <w:b/>
      <w:bCs/>
      <w:smallCaps/>
      <w:spacing w:val="5"/>
    </w:rPr>
  </w:style>
  <w:style w:type="paragraph" w:styleId="TPSSection" w:customStyle="1">
    <w:name w:val="TPS Section"/>
    <w:basedOn w:val="TPSMarkupBase"/>
    <w:next w:val="Normal"/>
    <w:uiPriority w:val="1"/>
    <w:rsid w:val="00455F1F"/>
    <w:pPr>
      <w:pBdr>
        <w:top w:val="single" w:color="auto" w:sz="4" w:space="3"/>
      </w:pBdr>
      <w:shd w:val="clear" w:color="auto" w:fill="87A982"/>
    </w:pPr>
    <w:rPr>
      <w:b/>
    </w:rPr>
  </w:style>
  <w:style w:type="paragraph" w:styleId="TPSMarkupBase" w:customStyle="1">
    <w:name w:val="TPS Markup Base"/>
    <w:uiPriority w:val="1"/>
    <w:rsid w:val="00455F1F"/>
    <w:pPr>
      <w:spacing w:line="300" w:lineRule="auto"/>
    </w:pPr>
    <w:rPr>
      <w:rFonts w:ascii="Arial" w:hAnsi="Arial" w:eastAsia="Times New Roman"/>
      <w:color w:val="2F275B"/>
      <w:sz w:val="18"/>
      <w:szCs w:val="24"/>
      <w:lang w:eastAsia="en-US"/>
    </w:rPr>
  </w:style>
  <w:style w:type="paragraph" w:styleId="TPSSectionData" w:customStyle="1">
    <w:name w:val="TPS Section Data"/>
    <w:basedOn w:val="TPSMarkupBase"/>
    <w:next w:val="Normal"/>
    <w:uiPriority w:val="1"/>
    <w:rsid w:val="00455F1F"/>
    <w:pPr>
      <w:shd w:val="clear" w:color="auto" w:fill="87A982"/>
    </w:pPr>
  </w:style>
  <w:style w:type="character" w:styleId="SerifSemiBoldItalic" w:customStyle="1">
    <w:name w:val="Serif Semi Bold Italic"/>
    <w:uiPriority w:val="99"/>
    <w:rsid w:val="00455F1F"/>
    <w:rPr>
      <w:rFonts w:ascii="StoneSerif-SemiboldItalic" w:hAnsi="StoneSerif-SemiboldItalic" w:cs="StoneSerif-SemiboldItalic"/>
      <w:i/>
      <w:iCs/>
      <w:u w:val="none"/>
    </w:rPr>
  </w:style>
  <w:style w:type="character" w:styleId="SansSerif" w:customStyle="1">
    <w:name w:val="Sans Serif"/>
    <w:uiPriority w:val="99"/>
    <w:rsid w:val="00455F1F"/>
    <w:rPr>
      <w:rFonts w:ascii="StoneSans" w:hAnsi="StoneSans" w:cs="StoneSans"/>
    </w:rPr>
  </w:style>
  <w:style w:type="character" w:styleId="SansSemiBold" w:customStyle="1">
    <w:name w:val="Sans Semi Bold"/>
    <w:uiPriority w:val="99"/>
    <w:rsid w:val="00455F1F"/>
    <w:rPr>
      <w:rFonts w:ascii="StoneSans-Semibold" w:hAnsi="StoneSans-Semibold" w:cs="StoneSans-Semibold"/>
      <w:w w:val="100"/>
      <w:position w:val="0"/>
      <w:u w:val="none"/>
      <w:vertAlign w:val="baseline"/>
      <w:lang w:val="en-GB"/>
    </w:rPr>
  </w:style>
  <w:style w:type="paragraph" w:styleId="ChapterheadNospace" w:customStyle="1">
    <w:name w:val="Chapter head + No space"/>
    <w:basedOn w:val="Chapterhead"/>
    <w:uiPriority w:val="99"/>
    <w:rsid w:val="00455F1F"/>
    <w:pPr>
      <w:keepNext w:val="0"/>
      <w:widowControl w:val="0"/>
      <w:tabs>
        <w:tab w:val="center" w:pos="4700"/>
      </w:tabs>
      <w:suppressAutoHyphens/>
      <w:autoSpaceDE w:val="0"/>
      <w:autoSpaceDN w:val="0"/>
      <w:adjustRightInd w:val="0"/>
      <w:spacing w:after="0" w:line="280" w:lineRule="atLeast"/>
      <w:textAlignment w:val="center"/>
      <w:outlineLvl w:val="9"/>
    </w:pPr>
    <w:rPr>
      <w:rFonts w:ascii="StoneSans-Bold" w:hAnsi="StoneSans-Bold" w:cs="StoneSans-Bold" w:eastAsiaTheme="minorEastAsia"/>
      <w:bCs/>
      <w:caps w:val="0"/>
      <w:color w:val="000000"/>
      <w:w w:val="95"/>
      <w:szCs w:val="24"/>
    </w:rPr>
  </w:style>
  <w:style w:type="paragraph" w:styleId="Body" w:customStyle="1">
    <w:name w:val="Body"/>
    <w:basedOn w:val="Normal"/>
    <w:uiPriority w:val="99"/>
    <w:rsid w:val="00455F1F"/>
    <w:pPr>
      <w:widowControl w:val="0"/>
      <w:suppressAutoHyphens/>
      <w:autoSpaceDE w:val="0"/>
      <w:autoSpaceDN w:val="0"/>
      <w:adjustRightInd w:val="0"/>
      <w:spacing w:after="170" w:line="240" w:lineRule="atLeast"/>
      <w:jc w:val="left"/>
      <w:textAlignment w:val="center"/>
    </w:pPr>
    <w:rPr>
      <w:rFonts w:ascii="StoneSans" w:hAnsi="StoneSans" w:cs="StoneSans" w:eastAsiaTheme="minorEastAsia"/>
      <w:color w:val="000000"/>
      <w:sz w:val="24"/>
      <w:szCs w:val="24"/>
    </w:rPr>
  </w:style>
  <w:style w:type="paragraph" w:styleId="Head1" w:customStyle="1">
    <w:name w:val="Head 1"/>
    <w:basedOn w:val="Body"/>
    <w:next w:val="Normal"/>
    <w:uiPriority w:val="99"/>
    <w:rsid w:val="00455F1F"/>
    <w:pPr>
      <w:spacing w:before="480" w:after="240"/>
      <w:ind w:left="1134" w:hanging="1134"/>
    </w:pPr>
    <w:rPr>
      <w:rFonts w:ascii="StoneSans-Bold" w:hAnsi="StoneSans-Bold" w:cs="StoneSans-Bold"/>
      <w:b/>
      <w:bCs/>
      <w:caps/>
    </w:rPr>
  </w:style>
  <w:style w:type="paragraph" w:styleId="Notespace" w:customStyle="1">
    <w:name w:val="Note + space"/>
    <w:basedOn w:val="Note"/>
    <w:uiPriority w:val="99"/>
    <w:rsid w:val="00455F1F"/>
    <w:pPr>
      <w:widowControl w:val="0"/>
      <w:tabs>
        <w:tab w:val="clear" w:pos="720"/>
        <w:tab w:val="left" w:pos="850"/>
      </w:tabs>
      <w:suppressAutoHyphens/>
      <w:autoSpaceDE w:val="0"/>
      <w:autoSpaceDN w:val="0"/>
      <w:adjustRightInd w:val="0"/>
      <w:spacing w:line="200" w:lineRule="atLeast"/>
      <w:textAlignment w:val="center"/>
    </w:pPr>
    <w:rPr>
      <w:rFonts w:ascii="StoneSans" w:hAnsi="StoneSans" w:cs="StoneSans" w:eastAsiaTheme="minorEastAsia"/>
      <w:color w:val="000000"/>
      <w:szCs w:val="16"/>
    </w:rPr>
  </w:style>
  <w:style w:type="paragraph" w:styleId="Indent1space" w:customStyle="1">
    <w:name w:val="Indent 1 + space"/>
    <w:basedOn w:val="Body"/>
    <w:uiPriority w:val="99"/>
    <w:rsid w:val="00455F1F"/>
    <w:pPr>
      <w:spacing w:after="240"/>
      <w:ind w:left="480" w:hanging="480"/>
    </w:pPr>
  </w:style>
  <w:style w:type="paragraph" w:styleId="Note1" w:customStyle="1">
    <w:name w:val="Note (1)"/>
    <w:basedOn w:val="Body"/>
    <w:uiPriority w:val="99"/>
    <w:rsid w:val="00455F1F"/>
    <w:pPr>
      <w:spacing w:after="0" w:line="200" w:lineRule="atLeast"/>
      <w:ind w:left="400" w:hanging="400"/>
    </w:pPr>
    <w:rPr>
      <w:sz w:val="16"/>
      <w:szCs w:val="16"/>
    </w:rPr>
  </w:style>
  <w:style w:type="paragraph" w:styleId="Note1Space" w:customStyle="1">
    <w:name w:val="Note (1) Space"/>
    <w:basedOn w:val="Body"/>
    <w:uiPriority w:val="99"/>
    <w:rsid w:val="00455F1F"/>
    <w:pPr>
      <w:spacing w:after="240" w:line="200" w:lineRule="atLeast"/>
      <w:ind w:left="400" w:hanging="400"/>
      <w:jc w:val="both"/>
    </w:pPr>
    <w:rPr>
      <w:sz w:val="16"/>
      <w:szCs w:val="16"/>
    </w:rPr>
  </w:style>
  <w:style w:type="paragraph" w:styleId="Indent1BODY" w:customStyle="1">
    <w:name w:val="Indent 1 (BODY)"/>
    <w:basedOn w:val="Normal"/>
    <w:next w:val="Normal"/>
    <w:uiPriority w:val="99"/>
    <w:rsid w:val="00455F1F"/>
    <w:pPr>
      <w:widowControl w:val="0"/>
      <w:tabs>
        <w:tab w:val="clear" w:pos="1134"/>
        <w:tab w:val="left" w:pos="480"/>
      </w:tabs>
      <w:suppressAutoHyphens/>
      <w:autoSpaceDE w:val="0"/>
      <w:autoSpaceDN w:val="0"/>
      <w:adjustRightInd w:val="0"/>
      <w:spacing w:after="240" w:line="240" w:lineRule="atLeast"/>
      <w:ind w:left="480" w:hanging="480"/>
      <w:jc w:val="left"/>
      <w:textAlignment w:val="center"/>
    </w:pPr>
    <w:rPr>
      <w:rFonts w:ascii="StoneSansITC-Medium" w:hAnsi="StoneSansITC-Medium" w:cs="StoneSansITC-Medium" w:eastAsiaTheme="minorEastAsia"/>
      <w:color w:val="000000"/>
      <w:sz w:val="24"/>
      <w:szCs w:val="24"/>
    </w:rPr>
  </w:style>
  <w:style w:type="paragraph" w:styleId="ChaptersubheadHEADINGS" w:customStyle="1">
    <w:name w:val="Chapter_subhead (HEADINGS)"/>
    <w:basedOn w:val="Normal"/>
    <w:next w:val="Normal"/>
    <w:uiPriority w:val="99"/>
    <w:rsid w:val="00455F1F"/>
    <w:pPr>
      <w:widowControl w:val="0"/>
      <w:tabs>
        <w:tab w:val="clear" w:pos="1134"/>
        <w:tab w:val="left" w:pos="1120"/>
      </w:tabs>
      <w:suppressAutoHyphens/>
      <w:autoSpaceDE w:val="0"/>
      <w:autoSpaceDN w:val="0"/>
      <w:adjustRightInd w:val="0"/>
      <w:spacing w:before="240" w:after="240" w:line="240" w:lineRule="atLeast"/>
      <w:jc w:val="left"/>
      <w:textAlignment w:val="center"/>
    </w:pPr>
    <w:rPr>
      <w:rFonts w:ascii="StoneSansITC-MediumItalic" w:hAnsi="StoneSansITC-MediumItalic" w:cs="StoneSansITC-MediumItalic" w:eastAsiaTheme="minorEastAsia"/>
      <w:i/>
      <w:iCs/>
      <w:color w:val="000000"/>
      <w:sz w:val="24"/>
      <w:szCs w:val="24"/>
    </w:rPr>
  </w:style>
  <w:style w:type="character" w:styleId="DocumentMapChar" w:customStyle="1">
    <w:name w:val="Document Map Char"/>
    <w:basedOn w:val="DefaultParagraphFont"/>
    <w:link w:val="DocumentMap"/>
    <w:uiPriority w:val="99"/>
    <w:semiHidden/>
    <w:rsid w:val="00455F1F"/>
    <w:rPr>
      <w:rFonts w:ascii="Tahoma" w:hAnsi="Tahoma" w:eastAsia="Arial" w:cs="Tahoma"/>
      <w:shd w:val="clear" w:color="auto" w:fill="000080"/>
      <w:lang w:val="en-GB" w:eastAsia="en-US"/>
    </w:rPr>
  </w:style>
  <w:style w:type="paragraph" w:styleId="ListParagraph">
    <w:name w:val="List Paragraph"/>
    <w:basedOn w:val="Normal"/>
    <w:uiPriority w:val="1"/>
    <w:qFormat/>
    <w:rsid w:val="00455F1F"/>
    <w:pPr>
      <w:widowControl w:val="0"/>
      <w:tabs>
        <w:tab w:val="clear" w:pos="1134"/>
      </w:tabs>
      <w:autoSpaceDE w:val="0"/>
      <w:autoSpaceDN w:val="0"/>
      <w:ind w:left="815" w:hanging="700"/>
      <w:jc w:val="left"/>
    </w:pPr>
    <w:rPr>
      <w:rFonts w:ascii="Times New Roman" w:hAnsi="Times New Roman" w:eastAsia="Times New Roman" w:cs="Times New Roman"/>
      <w:sz w:val="24"/>
      <w:szCs w:val="24"/>
      <w:lang w:val="en-US"/>
    </w:rPr>
  </w:style>
  <w:style w:type="paragraph" w:styleId="TableParagraph" w:customStyle="1">
    <w:name w:val="Table Paragraph"/>
    <w:basedOn w:val="Normal"/>
    <w:uiPriority w:val="1"/>
    <w:qFormat/>
    <w:rsid w:val="00455F1F"/>
    <w:pPr>
      <w:widowControl w:val="0"/>
      <w:tabs>
        <w:tab w:val="clear" w:pos="1134"/>
      </w:tabs>
      <w:autoSpaceDE w:val="0"/>
      <w:autoSpaceDN w:val="0"/>
      <w:jc w:val="left"/>
    </w:pPr>
    <w:rPr>
      <w:rFonts w:ascii="Times New Roman" w:hAnsi="Times New Roman" w:eastAsia="Times New Roman" w:cs="Times New Roman"/>
      <w:sz w:val="24"/>
      <w:szCs w:val="24"/>
      <w:lang w:val="en-US"/>
    </w:rPr>
  </w:style>
  <w:style w:type="paragraph" w:styleId="Figurecaptiontrackingminus10" w:customStyle="1">
    <w:name w:val="Figure caption tracking minus 10"/>
    <w:basedOn w:val="Normal"/>
    <w:next w:val="Bodytext1"/>
    <w:qFormat/>
    <w:rsid w:val="00455F1F"/>
    <w:pPr>
      <w:tabs>
        <w:tab w:val="clear" w:pos="1134"/>
      </w:tabs>
      <w:jc w:val="center"/>
    </w:pPr>
    <w:rPr>
      <w:rFonts w:asciiTheme="minorHAnsi" w:hAnsiTheme="minorHAnsi" w:eastAsiaTheme="minorEastAsia" w:cstheme="minorBidi"/>
      <w:b/>
      <w:color w:val="595959" w:themeColor="text1" w:themeTint="A6"/>
      <w:spacing w:val="-14"/>
      <w:sz w:val="24"/>
      <w:szCs w:val="24"/>
      <w:lang w:eastAsia="ko-KR"/>
    </w:rPr>
  </w:style>
  <w:style w:type="paragraph" w:styleId="Indent5" w:customStyle="1">
    <w:name w:val="Indent 5"/>
    <w:qFormat/>
    <w:rsid w:val="00455F1F"/>
    <w:pPr>
      <w:tabs>
        <w:tab w:val="left" w:pos="2400"/>
      </w:tabs>
      <w:spacing w:after="240" w:line="240" w:lineRule="exact"/>
      <w:ind w:left="2400" w:hanging="480"/>
    </w:pPr>
    <w:rPr>
      <w:rFonts w:ascii="Verdana" w:hAnsi="Verdana" w:eastAsiaTheme="minorHAnsi" w:cstheme="majorBidi"/>
      <w:color w:val="000000" w:themeColor="text1"/>
      <w:lang w:val="en-GB"/>
    </w:rPr>
  </w:style>
  <w:style w:type="paragraph" w:styleId="Indent5NOspaceafter" w:customStyle="1">
    <w:name w:val="Indent 5 NO space after"/>
    <w:qFormat/>
    <w:rsid w:val="00455F1F"/>
    <w:pPr>
      <w:tabs>
        <w:tab w:val="left" w:pos="2400"/>
      </w:tabs>
      <w:spacing w:line="240" w:lineRule="exact"/>
      <w:ind w:left="2400" w:hanging="480"/>
    </w:pPr>
    <w:rPr>
      <w:rFonts w:ascii="Verdana" w:hAnsi="Verdana" w:eastAsiaTheme="minorHAnsi" w:cstheme="majorBidi"/>
      <w:color w:val="000000" w:themeColor="text1"/>
      <w:lang w:val="en-GB"/>
    </w:rPr>
  </w:style>
  <w:style w:type="paragraph" w:styleId="Indent5semibold" w:customStyle="1">
    <w:name w:val="Indent 5 semibold"/>
    <w:qFormat/>
    <w:rsid w:val="00455F1F"/>
    <w:pPr>
      <w:tabs>
        <w:tab w:val="left" w:pos="2400"/>
      </w:tabs>
      <w:spacing w:after="240" w:line="240" w:lineRule="exact"/>
      <w:ind w:left="2400" w:hanging="480"/>
    </w:pPr>
    <w:rPr>
      <w:rFonts w:ascii="Verdana" w:hAnsi="Verdana" w:eastAsiaTheme="minorHAnsi" w:cstheme="majorBidi"/>
      <w:b/>
      <w:color w:val="7F7F7F" w:themeColor="text1" w:themeTint="80"/>
      <w:lang w:val="en-GB"/>
    </w:rPr>
  </w:style>
  <w:style w:type="paragraph" w:styleId="Indent5semiboldNOspaceafter" w:customStyle="1">
    <w:name w:val="Indent 5 semibold NO space after"/>
    <w:uiPriority w:val="1"/>
    <w:qFormat/>
    <w:rsid w:val="00455F1F"/>
    <w:pPr>
      <w:tabs>
        <w:tab w:val="left" w:pos="2400"/>
      </w:tabs>
      <w:spacing w:line="240" w:lineRule="exact"/>
      <w:ind w:left="2400" w:hanging="480"/>
    </w:pPr>
    <w:rPr>
      <w:rFonts w:ascii="Verdana" w:hAnsi="Verdana" w:eastAsiaTheme="minorHAnsi" w:cstheme="majorBidi"/>
      <w:b/>
      <w:color w:val="7F7F7F" w:themeColor="text1" w:themeTint="80"/>
      <w:lang w:val="en-GB"/>
    </w:rPr>
  </w:style>
  <w:style w:type="paragraph" w:styleId="Tableheadertrackingminus10" w:customStyle="1">
    <w:name w:val="Table header tracking minus 10"/>
    <w:basedOn w:val="Tableheader"/>
    <w:qFormat/>
    <w:rsid w:val="00455F1F"/>
    <w:rPr>
      <w:spacing w:val="-6"/>
      <w:w w:val="99"/>
    </w:rPr>
  </w:style>
  <w:style w:type="paragraph" w:styleId="CodesbodytextExt" w:customStyle="1">
    <w:name w:val="Codes_body_text_Ext"/>
    <w:basedOn w:val="Normal"/>
    <w:qFormat/>
    <w:rsid w:val="00455F1F"/>
    <w:pPr>
      <w:tabs>
        <w:tab w:val="clear" w:pos="1134"/>
        <w:tab w:val="left" w:pos="1800"/>
      </w:tabs>
      <w:spacing w:after="240" w:line="240" w:lineRule="exact"/>
      <w:jc w:val="left"/>
    </w:pPr>
    <w:rPr>
      <w:rFonts w:asciiTheme="minorHAnsi" w:hAnsiTheme="minorHAnsi" w:eastAsiaTheme="minorEastAsia" w:cstheme="minorBidi"/>
      <w:sz w:val="24"/>
      <w:szCs w:val="24"/>
      <w:lang w:eastAsia="ko-KR"/>
    </w:rPr>
  </w:style>
  <w:style w:type="paragraph" w:styleId="CodesheadingExt" w:customStyle="1">
    <w:name w:val="Codes_heading_Ext"/>
    <w:basedOn w:val="Normal"/>
    <w:qFormat/>
    <w:rsid w:val="00455F1F"/>
    <w:pPr>
      <w:tabs>
        <w:tab w:val="clear" w:pos="1134"/>
      </w:tabs>
      <w:spacing w:before="240" w:after="240" w:line="240" w:lineRule="exact"/>
      <w:ind w:left="1800" w:hanging="1800"/>
      <w:jc w:val="left"/>
    </w:pPr>
    <w:rPr>
      <w:rFonts w:asciiTheme="minorHAnsi" w:hAnsiTheme="minorHAnsi" w:eastAsiaTheme="minorEastAsia" w:cstheme="minorBidi"/>
      <w:b/>
      <w:sz w:val="24"/>
      <w:szCs w:val="24"/>
      <w:lang w:eastAsia="ko-KR"/>
    </w:rPr>
  </w:style>
  <w:style w:type="paragraph" w:styleId="Style1" w:customStyle="1">
    <w:name w:val="Style1"/>
    <w:basedOn w:val="Normal"/>
    <w:uiPriority w:val="1"/>
    <w:qFormat/>
    <w:rsid w:val="00455F1F"/>
    <w:pPr>
      <w:tabs>
        <w:tab w:val="clear" w:pos="1134"/>
      </w:tabs>
      <w:jc w:val="left"/>
    </w:pPr>
    <w:rPr>
      <w:rFonts w:asciiTheme="minorHAnsi" w:hAnsiTheme="minorHAnsi" w:eastAsiaTheme="minorEastAsia" w:cstheme="minorBidi"/>
      <w:b/>
      <w:caps/>
      <w:sz w:val="24"/>
      <w:szCs w:val="24"/>
      <w:lang w:eastAsia="ko-KR"/>
    </w:rPr>
  </w:style>
  <w:style w:type="paragraph" w:styleId="CodesheadingFM" w:customStyle="1">
    <w:name w:val="Codes_heading_FM"/>
    <w:basedOn w:val="Normal"/>
    <w:qFormat/>
    <w:rsid w:val="00455F1F"/>
    <w:pPr>
      <w:tabs>
        <w:tab w:val="clear" w:pos="1134"/>
        <w:tab w:val="left" w:pos="2040"/>
      </w:tabs>
      <w:ind w:left="3840" w:hanging="3840"/>
      <w:jc w:val="left"/>
    </w:pPr>
    <w:rPr>
      <w:rFonts w:asciiTheme="minorHAnsi" w:hAnsiTheme="minorHAnsi" w:eastAsiaTheme="minorEastAsia" w:cstheme="minorBidi"/>
      <w:b/>
      <w:caps/>
      <w:sz w:val="24"/>
      <w:szCs w:val="24"/>
      <w:lang w:eastAsia="ko-KR"/>
    </w:rPr>
  </w:style>
  <w:style w:type="paragraph" w:styleId="Indent5semibold0" w:customStyle="1">
    <w:name w:val="Indent 5 semi bold"/>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Indent5semiboldNOspaceafter0" w:customStyle="1">
    <w:name w:val="Indent 5 semi bold NO space after"/>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CODES4" w:customStyle="1">
    <w:name w:val="ToC CODES 4"/>
    <w:basedOn w:val="Normal"/>
    <w:rsid w:val="00455F1F"/>
    <w:pPr>
      <w:tabs>
        <w:tab w:val="clear" w:pos="1134"/>
      </w:tabs>
      <w:jc w:val="left"/>
    </w:pPr>
    <w:rPr>
      <w:rFonts w:asciiTheme="minorHAnsi" w:hAnsiTheme="minorHAnsi" w:eastAsiaTheme="minorEastAsia" w:cstheme="minorBidi"/>
      <w:sz w:val="24"/>
      <w:szCs w:val="24"/>
      <w:lang w:eastAsia="ko-KR"/>
    </w:rPr>
  </w:style>
  <w:style w:type="character" w:styleId="Coveritalic" w:customStyle="1">
    <w:name w:val="Cover_italic"/>
    <w:rsid w:val="00455F1F"/>
  </w:style>
  <w:style w:type="character" w:styleId="Trackingminus10" w:customStyle="1">
    <w:name w:val="Tracking minus 10"/>
    <w:qFormat/>
    <w:rsid w:val="00455F1F"/>
    <w:rPr>
      <w:color w:val="000000" w:themeColor="text1"/>
    </w:rPr>
  </w:style>
  <w:style w:type="character" w:styleId="CommentTextChar" w:customStyle="1">
    <w:name w:val="Comment Text Char"/>
    <w:basedOn w:val="DefaultParagraphFont"/>
    <w:link w:val="CommentText"/>
    <w:uiPriority w:val="99"/>
    <w:rsid w:val="00455F1F"/>
    <w:rPr>
      <w:rFonts w:ascii="Verdana" w:hAnsi="Verdana" w:eastAsia="Arial" w:cs="Arial"/>
      <w:lang w:val="en-GB" w:eastAsia="en-US"/>
    </w:rPr>
  </w:style>
  <w:style w:type="character" w:styleId="CommentSubjectChar" w:customStyle="1">
    <w:name w:val="Comment Subject Char"/>
    <w:basedOn w:val="CommentTextChar"/>
    <w:link w:val="CommentSubject"/>
    <w:uiPriority w:val="99"/>
    <w:semiHidden/>
    <w:rsid w:val="00455F1F"/>
    <w:rPr>
      <w:rFonts w:ascii="Verdana" w:hAnsi="Verdana" w:eastAsia="Arial" w:cs="Arial"/>
      <w:b/>
      <w:bCs/>
      <w:lang w:val="en-GB" w:eastAsia="en-US"/>
    </w:rPr>
  </w:style>
  <w:style w:type="character" w:styleId="Highlightblue" w:customStyle="1">
    <w:name w:val="Highlight blue"/>
    <w:uiPriority w:val="1"/>
    <w:qFormat/>
    <w:rsid w:val="00455F1F"/>
    <w:rPr>
      <w:color w:val="auto"/>
      <w:u w:val="none"/>
      <w:bdr w:val="none" w:color="auto" w:sz="0" w:space="0"/>
      <w:shd w:val="clear" w:color="auto" w:fill="B8CCE4" w:themeFill="accent1" w:themeFillTint="66"/>
    </w:rPr>
  </w:style>
  <w:style w:type="character" w:styleId="Highlightyellow" w:customStyle="1">
    <w:name w:val="Highlight yellow"/>
    <w:qFormat/>
    <w:rsid w:val="00455F1F"/>
    <w:rPr>
      <w:color w:val="auto"/>
      <w:u w:val="none"/>
      <w:bdr w:val="none" w:color="auto" w:sz="0" w:space="0"/>
      <w:shd w:val="solid" w:color="FFFF00" w:fill="FFFF00"/>
    </w:rPr>
  </w:style>
  <w:style w:type="paragraph" w:styleId="Courier" w:customStyle="1">
    <w:name w:val="Courier"/>
    <w:basedOn w:val="Bodytext1"/>
    <w:uiPriority w:val="1"/>
    <w:qFormat/>
    <w:rsid w:val="00455F1F"/>
    <w:pPr>
      <w:spacing w:after="220" w:line="240" w:lineRule="auto"/>
    </w:pPr>
    <w:rPr>
      <w:rFonts w:ascii="Courier" w:hAnsi="Courier"/>
      <w:sz w:val="18"/>
    </w:rPr>
  </w:style>
  <w:style w:type="paragraph" w:styleId="CourierNOspaceafter" w:customStyle="1">
    <w:name w:val="Courier NO space after"/>
    <w:basedOn w:val="Courierindent"/>
    <w:uiPriority w:val="1"/>
    <w:qFormat/>
    <w:rsid w:val="00455F1F"/>
    <w:pPr>
      <w:spacing w:after="0"/>
    </w:pPr>
  </w:style>
  <w:style w:type="paragraph" w:styleId="Courierindent" w:customStyle="1">
    <w:name w:val="Courier indent"/>
    <w:basedOn w:val="Bodytext1"/>
    <w:qFormat/>
    <w:rsid w:val="00455F1F"/>
    <w:pPr>
      <w:tabs>
        <w:tab w:val="clear" w:pos="1120"/>
      </w:tabs>
      <w:spacing w:after="220" w:line="240" w:lineRule="auto"/>
      <w:ind w:left="1120" w:hanging="1120"/>
    </w:pPr>
    <w:rPr>
      <w:rFonts w:ascii="Courier" w:hAnsi="Courier"/>
      <w:sz w:val="18"/>
    </w:rPr>
  </w:style>
  <w:style w:type="character" w:styleId="Highlightviolet" w:customStyle="1">
    <w:name w:val="Highlight violet"/>
    <w:basedOn w:val="DefaultParagraphFont"/>
    <w:qFormat/>
    <w:rsid w:val="00455F1F"/>
    <w:rPr>
      <w:bdr w:val="none" w:color="auto" w:sz="0" w:space="0"/>
      <w:shd w:val="solid" w:color="CCC0D9" w:themeColor="accent4" w:themeTint="66" w:fill="CCC0D9" w:themeFill="accent4" w:themeFillTint="66"/>
    </w:rPr>
  </w:style>
  <w:style w:type="paragraph" w:styleId="Courierboxblueborder" w:customStyle="1">
    <w:name w:val="Courier box blue border"/>
    <w:basedOn w:val="Bodytext1"/>
    <w:qFormat/>
    <w:rsid w:val="00455F1F"/>
    <w:pPr>
      <w:pBdr>
        <w:top w:val="single" w:color="auto" w:sz="4" w:space="1"/>
        <w:left w:val="single" w:color="auto" w:sz="4" w:space="3"/>
        <w:bottom w:val="single" w:color="auto" w:sz="4" w:space="1"/>
        <w:right w:val="single" w:color="auto" w:sz="4" w:space="3"/>
      </w:pBdr>
      <w:shd w:val="solid" w:color="B8CCE4" w:themeColor="accent1" w:themeTint="66" w:fill="B8CCE4" w:themeFill="accent1" w:themeFillTint="66"/>
    </w:pPr>
    <w:rPr>
      <w:rFonts w:ascii="Courier" w:hAnsi="Courier"/>
      <w:sz w:val="18"/>
    </w:rPr>
  </w:style>
  <w:style w:type="paragraph" w:styleId="Couriershaded" w:customStyle="1">
    <w:name w:val="Courier shaded"/>
    <w:next w:val="Bodytext1"/>
    <w:qFormat/>
    <w:rsid w:val="00455F1F"/>
    <w:pPr>
      <w:shd w:val="clear" w:color="auto" w:fill="D9D9D9" w:themeFill="background1" w:themeFillShade="D9"/>
      <w:spacing w:after="200" w:line="276" w:lineRule="auto"/>
    </w:pPr>
    <w:rPr>
      <w:rFonts w:ascii="Courier" w:hAnsi="Courier" w:eastAsiaTheme="minorHAnsi" w:cstheme="majorBidi"/>
      <w:sz w:val="18"/>
      <w:szCs w:val="22"/>
      <w:lang w:val="en-GB"/>
    </w:rPr>
  </w:style>
  <w:style w:type="paragraph" w:styleId="CourireNOspace" w:customStyle="1">
    <w:name w:val="Courire NO space"/>
    <w:basedOn w:val="Courierindent"/>
    <w:uiPriority w:val="1"/>
    <w:qFormat/>
    <w:rsid w:val="00455F1F"/>
    <w:pPr>
      <w:spacing w:after="0"/>
    </w:pPr>
  </w:style>
  <w:style w:type="paragraph" w:styleId="WW-BodyText2" w:customStyle="1">
    <w:name w:val="WW-Body Text 2"/>
    <w:basedOn w:val="Normal"/>
    <w:uiPriority w:val="1"/>
    <w:rsid w:val="00455F1F"/>
    <w:pPr>
      <w:widowControl w:val="0"/>
      <w:tabs>
        <w:tab w:val="clear" w:pos="1134"/>
      </w:tabs>
      <w:suppressAutoHyphens/>
      <w:spacing w:after="120"/>
    </w:pPr>
    <w:rPr>
      <w:rFonts w:ascii="Arial" w:hAnsi="Arial" w:eastAsia="Times New Roman" w:cs="Times New Roman"/>
      <w:sz w:val="24"/>
      <w:szCs w:val="24"/>
      <w:lang w:eastAsia="ar-SA"/>
    </w:rPr>
  </w:style>
  <w:style w:type="paragraph" w:styleId="CourierindentNOspaceafter" w:customStyle="1">
    <w:name w:val="Courier indent NO space after"/>
    <w:basedOn w:val="Normal"/>
    <w:rsid w:val="00455F1F"/>
    <w:pPr>
      <w:tabs>
        <w:tab w:val="clear" w:pos="1134"/>
      </w:tabs>
      <w:jc w:val="left"/>
    </w:pPr>
    <w:rPr>
      <w:rFonts w:asciiTheme="minorHAnsi" w:hAnsiTheme="minorHAnsi" w:eastAsiaTheme="minorEastAsia" w:cstheme="minorBidi"/>
      <w:sz w:val="24"/>
      <w:szCs w:val="24"/>
      <w:lang w:eastAsia="ko-KR"/>
    </w:rPr>
  </w:style>
  <w:style w:type="character" w:styleId="Couriercharacter" w:customStyle="1">
    <w:name w:val="Courier character"/>
    <w:rsid w:val="00455F1F"/>
  </w:style>
  <w:style w:type="paragraph" w:styleId="Heading2NOindent" w:customStyle="1">
    <w:name w:val="Heading_2 NO indent"/>
    <w:basedOn w:val="Normal"/>
    <w:rsid w:val="00455F1F"/>
    <w:pPr>
      <w:tabs>
        <w:tab w:val="clear" w:pos="1134"/>
      </w:tabs>
      <w:jc w:val="left"/>
    </w:pPr>
    <w:rPr>
      <w:rFonts w:asciiTheme="minorHAnsi" w:hAnsiTheme="minorHAnsi" w:eastAsiaTheme="minorEastAsia" w:cstheme="minorBidi"/>
      <w:sz w:val="24"/>
      <w:szCs w:val="24"/>
      <w:lang w:eastAsia="ko-KR"/>
    </w:rPr>
  </w:style>
  <w:style w:type="table" w:styleId="TableGrid1" w:customStyle="1">
    <w:name w:val="Table Grid1"/>
    <w:basedOn w:val="TableNormal"/>
    <w:next w:val="TableGrid"/>
    <w:uiPriority w:val="1"/>
    <w:rsid w:val="00455F1F"/>
    <w:rPr>
      <w:rFonts w:ascii="Verdana" w:hAnsi="Verdana" w:eastAsia="Calibri"/>
      <w:color w:val="00000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455F1F"/>
    <w:rPr>
      <w:rFonts w:ascii="Verdana" w:hAnsi="Verdana" w:eastAsiaTheme="minorEastAsia" w:cstheme="minorBidi"/>
      <w:szCs w:val="22"/>
      <w:lang w:val="en-GB" w:eastAsia="zh-CN"/>
    </w:rPr>
  </w:style>
  <w:style w:type="paragraph" w:styleId="Quotesemibold" w:customStyle="1">
    <w:name w:val="Quote semi bold"/>
    <w:basedOn w:val="Quotes"/>
    <w:qFormat/>
    <w:rsid w:val="00455F1F"/>
    <w:pPr>
      <w:tabs>
        <w:tab w:val="clear" w:pos="1740"/>
      </w:tabs>
      <w:ind w:left="1963" w:right="0" w:hanging="840"/>
    </w:pPr>
    <w:rPr>
      <w:sz w:val="20"/>
    </w:rPr>
  </w:style>
  <w:style w:type="character" w:styleId="Letterlowercase" w:customStyle="1">
    <w:name w:val="Letter lower case"/>
    <w:rsid w:val="00455F1F"/>
  </w:style>
  <w:style w:type="character" w:styleId="NoBreak" w:customStyle="1">
    <w:name w:val="No Break"/>
    <w:qFormat/>
    <w:rsid w:val="00455F1F"/>
    <w:rPr>
      <w:color w:val="606060"/>
      <w:lang w:val="en-GB"/>
    </w:rPr>
  </w:style>
  <w:style w:type="character" w:styleId="Emphasis">
    <w:name w:val="Emphasis"/>
    <w:basedOn w:val="DefaultParagraphFont"/>
    <w:uiPriority w:val="20"/>
    <w:qFormat/>
    <w:rsid w:val="00455F1F"/>
    <w:rPr>
      <w:i/>
      <w:iCs/>
    </w:rPr>
  </w:style>
  <w:style w:type="paragraph" w:styleId="ChapterheadAnxRef" w:customStyle="1">
    <w:name w:val="Chapter head AnxRef"/>
    <w:basedOn w:val="Chapterhead"/>
    <w:rsid w:val="00455F1F"/>
  </w:style>
  <w:style w:type="paragraph" w:styleId="ChapterheadAnxRefNOToC" w:customStyle="1">
    <w:name w:val="Chapter head AnxRef NO ToC"/>
    <w:basedOn w:val="ChapterheadNOToC"/>
    <w:rsid w:val="00455F1F"/>
  </w:style>
  <w:style w:type="paragraph" w:styleId="Heading2NOTocNOindent" w:customStyle="1">
    <w:name w:val="Heading_2 NO Toc NO indent"/>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OC0AnxRef" w:customStyle="1">
    <w:name w:val="TOC 0 AnxRef"/>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Tablebodyongrid" w:customStyle="1">
    <w:name w:val="Table body on grid"/>
    <w:basedOn w:val="Tablebody"/>
    <w:rsid w:val="00455F1F"/>
  </w:style>
  <w:style w:type="paragraph" w:styleId="Heading61" w:customStyle="1">
    <w:name w:val="Heading 61"/>
    <w:basedOn w:val="Normal"/>
    <w:rsid w:val="00455F1F"/>
    <w:pPr>
      <w:tabs>
        <w:tab w:val="clear" w:pos="1134"/>
      </w:tabs>
      <w:jc w:val="left"/>
    </w:pPr>
    <w:rPr>
      <w:rFonts w:asciiTheme="minorHAnsi" w:hAnsiTheme="minorHAnsi" w:eastAsiaTheme="minorEastAsia" w:cstheme="minorBidi"/>
      <w:sz w:val="24"/>
      <w:szCs w:val="24"/>
      <w:lang w:eastAsia="ko-KR"/>
    </w:rPr>
  </w:style>
  <w:style w:type="paragraph" w:styleId="EndnoteText">
    <w:name w:val="endnote text"/>
    <w:basedOn w:val="Normal"/>
    <w:link w:val="EndnoteTextChar"/>
    <w:unhideWhenUsed/>
    <w:rsid w:val="00455F1F"/>
    <w:pPr>
      <w:tabs>
        <w:tab w:val="clear" w:pos="1134"/>
      </w:tabs>
      <w:jc w:val="left"/>
    </w:pPr>
    <w:rPr>
      <w:rFonts w:asciiTheme="minorHAnsi" w:hAnsiTheme="minorHAnsi" w:eastAsiaTheme="minorEastAsia" w:cstheme="minorBidi"/>
      <w:sz w:val="24"/>
      <w:szCs w:val="24"/>
      <w:lang w:eastAsia="ko-KR"/>
    </w:rPr>
  </w:style>
  <w:style w:type="character" w:styleId="EndnoteTextChar" w:customStyle="1">
    <w:name w:val="Endnote Text Char"/>
    <w:basedOn w:val="DefaultParagraphFont"/>
    <w:link w:val="EndnoteText"/>
    <w:rsid w:val="00455F1F"/>
    <w:rPr>
      <w:rFonts w:asciiTheme="minorHAnsi" w:hAnsiTheme="minorHAnsi" w:eastAsiaTheme="minorEastAsia" w:cstheme="minorBidi"/>
      <w:sz w:val="24"/>
      <w:szCs w:val="24"/>
      <w:lang w:eastAsia="ko-KR"/>
    </w:rPr>
  </w:style>
  <w:style w:type="paragraph" w:styleId="Tablesource" w:customStyle="1">
    <w:name w:val="Table source"/>
    <w:basedOn w:val="Normal"/>
    <w:rsid w:val="00455F1F"/>
    <w:pPr>
      <w:tabs>
        <w:tab w:val="clear" w:pos="1134"/>
      </w:tabs>
      <w:jc w:val="left"/>
    </w:pPr>
    <w:rPr>
      <w:rFonts w:asciiTheme="minorHAnsi" w:hAnsiTheme="minorHAnsi" w:eastAsiaTheme="minorEastAsia" w:cstheme="minorBidi"/>
      <w:sz w:val="24"/>
      <w:szCs w:val="24"/>
      <w:lang w:eastAsia="ko-KR"/>
    </w:rPr>
  </w:style>
  <w:style w:type="character" w:styleId="EndnoteReference">
    <w:name w:val="endnote reference"/>
    <w:basedOn w:val="DefaultParagraphFont"/>
    <w:semiHidden/>
    <w:unhideWhenUsed/>
    <w:rsid w:val="00455F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591280943">
      <w:bodyDiv w:val="1"/>
      <w:marLeft w:val="0"/>
      <w:marRight w:val="0"/>
      <w:marTop w:val="0"/>
      <w:marBottom w:val="0"/>
      <w:divBdr>
        <w:top w:val="none" w:sz="0" w:space="0" w:color="auto"/>
        <w:left w:val="none" w:sz="0" w:space="0" w:color="auto"/>
        <w:bottom w:val="none" w:sz="0" w:space="0" w:color="auto"/>
        <w:right w:val="none" w:sz="0" w:space="0" w:color="auto"/>
      </w:divBdr>
      <w:divsChild>
        <w:div w:id="1809932282">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585187495">
      <w:bodyDiv w:val="1"/>
      <w:marLeft w:val="0"/>
      <w:marRight w:val="0"/>
      <w:marTop w:val="0"/>
      <w:marBottom w:val="0"/>
      <w:divBdr>
        <w:top w:val="none" w:sz="0" w:space="0" w:color="auto"/>
        <w:left w:val="none" w:sz="0" w:space="0" w:color="auto"/>
        <w:bottom w:val="none" w:sz="0" w:space="0" w:color="auto"/>
        <w:right w:val="none" w:sz="0" w:space="0" w:color="auto"/>
      </w:divBdr>
    </w:div>
    <w:div w:id="17001638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library.wmo.int/doc_num.php?explnum_id=9827" TargetMode="External" Id="rId13" /><Relationship Type="http://schemas.openxmlformats.org/officeDocument/2006/relationships/hyperlink" Target="https://library.wmo.int/index.php?lvl=notice_display&amp;id=21440" TargetMode="External" Id="rId18" /><Relationship Type="http://schemas.openxmlformats.org/officeDocument/2006/relationships/hyperlink" Target="https://library.wmo.int/index.php?lvl=notice_display&amp;id=6907" TargetMode="External" Id="rId26" /><Relationship Type="http://schemas.openxmlformats.org/officeDocument/2006/relationships/hyperlink" Target="https://library.wmo.int/index.php?lvl=notice_display&amp;id=9254" TargetMode="External" Id="rId39" /><Relationship Type="http://schemas.openxmlformats.org/officeDocument/2006/relationships/hyperlink" Target="https://library.wmo.int/index.php?lvl=notice_display&amp;id=12793" TargetMode="External" Id="rId21" /><Relationship Type="http://schemas.openxmlformats.org/officeDocument/2006/relationships/hyperlink" Target="https://library.wmo.int/index.php?lvl=notice_display&amp;id=19508" TargetMode="External" Id="rId34" /><Relationship Type="http://schemas.openxmlformats.org/officeDocument/2006/relationships/hyperlink" Target="https://library.wmo.int/index.php?lvl=notice_display&amp;id=21806" TargetMode="External" Id="rId42" /><Relationship Type="http://schemas.openxmlformats.org/officeDocument/2006/relationships/hyperlink" Target="https://library.wmo.int/index.php?lvl=notice_display&amp;id=12516" TargetMode="External" Id="rId47" /><Relationship Type="http://schemas.openxmlformats.org/officeDocument/2006/relationships/hyperlink" Target="https://library.wmo.int/index.php?lvl=notice_display&amp;id=9254" TargetMode="External" Id="rId50" /><Relationship Type="http://schemas.openxmlformats.org/officeDocument/2006/relationships/header" Target="header1.xml" Id="rId55"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library.wmo.int/index.php?lvl=notice_display&amp;id=6907" TargetMode="External" Id="rId16" /><Relationship Type="http://schemas.openxmlformats.org/officeDocument/2006/relationships/hyperlink" Target="https://library.wmo.int/index.php?lvl=notice_display&amp;id=21788" TargetMode="External" Id="rId29" /><Relationship Type="http://schemas.openxmlformats.org/officeDocument/2006/relationships/image" Target="media/image1.jpeg" Id="rId11" /><Relationship Type="http://schemas.openxmlformats.org/officeDocument/2006/relationships/hyperlink" Target="https://library.wmo.int/index.php?lvl=notice_display&amp;id=12793" TargetMode="External" Id="rId24" /><Relationship Type="http://schemas.openxmlformats.org/officeDocument/2006/relationships/hyperlink" Target="https://library.wmo.int/index.php?lvl=notice_display&amp;id=12793" TargetMode="External" Id="rId32" /><Relationship Type="http://schemas.openxmlformats.org/officeDocument/2006/relationships/hyperlink" Target="https://library.wmo.int/index.php?lvl=notice_display&amp;id=12793" TargetMode="External" Id="rId37" /><Relationship Type="http://schemas.openxmlformats.org/officeDocument/2006/relationships/hyperlink" Target="https://library.wmo.int/index.php?lvl=notice_display&amp;id=19223" TargetMode="External" Id="rId40" /><Relationship Type="http://schemas.openxmlformats.org/officeDocument/2006/relationships/hyperlink" Target="https://library.wmo.int/index.php?lvl=notice_display&amp;id=9784" TargetMode="External" Id="rId45" /><Relationship Type="http://schemas.openxmlformats.org/officeDocument/2006/relationships/hyperlink" Target="https://community.wmo.int/activity-areas/global-data-processing-and-forecasting-system-gdpfs" TargetMode="External" Id="rId53" /><Relationship Type="http://schemas.openxmlformats.org/officeDocument/2006/relationships/fontTable" Target="fontTable.xml" Id="rId58" /><Relationship Type="http://schemas.openxmlformats.org/officeDocument/2006/relationships/numbering" Target="numbering.xml" Id="rId5" /><Relationship Type="http://schemas.openxmlformats.org/officeDocument/2006/relationships/hyperlink" Target="https://library.wmo.int/index.php?lvl=notice_display&amp;id=21788"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library.wmo.int/doc_num.php?explnum_id=10504" TargetMode="External" Id="rId14" /><Relationship Type="http://schemas.openxmlformats.org/officeDocument/2006/relationships/hyperlink" Target="https://library.wmo.int/index.php?lvl=notice_display&amp;id=12793" TargetMode="External" Id="rId22" /><Relationship Type="http://schemas.openxmlformats.org/officeDocument/2006/relationships/hyperlink" Target="https://library.wmo.int/index.php?lvl=notice_display&amp;id=12793" TargetMode="External" Id="rId27" /><Relationship Type="http://schemas.openxmlformats.org/officeDocument/2006/relationships/hyperlink" Target="https://library.wmo.int/index.php?lvl=notice_display&amp;id=12793" TargetMode="External" Id="rId30" /><Relationship Type="http://schemas.openxmlformats.org/officeDocument/2006/relationships/hyperlink" Target="https://library.wmo.int/index.php?lvl=notice_display&amp;id=21806" TargetMode="External" Id="rId35" /><Relationship Type="http://schemas.openxmlformats.org/officeDocument/2006/relationships/hyperlink" Target="https://library.wmo.int/index.php?lvl=notice_display&amp;id=19816" TargetMode="External" Id="rId43" /><Relationship Type="http://schemas.openxmlformats.org/officeDocument/2006/relationships/hyperlink" Target="https://library.wmo.int/index.php?lvl=notice_display&amp;id=20618" TargetMode="External" Id="rId48" /><Relationship Type="http://schemas.openxmlformats.org/officeDocument/2006/relationships/header" Target="header2.xml" Id="rId56" /><Relationship Type="http://schemas.openxmlformats.org/officeDocument/2006/relationships/webSettings" Target="webSettings.xml" Id="rId8" /><Relationship Type="http://schemas.openxmlformats.org/officeDocument/2006/relationships/hyperlink" Target="http://apps.ecmwf.int/wmolcdnv/" TargetMode="External" Id="rId51" /><Relationship Type="http://schemas.openxmlformats.org/officeDocument/2006/relationships/customXml" Target="../customXml/item3.xml" Id="rId3" /><Relationship Type="http://schemas.openxmlformats.org/officeDocument/2006/relationships/hyperlink" Target="https://library.wmo.int/doc_num.php?explnum_id=3429" TargetMode="External" Id="rId12" /><Relationship Type="http://schemas.openxmlformats.org/officeDocument/2006/relationships/hyperlink" Target="https://library.wmo.int/index.php?lvl=notice_display&amp;id=12793" TargetMode="External" Id="rId17" /><Relationship Type="http://schemas.openxmlformats.org/officeDocument/2006/relationships/hyperlink" Target="https://library.wmo.int/index.php?lvl=notice_display&amp;id=12793" TargetMode="External" Id="rId25" /><Relationship Type="http://schemas.openxmlformats.org/officeDocument/2006/relationships/hyperlink" Target="https://library.wmo.int/index.php?lvl=notice_display&amp;id=12793" TargetMode="External" Id="rId33" /><Relationship Type="http://schemas.openxmlformats.org/officeDocument/2006/relationships/hyperlink" Target="https://library.wmo.int/index.php?lvl=notice_display&amp;id=21806" TargetMode="External" Id="rId38" /><Relationship Type="http://schemas.openxmlformats.org/officeDocument/2006/relationships/hyperlink" Target="https://meetings.wmo.int/INFCOM-1/English/2.%20PROVISIONAL%20REPORT%20(Approved%20documents)/INFCOM-1-d04-1-4(1)-AMENDMENTS-MANUAL-ON-GDPFS-approved_en.docx?Web=1" TargetMode="External" Id="rId46" /><Relationship Type="http://schemas.openxmlformats.org/officeDocument/2006/relationships/theme" Target="theme/theme1.xml" Id="rId59" /><Relationship Type="http://schemas.openxmlformats.org/officeDocument/2006/relationships/hyperlink" Target="https://library.wmo.int/index.php?lvl=notice_display&amp;id=12793" TargetMode="External" Id="rId20" /><Relationship Type="http://schemas.openxmlformats.org/officeDocument/2006/relationships/hyperlink" Target="https://library.wmo.int/index.php?lvl=notice_display&amp;id=21806" TargetMode="External" Id="rId41" /><Relationship Type="http://schemas.openxmlformats.org/officeDocument/2006/relationships/hyperlink" Target="https://wmoomm.sharepoint.com/sites/wmocpdb/eve_activityarea/Forms/AllItems.aspx?id=%2Fsites%2Fwmocpdb%2Feve%5Factivityarea%2FWorld%20Weather%20Research%20Programme%20%28WWRP%29%5Fed35626e%2D1373%2De911%2Da965%2D000d3a396ff4%2FWWRP2009%5F1%2Epdf&amp;parent=%2Fsites%2Fwmocpdb%2Feve%5Factivityarea%2FWorld%20Weather%20Research%20Programme%20%28WWRP%29%5Fed35626e%2D1373%2De911%2Da965%2D000d3a396ff4&amp;p=true&amp;originalPath=aHR0cHM6Ly93bW9vbW0uc2hhcmVwb2ludC5jb20vOmI6L3Mvd21vY3BkYi9FU2FJWk9RYmhUTkdvLUdwMVhQZDNCb0JvOEMyeF9BS05yOFR2Ml84NndOS29nP3J0aW1lPVZydUdTSmJrMkVn&amp;CT=1615480301960&amp;OR=OWA-NT&amp;CID=900b60bc-e431-fbf9-eff2-3af1befabc2e" TargetMode="External" Id="rId54"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library.wmo.int/index.php?lvl=notice_display&amp;id=12793" TargetMode="External" Id="rId15" /><Relationship Type="http://schemas.openxmlformats.org/officeDocument/2006/relationships/hyperlink" Target="https://library.wmo.int/index.php?lvl=notice_display&amp;id=12793" TargetMode="External" Id="rId23" /><Relationship Type="http://schemas.openxmlformats.org/officeDocument/2006/relationships/hyperlink" Target="https://library.wmo.int/index.php?lvl=notice_display&amp;id=21440" TargetMode="External" Id="rId28" /><Relationship Type="http://schemas.openxmlformats.org/officeDocument/2006/relationships/hyperlink" Target="https://library.wmo.int/index.php?lvl=notice_display&amp;id=21806" TargetMode="External" Id="rId36" /><Relationship Type="http://schemas.openxmlformats.org/officeDocument/2006/relationships/hyperlink" Target="https://library.wmo.int/index.php?lvl=notice_display&amp;id=21811" TargetMode="External" Id="rId49" /><Relationship Type="http://schemas.openxmlformats.org/officeDocument/2006/relationships/header" Target="header3.xml" Id="rId57" /><Relationship Type="http://schemas.openxmlformats.org/officeDocument/2006/relationships/endnotes" Target="endnotes.xml" Id="rId10" /><Relationship Type="http://schemas.openxmlformats.org/officeDocument/2006/relationships/hyperlink" Target="https://library.wmo.int/index.php?lvl=notice_display&amp;id=12793" TargetMode="External" Id="rId31" /><Relationship Type="http://schemas.openxmlformats.org/officeDocument/2006/relationships/hyperlink" Target="https://library.wmo.int/index.php?lvl=notice_display&amp;id=9784" TargetMode="External" Id="rId44" /><Relationship Type="http://schemas.openxmlformats.org/officeDocument/2006/relationships/hyperlink" Target="https://www.wmo.int/pages/prog/www/DPFS/GDPFS-Progress-Reports.html" TargetMode="External" Id="rId52" /><Relationship Type="http://schemas.openxmlformats.org/officeDocument/2006/relationships/glossaryDocument" Target="/word/glossary/document.xml" Id="Rcd5883608f844411"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2b3d202-3752-4b71-97c6-05056302f153}"/>
      </w:docPartPr>
      <w:docPartBody>
        <w:p w14:paraId="313FF3B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BFE38C15-B767-4766-BA78-71D714C40617}">
  <ds:schemaRefs>
    <ds:schemaRef ds:uri="http://schemas.microsoft.com/sharepoint/v3/contenttype/forms"/>
  </ds:schemaRefs>
</ds:datastoreItem>
</file>

<file path=customXml/itemProps2.xml><?xml version="1.0" encoding="utf-8"?>
<ds:datastoreItem xmlns:ds="http://schemas.openxmlformats.org/officeDocument/2006/customXml" ds:itemID="{597D8926-4FD1-47E9-82ED-A3EC20516755}">
  <ds:schemaRefs>
    <ds:schemaRef ds:uri="http://schemas.microsoft.com/office/2006/metadata/properties"/>
    <ds:schemaRef ds:uri="http://schemas.microsoft.com/office/infopath/2007/PartnerControls"/>
    <ds:schemaRef ds:uri="c1a465f0-9ed0-43de-8189-a8c6f1075a5f"/>
  </ds:schemaRefs>
</ds:datastoreItem>
</file>

<file path=customXml/itemProps3.xml><?xml version="1.0" encoding="utf-8"?>
<ds:datastoreItem xmlns:ds="http://schemas.openxmlformats.org/officeDocument/2006/customXml" ds:itemID="{33128276-BE1C-4CAF-8011-44800B645735}"/>
</file>

<file path=customXml/itemProps4.xml><?xml version="1.0" encoding="utf-8"?>
<ds:datastoreItem xmlns:ds="http://schemas.openxmlformats.org/officeDocument/2006/customXml" ds:itemID="{B84B0DFD-10AE-476A-8A96-CEFD7983DD8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WMO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subject/>
  <dc:creator>Eunha Lim</dc:creator>
  <cp:keywords/>
  <cp:lastModifiedBy>Eunha Lim</cp:lastModifiedBy>
  <cp:revision>118</cp:revision>
  <cp:lastPrinted>2013-03-14T01:27:00Z</cp:lastPrinted>
  <dcterms:created xsi:type="dcterms:W3CDTF">2021-03-27T05:31:00Z</dcterms:created>
  <dcterms:modified xsi:type="dcterms:W3CDTF">2021-04-15T09:13:23Z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y fmtid="{D5CDD505-2E9C-101B-9397-08002B2CF9AE}" pid="3" name="Base Target">
    <vt:lpwstr>_blank</vt:lpwstr>
  </property>
</Properties>
</file>