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14" w:type="dxa"/>
        <w:tblInd w:w="-459" w:type="dxa"/>
        <w:tblBorders>
          <w:bottom w:val="single" w:sz="4" w:space="0" w:color="auto"/>
        </w:tblBorders>
        <w:tblLook w:val="01E0" w:firstRow="1" w:lastRow="1" w:firstColumn="1" w:lastColumn="1" w:noHBand="0" w:noVBand="0"/>
      </w:tblPr>
      <w:tblGrid>
        <w:gridCol w:w="500"/>
        <w:gridCol w:w="6852"/>
        <w:gridCol w:w="2962"/>
      </w:tblGrid>
      <w:tr w:rsidR="00A80767" w:rsidRPr="00437312" w14:paraId="6DA99CCC" w14:textId="77777777" w:rsidTr="00826D53">
        <w:trPr>
          <w:trHeight w:val="282"/>
        </w:trPr>
        <w:tc>
          <w:tcPr>
            <w:tcW w:w="500" w:type="dxa"/>
            <w:vMerge w:val="restart"/>
            <w:tcBorders>
              <w:bottom w:val="nil"/>
            </w:tcBorders>
            <w:textDirection w:val="btLr"/>
          </w:tcPr>
          <w:p w14:paraId="04B9971C" w14:textId="2227E50F" w:rsidR="00A80767" w:rsidRPr="00437312" w:rsidRDefault="00FA793D" w:rsidP="00826D53">
            <w:pPr>
              <w:tabs>
                <w:tab w:val="clear" w:pos="1134"/>
                <w:tab w:val="left" w:pos="6946"/>
              </w:tabs>
              <w:suppressAutoHyphens/>
              <w:spacing w:after="120" w:line="252" w:lineRule="auto"/>
              <w:ind w:left="175" w:right="113"/>
              <w:jc w:val="right"/>
              <w:rPr>
                <w:color w:val="365F91" w:themeColor="accent1" w:themeShade="BF"/>
                <w:sz w:val="12"/>
                <w:szCs w:val="12"/>
                <w:lang w:eastAsia="zh-CN"/>
              </w:rPr>
            </w:pPr>
            <w:bookmarkStart w:id="0" w:name="_Hlk67565523"/>
            <w:r>
              <w:rPr>
                <w:color w:val="365F91" w:themeColor="accent1" w:themeShade="BF"/>
                <w:sz w:val="10"/>
                <w:szCs w:val="10"/>
                <w:lang w:eastAsia="zh-CN"/>
              </w:rPr>
              <w:t>. </w:t>
            </w:r>
            <w:r w:rsidR="00A80767" w:rsidRPr="00437312">
              <w:rPr>
                <w:color w:val="365F91" w:themeColor="accent1" w:themeShade="BF"/>
                <w:sz w:val="10"/>
                <w:szCs w:val="10"/>
                <w:lang w:eastAsia="zh-CN"/>
              </w:rPr>
              <w:t>WEATHER CLIMATE WATER</w:t>
            </w:r>
          </w:p>
        </w:tc>
        <w:tc>
          <w:tcPr>
            <w:tcW w:w="6852" w:type="dxa"/>
            <w:vMerge w:val="restart"/>
          </w:tcPr>
          <w:p w14:paraId="5EE6B974" w14:textId="77777777" w:rsidR="00A80767" w:rsidRPr="00437312" w:rsidRDefault="00A80767" w:rsidP="00826D53">
            <w:pPr>
              <w:tabs>
                <w:tab w:val="left" w:pos="6946"/>
              </w:tabs>
              <w:suppressAutoHyphens/>
              <w:spacing w:after="120" w:line="252" w:lineRule="auto"/>
              <w:ind w:left="1134"/>
              <w:jc w:val="left"/>
              <w:rPr>
                <w:rFonts w:cs="Tahoma"/>
                <w:b/>
                <w:bCs/>
                <w:color w:val="365F91" w:themeColor="accent1" w:themeShade="BF"/>
                <w:szCs w:val="22"/>
              </w:rPr>
            </w:pPr>
            <w:r w:rsidRPr="00437312">
              <w:rPr>
                <w:noProof/>
                <w:color w:val="365F91" w:themeColor="accent1" w:themeShade="BF"/>
                <w:szCs w:val="22"/>
                <w:lang w:eastAsia="zh-CN"/>
              </w:rPr>
              <w:drawing>
                <wp:anchor distT="0" distB="0" distL="114300" distR="114300" simplePos="0" relativeHeight="251659264" behindDoc="1" locked="1" layoutInCell="1" allowOverlap="1" wp14:anchorId="14457DA8" wp14:editId="48F24FBA">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C17D2" w:rsidRPr="00437312">
              <w:rPr>
                <w:rFonts w:cs="Tahoma"/>
                <w:b/>
                <w:bCs/>
                <w:color w:val="365F91" w:themeColor="accent1" w:themeShade="BF"/>
                <w:szCs w:val="22"/>
              </w:rPr>
              <w:t>World Meteorological Organization</w:t>
            </w:r>
          </w:p>
          <w:p w14:paraId="54657E64" w14:textId="77777777" w:rsidR="00A80767" w:rsidRPr="00437312" w:rsidRDefault="00AC17D2" w:rsidP="00826D53">
            <w:pPr>
              <w:tabs>
                <w:tab w:val="left" w:pos="6946"/>
              </w:tabs>
              <w:suppressAutoHyphens/>
              <w:spacing w:after="120" w:line="252" w:lineRule="auto"/>
              <w:ind w:left="1134"/>
              <w:jc w:val="left"/>
              <w:rPr>
                <w:rFonts w:cs="Tahoma"/>
                <w:b/>
                <w:color w:val="365F91" w:themeColor="accent1" w:themeShade="BF"/>
                <w:spacing w:val="-2"/>
                <w:szCs w:val="22"/>
              </w:rPr>
            </w:pPr>
            <w:r w:rsidRPr="00437312">
              <w:rPr>
                <w:rFonts w:cs="Tahoma"/>
                <w:b/>
                <w:color w:val="365F91" w:themeColor="accent1" w:themeShade="BF"/>
                <w:spacing w:val="-2"/>
                <w:szCs w:val="22"/>
              </w:rPr>
              <w:t>COMMISSION FOR OBSERVATION, INFRASTRUCTURE AND INFORMATION SYSTEMS</w:t>
            </w:r>
          </w:p>
          <w:p w14:paraId="54AEA7B5" w14:textId="77777777" w:rsidR="00A80767" w:rsidRPr="00437312" w:rsidRDefault="00AC17D2" w:rsidP="00826D53">
            <w:pPr>
              <w:tabs>
                <w:tab w:val="left" w:pos="6946"/>
              </w:tabs>
              <w:suppressAutoHyphens/>
              <w:spacing w:after="120" w:line="252" w:lineRule="auto"/>
              <w:ind w:left="1134"/>
              <w:jc w:val="left"/>
              <w:rPr>
                <w:rFonts w:cs="Tahoma"/>
                <w:b/>
                <w:bCs/>
                <w:color w:val="365F91" w:themeColor="accent1" w:themeShade="BF"/>
                <w:szCs w:val="22"/>
              </w:rPr>
            </w:pPr>
            <w:r w:rsidRPr="00437312">
              <w:rPr>
                <w:rFonts w:cstheme="minorBidi"/>
                <w:b/>
                <w:snapToGrid w:val="0"/>
                <w:color w:val="365F91" w:themeColor="accent1" w:themeShade="BF"/>
                <w:szCs w:val="22"/>
              </w:rPr>
              <w:t>First Session (Third Part)</w:t>
            </w:r>
            <w:r w:rsidR="00A80767" w:rsidRPr="00437312">
              <w:rPr>
                <w:rFonts w:cstheme="minorBidi"/>
                <w:b/>
                <w:snapToGrid w:val="0"/>
                <w:color w:val="365F91" w:themeColor="accent1" w:themeShade="BF"/>
                <w:szCs w:val="22"/>
              </w:rPr>
              <w:br/>
            </w:r>
            <w:r w:rsidRPr="00437312">
              <w:rPr>
                <w:snapToGrid w:val="0"/>
                <w:color w:val="365F91" w:themeColor="accent1" w:themeShade="BF"/>
                <w:szCs w:val="22"/>
              </w:rPr>
              <w:t>12 to 16 April 2021, Virtual Session</w:t>
            </w:r>
          </w:p>
        </w:tc>
        <w:tc>
          <w:tcPr>
            <w:tcW w:w="2962" w:type="dxa"/>
          </w:tcPr>
          <w:p w14:paraId="4B649B60" w14:textId="21239D2B" w:rsidR="00A80767" w:rsidRPr="00437312" w:rsidRDefault="00AC17D2" w:rsidP="00826D53">
            <w:pPr>
              <w:tabs>
                <w:tab w:val="clear" w:pos="1134"/>
              </w:tabs>
              <w:spacing w:after="60"/>
              <w:ind w:right="-108"/>
              <w:jc w:val="right"/>
              <w:rPr>
                <w:rFonts w:cs="Tahoma"/>
                <w:b/>
                <w:bCs/>
                <w:color w:val="365F91" w:themeColor="accent1" w:themeShade="BF"/>
                <w:szCs w:val="22"/>
              </w:rPr>
            </w:pPr>
            <w:r w:rsidRPr="00437312">
              <w:rPr>
                <w:rFonts w:cs="Tahoma"/>
                <w:b/>
                <w:bCs/>
                <w:color w:val="365F91" w:themeColor="accent1" w:themeShade="BF"/>
                <w:szCs w:val="22"/>
              </w:rPr>
              <w:t>INFCOM-1(III)/</w:t>
            </w:r>
            <w:r w:rsidR="00FA793D">
              <w:rPr>
                <w:rFonts w:cs="Tahoma"/>
                <w:b/>
                <w:bCs/>
                <w:color w:val="365F91" w:themeColor="accent1" w:themeShade="BF"/>
                <w:szCs w:val="22"/>
              </w:rPr>
              <w:t xml:space="preserve"> </w:t>
            </w:r>
            <w:r w:rsidRPr="00437312">
              <w:rPr>
                <w:rFonts w:cs="Tahoma"/>
                <w:b/>
                <w:bCs/>
                <w:color w:val="365F91" w:themeColor="accent1" w:themeShade="BF"/>
                <w:szCs w:val="22"/>
              </w:rPr>
              <w:t>Doc</w:t>
            </w:r>
            <w:r w:rsidR="001F2793">
              <w:rPr>
                <w:rFonts w:cs="Tahoma"/>
                <w:b/>
                <w:bCs/>
                <w:color w:val="365F91" w:themeColor="accent1" w:themeShade="BF"/>
                <w:szCs w:val="22"/>
              </w:rPr>
              <w:t>. </w:t>
            </w:r>
            <w:r w:rsidRPr="00437312">
              <w:rPr>
                <w:rFonts w:cs="Tahoma"/>
                <w:b/>
                <w:bCs/>
                <w:color w:val="365F91" w:themeColor="accent1" w:themeShade="BF"/>
                <w:szCs w:val="22"/>
              </w:rPr>
              <w:t>5.1.3(3)</w:t>
            </w:r>
          </w:p>
        </w:tc>
      </w:tr>
      <w:tr w:rsidR="00A80767" w:rsidRPr="00437312" w14:paraId="38B62F12" w14:textId="77777777" w:rsidTr="00826D53">
        <w:trPr>
          <w:trHeight w:val="730"/>
        </w:trPr>
        <w:tc>
          <w:tcPr>
            <w:tcW w:w="500" w:type="dxa"/>
            <w:vMerge/>
            <w:tcBorders>
              <w:bottom w:val="nil"/>
            </w:tcBorders>
          </w:tcPr>
          <w:p w14:paraId="1EF11FAB" w14:textId="77777777" w:rsidR="00A80767" w:rsidRPr="00437312" w:rsidRDefault="00A80767" w:rsidP="00826D53">
            <w:pPr>
              <w:tabs>
                <w:tab w:val="left" w:pos="6946"/>
              </w:tabs>
              <w:suppressAutoHyphens/>
              <w:spacing w:after="120" w:line="252" w:lineRule="auto"/>
              <w:ind w:left="1134"/>
              <w:jc w:val="left"/>
              <w:rPr>
                <w:color w:val="365F91" w:themeColor="accent1" w:themeShade="BF"/>
                <w:szCs w:val="22"/>
                <w:lang w:eastAsia="zh-CN"/>
              </w:rPr>
            </w:pPr>
          </w:p>
        </w:tc>
        <w:tc>
          <w:tcPr>
            <w:tcW w:w="6852" w:type="dxa"/>
            <w:vMerge/>
          </w:tcPr>
          <w:p w14:paraId="2358A9C8" w14:textId="77777777" w:rsidR="00A80767" w:rsidRPr="00437312" w:rsidRDefault="00A80767" w:rsidP="00826D53">
            <w:pPr>
              <w:tabs>
                <w:tab w:val="left" w:pos="6946"/>
              </w:tabs>
              <w:suppressAutoHyphens/>
              <w:spacing w:after="120" w:line="252" w:lineRule="auto"/>
              <w:ind w:left="1134"/>
              <w:jc w:val="left"/>
              <w:rPr>
                <w:color w:val="365F91" w:themeColor="accent1" w:themeShade="BF"/>
                <w:szCs w:val="22"/>
                <w:lang w:eastAsia="zh-CN"/>
              </w:rPr>
            </w:pPr>
          </w:p>
        </w:tc>
        <w:tc>
          <w:tcPr>
            <w:tcW w:w="2962" w:type="dxa"/>
          </w:tcPr>
          <w:p w14:paraId="1B761C26" w14:textId="77777777" w:rsidR="00A80767" w:rsidRPr="00437312" w:rsidRDefault="00A80767" w:rsidP="00826D53">
            <w:pPr>
              <w:tabs>
                <w:tab w:val="clear" w:pos="1134"/>
              </w:tabs>
              <w:spacing w:before="120" w:after="60"/>
              <w:ind w:right="-108"/>
              <w:jc w:val="right"/>
              <w:rPr>
                <w:rFonts w:cs="Tahoma"/>
                <w:color w:val="365F91" w:themeColor="accent1" w:themeShade="BF"/>
                <w:szCs w:val="22"/>
              </w:rPr>
            </w:pPr>
            <w:r w:rsidRPr="00437312">
              <w:rPr>
                <w:rFonts w:cs="Tahoma"/>
                <w:color w:val="365F91" w:themeColor="accent1" w:themeShade="BF"/>
                <w:szCs w:val="22"/>
              </w:rPr>
              <w:t>Submitted by:</w:t>
            </w:r>
            <w:r w:rsidRPr="00437312">
              <w:rPr>
                <w:rFonts w:cs="Tahoma"/>
                <w:color w:val="365F91" w:themeColor="accent1" w:themeShade="BF"/>
                <w:szCs w:val="22"/>
              </w:rPr>
              <w:br/>
              <w:t xml:space="preserve">Secretary-General </w:t>
            </w:r>
          </w:p>
          <w:p w14:paraId="1D22A404" w14:textId="6FD7B924" w:rsidR="00A80767" w:rsidRPr="00437312" w:rsidRDefault="003B2B43" w:rsidP="00826D53">
            <w:pPr>
              <w:tabs>
                <w:tab w:val="clear" w:pos="1134"/>
              </w:tabs>
              <w:spacing w:before="120" w:after="60"/>
              <w:ind w:right="-108"/>
              <w:jc w:val="right"/>
              <w:rPr>
                <w:rFonts w:cs="Tahoma"/>
                <w:color w:val="365F91" w:themeColor="accent1" w:themeShade="BF"/>
                <w:szCs w:val="22"/>
              </w:rPr>
            </w:pPr>
            <w:r w:rsidRPr="00437312">
              <w:rPr>
                <w:rFonts w:cs="Tahoma"/>
                <w:color w:val="365F91" w:themeColor="accent1" w:themeShade="BF"/>
                <w:szCs w:val="22"/>
              </w:rPr>
              <w:t>25</w:t>
            </w:r>
            <w:r w:rsidR="00AC17D2" w:rsidRPr="00437312">
              <w:rPr>
                <w:rFonts w:cs="Tahoma"/>
                <w:color w:val="365F91" w:themeColor="accent1" w:themeShade="BF"/>
                <w:szCs w:val="22"/>
              </w:rPr>
              <w:t>.III.2021</w:t>
            </w:r>
          </w:p>
          <w:p w14:paraId="54FAE87F" w14:textId="77777777" w:rsidR="00A80767" w:rsidRPr="00437312" w:rsidRDefault="00A80767" w:rsidP="00826D53">
            <w:pPr>
              <w:tabs>
                <w:tab w:val="clear" w:pos="1134"/>
              </w:tabs>
              <w:spacing w:before="120" w:after="60"/>
              <w:ind w:right="-108"/>
              <w:jc w:val="right"/>
              <w:rPr>
                <w:rFonts w:cs="Tahoma"/>
                <w:b/>
                <w:bCs/>
                <w:color w:val="365F91" w:themeColor="accent1" w:themeShade="BF"/>
                <w:szCs w:val="22"/>
              </w:rPr>
            </w:pPr>
            <w:r w:rsidRPr="00437312">
              <w:rPr>
                <w:rFonts w:cs="Tahoma"/>
                <w:b/>
                <w:bCs/>
                <w:color w:val="365F91" w:themeColor="accent1" w:themeShade="BF"/>
                <w:szCs w:val="22"/>
              </w:rPr>
              <w:t>DRAFT 1</w:t>
            </w:r>
          </w:p>
        </w:tc>
      </w:tr>
    </w:tbl>
    <w:p w14:paraId="4038A4B3" w14:textId="77777777" w:rsidR="00A80767" w:rsidRPr="00437312" w:rsidRDefault="00AC17D2" w:rsidP="00A80767">
      <w:pPr>
        <w:pStyle w:val="WMOBodyText"/>
        <w:ind w:left="2977" w:hanging="2977"/>
      </w:pPr>
      <w:r w:rsidRPr="00437312">
        <w:rPr>
          <w:b/>
          <w:bCs/>
        </w:rPr>
        <w:t>AGENDA ITEM 5:</w:t>
      </w:r>
      <w:r w:rsidRPr="00437312">
        <w:rPr>
          <w:b/>
          <w:bCs/>
        </w:rPr>
        <w:tab/>
        <w:t>TECHNICAL REGULATIONS AND OTHER TECHNICAL DECISIONS</w:t>
      </w:r>
    </w:p>
    <w:p w14:paraId="581334BA" w14:textId="77777777" w:rsidR="00A80767" w:rsidRPr="00437312" w:rsidRDefault="00AC17D2" w:rsidP="00A80767">
      <w:pPr>
        <w:pStyle w:val="WMOBodyText"/>
        <w:ind w:left="2977" w:hanging="2977"/>
      </w:pPr>
      <w:r w:rsidRPr="00437312">
        <w:rPr>
          <w:b/>
          <w:bCs/>
        </w:rPr>
        <w:t>AGENDA ITEM 5.1:</w:t>
      </w:r>
      <w:r w:rsidRPr="00437312">
        <w:rPr>
          <w:b/>
          <w:bCs/>
        </w:rPr>
        <w:tab/>
        <w:t>Recommendations from INFCOM Standing Committees and Study Groups</w:t>
      </w:r>
    </w:p>
    <w:p w14:paraId="73DAAB45" w14:textId="77777777" w:rsidR="00A80767" w:rsidRPr="00437312" w:rsidRDefault="00AC17D2" w:rsidP="00A80767">
      <w:pPr>
        <w:pStyle w:val="WMOBodyText"/>
        <w:ind w:left="2977" w:hanging="2977"/>
      </w:pPr>
      <w:r w:rsidRPr="00437312">
        <w:rPr>
          <w:b/>
          <w:bCs/>
          <w:i/>
          <w:iCs/>
        </w:rPr>
        <w:t>AGENDA ITEM 5.1.3:</w:t>
      </w:r>
      <w:r w:rsidRPr="00437312">
        <w:rPr>
          <w:b/>
          <w:bCs/>
          <w:i/>
          <w:iCs/>
        </w:rPr>
        <w:tab/>
        <w:t>Standing Committee on Information Management and Technology (SC-IMT)</w:t>
      </w:r>
    </w:p>
    <w:p w14:paraId="26E95EE5" w14:textId="77777777" w:rsidR="00092CAE" w:rsidRPr="00437312" w:rsidRDefault="00015CC6" w:rsidP="00015CC6">
      <w:pPr>
        <w:pStyle w:val="WMOBodyText"/>
        <w:jc w:val="center"/>
        <w:rPr>
          <w:b/>
          <w:bCs/>
          <w:caps/>
          <w:kern w:val="32"/>
          <w:sz w:val="24"/>
          <w:szCs w:val="24"/>
        </w:rPr>
      </w:pPr>
      <w:bookmarkStart w:id="1" w:name="_APPENDIX_A:_"/>
      <w:bookmarkEnd w:id="1"/>
      <w:r w:rsidRPr="00437312">
        <w:rPr>
          <w:b/>
          <w:bCs/>
          <w:caps/>
          <w:kern w:val="32"/>
          <w:sz w:val="24"/>
          <w:szCs w:val="24"/>
        </w:rPr>
        <w:t xml:space="preserve">MODERNIZATION OF CLIMATE DATA – </w:t>
      </w:r>
      <w:r w:rsidR="00F820B3" w:rsidRPr="00437312">
        <w:rPr>
          <w:b/>
          <w:bCs/>
          <w:caps/>
          <w:kern w:val="32"/>
          <w:sz w:val="24"/>
          <w:szCs w:val="24"/>
        </w:rPr>
        <w:t>OPEN CDMS</w:t>
      </w:r>
      <w:r w:rsidRPr="00437312">
        <w:rPr>
          <w:b/>
          <w:bCs/>
          <w:caps/>
          <w:kern w:val="32"/>
          <w:sz w:val="24"/>
          <w:szCs w:val="24"/>
        </w:rPr>
        <w:t xml:space="preserve"> PROJECT</w:t>
      </w:r>
    </w:p>
    <w:p w14:paraId="61EA2F29" w14:textId="77777777" w:rsidR="00015CC6" w:rsidRPr="00437312" w:rsidRDefault="00015CC6" w:rsidP="00015CC6">
      <w:pPr>
        <w:pStyle w:val="WMOBodyText"/>
        <w:jc w:val="center"/>
      </w:pP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865"/>
        <w:gridCol w:w="5310"/>
      </w:tblGrid>
      <w:tr w:rsidR="0088163A" w:rsidRPr="00437312" w14:paraId="1D461D94" w14:textId="77777777" w:rsidTr="00826D53">
        <w:trPr>
          <w:jc w:val="center"/>
        </w:trPr>
        <w:tc>
          <w:tcPr>
            <w:tcW w:w="9175" w:type="dxa"/>
            <w:gridSpan w:val="2"/>
          </w:tcPr>
          <w:p w14:paraId="70202C08" w14:textId="77777777" w:rsidR="0088163A" w:rsidRPr="00437312" w:rsidRDefault="0088163A" w:rsidP="00826D53">
            <w:pPr>
              <w:pStyle w:val="WMOBodyText"/>
              <w:spacing w:after="120"/>
              <w:jc w:val="center"/>
            </w:pPr>
            <w:r w:rsidRPr="00437312">
              <w:rPr>
                <w:rFonts w:ascii="Verdana Bold" w:hAnsi="Verdana Bold" w:cstheme="minorHAnsi"/>
                <w:b/>
                <w:bCs/>
                <w:caps/>
              </w:rPr>
              <w:t>Summary</w:t>
            </w:r>
          </w:p>
        </w:tc>
      </w:tr>
      <w:tr w:rsidR="0088163A" w:rsidRPr="00437312" w14:paraId="4BF32197" w14:textId="77777777" w:rsidTr="00826D53">
        <w:trPr>
          <w:jc w:val="center"/>
        </w:trPr>
        <w:tc>
          <w:tcPr>
            <w:tcW w:w="3865" w:type="dxa"/>
          </w:tcPr>
          <w:p w14:paraId="25E9752F" w14:textId="77777777" w:rsidR="0088163A" w:rsidRPr="00437312" w:rsidRDefault="0088163A" w:rsidP="00826D53">
            <w:pPr>
              <w:pStyle w:val="WMOBodyText"/>
              <w:spacing w:before="160"/>
              <w:ind w:left="164"/>
              <w:jc w:val="left"/>
            </w:pPr>
            <w:r w:rsidRPr="00437312">
              <w:rPr>
                <w:rFonts w:cstheme="minorHAnsi"/>
              </w:rPr>
              <w:t>Reference:</w:t>
            </w:r>
          </w:p>
        </w:tc>
        <w:tc>
          <w:tcPr>
            <w:tcW w:w="5310" w:type="dxa"/>
          </w:tcPr>
          <w:p w14:paraId="08414B51" w14:textId="5E49EB4F" w:rsidR="0088163A" w:rsidRPr="00437312" w:rsidRDefault="00DD3807" w:rsidP="00437312">
            <w:pPr>
              <w:pStyle w:val="WMOBodyText"/>
              <w:spacing w:before="160"/>
              <w:jc w:val="left"/>
            </w:pPr>
            <w:hyperlink r:id="rId12" w:anchor=".YEjj2WhKiUk" w:history="1">
              <w:r w:rsidR="00015CC6" w:rsidRPr="00437312">
                <w:rPr>
                  <w:rStyle w:val="Hyperlink"/>
                </w:rPr>
                <w:t>Resolution 22 (Cg-18)</w:t>
              </w:r>
            </w:hyperlink>
            <w:r w:rsidR="00437312" w:rsidRPr="00437312">
              <w:rPr>
                <w:rStyle w:val="Hyperlink"/>
              </w:rPr>
              <w:t xml:space="preserve"> - </w:t>
            </w:r>
            <w:r w:rsidR="00437312" w:rsidRPr="00437312">
              <w:rPr>
                <w:rStyle w:val="Hyperlink"/>
                <w:color w:val="auto"/>
              </w:rPr>
              <w:t xml:space="preserve">Manual on High-Quality Global Data Management Framework for Climate </w:t>
            </w:r>
          </w:p>
        </w:tc>
      </w:tr>
      <w:tr w:rsidR="0088163A" w:rsidRPr="00437312" w14:paraId="1EEF00BF" w14:textId="77777777" w:rsidTr="00826D53">
        <w:trPr>
          <w:jc w:val="center"/>
        </w:trPr>
        <w:tc>
          <w:tcPr>
            <w:tcW w:w="3865" w:type="dxa"/>
          </w:tcPr>
          <w:p w14:paraId="495C7C6A" w14:textId="77777777" w:rsidR="0088163A" w:rsidRPr="00437312" w:rsidRDefault="0088163A" w:rsidP="00826D53">
            <w:pPr>
              <w:pStyle w:val="WMOBodyText"/>
              <w:spacing w:before="160"/>
              <w:ind w:left="164"/>
              <w:jc w:val="left"/>
            </w:pPr>
            <w:r w:rsidRPr="00437312">
              <w:rPr>
                <w:rFonts w:cstheme="minorHAnsi"/>
              </w:rPr>
              <w:t>Strategic Objective:</w:t>
            </w:r>
          </w:p>
        </w:tc>
        <w:tc>
          <w:tcPr>
            <w:tcW w:w="5310" w:type="dxa"/>
          </w:tcPr>
          <w:p w14:paraId="7C1DD12F" w14:textId="77777777" w:rsidR="0088163A" w:rsidRPr="00437312" w:rsidRDefault="00015CC6" w:rsidP="00826D53">
            <w:pPr>
              <w:pStyle w:val="WMOBodyText"/>
              <w:spacing w:before="160"/>
              <w:jc w:val="left"/>
            </w:pPr>
            <w:r w:rsidRPr="00437312">
              <w:t>2.2</w:t>
            </w:r>
          </w:p>
        </w:tc>
      </w:tr>
      <w:tr w:rsidR="0088163A" w:rsidRPr="00437312" w14:paraId="0E03F3E7" w14:textId="77777777" w:rsidTr="00826D53">
        <w:trPr>
          <w:jc w:val="center"/>
        </w:trPr>
        <w:tc>
          <w:tcPr>
            <w:tcW w:w="3865" w:type="dxa"/>
          </w:tcPr>
          <w:p w14:paraId="51FC5EDA" w14:textId="77777777" w:rsidR="0088163A" w:rsidRPr="00437312" w:rsidRDefault="0088163A" w:rsidP="00826D53">
            <w:pPr>
              <w:pStyle w:val="WMOBodyText"/>
              <w:spacing w:before="160"/>
              <w:ind w:left="164"/>
              <w:rPr>
                <w:rFonts w:cstheme="minorHAnsi"/>
              </w:rPr>
            </w:pPr>
            <w:r w:rsidRPr="00437312">
              <w:rPr>
                <w:rFonts w:cstheme="minorHAnsi"/>
              </w:rPr>
              <w:t>Recommended by:</w:t>
            </w:r>
          </w:p>
        </w:tc>
        <w:tc>
          <w:tcPr>
            <w:tcW w:w="5310" w:type="dxa"/>
          </w:tcPr>
          <w:p w14:paraId="59CFA543" w14:textId="77777777" w:rsidR="0088163A" w:rsidRPr="00437312" w:rsidRDefault="00015CC6" w:rsidP="00826D53">
            <w:pPr>
              <w:pStyle w:val="WMOBodyText"/>
              <w:spacing w:before="160"/>
              <w:rPr>
                <w:rFonts w:cstheme="minorHAnsi"/>
              </w:rPr>
            </w:pPr>
            <w:r w:rsidRPr="00437312">
              <w:rPr>
                <w:rFonts w:cstheme="minorHAnsi"/>
              </w:rPr>
              <w:t>Secretary-General</w:t>
            </w:r>
          </w:p>
        </w:tc>
      </w:tr>
      <w:tr w:rsidR="0088163A" w:rsidRPr="00437312" w14:paraId="3FEEC8A2" w14:textId="77777777" w:rsidTr="00826D53">
        <w:trPr>
          <w:jc w:val="center"/>
        </w:trPr>
        <w:tc>
          <w:tcPr>
            <w:tcW w:w="3865" w:type="dxa"/>
          </w:tcPr>
          <w:p w14:paraId="48B0A25C" w14:textId="77777777" w:rsidR="0088163A" w:rsidRPr="00437312" w:rsidRDefault="0088163A" w:rsidP="00826D53">
            <w:pPr>
              <w:pStyle w:val="WMOBodyText"/>
              <w:spacing w:before="160"/>
              <w:ind w:left="164"/>
              <w:jc w:val="left"/>
            </w:pPr>
            <w:r w:rsidRPr="00437312">
              <w:rPr>
                <w:rFonts w:cstheme="minorHAnsi"/>
              </w:rPr>
              <w:t>Recommended for:</w:t>
            </w:r>
          </w:p>
        </w:tc>
        <w:tc>
          <w:tcPr>
            <w:tcW w:w="5310" w:type="dxa"/>
          </w:tcPr>
          <w:p w14:paraId="3B517B2A" w14:textId="1F280A2C" w:rsidR="0088163A" w:rsidRPr="00437312" w:rsidRDefault="00DD3807" w:rsidP="00826D53">
            <w:pPr>
              <w:pStyle w:val="WMOBodyText"/>
              <w:spacing w:before="160"/>
              <w:jc w:val="left"/>
            </w:pPr>
            <w:sdt>
              <w:sdtPr>
                <w:rPr>
                  <w:rFonts w:cstheme="minorHAnsi"/>
                </w:rPr>
                <w:id w:val="-48387306"/>
                <w14:checkbox>
                  <w14:checked w14:val="1"/>
                  <w14:checkedState w14:val="2612" w14:font="MS Gothic"/>
                  <w14:uncheckedState w14:val="2610" w14:font="MS Gothic"/>
                </w14:checkbox>
              </w:sdtPr>
              <w:sdtEndPr/>
              <w:sdtContent>
                <w:r w:rsidR="002F53E6">
                  <w:rPr>
                    <w:rFonts w:ascii="MS Gothic" w:eastAsia="MS Gothic" w:hAnsi="MS Gothic" w:cstheme="minorHAnsi" w:hint="eastAsia"/>
                  </w:rPr>
                  <w:t>☒</w:t>
                </w:r>
              </w:sdtContent>
            </w:sdt>
            <w:r w:rsidR="0088163A" w:rsidRPr="00437312">
              <w:rPr>
                <w:rFonts w:cstheme="minorHAnsi"/>
              </w:rPr>
              <w:t xml:space="preserve"> Adoption without debate</w:t>
            </w:r>
            <w:r w:rsidR="0088163A" w:rsidRPr="00437312">
              <w:rPr>
                <w:rFonts w:cstheme="minorHAnsi"/>
              </w:rPr>
              <w:br/>
            </w:r>
            <w:sdt>
              <w:sdtPr>
                <w:rPr>
                  <w:rFonts w:cstheme="minorHAnsi"/>
                </w:rPr>
                <w:id w:val="1941483948"/>
                <w14:checkbox>
                  <w14:checked w14:val="0"/>
                  <w14:checkedState w14:val="2612" w14:font="MS Gothic"/>
                  <w14:uncheckedState w14:val="2610" w14:font="MS Gothic"/>
                </w14:checkbox>
              </w:sdtPr>
              <w:sdtEndPr/>
              <w:sdtContent>
                <w:r w:rsidR="002F53E6">
                  <w:rPr>
                    <w:rFonts w:ascii="MS Gothic" w:eastAsia="MS Gothic" w:hAnsi="MS Gothic" w:cstheme="minorHAnsi" w:hint="eastAsia"/>
                  </w:rPr>
                  <w:t>☐</w:t>
                </w:r>
              </w:sdtContent>
            </w:sdt>
            <w:r w:rsidR="0088163A" w:rsidRPr="00437312">
              <w:rPr>
                <w:rFonts w:cstheme="minorHAnsi"/>
              </w:rPr>
              <w:t xml:space="preserve"> Adoption with debate</w:t>
            </w:r>
          </w:p>
        </w:tc>
      </w:tr>
      <w:tr w:rsidR="0088163A" w:rsidRPr="00437312" w14:paraId="2F89F911" w14:textId="77777777" w:rsidTr="00826D53">
        <w:trPr>
          <w:jc w:val="center"/>
        </w:trPr>
        <w:tc>
          <w:tcPr>
            <w:tcW w:w="3865" w:type="dxa"/>
          </w:tcPr>
          <w:p w14:paraId="4693C88A" w14:textId="77777777" w:rsidR="0088163A" w:rsidRPr="00437312" w:rsidRDefault="0088163A" w:rsidP="00826D53">
            <w:pPr>
              <w:pStyle w:val="WMOBodyText"/>
              <w:spacing w:before="160"/>
              <w:ind w:left="164"/>
              <w:jc w:val="left"/>
            </w:pPr>
            <w:r w:rsidRPr="00437312">
              <w:rPr>
                <w:rFonts w:cstheme="minorHAnsi"/>
              </w:rPr>
              <w:t>Financial implications:</w:t>
            </w:r>
          </w:p>
        </w:tc>
        <w:tc>
          <w:tcPr>
            <w:tcW w:w="5310" w:type="dxa"/>
          </w:tcPr>
          <w:p w14:paraId="2E81403C" w14:textId="77777777" w:rsidR="0088163A" w:rsidRPr="00437312" w:rsidRDefault="0088163A" w:rsidP="00826D53">
            <w:pPr>
              <w:pStyle w:val="WMOBodyText"/>
              <w:spacing w:before="160"/>
              <w:jc w:val="left"/>
            </w:pPr>
            <w:r w:rsidRPr="00437312">
              <w:rPr>
                <w:rFonts w:cstheme="minorHAnsi"/>
              </w:rPr>
              <w:t>Operating Plan 2021, Output</w:t>
            </w:r>
            <w:r w:rsidR="00015CC6" w:rsidRPr="00437312">
              <w:rPr>
                <w:rFonts w:cstheme="minorHAnsi"/>
              </w:rPr>
              <w:t xml:space="preserve"> 2.2.01</w:t>
            </w:r>
            <w:r w:rsidRPr="00437312">
              <w:rPr>
                <w:rFonts w:cstheme="minorHAnsi"/>
              </w:rPr>
              <w:t xml:space="preserve"> </w:t>
            </w:r>
          </w:p>
        </w:tc>
      </w:tr>
      <w:tr w:rsidR="0088163A" w:rsidRPr="00437312" w14:paraId="7D1CF138" w14:textId="77777777" w:rsidTr="00826D53">
        <w:trPr>
          <w:jc w:val="center"/>
        </w:trPr>
        <w:tc>
          <w:tcPr>
            <w:tcW w:w="3865" w:type="dxa"/>
          </w:tcPr>
          <w:p w14:paraId="5B24CEA6" w14:textId="77777777" w:rsidR="0088163A" w:rsidRPr="00437312" w:rsidRDefault="0088163A" w:rsidP="00826D53">
            <w:pPr>
              <w:pStyle w:val="WMOBodyText"/>
              <w:spacing w:before="160"/>
              <w:ind w:left="164"/>
              <w:jc w:val="left"/>
            </w:pPr>
            <w:r w:rsidRPr="00437312">
              <w:rPr>
                <w:rFonts w:cstheme="minorHAnsi"/>
              </w:rPr>
              <w:t>Content:</w:t>
            </w:r>
          </w:p>
        </w:tc>
        <w:tc>
          <w:tcPr>
            <w:tcW w:w="5310" w:type="dxa"/>
          </w:tcPr>
          <w:p w14:paraId="0410370F" w14:textId="19ACE3B0" w:rsidR="0088163A" w:rsidRPr="00437312" w:rsidRDefault="00015CC6" w:rsidP="00826D53">
            <w:pPr>
              <w:pStyle w:val="WMOBodyText"/>
              <w:spacing w:before="160"/>
              <w:jc w:val="left"/>
            </w:pPr>
            <w:r w:rsidRPr="00437312">
              <w:t xml:space="preserve">1 </w:t>
            </w:r>
            <w:r w:rsidR="0088163A" w:rsidRPr="00437312">
              <w:t>Recommendation</w:t>
            </w:r>
          </w:p>
        </w:tc>
      </w:tr>
      <w:tr w:rsidR="0088163A" w:rsidRPr="00437312" w14:paraId="291991E5" w14:textId="77777777" w:rsidTr="00826D53">
        <w:trPr>
          <w:jc w:val="center"/>
        </w:trPr>
        <w:tc>
          <w:tcPr>
            <w:tcW w:w="3865" w:type="dxa"/>
          </w:tcPr>
          <w:p w14:paraId="5A5EE914" w14:textId="77777777" w:rsidR="0088163A" w:rsidRPr="00437312" w:rsidRDefault="0088163A" w:rsidP="00826D53">
            <w:pPr>
              <w:pStyle w:val="WMOBodyText"/>
              <w:spacing w:before="160"/>
              <w:ind w:left="164"/>
              <w:jc w:val="left"/>
            </w:pPr>
            <w:r w:rsidRPr="00437312">
              <w:t>Related INF(s):</w:t>
            </w:r>
          </w:p>
        </w:tc>
        <w:tc>
          <w:tcPr>
            <w:tcW w:w="5310" w:type="dxa"/>
          </w:tcPr>
          <w:p w14:paraId="0620884C" w14:textId="77777777" w:rsidR="0088163A" w:rsidRPr="00437312" w:rsidRDefault="00DD3807" w:rsidP="00826D53">
            <w:pPr>
              <w:pStyle w:val="WMOBodyText"/>
              <w:spacing w:before="160"/>
              <w:jc w:val="left"/>
            </w:pPr>
            <w:hyperlink r:id="rId13" w:history="1">
              <w:r w:rsidR="00682824" w:rsidRPr="00437312">
                <w:rPr>
                  <w:rStyle w:val="Hyperlink"/>
                </w:rPr>
                <w:t>INF 5.1.3(3)</w:t>
              </w:r>
            </w:hyperlink>
          </w:p>
        </w:tc>
      </w:tr>
      <w:tr w:rsidR="0088163A" w:rsidRPr="00437312" w14:paraId="2258B83D" w14:textId="77777777" w:rsidTr="00826D53">
        <w:trPr>
          <w:jc w:val="center"/>
        </w:trPr>
        <w:tc>
          <w:tcPr>
            <w:tcW w:w="3865" w:type="dxa"/>
          </w:tcPr>
          <w:p w14:paraId="6DBA1346" w14:textId="77777777" w:rsidR="0088163A" w:rsidRPr="00437312" w:rsidRDefault="0088163A" w:rsidP="00826D53">
            <w:pPr>
              <w:pStyle w:val="WMOBodyText"/>
              <w:spacing w:before="160"/>
              <w:ind w:left="164"/>
              <w:jc w:val="left"/>
              <w:rPr>
                <w:rFonts w:cstheme="minorHAnsi"/>
              </w:rPr>
            </w:pPr>
            <w:r w:rsidRPr="00437312">
              <w:rPr>
                <w:rFonts w:cstheme="minorHAnsi"/>
              </w:rPr>
              <w:t>Main changes to previous version:</w:t>
            </w:r>
          </w:p>
        </w:tc>
        <w:tc>
          <w:tcPr>
            <w:tcW w:w="5310" w:type="dxa"/>
          </w:tcPr>
          <w:p w14:paraId="16825DE4" w14:textId="77777777" w:rsidR="0088163A" w:rsidRPr="00437312" w:rsidRDefault="0088163A" w:rsidP="00826D53">
            <w:pPr>
              <w:pStyle w:val="WMOBodyText"/>
              <w:spacing w:before="160"/>
              <w:jc w:val="left"/>
              <w:rPr>
                <w:rFonts w:cstheme="minorHAnsi"/>
                <w:i/>
                <w:iCs/>
              </w:rPr>
            </w:pPr>
            <w:r w:rsidRPr="00437312">
              <w:rPr>
                <w:rFonts w:cstheme="minorHAnsi"/>
                <w:i/>
                <w:iCs/>
              </w:rPr>
              <w:t>[For DRAFT 2, 3, etc. and APPROVED versions only]</w:t>
            </w:r>
            <w:r w:rsidR="00E1464C" w:rsidRPr="00437312">
              <w:rPr>
                <w:rFonts w:cstheme="minorHAnsi"/>
                <w:i/>
                <w:iCs/>
              </w:rPr>
              <w:br/>
            </w:r>
          </w:p>
        </w:tc>
      </w:tr>
    </w:tbl>
    <w:p w14:paraId="40A0CFC8" w14:textId="77777777" w:rsidR="00092CAE" w:rsidRPr="00437312" w:rsidRDefault="00092CAE">
      <w:pPr>
        <w:tabs>
          <w:tab w:val="clear" w:pos="1134"/>
        </w:tabs>
        <w:jc w:val="left"/>
      </w:pPr>
    </w:p>
    <w:p w14:paraId="744FFA67" w14:textId="77777777" w:rsidR="00331964" w:rsidRPr="00437312" w:rsidRDefault="00331964">
      <w:pPr>
        <w:tabs>
          <w:tab w:val="clear" w:pos="1134"/>
        </w:tabs>
        <w:jc w:val="left"/>
        <w:rPr>
          <w:rFonts w:eastAsia="Verdana" w:cs="Verdana"/>
          <w:lang w:eastAsia="zh-TW"/>
        </w:rPr>
      </w:pPr>
      <w:r w:rsidRPr="00437312">
        <w:br w:type="page"/>
      </w:r>
    </w:p>
    <w:p w14:paraId="3B463DF3" w14:textId="77777777" w:rsidR="00A80767" w:rsidRPr="00437312" w:rsidRDefault="00A80767" w:rsidP="00A80767">
      <w:pPr>
        <w:pStyle w:val="Heading1"/>
      </w:pPr>
      <w:bookmarkStart w:id="2" w:name="_Annex_to_Draft_2"/>
      <w:bookmarkStart w:id="3" w:name="_Annex_to_Draft"/>
      <w:bookmarkEnd w:id="2"/>
      <w:bookmarkEnd w:id="3"/>
      <w:r w:rsidRPr="00437312">
        <w:lastRenderedPageBreak/>
        <w:t>DRAFT RECOMMENDATION</w:t>
      </w:r>
    </w:p>
    <w:p w14:paraId="10C368EC" w14:textId="77777777" w:rsidR="00A80767" w:rsidRPr="00437312" w:rsidRDefault="00A80767" w:rsidP="00A80767">
      <w:pPr>
        <w:pStyle w:val="Heading2"/>
      </w:pPr>
      <w:bookmarkStart w:id="4" w:name="_DRAFT_RESOLUTION_4.2/1_(EC-64)_-_PU"/>
      <w:bookmarkStart w:id="5" w:name="_DRAFT_RESOLUTION_X.X/1"/>
      <w:bookmarkStart w:id="6" w:name="_Toc319327010"/>
      <w:bookmarkStart w:id="7" w:name="Text6"/>
      <w:bookmarkEnd w:id="4"/>
      <w:bookmarkEnd w:id="5"/>
      <w:r w:rsidRPr="00437312">
        <w:t xml:space="preserve">Draft Recommendation </w:t>
      </w:r>
      <w:bookmarkStart w:id="8" w:name="_Hlk59615701"/>
      <w:r w:rsidR="00AC17D2" w:rsidRPr="00437312">
        <w:t>5.1.3(3)</w:t>
      </w:r>
      <w:r w:rsidRPr="00437312">
        <w:t xml:space="preserve">/1 </w:t>
      </w:r>
      <w:r w:rsidR="00AC17D2" w:rsidRPr="00437312">
        <w:t>(INFCOM-1(III))</w:t>
      </w:r>
      <w:bookmarkEnd w:id="8"/>
    </w:p>
    <w:p w14:paraId="339CF0D0" w14:textId="77777777" w:rsidR="00AD05E4" w:rsidRPr="00437312" w:rsidRDefault="00AD05E4" w:rsidP="00A80767">
      <w:pPr>
        <w:pStyle w:val="WMOBodyText"/>
        <w:rPr>
          <w:b/>
          <w:bCs/>
        </w:rPr>
      </w:pPr>
      <w:bookmarkStart w:id="9" w:name="_Title_of_the"/>
      <w:bookmarkEnd w:id="6"/>
      <w:bookmarkEnd w:id="7"/>
      <w:bookmarkEnd w:id="9"/>
      <w:r w:rsidRPr="00437312">
        <w:rPr>
          <w:b/>
          <w:bCs/>
        </w:rPr>
        <w:t xml:space="preserve">Modernization of climate data – </w:t>
      </w:r>
      <w:proofErr w:type="spellStart"/>
      <w:r w:rsidRPr="00437312">
        <w:rPr>
          <w:b/>
          <w:bCs/>
        </w:rPr>
        <w:t>OpenCDMS</w:t>
      </w:r>
      <w:proofErr w:type="spellEnd"/>
      <w:r w:rsidRPr="00437312">
        <w:rPr>
          <w:b/>
          <w:bCs/>
        </w:rPr>
        <w:t xml:space="preserve"> project </w:t>
      </w:r>
    </w:p>
    <w:p w14:paraId="26CF358E" w14:textId="77777777" w:rsidR="00A80767" w:rsidRPr="00437312" w:rsidRDefault="00A80767" w:rsidP="00A80767">
      <w:pPr>
        <w:pStyle w:val="WMOBodyText"/>
        <w:rPr>
          <w:caps/>
        </w:rPr>
      </w:pPr>
      <w:r w:rsidRPr="00437312">
        <w:rPr>
          <w:caps/>
        </w:rPr>
        <w:t xml:space="preserve">The </w:t>
      </w:r>
      <w:r w:rsidR="00AC17D2" w:rsidRPr="00437312">
        <w:rPr>
          <w:caps/>
        </w:rPr>
        <w:t>Commission for Observation, Infrastructure and Information Systems</w:t>
      </w:r>
      <w:r w:rsidR="00F60857" w:rsidRPr="00437312">
        <w:t>,</w:t>
      </w:r>
    </w:p>
    <w:p w14:paraId="764641D4" w14:textId="51239185" w:rsidR="008B50CC" w:rsidRPr="00437312" w:rsidRDefault="008B50CC" w:rsidP="008B50CC">
      <w:pPr>
        <w:pStyle w:val="WMOBodyText"/>
        <w:rPr>
          <w:rFonts w:eastAsia="Arial" w:cs="Arial"/>
          <w:b/>
          <w:bCs/>
          <w:lang w:eastAsia="en-US"/>
        </w:rPr>
      </w:pPr>
      <w:r w:rsidRPr="00437312">
        <w:rPr>
          <w:rFonts w:eastAsia="Arial" w:cs="Arial"/>
          <w:b/>
          <w:bCs/>
          <w:lang w:eastAsia="en-US"/>
        </w:rPr>
        <w:t xml:space="preserve">Recalling </w:t>
      </w:r>
      <w:r w:rsidRPr="00437312">
        <w:rPr>
          <w:rFonts w:eastAsia="Arial" w:cs="Arial"/>
          <w:lang w:eastAsia="en-US"/>
        </w:rPr>
        <w:t xml:space="preserve">the request of the </w:t>
      </w:r>
      <w:r w:rsidR="00437312">
        <w:rPr>
          <w:rFonts w:eastAsia="Arial" w:cs="Arial"/>
          <w:lang w:eastAsia="en-US"/>
        </w:rPr>
        <w:t>Eighteenth S</w:t>
      </w:r>
      <w:r w:rsidR="00A93F4E" w:rsidRPr="00437312">
        <w:rPr>
          <w:rFonts w:eastAsia="Arial" w:cs="Arial"/>
          <w:lang w:eastAsia="en-US"/>
        </w:rPr>
        <w:t xml:space="preserve">ession of the World Meteorological </w:t>
      </w:r>
      <w:r w:rsidRPr="00437312">
        <w:rPr>
          <w:rFonts w:eastAsia="Arial" w:cs="Arial"/>
          <w:lang w:eastAsia="en-US"/>
        </w:rPr>
        <w:t xml:space="preserve">Congress </w:t>
      </w:r>
      <w:r w:rsidR="00A93F4E" w:rsidRPr="00437312">
        <w:rPr>
          <w:rFonts w:eastAsia="Arial" w:cs="Arial"/>
          <w:lang w:eastAsia="en-US"/>
        </w:rPr>
        <w:t xml:space="preserve">(Cg-18) </w:t>
      </w:r>
      <w:r w:rsidRPr="00437312">
        <w:rPr>
          <w:rFonts w:eastAsia="Arial" w:cs="Arial"/>
          <w:lang w:eastAsia="en-US"/>
        </w:rPr>
        <w:t>to support the development of a reference open-source Climate Data Management System (</w:t>
      </w:r>
      <w:hyperlink r:id="rId14" w:anchor=".YEjj2WhKiUk" w:history="1">
        <w:r w:rsidR="00A93F4E" w:rsidRPr="00437312">
          <w:rPr>
            <w:rStyle w:val="Hyperlink"/>
            <w:rFonts w:eastAsia="Arial" w:cs="Arial"/>
            <w:lang w:eastAsia="en-US"/>
          </w:rPr>
          <w:t>R</w:t>
        </w:r>
        <w:r w:rsidRPr="00437312">
          <w:rPr>
            <w:rStyle w:val="Hyperlink"/>
            <w:rFonts w:eastAsia="Arial" w:cs="Arial"/>
            <w:lang w:eastAsia="en-US"/>
          </w:rPr>
          <w:t>es</w:t>
        </w:r>
        <w:r w:rsidR="00A93F4E" w:rsidRPr="00437312">
          <w:rPr>
            <w:rStyle w:val="Hyperlink"/>
            <w:rFonts w:eastAsia="Arial" w:cs="Arial"/>
            <w:lang w:eastAsia="en-US"/>
          </w:rPr>
          <w:t>olution</w:t>
        </w:r>
        <w:r w:rsidRPr="00437312">
          <w:rPr>
            <w:rStyle w:val="Hyperlink"/>
            <w:rFonts w:eastAsia="Arial" w:cs="Arial"/>
            <w:lang w:eastAsia="en-US"/>
          </w:rPr>
          <w:t xml:space="preserve"> 22 Cg-18</w:t>
        </w:r>
      </w:hyperlink>
      <w:r w:rsidR="00ED42C1">
        <w:rPr>
          <w:rStyle w:val="Hyperlink"/>
          <w:rFonts w:eastAsia="Arial" w:cs="Arial"/>
          <w:lang w:eastAsia="en-US"/>
        </w:rPr>
        <w:t xml:space="preserve"> - </w:t>
      </w:r>
      <w:r w:rsidR="00ED42C1" w:rsidRPr="00437312">
        <w:rPr>
          <w:rStyle w:val="Hyperlink"/>
          <w:color w:val="auto"/>
        </w:rPr>
        <w:t>Manual on High-Quality Global Data Management Framework for Climate</w:t>
      </w:r>
      <w:r w:rsidRPr="00437312">
        <w:rPr>
          <w:rFonts w:eastAsia="Arial" w:cs="Arial"/>
          <w:lang w:eastAsia="en-US"/>
        </w:rPr>
        <w:t>)</w:t>
      </w:r>
      <w:r w:rsidR="00DE1FED" w:rsidRPr="00437312">
        <w:rPr>
          <w:rFonts w:eastAsia="Arial" w:cs="Arial"/>
          <w:lang w:eastAsia="en-US"/>
        </w:rPr>
        <w:t>,</w:t>
      </w:r>
    </w:p>
    <w:p w14:paraId="00585988" w14:textId="58C8C6ED" w:rsidR="008B50CC" w:rsidRPr="00437312" w:rsidRDefault="008B50CC" w:rsidP="008B50CC">
      <w:pPr>
        <w:pStyle w:val="WMOBodyText"/>
        <w:rPr>
          <w:rFonts w:eastAsia="Arial" w:cs="Arial"/>
          <w:b/>
          <w:bCs/>
          <w:lang w:eastAsia="en-US"/>
        </w:rPr>
      </w:pPr>
      <w:r w:rsidRPr="00437312">
        <w:rPr>
          <w:rFonts w:eastAsia="Arial" w:cs="Arial"/>
          <w:b/>
          <w:bCs/>
          <w:lang w:eastAsia="en-US"/>
        </w:rPr>
        <w:t xml:space="preserve">Noting </w:t>
      </w:r>
      <w:r w:rsidRPr="00437312">
        <w:rPr>
          <w:rFonts w:eastAsia="Arial" w:cs="Arial"/>
          <w:lang w:eastAsia="en-US"/>
        </w:rPr>
        <w:t xml:space="preserve">the collaboration between </w:t>
      </w:r>
      <w:r w:rsidR="00F60857" w:rsidRPr="00437312">
        <w:rPr>
          <w:rFonts w:eastAsia="Arial" w:cs="Arial"/>
          <w:lang w:eastAsia="en-US"/>
        </w:rPr>
        <w:t xml:space="preserve">the </w:t>
      </w:r>
      <w:r w:rsidR="0060248A" w:rsidRPr="00437312">
        <w:rPr>
          <w:rFonts w:eastAsia="Arial" w:cs="Arial"/>
          <w:lang w:eastAsia="en-US"/>
        </w:rPr>
        <w:t>Commission for Observation, Infrastructures and Information Systems (</w:t>
      </w:r>
      <w:r w:rsidRPr="00437312">
        <w:rPr>
          <w:rFonts w:eastAsia="Arial" w:cs="Arial"/>
          <w:lang w:eastAsia="en-US"/>
        </w:rPr>
        <w:t>INFCOM</w:t>
      </w:r>
      <w:r w:rsidR="0060248A" w:rsidRPr="00437312">
        <w:rPr>
          <w:rFonts w:eastAsia="Arial" w:cs="Arial"/>
          <w:lang w:eastAsia="en-US"/>
        </w:rPr>
        <w:t>)</w:t>
      </w:r>
      <w:r w:rsidRPr="00437312">
        <w:rPr>
          <w:rFonts w:eastAsia="Arial" w:cs="Arial"/>
          <w:lang w:eastAsia="en-US"/>
        </w:rPr>
        <w:t xml:space="preserve"> and </w:t>
      </w:r>
      <w:r w:rsidR="00B80449" w:rsidRPr="00437312">
        <w:rPr>
          <w:rFonts w:eastAsia="Arial" w:cs="Arial"/>
          <w:lang w:eastAsia="en-US"/>
        </w:rPr>
        <w:t>the Commission for Weather, Climate, Water and Related Environmental Service Applications (</w:t>
      </w:r>
      <w:r w:rsidRPr="00437312">
        <w:rPr>
          <w:rFonts w:eastAsia="Arial" w:cs="Arial"/>
          <w:lang w:eastAsia="en-US"/>
        </w:rPr>
        <w:t>SERCOM</w:t>
      </w:r>
      <w:r w:rsidR="00B80449" w:rsidRPr="00437312">
        <w:rPr>
          <w:rFonts w:eastAsia="Arial" w:cs="Arial"/>
          <w:lang w:eastAsia="en-US"/>
        </w:rPr>
        <w:t>)</w:t>
      </w:r>
      <w:r w:rsidRPr="00437312">
        <w:rPr>
          <w:rFonts w:eastAsia="Arial" w:cs="Arial"/>
          <w:lang w:eastAsia="en-US"/>
        </w:rPr>
        <w:t xml:space="preserve"> on </w:t>
      </w:r>
      <w:r w:rsidR="0060248A" w:rsidRPr="00437312">
        <w:rPr>
          <w:rFonts w:eastAsia="Arial" w:cs="Arial"/>
          <w:lang w:eastAsia="en-US"/>
        </w:rPr>
        <w:t xml:space="preserve">the </w:t>
      </w:r>
      <w:r w:rsidR="0060248A" w:rsidRPr="00437312">
        <w:t>Climate Data Management Systems (</w:t>
      </w:r>
      <w:r w:rsidRPr="00437312">
        <w:rPr>
          <w:rFonts w:eastAsia="Arial" w:cs="Arial"/>
          <w:lang w:eastAsia="en-US"/>
        </w:rPr>
        <w:t>CDMS</w:t>
      </w:r>
      <w:r w:rsidR="0060248A" w:rsidRPr="00437312">
        <w:rPr>
          <w:rFonts w:eastAsia="Arial" w:cs="Arial"/>
          <w:lang w:eastAsia="en-US"/>
        </w:rPr>
        <w:t>)</w:t>
      </w:r>
      <w:r w:rsidRPr="00437312">
        <w:rPr>
          <w:rFonts w:eastAsia="Arial" w:cs="Arial"/>
          <w:lang w:eastAsia="en-US"/>
        </w:rPr>
        <w:t xml:space="preserve"> as described in </w:t>
      </w:r>
      <w:hyperlink r:id="rId15" w:history="1">
        <w:r w:rsidR="00F717BC" w:rsidRPr="00807EC0">
          <w:rPr>
            <w:rStyle w:val="Hyperlink"/>
            <w:rFonts w:eastAsia="Arial" w:cs="Arial"/>
            <w:lang w:eastAsia="en-US"/>
          </w:rPr>
          <w:t>INFCOM-1(III)/</w:t>
        </w:r>
        <w:r w:rsidRPr="00807EC0">
          <w:rPr>
            <w:rStyle w:val="Hyperlink"/>
            <w:rFonts w:eastAsia="Arial" w:cs="Arial"/>
            <w:lang w:eastAsia="en-US"/>
          </w:rPr>
          <w:t>INF.</w:t>
        </w:r>
        <w:r w:rsidR="00ED42C1" w:rsidRPr="00807EC0">
          <w:rPr>
            <w:rStyle w:val="Hyperlink"/>
            <w:rFonts w:eastAsia="Arial" w:cs="Arial"/>
            <w:lang w:eastAsia="en-US"/>
          </w:rPr>
          <w:t xml:space="preserve"> </w:t>
        </w:r>
        <w:r w:rsidRPr="00807EC0">
          <w:rPr>
            <w:rStyle w:val="Hyperlink"/>
            <w:rFonts w:eastAsia="Arial" w:cs="Arial"/>
            <w:lang w:eastAsia="en-US"/>
          </w:rPr>
          <w:t>5.1.3(3)</w:t>
        </w:r>
      </w:hyperlink>
      <w:r w:rsidR="00DE1FED" w:rsidRPr="00437312">
        <w:rPr>
          <w:rFonts w:eastAsia="Arial" w:cs="Arial"/>
          <w:lang w:eastAsia="en-US"/>
        </w:rPr>
        <w:t>,</w:t>
      </w:r>
    </w:p>
    <w:p w14:paraId="586F5F17" w14:textId="73A141FC" w:rsidR="008B50CC" w:rsidRPr="00437312" w:rsidRDefault="008B50CC" w:rsidP="008B50CC">
      <w:pPr>
        <w:pStyle w:val="WMOBodyText"/>
        <w:rPr>
          <w:rFonts w:eastAsia="Arial" w:cs="Arial"/>
          <w:b/>
          <w:bCs/>
          <w:lang w:eastAsia="en-US"/>
        </w:rPr>
      </w:pPr>
      <w:r w:rsidRPr="00437312">
        <w:rPr>
          <w:rFonts w:eastAsia="Arial" w:cs="Arial"/>
          <w:b/>
          <w:bCs/>
          <w:lang w:eastAsia="en-US"/>
        </w:rPr>
        <w:t xml:space="preserve">Considering </w:t>
      </w:r>
      <w:r w:rsidRPr="00437312">
        <w:rPr>
          <w:rFonts w:eastAsia="Arial" w:cs="Arial"/>
          <w:lang w:eastAsia="en-US"/>
        </w:rPr>
        <w:t xml:space="preserve">the progress made in </w:t>
      </w:r>
      <w:r w:rsidR="00F820B3" w:rsidRPr="00437312">
        <w:rPr>
          <w:rFonts w:eastAsia="Arial" w:cs="Arial"/>
          <w:lang w:eastAsia="en-US"/>
        </w:rPr>
        <w:t xml:space="preserve">implementing a collaborative framework for </w:t>
      </w:r>
      <w:r w:rsidRPr="00437312">
        <w:rPr>
          <w:rFonts w:eastAsia="Arial" w:cs="Arial"/>
          <w:lang w:eastAsia="en-US"/>
        </w:rPr>
        <w:t>developing modern open-source climate data management system</w:t>
      </w:r>
      <w:r w:rsidR="00F820B3" w:rsidRPr="00437312">
        <w:rPr>
          <w:rFonts w:eastAsia="Arial" w:cs="Arial"/>
          <w:lang w:eastAsia="en-US"/>
        </w:rPr>
        <w:t xml:space="preserve"> solutions for Earth system data, as described in </w:t>
      </w:r>
      <w:hyperlink r:id="rId16" w:history="1">
        <w:r w:rsidR="00807EC0" w:rsidRPr="003117AA">
          <w:rPr>
            <w:rStyle w:val="Hyperlink"/>
            <w:rFonts w:eastAsia="Arial" w:cs="Arial"/>
            <w:lang w:eastAsia="en-US"/>
          </w:rPr>
          <w:t>INFCOM-1(III)/</w:t>
        </w:r>
        <w:r w:rsidR="00F820B3" w:rsidRPr="003117AA">
          <w:rPr>
            <w:rStyle w:val="Hyperlink"/>
            <w:rFonts w:eastAsia="Arial" w:cs="Arial"/>
            <w:lang w:eastAsia="en-US"/>
          </w:rPr>
          <w:t>INF 5.1.3(3)</w:t>
        </w:r>
      </w:hyperlink>
      <w:r w:rsidRPr="00437312">
        <w:rPr>
          <w:rFonts w:eastAsia="Arial" w:cs="Arial"/>
          <w:lang w:eastAsia="en-US"/>
        </w:rPr>
        <w:t xml:space="preserve">, including through the </w:t>
      </w:r>
      <w:proofErr w:type="spellStart"/>
      <w:r w:rsidRPr="00437312">
        <w:rPr>
          <w:rFonts w:eastAsia="Arial" w:cs="Arial"/>
          <w:lang w:eastAsia="en-US"/>
        </w:rPr>
        <w:t>O</w:t>
      </w:r>
      <w:r w:rsidR="00F820B3" w:rsidRPr="00437312">
        <w:rPr>
          <w:rFonts w:eastAsia="Arial" w:cs="Arial"/>
          <w:lang w:eastAsia="en-US"/>
        </w:rPr>
        <w:t>pen</w:t>
      </w:r>
      <w:r w:rsidRPr="00437312">
        <w:rPr>
          <w:rFonts w:eastAsia="Arial" w:cs="Arial"/>
          <w:lang w:eastAsia="en-US"/>
        </w:rPr>
        <w:t>CDMS</w:t>
      </w:r>
      <w:proofErr w:type="spellEnd"/>
      <w:r w:rsidRPr="00437312">
        <w:rPr>
          <w:rFonts w:eastAsia="Arial" w:cs="Arial"/>
          <w:lang w:eastAsia="en-US"/>
        </w:rPr>
        <w:t xml:space="preserve"> project</w:t>
      </w:r>
      <w:r w:rsidR="00EC7DDA" w:rsidRPr="00437312">
        <w:rPr>
          <w:rFonts w:eastAsia="Arial" w:cs="Arial"/>
          <w:lang w:eastAsia="en-US"/>
        </w:rPr>
        <w:t>,</w:t>
      </w:r>
      <w:r w:rsidRPr="00437312">
        <w:rPr>
          <w:rFonts w:eastAsia="Arial" w:cs="Arial"/>
          <w:b/>
          <w:bCs/>
          <w:lang w:eastAsia="en-US"/>
        </w:rPr>
        <w:t xml:space="preserve"> </w:t>
      </w:r>
    </w:p>
    <w:p w14:paraId="439FE766" w14:textId="5DE33861" w:rsidR="00F3069C" w:rsidRPr="00437312" w:rsidRDefault="008B50CC" w:rsidP="008B50CC">
      <w:pPr>
        <w:pStyle w:val="WMOBodyText"/>
      </w:pPr>
      <w:r w:rsidRPr="00437312">
        <w:rPr>
          <w:rFonts w:eastAsia="Arial" w:cs="Arial"/>
          <w:b/>
          <w:bCs/>
          <w:lang w:eastAsia="en-US"/>
        </w:rPr>
        <w:t xml:space="preserve">Recommends </w:t>
      </w:r>
      <w:r w:rsidR="00F3069C" w:rsidRPr="00437312">
        <w:t xml:space="preserve">to </w:t>
      </w:r>
      <w:r w:rsidR="003117AA">
        <w:t xml:space="preserve">the </w:t>
      </w:r>
      <w:r w:rsidR="00EE5D2E" w:rsidRPr="00437312">
        <w:t xml:space="preserve">Executive Council </w:t>
      </w:r>
      <w:r w:rsidR="00F3069C" w:rsidRPr="00437312">
        <w:t>the adoption of</w:t>
      </w:r>
      <w:r w:rsidR="0007629D">
        <w:t xml:space="preserve"> the</w:t>
      </w:r>
      <w:r w:rsidR="008251F5" w:rsidRPr="00437312">
        <w:t xml:space="preserve"> </w:t>
      </w:r>
      <w:r w:rsidR="0007629D">
        <w:t>m</w:t>
      </w:r>
      <w:r w:rsidR="007B4DBD" w:rsidRPr="00437312">
        <w:t>odernization of climate data –</w:t>
      </w:r>
      <w:r w:rsidR="0060248A" w:rsidRPr="00437312">
        <w:t xml:space="preserve"> </w:t>
      </w:r>
      <w:r w:rsidR="007B4DBD" w:rsidRPr="00437312">
        <w:t>CDMS project,</w:t>
      </w:r>
      <w:r w:rsidR="00F3069C" w:rsidRPr="00437312">
        <w:t xml:space="preserve"> through</w:t>
      </w:r>
      <w:r w:rsidR="00F3069C" w:rsidRPr="00437312">
        <w:rPr>
          <w:i/>
          <w:iCs/>
        </w:rPr>
        <w:t xml:space="preserve"> </w:t>
      </w:r>
      <w:r w:rsidR="00F3069C" w:rsidRPr="00437312">
        <w:t xml:space="preserve">the draft resolution provided in the </w:t>
      </w:r>
      <w:hyperlink w:anchor="Annex_to_draft_Recommendation" w:history="1">
        <w:r w:rsidR="000373A8">
          <w:rPr>
            <w:rStyle w:val="Hyperlink"/>
          </w:rPr>
          <w:t>a</w:t>
        </w:r>
        <w:r w:rsidR="0006123B" w:rsidRPr="00437312">
          <w:rPr>
            <w:rStyle w:val="Hyperlink"/>
          </w:rPr>
          <w:t>nnex</w:t>
        </w:r>
      </w:hyperlink>
      <w:r w:rsidR="0006123B" w:rsidRPr="00437312">
        <w:t xml:space="preserve"> to the </w:t>
      </w:r>
      <w:r w:rsidR="00E1464C" w:rsidRPr="00437312">
        <w:t>present</w:t>
      </w:r>
      <w:r w:rsidR="0006123B" w:rsidRPr="00437312">
        <w:t xml:space="preserve"> </w:t>
      </w:r>
      <w:r w:rsidR="00992229" w:rsidRPr="00437312">
        <w:t>R</w:t>
      </w:r>
      <w:r w:rsidR="0006123B" w:rsidRPr="00437312">
        <w:t>ecommendation</w:t>
      </w:r>
      <w:r w:rsidR="00F3069C" w:rsidRPr="00437312">
        <w:t>.</w:t>
      </w:r>
    </w:p>
    <w:p w14:paraId="687D0773" w14:textId="77777777" w:rsidR="00B36788" w:rsidRPr="00437312" w:rsidRDefault="00A80767" w:rsidP="003B2B43">
      <w:pPr>
        <w:pStyle w:val="WMOBodyText"/>
        <w:spacing w:before="480"/>
        <w:jc w:val="center"/>
      </w:pPr>
      <w:r w:rsidRPr="00437312">
        <w:t>__________</w:t>
      </w:r>
    </w:p>
    <w:p w14:paraId="1F93A6FD" w14:textId="77777777" w:rsidR="00F3069C" w:rsidRPr="00437312" w:rsidRDefault="00F3069C">
      <w:pPr>
        <w:tabs>
          <w:tab w:val="clear" w:pos="1134"/>
        </w:tabs>
        <w:jc w:val="left"/>
        <w:rPr>
          <w:rFonts w:eastAsia="Verdana" w:cs="Verdana"/>
          <w:lang w:eastAsia="zh-TW"/>
        </w:rPr>
      </w:pPr>
      <w:r w:rsidRPr="00437312">
        <w:br w:type="page"/>
      </w:r>
    </w:p>
    <w:p w14:paraId="7E79F413" w14:textId="77777777" w:rsidR="00F3069C" w:rsidRPr="00437312" w:rsidRDefault="00F3069C" w:rsidP="00F3069C">
      <w:pPr>
        <w:pStyle w:val="Heading2"/>
      </w:pPr>
      <w:bookmarkStart w:id="10" w:name="_Annex_to_draft_3"/>
      <w:bookmarkStart w:id="11" w:name="Annex_to_draft_Recommendation"/>
      <w:bookmarkStart w:id="12" w:name="Annex_to_Resolution"/>
      <w:bookmarkEnd w:id="10"/>
      <w:r w:rsidRPr="00437312">
        <w:lastRenderedPageBreak/>
        <w:t>Annex to draft Recommendation</w:t>
      </w:r>
      <w:bookmarkEnd w:id="11"/>
      <w:r w:rsidRPr="00437312">
        <w:t xml:space="preserve"> </w:t>
      </w:r>
      <w:bookmarkEnd w:id="12"/>
      <w:r w:rsidR="00AC17D2" w:rsidRPr="00437312">
        <w:t>5.1.3(3)</w:t>
      </w:r>
      <w:r w:rsidRPr="00437312">
        <w:t xml:space="preserve">/1 </w:t>
      </w:r>
      <w:r w:rsidR="00AC17D2" w:rsidRPr="00437312">
        <w:t>(INFCOM-1(III))</w:t>
      </w:r>
    </w:p>
    <w:p w14:paraId="279577A3" w14:textId="77777777" w:rsidR="00F3069C" w:rsidRPr="00437312" w:rsidRDefault="00F3069C" w:rsidP="00F3069C">
      <w:pPr>
        <w:pStyle w:val="WMOBodyText"/>
        <w:jc w:val="center"/>
        <w:rPr>
          <w:b/>
          <w:bCs/>
        </w:rPr>
      </w:pPr>
      <w:r w:rsidRPr="00437312">
        <w:rPr>
          <w:b/>
          <w:bCs/>
        </w:rPr>
        <w:t>Draft Resolution ##/1 (EC-##)</w:t>
      </w:r>
    </w:p>
    <w:p w14:paraId="2C1B7013" w14:textId="77777777" w:rsidR="003815E6" w:rsidRPr="00437312" w:rsidRDefault="003815E6" w:rsidP="003815E6">
      <w:pPr>
        <w:pStyle w:val="WMOBodyText"/>
        <w:jc w:val="center"/>
        <w:rPr>
          <w:b/>
          <w:bCs/>
        </w:rPr>
      </w:pPr>
      <w:r w:rsidRPr="00437312">
        <w:rPr>
          <w:b/>
          <w:bCs/>
        </w:rPr>
        <w:t xml:space="preserve">Modernization of climate data – </w:t>
      </w:r>
      <w:proofErr w:type="spellStart"/>
      <w:r w:rsidR="00F820B3" w:rsidRPr="00437312">
        <w:rPr>
          <w:b/>
          <w:bCs/>
        </w:rPr>
        <w:t>OpenCDMS</w:t>
      </w:r>
      <w:proofErr w:type="spellEnd"/>
      <w:r w:rsidRPr="00437312">
        <w:rPr>
          <w:b/>
          <w:bCs/>
        </w:rPr>
        <w:t xml:space="preserve"> project</w:t>
      </w:r>
    </w:p>
    <w:p w14:paraId="411B61B7" w14:textId="77777777" w:rsidR="001B00BA" w:rsidRDefault="001B00BA" w:rsidP="00F3069C">
      <w:pPr>
        <w:pStyle w:val="WMOBodyText"/>
      </w:pPr>
    </w:p>
    <w:p w14:paraId="33A743CC" w14:textId="2D4B6982" w:rsidR="00F3069C" w:rsidRPr="00437312" w:rsidRDefault="00F3069C" w:rsidP="00F3069C">
      <w:pPr>
        <w:pStyle w:val="WMOBodyText"/>
      </w:pPr>
      <w:r w:rsidRPr="00437312">
        <w:t xml:space="preserve">THE </w:t>
      </w:r>
      <w:r w:rsidR="00E8410F" w:rsidRPr="00437312">
        <w:t>EXECUTIVE COUNCIL</w:t>
      </w:r>
      <w:r w:rsidRPr="00437312">
        <w:t>,</w:t>
      </w:r>
    </w:p>
    <w:p w14:paraId="72508535" w14:textId="77777777" w:rsidR="00640432" w:rsidRPr="00437312" w:rsidRDefault="00640432" w:rsidP="003B2B43">
      <w:pPr>
        <w:spacing w:before="240"/>
        <w:rPr>
          <w:b/>
          <w:bCs/>
        </w:rPr>
      </w:pPr>
      <w:r w:rsidRPr="00437312">
        <w:rPr>
          <w:b/>
          <w:bCs/>
        </w:rPr>
        <w:t>Recalling:</w:t>
      </w:r>
    </w:p>
    <w:p w14:paraId="16133592" w14:textId="77777777" w:rsidR="00640432" w:rsidRPr="00437312" w:rsidRDefault="00DD3807" w:rsidP="003B2B43">
      <w:pPr>
        <w:pStyle w:val="WMOIndent1"/>
        <w:numPr>
          <w:ilvl w:val="0"/>
          <w:numId w:val="1"/>
        </w:numPr>
        <w:tabs>
          <w:tab w:val="clear" w:pos="567"/>
          <w:tab w:val="left" w:pos="1134"/>
        </w:tabs>
        <w:ind w:left="567" w:hanging="567"/>
      </w:pPr>
      <w:hyperlink r:id="rId17" w:anchor=".YEjj2WhKiUk" w:history="1">
        <w:r w:rsidR="00640432" w:rsidRPr="00437312">
          <w:rPr>
            <w:rStyle w:val="Hyperlink"/>
          </w:rPr>
          <w:t>Resolution 22 (Cg-18)</w:t>
        </w:r>
      </w:hyperlink>
      <w:r w:rsidR="00640432" w:rsidRPr="00437312">
        <w:t xml:space="preserve"> – Manual on High-Quality Global Data Management Framework for Climate,</w:t>
      </w:r>
    </w:p>
    <w:p w14:paraId="79FAEA7E" w14:textId="77777777" w:rsidR="00640432" w:rsidRPr="00437312" w:rsidRDefault="00DD3807" w:rsidP="003B2B43">
      <w:pPr>
        <w:pStyle w:val="WMOIndent1"/>
        <w:numPr>
          <w:ilvl w:val="0"/>
          <w:numId w:val="1"/>
        </w:numPr>
        <w:tabs>
          <w:tab w:val="clear" w:pos="567"/>
          <w:tab w:val="left" w:pos="1134"/>
        </w:tabs>
        <w:ind w:left="567" w:hanging="567"/>
      </w:pPr>
      <w:hyperlink r:id="rId18" w:anchor=".YEjkE2hKiUk" w:history="1">
        <w:r w:rsidR="00640432" w:rsidRPr="00437312">
          <w:rPr>
            <w:rStyle w:val="Hyperlink"/>
          </w:rPr>
          <w:t>Resolution 4 (CCl-17)</w:t>
        </w:r>
      </w:hyperlink>
      <w:r w:rsidR="00640432" w:rsidRPr="00437312">
        <w:t xml:space="preserve"> – Climate data modernization</w:t>
      </w:r>
      <w:r w:rsidR="0059342D" w:rsidRPr="00437312">
        <w:t>,</w:t>
      </w:r>
    </w:p>
    <w:p w14:paraId="2A02D66A" w14:textId="77777777" w:rsidR="00640432" w:rsidRPr="00437312" w:rsidRDefault="00640432" w:rsidP="003B2B43">
      <w:pPr>
        <w:spacing w:before="240"/>
      </w:pPr>
      <w:r w:rsidRPr="00437312">
        <w:rPr>
          <w:b/>
          <w:bCs/>
        </w:rPr>
        <w:t>Mindful of</w:t>
      </w:r>
      <w:r w:rsidRPr="00437312">
        <w:t>:</w:t>
      </w:r>
    </w:p>
    <w:p w14:paraId="49E8770D" w14:textId="40688AB5" w:rsidR="00640432" w:rsidRPr="00437312" w:rsidRDefault="00485C2F" w:rsidP="003B2B43">
      <w:pPr>
        <w:pStyle w:val="WMOIndent1"/>
        <w:numPr>
          <w:ilvl w:val="0"/>
          <w:numId w:val="2"/>
        </w:numPr>
        <w:tabs>
          <w:tab w:val="clear" w:pos="567"/>
          <w:tab w:val="left" w:pos="1134"/>
        </w:tabs>
        <w:ind w:left="567" w:hanging="567"/>
      </w:pPr>
      <w:r w:rsidRPr="00437312">
        <w:t>T</w:t>
      </w:r>
      <w:r w:rsidR="00640432" w:rsidRPr="00437312">
        <w:t>he critical need to underpin modern management of climate, hydrological and other environmental data with a time</w:t>
      </w:r>
      <w:r w:rsidR="00450C4D">
        <w:t xml:space="preserve"> </w:t>
      </w:r>
      <w:r w:rsidR="00640432" w:rsidRPr="00437312">
        <w:t>series component including its regional and global exchange by up-to-date Climate Data Management Systems (CDMS) at national levels</w:t>
      </w:r>
      <w:r w:rsidRPr="00437312">
        <w:t>,</w:t>
      </w:r>
    </w:p>
    <w:p w14:paraId="762BFFB1" w14:textId="77777777" w:rsidR="00485C2F" w:rsidRPr="00437312" w:rsidRDefault="00485C2F" w:rsidP="003B2B43">
      <w:pPr>
        <w:pStyle w:val="WMOIndent1"/>
        <w:numPr>
          <w:ilvl w:val="0"/>
          <w:numId w:val="2"/>
        </w:numPr>
        <w:tabs>
          <w:tab w:val="clear" w:pos="567"/>
          <w:tab w:val="left" w:pos="1134"/>
        </w:tabs>
        <w:ind w:left="567" w:hanging="567"/>
      </w:pPr>
      <w:r w:rsidRPr="00437312">
        <w:t>T</w:t>
      </w:r>
      <w:r w:rsidR="00640432" w:rsidRPr="00437312">
        <w:t>he basic and fundamental nature of CDMSs for managing and archiving climatological, hydrological and other environmental data, and facilitating the generation of high-quality time series data for understanding and monitoring the State of the Climate, and providing data services for various socio-economic sectors and related applications</w:t>
      </w:r>
      <w:r w:rsidRPr="00437312">
        <w:t>;</w:t>
      </w:r>
    </w:p>
    <w:p w14:paraId="10FD1E91" w14:textId="0074F810" w:rsidR="00640432" w:rsidRPr="00437312" w:rsidRDefault="00640432" w:rsidP="003B2B43">
      <w:pPr>
        <w:spacing w:before="240"/>
        <w:jc w:val="left"/>
      </w:pPr>
      <w:r w:rsidRPr="00437312">
        <w:rPr>
          <w:b/>
          <w:bCs/>
        </w:rPr>
        <w:t>Noting</w:t>
      </w:r>
      <w:r w:rsidRPr="00437312">
        <w:t xml:space="preserve"> that only twenty per cent of WMO’s Members consider themselves operating a CDMS that is fully compliant with</w:t>
      </w:r>
      <w:r w:rsidR="001B00BA">
        <w:t xml:space="preserve"> the</w:t>
      </w:r>
      <w:r w:rsidRPr="00437312">
        <w:t xml:space="preserve"> </w:t>
      </w:r>
      <w:hyperlink r:id="rId19" w:anchor=".YFxlk0BFyUl" w:history="1">
        <w:r w:rsidR="0004750F" w:rsidRPr="00117784">
          <w:rPr>
            <w:rStyle w:val="Hyperlink"/>
            <w:i/>
            <w:iCs/>
          </w:rPr>
          <w:t>Climate Data Management System Specifications</w:t>
        </w:r>
      </w:hyperlink>
      <w:r w:rsidR="0004750F" w:rsidRPr="0004750F">
        <w:t xml:space="preserve"> </w:t>
      </w:r>
      <w:r w:rsidRPr="00437312">
        <w:t>(</w:t>
      </w:r>
      <w:r w:rsidRPr="00117784">
        <w:t>WMO</w:t>
      </w:r>
      <w:r w:rsidR="00FC632D">
        <w:noBreakHyphen/>
      </w:r>
      <w:r w:rsidRPr="00117784">
        <w:t>No.</w:t>
      </w:r>
      <w:r w:rsidR="00FC632D">
        <w:t> </w:t>
      </w:r>
      <w:r w:rsidRPr="00117784">
        <w:t>1131</w:t>
      </w:r>
      <w:r w:rsidRPr="00437312">
        <w:t>) (</w:t>
      </w:r>
      <w:r w:rsidR="00117784" w:rsidRPr="00976CB3">
        <w:rPr>
          <w:i/>
          <w:iCs/>
          <w:sz w:val="18"/>
          <w:szCs w:val="18"/>
        </w:rPr>
        <w:t>S</w:t>
      </w:r>
      <w:r w:rsidRPr="00976CB3">
        <w:rPr>
          <w:i/>
          <w:iCs/>
          <w:sz w:val="18"/>
          <w:szCs w:val="18"/>
        </w:rPr>
        <w:t>ource:</w:t>
      </w:r>
      <w:r w:rsidRPr="00117784">
        <w:rPr>
          <w:sz w:val="18"/>
          <w:szCs w:val="18"/>
        </w:rPr>
        <w:t xml:space="preserve"> WMO Community Platform, December 2019</w:t>
      </w:r>
      <w:r w:rsidRPr="00437312">
        <w:t>)</w:t>
      </w:r>
      <w:r w:rsidR="00485C2F" w:rsidRPr="00437312">
        <w:t>,</w:t>
      </w:r>
    </w:p>
    <w:p w14:paraId="598A5E7E" w14:textId="27819C6B" w:rsidR="00640432" w:rsidRPr="00437312" w:rsidRDefault="00640432" w:rsidP="003B2B43">
      <w:pPr>
        <w:spacing w:before="240"/>
        <w:jc w:val="left"/>
        <w:rPr>
          <w:b/>
          <w:bCs/>
        </w:rPr>
      </w:pPr>
      <w:r w:rsidRPr="00437312">
        <w:rPr>
          <w:b/>
          <w:bCs/>
        </w:rPr>
        <w:t xml:space="preserve">Welcoming </w:t>
      </w:r>
      <w:r w:rsidRPr="00437312">
        <w:t>WMO Members’ efforts to collaborate to develop a reference open-source CDMS (</w:t>
      </w:r>
      <w:proofErr w:type="spellStart"/>
      <w:r w:rsidR="00F820B3" w:rsidRPr="00437312">
        <w:t>OpenCDMS</w:t>
      </w:r>
      <w:proofErr w:type="spellEnd"/>
      <w:r w:rsidRPr="00437312">
        <w:t xml:space="preserve">) that is intended to be fully compliant with WMO standards and regulations including the </w:t>
      </w:r>
      <w:hyperlink r:id="rId20" w:anchor=".YFxlk0BFyUl" w:history="1">
        <w:r w:rsidR="00FD7564" w:rsidRPr="00117784">
          <w:rPr>
            <w:rStyle w:val="Hyperlink"/>
            <w:i/>
            <w:iCs/>
          </w:rPr>
          <w:t>Climate Data Management System Specifications</w:t>
        </w:r>
      </w:hyperlink>
      <w:r w:rsidR="00FD7564" w:rsidRPr="0004750F">
        <w:t xml:space="preserve"> </w:t>
      </w:r>
      <w:r w:rsidR="00FD7564" w:rsidRPr="00437312">
        <w:t>(</w:t>
      </w:r>
      <w:r w:rsidR="00FD7564" w:rsidRPr="00117784">
        <w:t>WMO-No.</w:t>
      </w:r>
      <w:r w:rsidR="00D911D2">
        <w:t> 1</w:t>
      </w:r>
      <w:r w:rsidR="00FD7564" w:rsidRPr="00117784">
        <w:t>131</w:t>
      </w:r>
      <w:r w:rsidR="00FD7564" w:rsidRPr="00437312">
        <w:t xml:space="preserve">) </w:t>
      </w:r>
      <w:r w:rsidRPr="00437312">
        <w:t xml:space="preserve">and the </w:t>
      </w:r>
      <w:hyperlink r:id="rId21" w:anchor=".YFxmZUBFyUl" w:history="1">
        <w:r w:rsidRPr="00E72FD8">
          <w:rPr>
            <w:rStyle w:val="Hyperlink"/>
            <w:i/>
            <w:iCs/>
          </w:rPr>
          <w:t xml:space="preserve">Manual on </w:t>
        </w:r>
        <w:r w:rsidR="006E6B03" w:rsidRPr="00E72FD8">
          <w:rPr>
            <w:rStyle w:val="Hyperlink"/>
            <w:i/>
            <w:iCs/>
          </w:rPr>
          <w:t xml:space="preserve">the High-quality Global Data Management Framework for Climate </w:t>
        </w:r>
      </w:hyperlink>
      <w:r w:rsidR="006E6B03" w:rsidRPr="00437312">
        <w:t>(</w:t>
      </w:r>
      <w:r w:rsidRPr="00437312">
        <w:t>HQ-GDMFC</w:t>
      </w:r>
      <w:r w:rsidR="006E6B03" w:rsidRPr="00437312">
        <w:t>)</w:t>
      </w:r>
      <w:r w:rsidRPr="00437312">
        <w:t xml:space="preserve"> (</w:t>
      </w:r>
      <w:r w:rsidRPr="00E72FD8">
        <w:t>WMO-No.</w:t>
      </w:r>
      <w:r w:rsidR="00D911D2">
        <w:t> 1</w:t>
      </w:r>
      <w:r w:rsidRPr="00E72FD8">
        <w:t>238</w:t>
      </w:r>
      <w:r w:rsidRPr="00437312">
        <w:t>)</w:t>
      </w:r>
      <w:r w:rsidR="00485C2F" w:rsidRPr="00437312">
        <w:t>,</w:t>
      </w:r>
    </w:p>
    <w:p w14:paraId="2C57DBFF" w14:textId="0A62978F" w:rsidR="00640432" w:rsidRPr="00437312" w:rsidRDefault="00640432" w:rsidP="003B2B43">
      <w:pPr>
        <w:pStyle w:val="WMOBodyText"/>
      </w:pPr>
      <w:r w:rsidRPr="00CA5884">
        <w:rPr>
          <w:b/>
          <w:bCs/>
        </w:rPr>
        <w:t>Having considered</w:t>
      </w:r>
      <w:r w:rsidRPr="00CA5884">
        <w:t xml:space="preserve"> </w:t>
      </w:r>
      <w:r w:rsidR="001F2793" w:rsidRPr="00CA5884">
        <w:t xml:space="preserve">draft </w:t>
      </w:r>
      <w:r w:rsidRPr="00CA5884">
        <w:t>Recommendation 5.1.3(</w:t>
      </w:r>
      <w:r w:rsidR="00CA5884">
        <w:t>3</w:t>
      </w:r>
      <w:r w:rsidRPr="00CA5884">
        <w:t>)/1 (INFCOM-1(III)),</w:t>
      </w:r>
    </w:p>
    <w:p w14:paraId="419F7F68" w14:textId="0BA25D8B" w:rsidR="00640432" w:rsidRPr="00437312" w:rsidRDefault="00640432" w:rsidP="003B2B43">
      <w:pPr>
        <w:spacing w:before="240"/>
        <w:jc w:val="left"/>
        <w:rPr>
          <w:b/>
          <w:bCs/>
        </w:rPr>
      </w:pPr>
      <w:r w:rsidRPr="00437312">
        <w:rPr>
          <w:b/>
          <w:bCs/>
        </w:rPr>
        <w:t>Decides</w:t>
      </w:r>
      <w:r w:rsidRPr="00437312">
        <w:t xml:space="preserve"> to endorse the </w:t>
      </w:r>
      <w:proofErr w:type="spellStart"/>
      <w:r w:rsidR="00F820B3" w:rsidRPr="00437312">
        <w:t>OpenCDMS</w:t>
      </w:r>
      <w:proofErr w:type="spellEnd"/>
      <w:r w:rsidRPr="00437312">
        <w:t xml:space="preserve"> aims, scope and roadmap as outlined in the </w:t>
      </w:r>
      <w:hyperlink w:anchor="_Annex_to_draft_1" w:history="1">
        <w:r w:rsidR="00C66712">
          <w:rPr>
            <w:rStyle w:val="Hyperlink"/>
          </w:rPr>
          <w:t>a</w:t>
        </w:r>
        <w:r w:rsidRPr="00437312">
          <w:rPr>
            <w:rStyle w:val="Hyperlink"/>
          </w:rPr>
          <w:t>nnex</w:t>
        </w:r>
      </w:hyperlink>
      <w:r w:rsidRPr="00437312">
        <w:t xml:space="preserve"> to the present </w:t>
      </w:r>
      <w:r w:rsidR="00C66712">
        <w:t xml:space="preserve">draft </w:t>
      </w:r>
      <w:proofErr w:type="gramStart"/>
      <w:r w:rsidR="00992229" w:rsidRPr="00437312">
        <w:t>R</w:t>
      </w:r>
      <w:r w:rsidRPr="00437312">
        <w:t>esolution;</w:t>
      </w:r>
      <w:proofErr w:type="gramEnd"/>
    </w:p>
    <w:p w14:paraId="1EE79459" w14:textId="77777777" w:rsidR="00640432" w:rsidRPr="00437312" w:rsidRDefault="00640432" w:rsidP="003B2B43">
      <w:pPr>
        <w:spacing w:before="240"/>
        <w:jc w:val="left"/>
      </w:pPr>
      <w:r w:rsidRPr="00437312">
        <w:rPr>
          <w:b/>
          <w:bCs/>
        </w:rPr>
        <w:t>Requests</w:t>
      </w:r>
      <w:r w:rsidRPr="00437312">
        <w:t xml:space="preserve"> the Commission for Observation, </w:t>
      </w:r>
      <w:proofErr w:type="gramStart"/>
      <w:r w:rsidRPr="00437312">
        <w:t>Infrastructure</w:t>
      </w:r>
      <w:proofErr w:type="gramEnd"/>
      <w:r w:rsidRPr="00437312">
        <w:t xml:space="preserve"> and Information Systems (INFCOM) in close collaboration with </w:t>
      </w:r>
      <w:r w:rsidR="00062C1A" w:rsidRPr="00437312">
        <w:t xml:space="preserve">the </w:t>
      </w:r>
      <w:r w:rsidR="00AE3D40" w:rsidRPr="00437312">
        <w:t>Commission for Weather, Climate, Water and Related Environmental Service Applications</w:t>
      </w:r>
      <w:r w:rsidR="00732F27" w:rsidRPr="00437312">
        <w:t xml:space="preserve"> (</w:t>
      </w:r>
      <w:r w:rsidRPr="00437312">
        <w:t>SERCOM</w:t>
      </w:r>
      <w:r w:rsidR="00732F27" w:rsidRPr="00437312">
        <w:t>)</w:t>
      </w:r>
      <w:r w:rsidRPr="00437312">
        <w:t xml:space="preserve"> to:</w:t>
      </w:r>
    </w:p>
    <w:p w14:paraId="3532CC76" w14:textId="4970CE53" w:rsidR="00640432" w:rsidRPr="00437312" w:rsidRDefault="00640432" w:rsidP="003B2B43">
      <w:pPr>
        <w:pStyle w:val="WMOIndent1"/>
        <w:numPr>
          <w:ilvl w:val="0"/>
          <w:numId w:val="3"/>
        </w:numPr>
        <w:tabs>
          <w:tab w:val="clear" w:pos="567"/>
          <w:tab w:val="left" w:pos="1134"/>
        </w:tabs>
        <w:ind w:left="567" w:hanging="567"/>
      </w:pPr>
      <w:r w:rsidRPr="00437312">
        <w:t xml:space="preserve">Lead the development and implementation of </w:t>
      </w:r>
      <w:proofErr w:type="spellStart"/>
      <w:r w:rsidR="00F820B3" w:rsidRPr="00437312">
        <w:t>OpenCDMS</w:t>
      </w:r>
      <w:proofErr w:type="spellEnd"/>
      <w:ins w:id="13" w:author="Enrico Fucile" w:date="2021-04-12T09:22:00Z">
        <w:r w:rsidR="00107283">
          <w:t xml:space="preserve"> </w:t>
        </w:r>
      </w:ins>
      <w:ins w:id="14" w:author="Enrico Fucile" w:date="2021-04-12T09:23:00Z">
        <w:r w:rsidR="00107283">
          <w:t>in accordance with</w:t>
        </w:r>
      </w:ins>
      <w:ins w:id="15" w:author="Enrico Fucile" w:date="2021-04-12T09:22:00Z">
        <w:r w:rsidR="00107283">
          <w:t xml:space="preserve"> the </w:t>
        </w:r>
      </w:ins>
      <w:ins w:id="16" w:author="Enrico Fucile" w:date="2021-04-12T09:23:00Z">
        <w:r w:rsidR="00107283">
          <w:fldChar w:fldCharType="begin"/>
        </w:r>
        <w:r w:rsidR="00107283">
          <w:instrText xml:space="preserve"> HYPERLINK "https://library.wmo.int/index.php?lvl=notice_display&amp;id=16300" \l ".YFxlk0BFyUl" </w:instrText>
        </w:r>
        <w:r w:rsidR="00107283">
          <w:fldChar w:fldCharType="separate"/>
        </w:r>
        <w:r w:rsidR="00107283" w:rsidRPr="00117784">
          <w:rPr>
            <w:rStyle w:val="Hyperlink"/>
            <w:i/>
            <w:iCs/>
          </w:rPr>
          <w:t>Climate Data Management System Specifications</w:t>
        </w:r>
        <w:r w:rsidR="00107283">
          <w:rPr>
            <w:rStyle w:val="Hyperlink"/>
            <w:i/>
            <w:iCs/>
          </w:rPr>
          <w:fldChar w:fldCharType="end"/>
        </w:r>
        <w:r w:rsidR="00107283" w:rsidRPr="0004750F">
          <w:t xml:space="preserve"> </w:t>
        </w:r>
        <w:r w:rsidR="00107283" w:rsidRPr="00437312">
          <w:t>(</w:t>
        </w:r>
        <w:r w:rsidR="00107283" w:rsidRPr="00117784">
          <w:t>WMO-No.</w:t>
        </w:r>
        <w:r w:rsidR="00107283">
          <w:t> 1</w:t>
        </w:r>
        <w:r w:rsidR="00107283" w:rsidRPr="00117784">
          <w:t>131</w:t>
        </w:r>
        <w:r w:rsidR="00107283" w:rsidRPr="00437312">
          <w:t>)</w:t>
        </w:r>
      </w:ins>
      <w:ins w:id="17" w:author="Enrico Fucile" w:date="2021-04-12T10:21:00Z">
        <w:r w:rsidR="00603172">
          <w:t xml:space="preserve"> [</w:t>
        </w:r>
      </w:ins>
      <w:ins w:id="18" w:author="Enrico Fucile" w:date="2021-04-12T10:22:00Z">
        <w:r w:rsidR="00603172">
          <w:t xml:space="preserve">Republic of </w:t>
        </w:r>
      </w:ins>
      <w:ins w:id="19" w:author="Enrico Fucile" w:date="2021-04-12T10:21:00Z">
        <w:r w:rsidR="00603172">
          <w:t>South Africa]</w:t>
        </w:r>
      </w:ins>
      <w:r w:rsidRPr="00437312">
        <w:t>;</w:t>
      </w:r>
    </w:p>
    <w:p w14:paraId="78DA9232" w14:textId="77777777" w:rsidR="00640432" w:rsidRPr="00437312" w:rsidRDefault="00640432" w:rsidP="003B2B43">
      <w:pPr>
        <w:pStyle w:val="WMOIndent1"/>
        <w:numPr>
          <w:ilvl w:val="0"/>
          <w:numId w:val="3"/>
        </w:numPr>
        <w:tabs>
          <w:tab w:val="clear" w:pos="567"/>
          <w:tab w:val="left" w:pos="1134"/>
        </w:tabs>
        <w:ind w:left="567" w:hanging="567"/>
      </w:pPr>
      <w:r w:rsidRPr="00437312">
        <w:t xml:space="preserve">Ensure that </w:t>
      </w:r>
      <w:proofErr w:type="spellStart"/>
      <w:r w:rsidR="00F820B3" w:rsidRPr="00437312">
        <w:t>OpenCDMS</w:t>
      </w:r>
      <w:proofErr w:type="spellEnd"/>
      <w:r w:rsidRPr="00437312">
        <w:t xml:space="preserve"> design principles are consistent with WIS 2.0 </w:t>
      </w:r>
      <w:proofErr w:type="gramStart"/>
      <w:r w:rsidRPr="00437312">
        <w:t>Strategy;</w:t>
      </w:r>
      <w:proofErr w:type="gramEnd"/>
    </w:p>
    <w:p w14:paraId="7427855E" w14:textId="035D0F76" w:rsidR="00640432" w:rsidRPr="00437312" w:rsidRDefault="00640432" w:rsidP="003B2B43">
      <w:pPr>
        <w:pStyle w:val="WMOIndent1"/>
        <w:numPr>
          <w:ilvl w:val="0"/>
          <w:numId w:val="3"/>
        </w:numPr>
        <w:tabs>
          <w:tab w:val="clear" w:pos="567"/>
          <w:tab w:val="left" w:pos="1134"/>
        </w:tabs>
        <w:ind w:left="567" w:hanging="567"/>
      </w:pPr>
      <w:r w:rsidRPr="00437312">
        <w:t xml:space="preserve">Update the </w:t>
      </w:r>
      <w:hyperlink r:id="rId22" w:anchor=".YFxlk0BFyUl" w:history="1">
        <w:r w:rsidR="004135A0" w:rsidRPr="00117784">
          <w:rPr>
            <w:rStyle w:val="Hyperlink"/>
            <w:i/>
            <w:iCs/>
          </w:rPr>
          <w:t>Climate Data Management System Specifications</w:t>
        </w:r>
      </w:hyperlink>
      <w:r w:rsidR="004135A0" w:rsidRPr="0004750F">
        <w:t xml:space="preserve"> </w:t>
      </w:r>
      <w:r w:rsidR="004135A0" w:rsidRPr="00437312">
        <w:t>(</w:t>
      </w:r>
      <w:r w:rsidR="004135A0" w:rsidRPr="00117784">
        <w:t>WMO-No.</w:t>
      </w:r>
      <w:r w:rsidR="00D911D2">
        <w:t> 1</w:t>
      </w:r>
      <w:r w:rsidR="004135A0" w:rsidRPr="00117784">
        <w:t>131</w:t>
      </w:r>
      <w:r w:rsidR="004135A0" w:rsidRPr="00437312">
        <w:t>)</w:t>
      </w:r>
      <w:r w:rsidRPr="00437312">
        <w:t xml:space="preserve"> in relation to Information Management</w:t>
      </w:r>
      <w:r w:rsidR="00B23DE9" w:rsidRPr="00437312">
        <w:t>;</w:t>
      </w:r>
      <w:r w:rsidRPr="00437312">
        <w:t xml:space="preserve">  </w:t>
      </w:r>
    </w:p>
    <w:p w14:paraId="2B345512" w14:textId="77777777" w:rsidR="00640432" w:rsidRPr="00437312" w:rsidRDefault="00640432" w:rsidP="003B2B43">
      <w:pPr>
        <w:spacing w:before="240"/>
        <w:jc w:val="left"/>
      </w:pPr>
      <w:r w:rsidRPr="00437312">
        <w:rPr>
          <w:b/>
          <w:bCs/>
        </w:rPr>
        <w:lastRenderedPageBreak/>
        <w:t>Urge</w:t>
      </w:r>
      <w:r w:rsidR="00F820B3" w:rsidRPr="00437312">
        <w:rPr>
          <w:b/>
          <w:bCs/>
        </w:rPr>
        <w:t>s</w:t>
      </w:r>
      <w:r w:rsidRPr="00437312">
        <w:rPr>
          <w:b/>
          <w:bCs/>
        </w:rPr>
        <w:t xml:space="preserve"> </w:t>
      </w:r>
      <w:r w:rsidRPr="00437312">
        <w:t xml:space="preserve">Members to support the evolution of </w:t>
      </w:r>
      <w:proofErr w:type="spellStart"/>
      <w:r w:rsidR="00F820B3" w:rsidRPr="00437312">
        <w:t>OpenCDMS</w:t>
      </w:r>
      <w:proofErr w:type="spellEnd"/>
      <w:r w:rsidRPr="00437312">
        <w:t xml:space="preserve"> </w:t>
      </w:r>
      <w:r w:rsidR="00830AD8" w:rsidRPr="00437312">
        <w:t xml:space="preserve">by </w:t>
      </w:r>
      <w:r w:rsidRPr="00437312">
        <w:t>providing expertise, human and financial resources</w:t>
      </w:r>
      <w:r w:rsidR="00B23DE9" w:rsidRPr="00437312">
        <w:t>;</w:t>
      </w:r>
    </w:p>
    <w:p w14:paraId="2D6EF22E" w14:textId="406ACC0C" w:rsidR="00FC632D" w:rsidRDefault="00640432" w:rsidP="003B2B43">
      <w:pPr>
        <w:spacing w:before="240"/>
        <w:jc w:val="left"/>
      </w:pPr>
      <w:r w:rsidRPr="00437312">
        <w:rPr>
          <w:b/>
          <w:bCs/>
        </w:rPr>
        <w:t xml:space="preserve">Request </w:t>
      </w:r>
      <w:r w:rsidRPr="00437312">
        <w:t>the Secretary</w:t>
      </w:r>
      <w:r w:rsidR="00FC632D">
        <w:t>-</w:t>
      </w:r>
      <w:r w:rsidRPr="00437312">
        <w:t xml:space="preserve">General to support the development and implementation of </w:t>
      </w:r>
      <w:proofErr w:type="spellStart"/>
      <w:r w:rsidR="00F820B3" w:rsidRPr="00437312">
        <w:t>OpenCDMS</w:t>
      </w:r>
      <w:proofErr w:type="spellEnd"/>
      <w:r w:rsidRPr="00437312">
        <w:t xml:space="preserve"> and assist in mobilizing financial resources for the relevant </w:t>
      </w:r>
      <w:r w:rsidR="0007629D">
        <w:t>e</w:t>
      </w:r>
      <w:r w:rsidRPr="00437312">
        <w:t>xpert work and for the development of CDMS and implementation activities.</w:t>
      </w:r>
    </w:p>
    <w:p w14:paraId="7EF2414D" w14:textId="404325D3" w:rsidR="00FC632D" w:rsidRDefault="00FC632D" w:rsidP="003B2B43">
      <w:pPr>
        <w:spacing w:before="240"/>
        <w:jc w:val="left"/>
      </w:pPr>
    </w:p>
    <w:p w14:paraId="6B0EEC7C" w14:textId="34C03AC7" w:rsidR="00C87073" w:rsidRPr="00C87073" w:rsidRDefault="00C87073" w:rsidP="00C87073">
      <w:pPr>
        <w:pStyle w:val="WMOBodyText"/>
        <w:jc w:val="center"/>
        <w:rPr>
          <w:lang w:eastAsia="en-US"/>
        </w:rPr>
      </w:pPr>
      <w:r>
        <w:rPr>
          <w:lang w:eastAsia="en-US"/>
        </w:rPr>
        <w:t>_____________</w:t>
      </w:r>
    </w:p>
    <w:p w14:paraId="4FA988C6" w14:textId="144D924D" w:rsidR="00056C7D" w:rsidRPr="00437312" w:rsidRDefault="00056C7D" w:rsidP="003B2B43">
      <w:pPr>
        <w:spacing w:before="240"/>
        <w:jc w:val="left"/>
      </w:pPr>
      <w:r w:rsidRPr="00437312">
        <w:br w:type="page"/>
      </w:r>
    </w:p>
    <w:p w14:paraId="35F0EF58" w14:textId="69F5F80D" w:rsidR="00056C7D" w:rsidRPr="00437312" w:rsidRDefault="00056C7D" w:rsidP="00D2723B">
      <w:pPr>
        <w:pStyle w:val="Heading2"/>
        <w:spacing w:after="200"/>
      </w:pPr>
      <w:bookmarkStart w:id="20" w:name="_Annex_to_draft_1"/>
      <w:bookmarkEnd w:id="20"/>
      <w:r w:rsidRPr="00437312">
        <w:lastRenderedPageBreak/>
        <w:t>Annex to draft Resolution ##/1 (EC-##)</w:t>
      </w:r>
    </w:p>
    <w:p w14:paraId="771ACD85" w14:textId="77777777" w:rsidR="001662E0" w:rsidRPr="00437312" w:rsidRDefault="001662E0" w:rsidP="00D2723B">
      <w:pPr>
        <w:pStyle w:val="WMOBodyText"/>
        <w:spacing w:before="0"/>
        <w:jc w:val="center"/>
      </w:pPr>
      <w:r w:rsidRPr="00437312">
        <w:rPr>
          <w:b/>
          <w:bCs/>
        </w:rPr>
        <w:t xml:space="preserve">Modernization of climate data – </w:t>
      </w:r>
      <w:proofErr w:type="spellStart"/>
      <w:r w:rsidR="00F820B3" w:rsidRPr="00437312">
        <w:rPr>
          <w:b/>
          <w:bCs/>
        </w:rPr>
        <w:t>OpenCDMS</w:t>
      </w:r>
      <w:proofErr w:type="spellEnd"/>
      <w:r w:rsidRPr="00437312">
        <w:rPr>
          <w:b/>
          <w:bCs/>
        </w:rPr>
        <w:t xml:space="preserve"> project</w:t>
      </w:r>
    </w:p>
    <w:p w14:paraId="73313DE2" w14:textId="77777777" w:rsidR="003B2B43" w:rsidRPr="00D2723B" w:rsidRDefault="003B2B43" w:rsidP="003B2B43">
      <w:pPr>
        <w:ind w:right="-153"/>
        <w:rPr>
          <w:rFonts w:ascii="Verdana Bold" w:eastAsia="Times New Roman" w:hAnsi="Verdana Bold"/>
          <w:b/>
          <w:bCs/>
          <w:sz w:val="8"/>
        </w:rPr>
      </w:pPr>
    </w:p>
    <w:p w14:paraId="18455CDC" w14:textId="7E6E9403" w:rsidR="00640432" w:rsidRPr="00437312" w:rsidRDefault="001662E0" w:rsidP="00024F0A">
      <w:pPr>
        <w:spacing w:before="120"/>
        <w:ind w:right="-153"/>
        <w:rPr>
          <w:rFonts w:eastAsia="Times New Roman"/>
          <w:b/>
          <w:bCs/>
        </w:rPr>
      </w:pPr>
      <w:r w:rsidRPr="00437312">
        <w:rPr>
          <w:rFonts w:eastAsia="Times New Roman"/>
          <w:b/>
          <w:bCs/>
        </w:rPr>
        <w:t>1.</w:t>
      </w:r>
      <w:r w:rsidRPr="00437312">
        <w:rPr>
          <w:rFonts w:eastAsia="Times New Roman"/>
          <w:b/>
          <w:bCs/>
        </w:rPr>
        <w:tab/>
      </w:r>
      <w:proofErr w:type="spellStart"/>
      <w:r w:rsidR="00F820B3" w:rsidRPr="00437312">
        <w:rPr>
          <w:rFonts w:eastAsia="Times New Roman"/>
          <w:b/>
          <w:bCs/>
        </w:rPr>
        <w:t>OpenCDMS</w:t>
      </w:r>
      <w:proofErr w:type="spellEnd"/>
      <w:r w:rsidR="00640432" w:rsidRPr="00437312">
        <w:rPr>
          <w:rFonts w:eastAsia="Times New Roman"/>
          <w:b/>
          <w:bCs/>
        </w:rPr>
        <w:t xml:space="preserve"> aims, scope and roadmap</w:t>
      </w:r>
    </w:p>
    <w:p w14:paraId="29DB1134" w14:textId="63713C57" w:rsidR="00640432" w:rsidRPr="00437312" w:rsidRDefault="00640432" w:rsidP="003B2B43">
      <w:pPr>
        <w:spacing w:before="240"/>
        <w:ind w:right="-154"/>
        <w:jc w:val="left"/>
      </w:pPr>
      <w:r w:rsidRPr="00437312">
        <w:t xml:space="preserve">The effective management of climate, hydrological and other environmental data (referred to below as Earth system data) is critical for </w:t>
      </w:r>
      <w:r w:rsidR="0007629D">
        <w:t>E</w:t>
      </w:r>
      <w:r w:rsidRPr="00437312">
        <w:t xml:space="preserve">arth </w:t>
      </w:r>
      <w:r w:rsidR="00D11427" w:rsidRPr="00437312">
        <w:t>system</w:t>
      </w:r>
      <w:r w:rsidRPr="00437312">
        <w:t xml:space="preserve"> monitoring, analysis, modelling and prediction </w:t>
      </w:r>
      <w:r w:rsidR="00B70E58">
        <w:t>–</w:t>
      </w:r>
      <w:r w:rsidRPr="00437312">
        <w:t xml:space="preserve"> at the national, regional and global levels </w:t>
      </w:r>
      <w:r w:rsidR="00B70E58">
        <w:t>–</w:t>
      </w:r>
      <w:r w:rsidRPr="00437312">
        <w:t xml:space="preserve"> and is essential for the effective, timely provision of related services. One of the most important elements in being able to manage Earth system data effectively is having an effective (Climate) Data Management System (CDMS), where ‘Climate’ is considered to be inclusive of Earth system data with a time</w:t>
      </w:r>
      <w:r w:rsidR="00450C4D">
        <w:t xml:space="preserve"> </w:t>
      </w:r>
      <w:r w:rsidRPr="00437312">
        <w:t>series component.</w:t>
      </w:r>
    </w:p>
    <w:p w14:paraId="451E57B0" w14:textId="350CF9AA" w:rsidR="00640432" w:rsidRPr="00437312" w:rsidRDefault="001662E0" w:rsidP="003B2B43">
      <w:pPr>
        <w:spacing w:before="240"/>
        <w:jc w:val="left"/>
      </w:pPr>
      <w:r w:rsidRPr="00437312">
        <w:rPr>
          <w:b/>
          <w:bCs/>
        </w:rPr>
        <w:t>2.</w:t>
      </w:r>
      <w:r w:rsidRPr="00437312">
        <w:rPr>
          <w:b/>
          <w:bCs/>
        </w:rPr>
        <w:tab/>
      </w:r>
      <w:proofErr w:type="spellStart"/>
      <w:r w:rsidR="00F820B3" w:rsidRPr="00437312">
        <w:rPr>
          <w:b/>
          <w:bCs/>
        </w:rPr>
        <w:t>OpenCDMS</w:t>
      </w:r>
      <w:proofErr w:type="spellEnd"/>
      <w:r w:rsidR="00640432" w:rsidRPr="00437312">
        <w:rPr>
          <w:b/>
          <w:bCs/>
        </w:rPr>
        <w:t xml:space="preserve"> </w:t>
      </w:r>
      <w:r w:rsidR="00640432" w:rsidRPr="00437312">
        <w:t xml:space="preserve">– </w:t>
      </w:r>
      <w:r w:rsidR="00640432" w:rsidRPr="00437312">
        <w:rPr>
          <w:b/>
          <w:bCs/>
        </w:rPr>
        <w:t>a framework for working</w:t>
      </w:r>
      <w:r w:rsidR="00C87073">
        <w:rPr>
          <w:b/>
          <w:bCs/>
        </w:rPr>
        <w:t xml:space="preserve"> </w:t>
      </w:r>
      <w:r w:rsidR="00640432" w:rsidRPr="00437312">
        <w:rPr>
          <w:b/>
          <w:bCs/>
        </w:rPr>
        <w:t>together</w:t>
      </w:r>
      <w:r w:rsidR="00C87073">
        <w:t xml:space="preserve"> </w:t>
      </w:r>
      <w:r w:rsidR="00640432" w:rsidRPr="00437312">
        <w:t xml:space="preserve">to improve </w:t>
      </w:r>
      <w:r w:rsidR="00C87073">
        <w:t xml:space="preserve">the </w:t>
      </w:r>
      <w:r w:rsidR="00640432" w:rsidRPr="00437312">
        <w:t>Earth system data management by:</w:t>
      </w:r>
    </w:p>
    <w:p w14:paraId="3816E4E3" w14:textId="277B08E1" w:rsidR="00640432" w:rsidRPr="00437312" w:rsidRDefault="00640432" w:rsidP="003B2B43">
      <w:pPr>
        <w:pStyle w:val="WMOIndent1"/>
        <w:numPr>
          <w:ilvl w:val="0"/>
          <w:numId w:val="4"/>
        </w:numPr>
        <w:tabs>
          <w:tab w:val="clear" w:pos="567"/>
          <w:tab w:val="left" w:pos="1134"/>
        </w:tabs>
        <w:ind w:left="567" w:hanging="567"/>
      </w:pPr>
      <w:r w:rsidRPr="00437312">
        <w:t>Improving interoperability among existing CDMSs</w:t>
      </w:r>
      <w:r w:rsidR="00C87073">
        <w:t>;</w:t>
      </w:r>
    </w:p>
    <w:p w14:paraId="6157AC28" w14:textId="7464E6AB" w:rsidR="00640432" w:rsidRPr="00437312" w:rsidRDefault="00640432" w:rsidP="003B2B43">
      <w:pPr>
        <w:pStyle w:val="WMOIndent1"/>
        <w:numPr>
          <w:ilvl w:val="0"/>
          <w:numId w:val="4"/>
        </w:numPr>
        <w:tabs>
          <w:tab w:val="clear" w:pos="567"/>
          <w:tab w:val="left" w:pos="1134"/>
        </w:tabs>
        <w:ind w:left="567" w:hanging="567"/>
      </w:pPr>
      <w:r w:rsidRPr="00437312">
        <w:t>Supporting and collaborating with existing projects with the intention of ensuring CDMS users continue to benefit from their existing support structures</w:t>
      </w:r>
      <w:r w:rsidR="00C87073">
        <w:t xml:space="preserve"> </w:t>
      </w:r>
      <w:r w:rsidRPr="00437312">
        <w:t>and services</w:t>
      </w:r>
      <w:r w:rsidR="00C87073">
        <w:t>;</w:t>
      </w:r>
    </w:p>
    <w:p w14:paraId="7B74769C" w14:textId="25169744" w:rsidR="00640432" w:rsidRPr="00437312" w:rsidRDefault="00640432" w:rsidP="003B2B43">
      <w:pPr>
        <w:pStyle w:val="WMOIndent1"/>
        <w:numPr>
          <w:ilvl w:val="0"/>
          <w:numId w:val="4"/>
        </w:numPr>
        <w:tabs>
          <w:tab w:val="clear" w:pos="567"/>
          <w:tab w:val="left" w:pos="1134"/>
        </w:tabs>
        <w:ind w:left="567" w:hanging="567"/>
      </w:pPr>
      <w:r w:rsidRPr="00437312">
        <w:t>Creating a reference implementation for a fully compliant next</w:t>
      </w:r>
      <w:r w:rsidR="00C87073">
        <w:t xml:space="preserve"> </w:t>
      </w:r>
      <w:r w:rsidRPr="00437312">
        <w:t>generation CDMS, with guidance from WMO expert teams and a broad range of implementers, adhering to the wider WMO data management approach and modern IT standards and practices.</w:t>
      </w:r>
    </w:p>
    <w:p w14:paraId="5008F692" w14:textId="0755A04B" w:rsidR="00640432" w:rsidRPr="00437312" w:rsidRDefault="00F820B3" w:rsidP="003B2B43">
      <w:pPr>
        <w:spacing w:before="240"/>
        <w:jc w:val="left"/>
      </w:pPr>
      <w:proofErr w:type="spellStart"/>
      <w:r w:rsidRPr="00437312">
        <w:t>OpenCDMS</w:t>
      </w:r>
      <w:proofErr w:type="spellEnd"/>
      <w:r w:rsidR="00640432" w:rsidRPr="00437312">
        <w:t xml:space="preserve"> aims to address Earth system data management needs of developing and developed countries by setting and implementing global data management standards and good practices, thereby improving data management practices and triggering existing and upcoming data management solutions to adhere to these standards. An installable CDMS software package will be available as free and open-source software with technical assistance provided to Members who wish to use </w:t>
      </w:r>
      <w:proofErr w:type="spellStart"/>
      <w:r w:rsidRPr="00437312">
        <w:t>OpenCDMS</w:t>
      </w:r>
      <w:proofErr w:type="spellEnd"/>
      <w:r w:rsidR="00640432" w:rsidRPr="00437312">
        <w:t xml:space="preserve"> in the future. The following roadmap reflects the proposed implementation approach and will be periodically reviewed to reflect the progress of the project and required adjustments due to the changing needs of the users.  </w:t>
      </w:r>
    </w:p>
    <w:p w14:paraId="7AF30B40" w14:textId="77777777" w:rsidR="003B2B43" w:rsidRPr="00437312" w:rsidRDefault="003B2B43" w:rsidP="003B2B43">
      <w:pPr>
        <w:pStyle w:val="WMOBodyText"/>
        <w:spacing w:before="0"/>
        <w:rPr>
          <w:lang w:eastAsia="en-US"/>
        </w:rPr>
      </w:pPr>
    </w:p>
    <w:tbl>
      <w:tblPr>
        <w:tblStyle w:val="TableGrid"/>
        <w:tblW w:w="0" w:type="auto"/>
        <w:tblLook w:val="04A0" w:firstRow="1" w:lastRow="0" w:firstColumn="1" w:lastColumn="0" w:noHBand="0" w:noVBand="1"/>
      </w:tblPr>
      <w:tblGrid>
        <w:gridCol w:w="1929"/>
        <w:gridCol w:w="1923"/>
        <w:gridCol w:w="2091"/>
        <w:gridCol w:w="1819"/>
        <w:gridCol w:w="1867"/>
      </w:tblGrid>
      <w:tr w:rsidR="00842A7E" w:rsidRPr="00437312" w14:paraId="594CCF7F" w14:textId="77777777" w:rsidTr="00842A7E">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064AC8" w14:textId="5E692F16" w:rsidR="00640432" w:rsidRPr="00437312" w:rsidRDefault="00640432" w:rsidP="003B2B43">
            <w:pPr>
              <w:spacing w:before="60" w:after="60"/>
              <w:jc w:val="center"/>
              <w:rPr>
                <w:b/>
                <w:bCs/>
                <w:sz w:val="18"/>
                <w:szCs w:val="18"/>
              </w:rPr>
            </w:pPr>
            <w:r w:rsidRPr="00437312">
              <w:rPr>
                <w:b/>
                <w:bCs/>
                <w:sz w:val="18"/>
                <w:szCs w:val="18"/>
              </w:rPr>
              <w:t>2019</w:t>
            </w:r>
            <w:r w:rsidR="00D911D2">
              <w:rPr>
                <w:b/>
                <w:bCs/>
                <w:sz w:val="18"/>
                <w:szCs w:val="18"/>
              </w:rPr>
              <w:t>–2</w:t>
            </w:r>
            <w:r w:rsidRPr="00437312">
              <w:rPr>
                <w:b/>
                <w:bCs/>
                <w:sz w:val="18"/>
                <w:szCs w:val="18"/>
              </w:rPr>
              <w:t>020</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F6F9567" w14:textId="58AC9CBC" w:rsidR="00640432" w:rsidRPr="00437312" w:rsidRDefault="00640432" w:rsidP="003B2B43">
            <w:pPr>
              <w:spacing w:before="60" w:after="60"/>
              <w:jc w:val="center"/>
              <w:rPr>
                <w:b/>
                <w:bCs/>
                <w:sz w:val="18"/>
                <w:szCs w:val="18"/>
              </w:rPr>
            </w:pPr>
            <w:r w:rsidRPr="00437312">
              <w:rPr>
                <w:b/>
                <w:bCs/>
                <w:sz w:val="18"/>
                <w:szCs w:val="18"/>
              </w:rPr>
              <w:t>2021</w:t>
            </w:r>
            <w:r w:rsidR="00D911D2">
              <w:rPr>
                <w:b/>
                <w:bCs/>
                <w:sz w:val="18"/>
                <w:szCs w:val="18"/>
              </w:rPr>
              <w:t>–2</w:t>
            </w:r>
            <w:r w:rsidRPr="00437312">
              <w:rPr>
                <w:b/>
                <w:bCs/>
                <w:sz w:val="18"/>
                <w:szCs w:val="18"/>
              </w:rPr>
              <w:t>022</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C36A7C" w14:textId="7088BA81" w:rsidR="00640432" w:rsidRPr="00437312" w:rsidRDefault="00640432" w:rsidP="003B2B43">
            <w:pPr>
              <w:spacing w:before="60" w:after="60"/>
              <w:jc w:val="center"/>
              <w:rPr>
                <w:b/>
                <w:bCs/>
                <w:sz w:val="18"/>
                <w:szCs w:val="18"/>
              </w:rPr>
            </w:pPr>
            <w:r w:rsidRPr="00437312">
              <w:rPr>
                <w:b/>
                <w:bCs/>
                <w:sz w:val="18"/>
                <w:szCs w:val="18"/>
              </w:rPr>
              <w:t>2023</w:t>
            </w:r>
            <w:r w:rsidR="00D911D2">
              <w:rPr>
                <w:b/>
                <w:bCs/>
                <w:sz w:val="18"/>
                <w:szCs w:val="18"/>
              </w:rPr>
              <w:t>–2</w:t>
            </w:r>
            <w:r w:rsidRPr="00437312">
              <w:rPr>
                <w:b/>
                <w:bCs/>
                <w:sz w:val="18"/>
                <w:szCs w:val="18"/>
              </w:rPr>
              <w:t>024</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D8D743" w14:textId="77777777" w:rsidR="00640432" w:rsidRPr="00437312" w:rsidRDefault="00640432" w:rsidP="003B2B43">
            <w:pPr>
              <w:spacing w:before="60" w:after="60"/>
              <w:jc w:val="center"/>
              <w:rPr>
                <w:b/>
                <w:bCs/>
                <w:sz w:val="18"/>
                <w:szCs w:val="18"/>
              </w:rPr>
            </w:pPr>
            <w:r w:rsidRPr="00437312">
              <w:rPr>
                <w:b/>
                <w:bCs/>
                <w:sz w:val="18"/>
                <w:szCs w:val="18"/>
              </w:rPr>
              <w:t>2025</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C6F25E" w14:textId="77777777" w:rsidR="00640432" w:rsidRPr="00437312" w:rsidRDefault="00640432" w:rsidP="003B2B43">
            <w:pPr>
              <w:spacing w:before="60" w:after="60"/>
              <w:jc w:val="center"/>
              <w:rPr>
                <w:b/>
                <w:bCs/>
                <w:sz w:val="18"/>
                <w:szCs w:val="18"/>
              </w:rPr>
            </w:pPr>
            <w:r w:rsidRPr="00437312">
              <w:rPr>
                <w:b/>
                <w:bCs/>
                <w:sz w:val="18"/>
                <w:szCs w:val="18"/>
              </w:rPr>
              <w:t>2026-</w:t>
            </w:r>
          </w:p>
        </w:tc>
      </w:tr>
      <w:tr w:rsidR="00640432" w:rsidRPr="00437312" w14:paraId="00D36222" w14:textId="77777777" w:rsidTr="00842A7E">
        <w:tc>
          <w:tcPr>
            <w:tcW w:w="0" w:type="auto"/>
            <w:tcBorders>
              <w:top w:val="single" w:sz="4" w:space="0" w:color="auto"/>
              <w:left w:val="single" w:sz="4" w:space="0" w:color="auto"/>
              <w:bottom w:val="single" w:sz="4" w:space="0" w:color="auto"/>
              <w:right w:val="single" w:sz="4" w:space="0" w:color="auto"/>
            </w:tcBorders>
          </w:tcPr>
          <w:p w14:paraId="72C122AF" w14:textId="4E2912FA" w:rsidR="00640432" w:rsidRPr="00437312" w:rsidRDefault="00844B25" w:rsidP="003B2B43">
            <w:pPr>
              <w:spacing w:before="60" w:after="60"/>
              <w:jc w:val="left"/>
              <w:rPr>
                <w:sz w:val="18"/>
                <w:szCs w:val="18"/>
              </w:rPr>
            </w:pPr>
            <w:r>
              <w:rPr>
                <w:sz w:val="18"/>
                <w:szCs w:val="18"/>
              </w:rPr>
              <w:t>Eighteenth</w:t>
            </w:r>
            <w:r w:rsidR="00640432" w:rsidRPr="00437312">
              <w:rPr>
                <w:sz w:val="18"/>
                <w:szCs w:val="18"/>
              </w:rPr>
              <w:t xml:space="preserve"> </w:t>
            </w:r>
            <w:r>
              <w:rPr>
                <w:sz w:val="18"/>
                <w:szCs w:val="18"/>
              </w:rPr>
              <w:t xml:space="preserve">Session of the </w:t>
            </w:r>
            <w:r w:rsidR="00640432" w:rsidRPr="00437312">
              <w:rPr>
                <w:sz w:val="18"/>
                <w:szCs w:val="18"/>
              </w:rPr>
              <w:t>World Meteorological Congress requested development of a reference open-source CDMS</w:t>
            </w:r>
          </w:p>
          <w:p w14:paraId="58C6493A" w14:textId="77777777" w:rsidR="00640432" w:rsidRPr="00437312" w:rsidRDefault="00F820B3" w:rsidP="003B2B43">
            <w:pPr>
              <w:spacing w:before="60" w:after="60"/>
              <w:jc w:val="left"/>
              <w:rPr>
                <w:sz w:val="18"/>
                <w:szCs w:val="18"/>
              </w:rPr>
            </w:pPr>
            <w:proofErr w:type="spellStart"/>
            <w:r w:rsidRPr="00437312">
              <w:rPr>
                <w:sz w:val="18"/>
                <w:szCs w:val="18"/>
              </w:rPr>
              <w:t>OpenCDMS</w:t>
            </w:r>
            <w:proofErr w:type="spellEnd"/>
            <w:r w:rsidR="00640432" w:rsidRPr="00437312">
              <w:rPr>
                <w:sz w:val="18"/>
                <w:szCs w:val="18"/>
              </w:rPr>
              <w:t xml:space="preserve"> as a framework for collaboration established as a project of the Open</w:t>
            </w:r>
            <w:r w:rsidR="000A5526" w:rsidRPr="00437312">
              <w:rPr>
                <w:sz w:val="18"/>
                <w:szCs w:val="18"/>
              </w:rPr>
              <w:t xml:space="preserve"> </w:t>
            </w:r>
            <w:r w:rsidR="00640432" w:rsidRPr="00437312">
              <w:rPr>
                <w:sz w:val="18"/>
                <w:szCs w:val="18"/>
              </w:rPr>
              <w:t xml:space="preserve">WIS Association </w:t>
            </w:r>
          </w:p>
        </w:tc>
        <w:tc>
          <w:tcPr>
            <w:tcW w:w="0" w:type="auto"/>
            <w:tcBorders>
              <w:top w:val="single" w:sz="4" w:space="0" w:color="auto"/>
              <w:left w:val="single" w:sz="4" w:space="0" w:color="auto"/>
              <w:bottom w:val="single" w:sz="4" w:space="0" w:color="auto"/>
              <w:right w:val="single" w:sz="4" w:space="0" w:color="auto"/>
            </w:tcBorders>
          </w:tcPr>
          <w:p w14:paraId="49F42989" w14:textId="77777777" w:rsidR="00640432" w:rsidRPr="00437312" w:rsidRDefault="00640432" w:rsidP="003B2B43">
            <w:pPr>
              <w:spacing w:before="60" w:after="60"/>
              <w:jc w:val="left"/>
              <w:rPr>
                <w:sz w:val="18"/>
                <w:szCs w:val="18"/>
              </w:rPr>
            </w:pPr>
            <w:r w:rsidRPr="00437312">
              <w:rPr>
                <w:sz w:val="18"/>
                <w:szCs w:val="18"/>
              </w:rPr>
              <w:t>User stories, functional requirements and acceptance tests for reference implementation</w:t>
            </w:r>
          </w:p>
          <w:p w14:paraId="541C866C" w14:textId="77777777" w:rsidR="00640432" w:rsidRPr="00437312" w:rsidRDefault="00640432" w:rsidP="003B2B43">
            <w:pPr>
              <w:spacing w:before="60" w:after="60"/>
              <w:jc w:val="left"/>
              <w:rPr>
                <w:sz w:val="18"/>
                <w:szCs w:val="18"/>
              </w:rPr>
            </w:pPr>
            <w:r w:rsidRPr="00437312">
              <w:rPr>
                <w:sz w:val="18"/>
                <w:szCs w:val="18"/>
              </w:rPr>
              <w:t>Development of a next generation data model to be adopted as a WMO standard</w:t>
            </w:r>
          </w:p>
        </w:tc>
        <w:tc>
          <w:tcPr>
            <w:tcW w:w="0" w:type="auto"/>
            <w:tcBorders>
              <w:top w:val="single" w:sz="4" w:space="0" w:color="auto"/>
              <w:left w:val="single" w:sz="4" w:space="0" w:color="auto"/>
              <w:bottom w:val="single" w:sz="4" w:space="0" w:color="auto"/>
              <w:right w:val="single" w:sz="4" w:space="0" w:color="auto"/>
            </w:tcBorders>
          </w:tcPr>
          <w:p w14:paraId="655DB87F" w14:textId="631D3DE9" w:rsidR="00640432" w:rsidRPr="00437312" w:rsidRDefault="00F820B3" w:rsidP="003B2B43">
            <w:pPr>
              <w:spacing w:before="60" w:after="60"/>
              <w:jc w:val="left"/>
              <w:rPr>
                <w:sz w:val="18"/>
                <w:szCs w:val="18"/>
              </w:rPr>
            </w:pPr>
            <w:proofErr w:type="spellStart"/>
            <w:r w:rsidRPr="00437312">
              <w:rPr>
                <w:sz w:val="18"/>
                <w:szCs w:val="18"/>
              </w:rPr>
              <w:t>OpenCDMS</w:t>
            </w:r>
            <w:proofErr w:type="spellEnd"/>
            <w:r w:rsidR="00640432" w:rsidRPr="00437312">
              <w:rPr>
                <w:sz w:val="18"/>
                <w:szCs w:val="18"/>
              </w:rPr>
              <w:t xml:space="preserve"> reference implementation presented to </w:t>
            </w:r>
            <w:r w:rsidR="00844B25">
              <w:rPr>
                <w:sz w:val="18"/>
                <w:szCs w:val="18"/>
              </w:rPr>
              <w:t>the Nineteenth</w:t>
            </w:r>
            <w:r w:rsidR="00640432" w:rsidRPr="00437312">
              <w:rPr>
                <w:sz w:val="18"/>
                <w:szCs w:val="18"/>
              </w:rPr>
              <w:t xml:space="preserve"> </w:t>
            </w:r>
            <w:r w:rsidR="00844B25">
              <w:rPr>
                <w:sz w:val="18"/>
                <w:szCs w:val="18"/>
              </w:rPr>
              <w:t xml:space="preserve">Session of the </w:t>
            </w:r>
            <w:r w:rsidR="00640432" w:rsidRPr="00437312">
              <w:rPr>
                <w:sz w:val="18"/>
                <w:szCs w:val="18"/>
              </w:rPr>
              <w:t>World Meteorological Congress for endorsement</w:t>
            </w:r>
          </w:p>
          <w:p w14:paraId="41F92DB7" w14:textId="77777777" w:rsidR="00640432" w:rsidRPr="00437312" w:rsidRDefault="00640432" w:rsidP="003B2B43">
            <w:pPr>
              <w:spacing w:before="60" w:after="60"/>
              <w:jc w:val="left"/>
              <w:rPr>
                <w:sz w:val="18"/>
                <w:szCs w:val="18"/>
              </w:rPr>
            </w:pPr>
            <w:r w:rsidRPr="00437312">
              <w:rPr>
                <w:sz w:val="18"/>
                <w:szCs w:val="18"/>
              </w:rPr>
              <w:t>CDMS data model to be endorsed by Cg-19</w:t>
            </w:r>
          </w:p>
          <w:p w14:paraId="29115CD2" w14:textId="718AA83E" w:rsidR="00640432" w:rsidRPr="00437312" w:rsidRDefault="00640432" w:rsidP="003B2B43">
            <w:pPr>
              <w:spacing w:before="60" w:after="60"/>
              <w:jc w:val="left"/>
              <w:rPr>
                <w:sz w:val="18"/>
                <w:szCs w:val="18"/>
              </w:rPr>
            </w:pPr>
            <w:r w:rsidRPr="00437312">
              <w:rPr>
                <w:sz w:val="18"/>
                <w:szCs w:val="18"/>
              </w:rPr>
              <w:t>Software testing in focus countries</w:t>
            </w:r>
          </w:p>
        </w:tc>
        <w:tc>
          <w:tcPr>
            <w:tcW w:w="0" w:type="auto"/>
            <w:tcBorders>
              <w:top w:val="single" w:sz="4" w:space="0" w:color="auto"/>
              <w:left w:val="single" w:sz="4" w:space="0" w:color="auto"/>
              <w:bottom w:val="single" w:sz="4" w:space="0" w:color="auto"/>
              <w:right w:val="single" w:sz="4" w:space="0" w:color="auto"/>
            </w:tcBorders>
          </w:tcPr>
          <w:p w14:paraId="1A229C0A" w14:textId="77777777" w:rsidR="00640432" w:rsidRPr="00437312" w:rsidRDefault="00F820B3" w:rsidP="003B2B43">
            <w:pPr>
              <w:spacing w:before="60" w:after="60"/>
              <w:jc w:val="left"/>
              <w:rPr>
                <w:sz w:val="18"/>
                <w:szCs w:val="18"/>
              </w:rPr>
            </w:pPr>
            <w:proofErr w:type="spellStart"/>
            <w:r w:rsidRPr="00437312">
              <w:rPr>
                <w:sz w:val="18"/>
                <w:szCs w:val="18"/>
              </w:rPr>
              <w:t>OpenCDMS</w:t>
            </w:r>
            <w:proofErr w:type="spellEnd"/>
            <w:r w:rsidR="00640432" w:rsidRPr="00437312">
              <w:rPr>
                <w:sz w:val="18"/>
                <w:szCs w:val="18"/>
              </w:rPr>
              <w:t xml:space="preserve"> installable open-source software package available</w:t>
            </w:r>
          </w:p>
          <w:p w14:paraId="01F2FD89" w14:textId="77777777" w:rsidR="00640432" w:rsidRPr="00437312" w:rsidRDefault="00640432" w:rsidP="003B2B43">
            <w:pPr>
              <w:spacing w:before="60" w:after="60"/>
              <w:jc w:val="left"/>
              <w:rPr>
                <w:sz w:val="18"/>
                <w:szCs w:val="18"/>
              </w:rPr>
            </w:pPr>
            <w:r w:rsidRPr="00437312">
              <w:rPr>
                <w:sz w:val="18"/>
                <w:szCs w:val="18"/>
              </w:rPr>
              <w:t>Start of implementation and training</w:t>
            </w:r>
          </w:p>
        </w:tc>
        <w:tc>
          <w:tcPr>
            <w:tcW w:w="0" w:type="auto"/>
            <w:tcBorders>
              <w:top w:val="single" w:sz="4" w:space="0" w:color="auto"/>
              <w:left w:val="single" w:sz="4" w:space="0" w:color="auto"/>
              <w:bottom w:val="single" w:sz="4" w:space="0" w:color="auto"/>
              <w:right w:val="single" w:sz="4" w:space="0" w:color="auto"/>
            </w:tcBorders>
            <w:hideMark/>
          </w:tcPr>
          <w:p w14:paraId="61F52DFC" w14:textId="77777777" w:rsidR="00640432" w:rsidRPr="00437312" w:rsidRDefault="00640432" w:rsidP="003B2B43">
            <w:pPr>
              <w:pStyle w:val="WMOBodyText"/>
              <w:spacing w:before="60" w:after="60"/>
              <w:jc w:val="left"/>
              <w:rPr>
                <w:rFonts w:eastAsia="Arial" w:cs="Arial"/>
                <w:sz w:val="18"/>
                <w:szCs w:val="18"/>
                <w:lang w:eastAsia="en-US"/>
              </w:rPr>
            </w:pPr>
            <w:r w:rsidRPr="00437312">
              <w:rPr>
                <w:rFonts w:eastAsia="Arial" w:cs="Arial"/>
                <w:sz w:val="18"/>
                <w:szCs w:val="18"/>
                <w:lang w:eastAsia="en-US"/>
              </w:rPr>
              <w:t>Continued implementation and training</w:t>
            </w:r>
          </w:p>
          <w:p w14:paraId="15F205C0" w14:textId="77777777" w:rsidR="00640432" w:rsidRPr="00437312" w:rsidRDefault="00640432" w:rsidP="003B2B43">
            <w:pPr>
              <w:pStyle w:val="WMOBodyText"/>
              <w:spacing w:before="60" w:after="60"/>
              <w:jc w:val="left"/>
              <w:rPr>
                <w:rFonts w:eastAsia="Arial" w:cs="Arial"/>
                <w:sz w:val="18"/>
                <w:szCs w:val="18"/>
                <w:lang w:eastAsia="en-US"/>
              </w:rPr>
            </w:pPr>
            <w:r w:rsidRPr="00437312">
              <w:rPr>
                <w:rFonts w:eastAsia="Arial" w:cs="Arial"/>
                <w:sz w:val="18"/>
                <w:szCs w:val="18"/>
                <w:lang w:eastAsia="en-US"/>
              </w:rPr>
              <w:t xml:space="preserve">Maintenance and further development of the </w:t>
            </w:r>
            <w:proofErr w:type="spellStart"/>
            <w:r w:rsidR="00F820B3" w:rsidRPr="00437312">
              <w:rPr>
                <w:rFonts w:eastAsia="Arial" w:cs="Arial"/>
                <w:sz w:val="18"/>
                <w:szCs w:val="18"/>
                <w:lang w:eastAsia="en-US"/>
              </w:rPr>
              <w:t>OpenCDMS</w:t>
            </w:r>
            <w:proofErr w:type="spellEnd"/>
            <w:r w:rsidRPr="00437312">
              <w:rPr>
                <w:rFonts w:eastAsia="Arial" w:cs="Arial"/>
                <w:sz w:val="18"/>
                <w:szCs w:val="18"/>
                <w:lang w:eastAsia="en-US"/>
              </w:rPr>
              <w:t xml:space="preserve"> software package</w:t>
            </w:r>
          </w:p>
        </w:tc>
      </w:tr>
      <w:tr w:rsidR="00640432" w:rsidRPr="00437312" w14:paraId="681568F8" w14:textId="77777777" w:rsidTr="00842A7E">
        <w:tc>
          <w:tcPr>
            <w:tcW w:w="0" w:type="auto"/>
            <w:tcBorders>
              <w:top w:val="single" w:sz="4" w:space="0" w:color="auto"/>
              <w:left w:val="single" w:sz="4" w:space="0" w:color="auto"/>
              <w:bottom w:val="single" w:sz="4" w:space="0" w:color="auto"/>
              <w:right w:val="single" w:sz="4" w:space="0" w:color="auto"/>
            </w:tcBorders>
          </w:tcPr>
          <w:p w14:paraId="48685B7D" w14:textId="77777777" w:rsidR="00640432" w:rsidRPr="00437312" w:rsidRDefault="00640432" w:rsidP="003B2B43">
            <w:pPr>
              <w:spacing w:before="60" w:after="60"/>
              <w:rPr>
                <w:sz w:val="18"/>
                <w:szCs w:val="18"/>
              </w:rPr>
            </w:pPr>
          </w:p>
        </w:tc>
        <w:tc>
          <w:tcPr>
            <w:tcW w:w="0" w:type="auto"/>
            <w:gridSpan w:val="2"/>
            <w:tcBorders>
              <w:top w:val="single" w:sz="4" w:space="0" w:color="auto"/>
              <w:left w:val="single" w:sz="4" w:space="0" w:color="auto"/>
              <w:bottom w:val="single" w:sz="4" w:space="0" w:color="auto"/>
              <w:right w:val="single" w:sz="4" w:space="0" w:color="auto"/>
            </w:tcBorders>
          </w:tcPr>
          <w:p w14:paraId="668A9989" w14:textId="77777777" w:rsidR="00640432" w:rsidRPr="00437312" w:rsidRDefault="00F820B3" w:rsidP="003B2B43">
            <w:pPr>
              <w:spacing w:before="60" w:after="60"/>
              <w:rPr>
                <w:sz w:val="18"/>
                <w:szCs w:val="18"/>
              </w:rPr>
            </w:pPr>
            <w:proofErr w:type="spellStart"/>
            <w:r w:rsidRPr="00437312">
              <w:rPr>
                <w:sz w:val="18"/>
                <w:szCs w:val="18"/>
              </w:rPr>
              <w:t>OpenCDMS</w:t>
            </w:r>
            <w:proofErr w:type="spellEnd"/>
            <w:r w:rsidR="00640432" w:rsidRPr="00437312">
              <w:rPr>
                <w:sz w:val="18"/>
                <w:szCs w:val="18"/>
              </w:rPr>
              <w:t xml:space="preserve"> prototyping and development</w:t>
            </w:r>
          </w:p>
        </w:tc>
        <w:tc>
          <w:tcPr>
            <w:tcW w:w="0" w:type="auto"/>
            <w:gridSpan w:val="2"/>
            <w:tcBorders>
              <w:top w:val="single" w:sz="4" w:space="0" w:color="auto"/>
              <w:left w:val="single" w:sz="4" w:space="0" w:color="auto"/>
              <w:bottom w:val="single" w:sz="4" w:space="0" w:color="auto"/>
              <w:right w:val="single" w:sz="4" w:space="0" w:color="auto"/>
            </w:tcBorders>
          </w:tcPr>
          <w:p w14:paraId="6E30FAE1" w14:textId="77777777" w:rsidR="00640432" w:rsidRPr="00437312" w:rsidRDefault="00F820B3" w:rsidP="003B2B43">
            <w:pPr>
              <w:spacing w:before="60" w:after="60"/>
              <w:rPr>
                <w:sz w:val="18"/>
                <w:szCs w:val="18"/>
              </w:rPr>
            </w:pPr>
            <w:proofErr w:type="spellStart"/>
            <w:r w:rsidRPr="00437312">
              <w:rPr>
                <w:sz w:val="18"/>
                <w:szCs w:val="18"/>
              </w:rPr>
              <w:t>OpenCDMS</w:t>
            </w:r>
            <w:proofErr w:type="spellEnd"/>
            <w:r w:rsidR="00640432" w:rsidRPr="00437312">
              <w:rPr>
                <w:sz w:val="18"/>
                <w:szCs w:val="18"/>
              </w:rPr>
              <w:t xml:space="preserve"> implementation</w:t>
            </w:r>
          </w:p>
        </w:tc>
      </w:tr>
      <w:tr w:rsidR="00640432" w:rsidRPr="00437312" w14:paraId="0C60A814" w14:textId="77777777" w:rsidTr="00842A7E">
        <w:tc>
          <w:tcPr>
            <w:tcW w:w="0" w:type="auto"/>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8ED34" w14:textId="77777777" w:rsidR="00640432" w:rsidRPr="00437312" w:rsidRDefault="00640432" w:rsidP="003B2B43">
            <w:pPr>
              <w:spacing w:before="60" w:after="60"/>
              <w:jc w:val="left"/>
              <w:rPr>
                <w:b/>
                <w:bCs/>
                <w:sz w:val="18"/>
                <w:szCs w:val="18"/>
              </w:rPr>
            </w:pPr>
            <w:r w:rsidRPr="00437312">
              <w:rPr>
                <w:b/>
                <w:bCs/>
                <w:sz w:val="18"/>
                <w:szCs w:val="18"/>
              </w:rPr>
              <w:t xml:space="preserve">-&gt; -&gt; Increased collaboration with CDMS developers and user communities, resource mobilization, establishment of a community of practice applying open-source principles -&gt; </w:t>
            </w:r>
          </w:p>
        </w:tc>
      </w:tr>
    </w:tbl>
    <w:p w14:paraId="31E4094C" w14:textId="1746F854" w:rsidR="001A25F0" w:rsidRPr="00437312" w:rsidRDefault="00640432" w:rsidP="007A09D3">
      <w:pPr>
        <w:pStyle w:val="WMOBodyText"/>
        <w:jc w:val="center"/>
      </w:pPr>
      <w:r w:rsidRPr="00437312">
        <w:t>_________</w:t>
      </w:r>
      <w:bookmarkStart w:id="21" w:name="_DRAFT_RESOLUTION_X.X/2"/>
      <w:bookmarkStart w:id="22" w:name="_Draft_Recommendation_X.X/1"/>
      <w:bookmarkEnd w:id="0"/>
      <w:bookmarkEnd w:id="21"/>
      <w:bookmarkEnd w:id="22"/>
    </w:p>
    <w:sectPr w:rsidR="001A25F0" w:rsidRPr="00437312" w:rsidSect="0020095E">
      <w:headerReference w:type="even" r:id="rId23"/>
      <w:headerReference w:type="default" r:id="rId24"/>
      <w:footerReference w:type="even" r:id="rId25"/>
      <w:footerReference w:type="default" r:id="rId26"/>
      <w:headerReference w:type="first" r:id="rId27"/>
      <w:footerReference w:type="first" r:id="rId28"/>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B4DB0" w14:textId="77777777" w:rsidR="00DD3807" w:rsidRDefault="00DD3807">
      <w:r>
        <w:separator/>
      </w:r>
    </w:p>
    <w:p w14:paraId="1B903135" w14:textId="77777777" w:rsidR="00DD3807" w:rsidRDefault="00DD3807"/>
    <w:p w14:paraId="05BC70AF" w14:textId="77777777" w:rsidR="00DD3807" w:rsidRDefault="00DD3807"/>
  </w:endnote>
  <w:endnote w:type="continuationSeparator" w:id="0">
    <w:p w14:paraId="706C1D3A" w14:textId="77777777" w:rsidR="00DD3807" w:rsidRDefault="00DD3807">
      <w:r>
        <w:continuationSeparator/>
      </w:r>
    </w:p>
    <w:p w14:paraId="7EAA2969" w14:textId="77777777" w:rsidR="00DD3807" w:rsidRDefault="00DD3807"/>
    <w:p w14:paraId="61039E59" w14:textId="77777777" w:rsidR="00DD3807" w:rsidRDefault="00DD3807"/>
  </w:endnote>
  <w:endnote w:type="continuationNotice" w:id="1">
    <w:p w14:paraId="13364500" w14:textId="77777777" w:rsidR="00DD3807" w:rsidRDefault="00DD3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20B0503020202020204"/>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Verdana Bold">
    <w:altName w:val="Verdan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4AE5B" w14:textId="77777777" w:rsidR="000F46F9" w:rsidRDefault="000F4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79F34" w14:textId="77777777" w:rsidR="000F46F9" w:rsidRDefault="000F46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E526" w14:textId="77777777" w:rsidR="000F46F9" w:rsidRDefault="000F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8A6F2" w14:textId="77777777" w:rsidR="00DD3807" w:rsidRDefault="00DD3807">
      <w:r>
        <w:separator/>
      </w:r>
    </w:p>
  </w:footnote>
  <w:footnote w:type="continuationSeparator" w:id="0">
    <w:p w14:paraId="05C79249" w14:textId="77777777" w:rsidR="00DD3807" w:rsidRDefault="00DD3807">
      <w:r>
        <w:continuationSeparator/>
      </w:r>
    </w:p>
    <w:p w14:paraId="5443BB2F" w14:textId="77777777" w:rsidR="00DD3807" w:rsidRDefault="00DD3807"/>
    <w:p w14:paraId="4570CA8C" w14:textId="77777777" w:rsidR="00DD3807" w:rsidRDefault="00DD3807"/>
  </w:footnote>
  <w:footnote w:type="continuationNotice" w:id="1">
    <w:p w14:paraId="7D12FD44" w14:textId="77777777" w:rsidR="00DD3807" w:rsidRDefault="00DD3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D5AA6" w14:textId="77777777" w:rsidR="00F5281B" w:rsidRDefault="00DD3807">
    <w:pPr>
      <w:pStyle w:val="Header"/>
    </w:pPr>
    <w:r>
      <w:rPr>
        <w:noProof/>
      </w:rPr>
      <w:pict w14:anchorId="6D507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alt="" style="position:absolute;left:0;text-align:left;margin-left:0;margin-top:0;width:50pt;height:50pt;z-index:251650048;visibility:hidden;mso-wrap-edited:f;mso-width-percent:0;mso-height-percent:0;mso-width-percent:0;mso-height-percent:0">
          <v:path gradientshapeok="f"/>
          <o:lock v:ext="edit" selection="t"/>
        </v:shape>
      </w:pict>
    </w:r>
    <w:r>
      <w:rPr>
        <w:noProof/>
      </w:rPr>
      <w:pict w14:anchorId="43877144">
        <v:shape id="_x0000_s2063" type="#_x0000_t75" alt="" style="position:absolute;left:0;text-align:left;margin-left:0;margin-top:0;width:595.3pt;height:550pt;z-index:-251651072;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0B9B700B" w14:textId="77777777" w:rsidR="008A14C7" w:rsidRDefault="008A14C7"/>
  <w:p w14:paraId="65261263" w14:textId="77777777" w:rsidR="00F5281B" w:rsidRDefault="00DD3807">
    <w:pPr>
      <w:pStyle w:val="Header"/>
    </w:pPr>
    <w:r>
      <w:rPr>
        <w:noProof/>
      </w:rPr>
      <w:pict w14:anchorId="3E112208">
        <v:shape id="_x0000_s2062" type="#_x0000_t75" alt="" style="position:absolute;left:0;text-align:left;margin-left:0;margin-top:0;width:50pt;height:50pt;z-index:251651072;visibility:hidden;mso-wrap-edited:f;mso-width-percent:0;mso-height-percent:0;mso-width-percent:0;mso-height-percent:0">
          <v:path gradientshapeok="f"/>
          <o:lock v:ext="edit" selection="t"/>
        </v:shape>
      </w:pict>
    </w:r>
    <w:r>
      <w:rPr>
        <w:noProof/>
      </w:rPr>
      <w:pict w14:anchorId="32536F10">
        <v:shape id="_x0000_s2061" type="#_x0000_t75" alt="" style="position:absolute;left:0;text-align:left;margin-left:0;margin-top:0;width:595.3pt;height:550pt;z-index:-251652096;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009C493E" w14:textId="77777777" w:rsidR="008A14C7" w:rsidRDefault="008A14C7"/>
  <w:p w14:paraId="06B28ADF" w14:textId="77777777" w:rsidR="00F5281B" w:rsidRDefault="00DD3807">
    <w:pPr>
      <w:pStyle w:val="Header"/>
    </w:pPr>
    <w:r>
      <w:rPr>
        <w:noProof/>
      </w:rPr>
      <w:pict w14:anchorId="45D890B4">
        <v:shape id="_x0000_s2060" type="#_x0000_t75" alt="" style="position:absolute;left:0;text-align:left;margin-left:0;margin-top:0;width:50pt;height:50pt;z-index:251652096;visibility:hidden;mso-wrap-edited:f;mso-width-percent:0;mso-height-percent:0;mso-width-percent:0;mso-height-percent:0">
          <v:path gradientshapeok="f"/>
          <o:lock v:ext="edit" selection="t"/>
        </v:shape>
      </w:pict>
    </w:r>
    <w:r>
      <w:rPr>
        <w:noProof/>
      </w:rPr>
      <w:pict w14:anchorId="203425B4">
        <v:shape id="_x0000_s2059" type="#_x0000_t75" alt="" style="position:absolute;left:0;text-align:left;margin-left:0;margin-top:0;width:595.3pt;height:550pt;z-index:-251653120;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p w14:paraId="0A863B19" w14:textId="77777777" w:rsidR="008A14C7" w:rsidRDefault="008A14C7"/>
  <w:p w14:paraId="5A95E1E5" w14:textId="77777777" w:rsidR="00502848" w:rsidRDefault="00DD3807">
    <w:pPr>
      <w:pStyle w:val="Header"/>
    </w:pPr>
    <w:r>
      <w:rPr>
        <w:noProof/>
      </w:rPr>
      <w:pict w14:anchorId="0B973BD7">
        <v:shape id="_x0000_s2058" type="#_x0000_t75" alt="" style="position:absolute;left:0;text-align:left;margin-left:0;margin-top:0;width:50pt;height:50pt;z-index:251658240;visibility:hidden;mso-wrap-edited:f;mso-width-percent:0;mso-height-percent:0;mso-width-percent:0;mso-height-percent:0">
          <v:path gradientshapeok="f"/>
          <o:lock v:ext="edit" selection="t"/>
        </v:shape>
      </w:pict>
    </w:r>
    <w:r>
      <w:pict w14:anchorId="43DF6B97">
        <v:shape id="_x0000_s2057" type="#_x0000_t75" alt="" style="position:absolute;left:0;text-align:left;margin-left:0;margin-top:0;width:50pt;height:50pt;z-index:251653120;visibility:hidden;mso-wrap-edited:f;mso-width-percent:0;mso-height-percent:0;mso-width-percent:0;mso-height-percent:0">
          <v:path gradientshapeok="f"/>
          <o:lock v:ext="edit" selection="t"/>
        </v:shape>
      </w:pict>
    </w:r>
    <w:r>
      <w:pict w14:anchorId="6D2F5A71">
        <v:shape id="WordPictureWatermark835936646" o:spid="_x0000_s2056" type="#_x0000_t75" alt="" style="position:absolute;left:0;text-align:left;margin-left:0;margin-top:0;width:595.3pt;height:550pt;z-index:-251654144;visibility:visible;mso-wrap-edited:f;mso-width-percent:0;mso-height-percent:0;mso-position-horizontal:left;mso-position-horizontal-relative:page;mso-position-vertical:top;mso-position-vertical-relative:page;mso-width-percent:0;mso-height-percent:0" o:allowincell="f">
          <v:imagedata r:id="rId1" o:title="docx4j-logo"/>
          <v:path gradientshapeok="f"/>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15B3" w14:textId="113B451E" w:rsidR="00893376" w:rsidRDefault="00AC17D2" w:rsidP="00B72444">
    <w:pPr>
      <w:pStyle w:val="Header"/>
    </w:pPr>
    <w:r w:rsidRPr="00107283">
      <w:rPr>
        <w:lang w:val="de-CH"/>
      </w:rPr>
      <w:t>INFCOM-1(III)/Doc. 5.1.3(3)</w:t>
    </w:r>
    <w:r w:rsidR="00893376" w:rsidRPr="00107283">
      <w:rPr>
        <w:lang w:val="de-CH"/>
      </w:rPr>
      <w:t xml:space="preserve">, DRAFT 1, p. </w:t>
    </w:r>
    <w:r w:rsidR="00893376" w:rsidRPr="00C2459D">
      <w:rPr>
        <w:rStyle w:val="PageNumber"/>
      </w:rPr>
      <w:fldChar w:fldCharType="begin"/>
    </w:r>
    <w:r w:rsidR="00893376" w:rsidRPr="00107283">
      <w:rPr>
        <w:rStyle w:val="PageNumber"/>
        <w:lang w:val="de-CH"/>
      </w:rPr>
      <w:instrText xml:space="preserve"> PAGE </w:instrText>
    </w:r>
    <w:r w:rsidR="00893376" w:rsidRPr="00C2459D">
      <w:rPr>
        <w:rStyle w:val="PageNumber"/>
      </w:rPr>
      <w:fldChar w:fldCharType="separate"/>
    </w:r>
    <w:r w:rsidR="00893376">
      <w:rPr>
        <w:rStyle w:val="PageNumber"/>
        <w:noProof/>
      </w:rPr>
      <w:t>6</w:t>
    </w:r>
    <w:r w:rsidR="00893376" w:rsidRPr="00C2459D">
      <w:rPr>
        <w:rStyle w:val="PageNumber"/>
      </w:rPr>
      <w:fldChar w:fldCharType="end"/>
    </w:r>
    <w:r w:rsidR="00DD3807">
      <w:pict w14:anchorId="4CAD92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alt="" style="position:absolute;left:0;text-align:left;margin-left:0;margin-top:0;width:50pt;height:50pt;z-index:251659264;visibility:hidden;mso-wrap-edited:f;mso-width-percent:0;mso-height-percent:0;mso-position-horizontal-relative:text;mso-position-vertical-relative:text;mso-width-percent:0;mso-height-percent:0">
          <v:path gradientshapeok="f"/>
          <o:lock v:ext="edit" selection="t"/>
        </v:shape>
      </w:pict>
    </w:r>
    <w:r w:rsidR="00DD3807">
      <w:pict w14:anchorId="39C8868A">
        <v:shape id="_x0000_s2054" type="#_x0000_t75" alt="" style="position:absolute;left:0;text-align:left;margin-left:0;margin-top:0;width:50pt;height:50pt;z-index:251660288;visibility:hidden;mso-wrap-edited:f;mso-width-percent:0;mso-height-percent:0;mso-position-horizontal-relative:text;mso-position-vertical-relative:text;mso-width-percent:0;mso-height-percent:0">
          <v:path gradientshapeok="f"/>
          <o:lock v:ext="edit" selection="t"/>
        </v:shape>
      </w:pict>
    </w:r>
    <w:r w:rsidR="00DD3807">
      <w:pict w14:anchorId="5CDE2E1A">
        <v:shape id="_x0000_s2053" type="#_x0000_t75" alt="" style="position:absolute;left:0;text-align:left;margin-left:0;margin-top:0;width:50pt;height:50pt;z-index:251654144;visibility:hidden;mso-wrap-edited:f;mso-width-percent:0;mso-height-percent:0;mso-position-horizontal-relative:text;mso-position-vertical-relative:text;mso-width-percent:0;mso-height-percent:0">
          <v:path gradientshapeok="f"/>
          <o:lock v:ext="edit" selection="t"/>
        </v:shape>
      </w:pict>
    </w:r>
    <w:r w:rsidR="00DD3807">
      <w:pict w14:anchorId="350B53DC">
        <v:shape id="_x0000_s2052" type="#_x0000_t75" alt="" style="position:absolute;left:0;text-align:left;margin-left:0;margin-top:0;width:50pt;height:50pt;z-index:251655168;visibility:hidden;mso-wrap-edited:f;mso-width-percent:0;mso-height-percent:0;mso-position-horizontal-relative:text;mso-position-vertical-relative:text;mso-width-percent:0;mso-height-percent:0">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8FB8D" w14:textId="0EC0A30F" w:rsidR="00502848" w:rsidRDefault="00DD3807" w:rsidP="000F46F9">
    <w:pPr>
      <w:pStyle w:val="Header"/>
      <w:spacing w:after="0"/>
    </w:pPr>
    <w:r>
      <w:rPr>
        <w:noProof/>
      </w:rPr>
      <w:pict w14:anchorId="351D38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left:0;text-align:left;margin-left:0;margin-top:0;width:50pt;height:50pt;z-index:251661312;visibility:hidden;mso-wrap-edited:f;mso-width-percent:0;mso-height-percent:0;mso-width-percent:0;mso-height-percent:0">
          <v:path gradientshapeok="f"/>
          <o:lock v:ext="edit" selection="t"/>
        </v:shape>
      </w:pict>
    </w:r>
    <w:r>
      <w:pict w14:anchorId="3D035759">
        <v:shape id="_x0000_s2050" type="#_x0000_t75" alt="" style="position:absolute;left:0;text-align:left;margin-left:0;margin-top:0;width:50pt;height:50pt;z-index:251656192;visibility:hidden;mso-wrap-edited:f;mso-width-percent:0;mso-height-percent:0;mso-width-percent:0;mso-height-percent:0">
          <v:path gradientshapeok="f"/>
          <o:lock v:ext="edit" selection="t"/>
        </v:shape>
      </w:pict>
    </w:r>
    <w:r>
      <w:pict w14:anchorId="1EE484E8">
        <v:shape id="_x0000_s2049" type="#_x0000_t75" alt="" style="position:absolute;left:0;text-align:left;margin-left:0;margin-top:0;width:50pt;height:50pt;z-index:251657216;visibility:hidden;mso-wrap-edited:f;mso-width-percent:0;mso-height-percent:0;mso-width-percent:0;mso-height-percent:0">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916105"/>
    <w:multiLevelType w:val="hybridMultilevel"/>
    <w:tmpl w:val="66AE9C72"/>
    <w:lvl w:ilvl="0" w:tplc="AF5CC7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0333C77"/>
    <w:multiLevelType w:val="hybridMultilevel"/>
    <w:tmpl w:val="66AE9C72"/>
    <w:lvl w:ilvl="0" w:tplc="AF5CC7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09A3BFC"/>
    <w:multiLevelType w:val="hybridMultilevel"/>
    <w:tmpl w:val="66AE9C72"/>
    <w:lvl w:ilvl="0" w:tplc="AF5CC7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22A792D"/>
    <w:multiLevelType w:val="hybridMultilevel"/>
    <w:tmpl w:val="66AE9C72"/>
    <w:lvl w:ilvl="0" w:tplc="AF5CC7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nrico Fucile">
    <w15:presenceInfo w15:providerId="AD" w15:userId="S::efucile@wmo.int::aae30d23-3053-4ce3-8068-8cf790f9f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1134"/>
  <w:hyphenationZone w:val="425"/>
  <w:drawingGridHorizontalSpacing w:val="110"/>
  <w:displayHorizontalDrawingGridEvery w:val="2"/>
  <w:displayVerticalDrawingGridEvery w:val="2"/>
  <w:characterSpacingControl w:val="doNotCompress"/>
  <w:hdrShapeDefaults>
    <o:shapedefaults v:ext="edit" spidmax="2065"/>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7D2"/>
    <w:rsid w:val="00005301"/>
    <w:rsid w:val="000133EE"/>
    <w:rsid w:val="00015CC6"/>
    <w:rsid w:val="000206A8"/>
    <w:rsid w:val="00024F0A"/>
    <w:rsid w:val="0003137A"/>
    <w:rsid w:val="000373A8"/>
    <w:rsid w:val="00041171"/>
    <w:rsid w:val="00041727"/>
    <w:rsid w:val="0004226F"/>
    <w:rsid w:val="0004750F"/>
    <w:rsid w:val="00050F8E"/>
    <w:rsid w:val="000518BB"/>
    <w:rsid w:val="00056C7D"/>
    <w:rsid w:val="000573AD"/>
    <w:rsid w:val="0006123B"/>
    <w:rsid w:val="00062C1A"/>
    <w:rsid w:val="00064F6B"/>
    <w:rsid w:val="00072BCF"/>
    <w:rsid w:val="00072F17"/>
    <w:rsid w:val="0007629D"/>
    <w:rsid w:val="000806D8"/>
    <w:rsid w:val="00082C80"/>
    <w:rsid w:val="00083847"/>
    <w:rsid w:val="00083C36"/>
    <w:rsid w:val="00092CAE"/>
    <w:rsid w:val="00095E48"/>
    <w:rsid w:val="000A4F1C"/>
    <w:rsid w:val="000A5526"/>
    <w:rsid w:val="000A69BF"/>
    <w:rsid w:val="000B36B0"/>
    <w:rsid w:val="000C225A"/>
    <w:rsid w:val="000C6781"/>
    <w:rsid w:val="000D0753"/>
    <w:rsid w:val="000F46F9"/>
    <w:rsid w:val="000F5E49"/>
    <w:rsid w:val="000F7A87"/>
    <w:rsid w:val="00102EAE"/>
    <w:rsid w:val="001047DC"/>
    <w:rsid w:val="00105D2E"/>
    <w:rsid w:val="00107283"/>
    <w:rsid w:val="00111BFD"/>
    <w:rsid w:val="0011498B"/>
    <w:rsid w:val="00117784"/>
    <w:rsid w:val="00120147"/>
    <w:rsid w:val="00123140"/>
    <w:rsid w:val="00123D94"/>
    <w:rsid w:val="00133D13"/>
    <w:rsid w:val="00156F9B"/>
    <w:rsid w:val="00163BA3"/>
    <w:rsid w:val="001662E0"/>
    <w:rsid w:val="00166B31"/>
    <w:rsid w:val="00167D54"/>
    <w:rsid w:val="00180771"/>
    <w:rsid w:val="0019079E"/>
    <w:rsid w:val="00190854"/>
    <w:rsid w:val="001930A3"/>
    <w:rsid w:val="00196EB8"/>
    <w:rsid w:val="001A25F0"/>
    <w:rsid w:val="001A341E"/>
    <w:rsid w:val="001B00BA"/>
    <w:rsid w:val="001B0EA6"/>
    <w:rsid w:val="001B1CDF"/>
    <w:rsid w:val="001B56F4"/>
    <w:rsid w:val="001C5462"/>
    <w:rsid w:val="001D265C"/>
    <w:rsid w:val="001D3062"/>
    <w:rsid w:val="001D3CFB"/>
    <w:rsid w:val="001D559B"/>
    <w:rsid w:val="001D6302"/>
    <w:rsid w:val="001E2C22"/>
    <w:rsid w:val="001E740C"/>
    <w:rsid w:val="001E7DD0"/>
    <w:rsid w:val="001F1BDA"/>
    <w:rsid w:val="001F2793"/>
    <w:rsid w:val="0020095E"/>
    <w:rsid w:val="00210BFE"/>
    <w:rsid w:val="00210D30"/>
    <w:rsid w:val="0021128A"/>
    <w:rsid w:val="00213B0B"/>
    <w:rsid w:val="002204FD"/>
    <w:rsid w:val="00221020"/>
    <w:rsid w:val="002308B5"/>
    <w:rsid w:val="00233C0B"/>
    <w:rsid w:val="00234A34"/>
    <w:rsid w:val="00250C99"/>
    <w:rsid w:val="0025255D"/>
    <w:rsid w:val="00255EE3"/>
    <w:rsid w:val="00256B3D"/>
    <w:rsid w:val="00263CB4"/>
    <w:rsid w:val="0026743C"/>
    <w:rsid w:val="00270480"/>
    <w:rsid w:val="002779AF"/>
    <w:rsid w:val="002804BA"/>
    <w:rsid w:val="002823D8"/>
    <w:rsid w:val="0028531A"/>
    <w:rsid w:val="00285446"/>
    <w:rsid w:val="00285EF4"/>
    <w:rsid w:val="00290082"/>
    <w:rsid w:val="00295593"/>
    <w:rsid w:val="002A354F"/>
    <w:rsid w:val="002A386C"/>
    <w:rsid w:val="002B540D"/>
    <w:rsid w:val="002B7A7E"/>
    <w:rsid w:val="002C30BC"/>
    <w:rsid w:val="002C5965"/>
    <w:rsid w:val="002C7A88"/>
    <w:rsid w:val="002C7AB9"/>
    <w:rsid w:val="002D232B"/>
    <w:rsid w:val="002D2759"/>
    <w:rsid w:val="002D5E00"/>
    <w:rsid w:val="002D6DAC"/>
    <w:rsid w:val="002E261D"/>
    <w:rsid w:val="002E3FAD"/>
    <w:rsid w:val="002E4E16"/>
    <w:rsid w:val="002F4D53"/>
    <w:rsid w:val="002F53E6"/>
    <w:rsid w:val="002F6DAC"/>
    <w:rsid w:val="00301E8C"/>
    <w:rsid w:val="003117AA"/>
    <w:rsid w:val="003143C9"/>
    <w:rsid w:val="003146E9"/>
    <w:rsid w:val="00314D5D"/>
    <w:rsid w:val="00320009"/>
    <w:rsid w:val="0032424A"/>
    <w:rsid w:val="003245D3"/>
    <w:rsid w:val="00330AA3"/>
    <w:rsid w:val="00331584"/>
    <w:rsid w:val="00331964"/>
    <w:rsid w:val="00334987"/>
    <w:rsid w:val="00340C69"/>
    <w:rsid w:val="00342E34"/>
    <w:rsid w:val="0034697D"/>
    <w:rsid w:val="00371CF1"/>
    <w:rsid w:val="00373128"/>
    <w:rsid w:val="003750C1"/>
    <w:rsid w:val="0038051E"/>
    <w:rsid w:val="00380AF7"/>
    <w:rsid w:val="003815E6"/>
    <w:rsid w:val="00394A05"/>
    <w:rsid w:val="00397770"/>
    <w:rsid w:val="00397880"/>
    <w:rsid w:val="003A7016"/>
    <w:rsid w:val="003B0C08"/>
    <w:rsid w:val="003B2B43"/>
    <w:rsid w:val="003B38C1"/>
    <w:rsid w:val="003C17A5"/>
    <w:rsid w:val="003C1843"/>
    <w:rsid w:val="003D1552"/>
    <w:rsid w:val="003E381F"/>
    <w:rsid w:val="003E4046"/>
    <w:rsid w:val="003F003A"/>
    <w:rsid w:val="003F125B"/>
    <w:rsid w:val="003F7B3F"/>
    <w:rsid w:val="004058AD"/>
    <w:rsid w:val="0041078D"/>
    <w:rsid w:val="004135A0"/>
    <w:rsid w:val="00416F97"/>
    <w:rsid w:val="0043039B"/>
    <w:rsid w:val="00436197"/>
    <w:rsid w:val="00437312"/>
    <w:rsid w:val="004422FB"/>
    <w:rsid w:val="004423FE"/>
    <w:rsid w:val="00442A33"/>
    <w:rsid w:val="00445C35"/>
    <w:rsid w:val="00450C4D"/>
    <w:rsid w:val="0045291C"/>
    <w:rsid w:val="00454B41"/>
    <w:rsid w:val="0045663A"/>
    <w:rsid w:val="0046344E"/>
    <w:rsid w:val="004667E7"/>
    <w:rsid w:val="004672CF"/>
    <w:rsid w:val="004731AE"/>
    <w:rsid w:val="00475797"/>
    <w:rsid w:val="00476D0A"/>
    <w:rsid w:val="00485C2F"/>
    <w:rsid w:val="0049253B"/>
    <w:rsid w:val="00494B63"/>
    <w:rsid w:val="004A140B"/>
    <w:rsid w:val="004A4B47"/>
    <w:rsid w:val="004B0EC9"/>
    <w:rsid w:val="004B7BAA"/>
    <w:rsid w:val="004C2DF7"/>
    <w:rsid w:val="004C4E0B"/>
    <w:rsid w:val="004D497E"/>
    <w:rsid w:val="004E4809"/>
    <w:rsid w:val="004E4CC3"/>
    <w:rsid w:val="004E5985"/>
    <w:rsid w:val="004E6352"/>
    <w:rsid w:val="004E6460"/>
    <w:rsid w:val="004F6B46"/>
    <w:rsid w:val="00502848"/>
    <w:rsid w:val="0050425E"/>
    <w:rsid w:val="00511999"/>
    <w:rsid w:val="005145D6"/>
    <w:rsid w:val="00521EA5"/>
    <w:rsid w:val="00525B80"/>
    <w:rsid w:val="0053098F"/>
    <w:rsid w:val="00536B2E"/>
    <w:rsid w:val="00546D8E"/>
    <w:rsid w:val="00553738"/>
    <w:rsid w:val="0056646F"/>
    <w:rsid w:val="00566B61"/>
    <w:rsid w:val="00571AE1"/>
    <w:rsid w:val="00581B28"/>
    <w:rsid w:val="00592267"/>
    <w:rsid w:val="0059342D"/>
    <w:rsid w:val="0059421F"/>
    <w:rsid w:val="005A136D"/>
    <w:rsid w:val="005B0AE2"/>
    <w:rsid w:val="005B1F2C"/>
    <w:rsid w:val="005B5F3C"/>
    <w:rsid w:val="005C41F2"/>
    <w:rsid w:val="005D03D9"/>
    <w:rsid w:val="005D1EE8"/>
    <w:rsid w:val="005D56AE"/>
    <w:rsid w:val="005D666D"/>
    <w:rsid w:val="005E15AB"/>
    <w:rsid w:val="005E3A59"/>
    <w:rsid w:val="0060248A"/>
    <w:rsid w:val="00603172"/>
    <w:rsid w:val="00604802"/>
    <w:rsid w:val="00615AB0"/>
    <w:rsid w:val="00616247"/>
    <w:rsid w:val="0061778C"/>
    <w:rsid w:val="00636B90"/>
    <w:rsid w:val="00640432"/>
    <w:rsid w:val="0064738B"/>
    <w:rsid w:val="006508EA"/>
    <w:rsid w:val="00661AF3"/>
    <w:rsid w:val="00667E86"/>
    <w:rsid w:val="00682824"/>
    <w:rsid w:val="0068392D"/>
    <w:rsid w:val="00697DB5"/>
    <w:rsid w:val="006A1B33"/>
    <w:rsid w:val="006A492A"/>
    <w:rsid w:val="006B239E"/>
    <w:rsid w:val="006B5C72"/>
    <w:rsid w:val="006C289D"/>
    <w:rsid w:val="006C3D2E"/>
    <w:rsid w:val="006C7FB4"/>
    <w:rsid w:val="006D0310"/>
    <w:rsid w:val="006D2009"/>
    <w:rsid w:val="006D5576"/>
    <w:rsid w:val="006E6B03"/>
    <w:rsid w:val="006E766D"/>
    <w:rsid w:val="006F4B29"/>
    <w:rsid w:val="006F6CE9"/>
    <w:rsid w:val="0070517C"/>
    <w:rsid w:val="00705C9F"/>
    <w:rsid w:val="00716951"/>
    <w:rsid w:val="00720F6B"/>
    <w:rsid w:val="00726F54"/>
    <w:rsid w:val="00730ADA"/>
    <w:rsid w:val="00732C37"/>
    <w:rsid w:val="00732F27"/>
    <w:rsid w:val="00735D9E"/>
    <w:rsid w:val="00745A09"/>
    <w:rsid w:val="00751EAF"/>
    <w:rsid w:val="00754CF7"/>
    <w:rsid w:val="00757B0D"/>
    <w:rsid w:val="00761320"/>
    <w:rsid w:val="007651B1"/>
    <w:rsid w:val="00767CE1"/>
    <w:rsid w:val="00771A68"/>
    <w:rsid w:val="007744D2"/>
    <w:rsid w:val="00786136"/>
    <w:rsid w:val="007A09D3"/>
    <w:rsid w:val="007A7F97"/>
    <w:rsid w:val="007B05CF"/>
    <w:rsid w:val="007B4DBD"/>
    <w:rsid w:val="007C212A"/>
    <w:rsid w:val="007E7D21"/>
    <w:rsid w:val="007E7DBD"/>
    <w:rsid w:val="007F482F"/>
    <w:rsid w:val="007F7C94"/>
    <w:rsid w:val="0080398D"/>
    <w:rsid w:val="00805174"/>
    <w:rsid w:val="00806385"/>
    <w:rsid w:val="00807CC5"/>
    <w:rsid w:val="00807EC0"/>
    <w:rsid w:val="00807ED7"/>
    <w:rsid w:val="00814CC6"/>
    <w:rsid w:val="008251F5"/>
    <w:rsid w:val="00826D53"/>
    <w:rsid w:val="00830AD8"/>
    <w:rsid w:val="00831751"/>
    <w:rsid w:val="00833369"/>
    <w:rsid w:val="00835311"/>
    <w:rsid w:val="00835B42"/>
    <w:rsid w:val="00842A4E"/>
    <w:rsid w:val="00842A7E"/>
    <w:rsid w:val="00844B25"/>
    <w:rsid w:val="00847D99"/>
    <w:rsid w:val="0085038E"/>
    <w:rsid w:val="0085230A"/>
    <w:rsid w:val="0086271D"/>
    <w:rsid w:val="0086420B"/>
    <w:rsid w:val="00864DBF"/>
    <w:rsid w:val="00865AE2"/>
    <w:rsid w:val="008663C8"/>
    <w:rsid w:val="0088163A"/>
    <w:rsid w:val="00893376"/>
    <w:rsid w:val="0089601F"/>
    <w:rsid w:val="008970B8"/>
    <w:rsid w:val="008A14C7"/>
    <w:rsid w:val="008A7313"/>
    <w:rsid w:val="008A7D91"/>
    <w:rsid w:val="008B50CC"/>
    <w:rsid w:val="008B7FC7"/>
    <w:rsid w:val="008C4337"/>
    <w:rsid w:val="008C4F06"/>
    <w:rsid w:val="008E1E4A"/>
    <w:rsid w:val="008F0615"/>
    <w:rsid w:val="008F103E"/>
    <w:rsid w:val="008F1FDB"/>
    <w:rsid w:val="008F36FB"/>
    <w:rsid w:val="00902EA9"/>
    <w:rsid w:val="0090427F"/>
    <w:rsid w:val="0090751E"/>
    <w:rsid w:val="00920506"/>
    <w:rsid w:val="00931DEB"/>
    <w:rsid w:val="00933957"/>
    <w:rsid w:val="009356FA"/>
    <w:rsid w:val="009504A1"/>
    <w:rsid w:val="00950605"/>
    <w:rsid w:val="00952233"/>
    <w:rsid w:val="00954D66"/>
    <w:rsid w:val="009638A8"/>
    <w:rsid w:val="00963F8F"/>
    <w:rsid w:val="00970419"/>
    <w:rsid w:val="00973C62"/>
    <w:rsid w:val="00975D76"/>
    <w:rsid w:val="00976CB3"/>
    <w:rsid w:val="00982E51"/>
    <w:rsid w:val="009874B9"/>
    <w:rsid w:val="00992229"/>
    <w:rsid w:val="00993581"/>
    <w:rsid w:val="009A288C"/>
    <w:rsid w:val="009A64C1"/>
    <w:rsid w:val="009B6697"/>
    <w:rsid w:val="009C2B43"/>
    <w:rsid w:val="009C2EA4"/>
    <w:rsid w:val="009C4C04"/>
    <w:rsid w:val="009D5213"/>
    <w:rsid w:val="009E1C95"/>
    <w:rsid w:val="009F196A"/>
    <w:rsid w:val="009F669B"/>
    <w:rsid w:val="009F7566"/>
    <w:rsid w:val="009F7F18"/>
    <w:rsid w:val="00A02A72"/>
    <w:rsid w:val="00A06BFE"/>
    <w:rsid w:val="00A10F5D"/>
    <w:rsid w:val="00A1243C"/>
    <w:rsid w:val="00A135AE"/>
    <w:rsid w:val="00A14AF1"/>
    <w:rsid w:val="00A16891"/>
    <w:rsid w:val="00A268CE"/>
    <w:rsid w:val="00A332E8"/>
    <w:rsid w:val="00A35AF5"/>
    <w:rsid w:val="00A35DDF"/>
    <w:rsid w:val="00A36CBA"/>
    <w:rsid w:val="00A45741"/>
    <w:rsid w:val="00A50291"/>
    <w:rsid w:val="00A530E4"/>
    <w:rsid w:val="00A604CD"/>
    <w:rsid w:val="00A60FE6"/>
    <w:rsid w:val="00A622F5"/>
    <w:rsid w:val="00A654BE"/>
    <w:rsid w:val="00A66DD6"/>
    <w:rsid w:val="00A771FD"/>
    <w:rsid w:val="00A80767"/>
    <w:rsid w:val="00A874EF"/>
    <w:rsid w:val="00A93F4E"/>
    <w:rsid w:val="00A95415"/>
    <w:rsid w:val="00AA3C89"/>
    <w:rsid w:val="00AA6297"/>
    <w:rsid w:val="00AB32BD"/>
    <w:rsid w:val="00AB4723"/>
    <w:rsid w:val="00AC17D2"/>
    <w:rsid w:val="00AC493B"/>
    <w:rsid w:val="00AC4CDB"/>
    <w:rsid w:val="00AC537E"/>
    <w:rsid w:val="00AC70FE"/>
    <w:rsid w:val="00AD05E4"/>
    <w:rsid w:val="00AD3AA3"/>
    <w:rsid w:val="00AD4358"/>
    <w:rsid w:val="00AE3D40"/>
    <w:rsid w:val="00AE455C"/>
    <w:rsid w:val="00AF61E1"/>
    <w:rsid w:val="00AF638A"/>
    <w:rsid w:val="00B00141"/>
    <w:rsid w:val="00B009AA"/>
    <w:rsid w:val="00B00ECE"/>
    <w:rsid w:val="00B030C8"/>
    <w:rsid w:val="00B039C0"/>
    <w:rsid w:val="00B056E7"/>
    <w:rsid w:val="00B05B71"/>
    <w:rsid w:val="00B10035"/>
    <w:rsid w:val="00B15C76"/>
    <w:rsid w:val="00B165E6"/>
    <w:rsid w:val="00B235DB"/>
    <w:rsid w:val="00B23DE9"/>
    <w:rsid w:val="00B36788"/>
    <w:rsid w:val="00B3721C"/>
    <w:rsid w:val="00B447C0"/>
    <w:rsid w:val="00B53E53"/>
    <w:rsid w:val="00B548A2"/>
    <w:rsid w:val="00B56934"/>
    <w:rsid w:val="00B62F03"/>
    <w:rsid w:val="00B70E58"/>
    <w:rsid w:val="00B72444"/>
    <w:rsid w:val="00B80449"/>
    <w:rsid w:val="00B93B62"/>
    <w:rsid w:val="00B953D1"/>
    <w:rsid w:val="00B96D93"/>
    <w:rsid w:val="00BA30D0"/>
    <w:rsid w:val="00BB0D32"/>
    <w:rsid w:val="00BB725F"/>
    <w:rsid w:val="00BC76B5"/>
    <w:rsid w:val="00BD5420"/>
    <w:rsid w:val="00C04BD2"/>
    <w:rsid w:val="00C13EEC"/>
    <w:rsid w:val="00C14689"/>
    <w:rsid w:val="00C156A4"/>
    <w:rsid w:val="00C20FAA"/>
    <w:rsid w:val="00C23509"/>
    <w:rsid w:val="00C2459D"/>
    <w:rsid w:val="00C2755A"/>
    <w:rsid w:val="00C316F1"/>
    <w:rsid w:val="00C42C95"/>
    <w:rsid w:val="00C4470F"/>
    <w:rsid w:val="00C50727"/>
    <w:rsid w:val="00C55D10"/>
    <w:rsid w:val="00C55E5B"/>
    <w:rsid w:val="00C62739"/>
    <w:rsid w:val="00C66712"/>
    <w:rsid w:val="00C720A4"/>
    <w:rsid w:val="00C74F59"/>
    <w:rsid w:val="00C7611C"/>
    <w:rsid w:val="00C8559F"/>
    <w:rsid w:val="00C87073"/>
    <w:rsid w:val="00C94097"/>
    <w:rsid w:val="00CA4269"/>
    <w:rsid w:val="00CA48CA"/>
    <w:rsid w:val="00CA5884"/>
    <w:rsid w:val="00CA7330"/>
    <w:rsid w:val="00CB1C84"/>
    <w:rsid w:val="00CB5363"/>
    <w:rsid w:val="00CB64F0"/>
    <w:rsid w:val="00CC25D4"/>
    <w:rsid w:val="00CC2909"/>
    <w:rsid w:val="00CC5778"/>
    <w:rsid w:val="00CD0549"/>
    <w:rsid w:val="00CE6B3C"/>
    <w:rsid w:val="00D05E6F"/>
    <w:rsid w:val="00D11427"/>
    <w:rsid w:val="00D20296"/>
    <w:rsid w:val="00D2231A"/>
    <w:rsid w:val="00D2723B"/>
    <w:rsid w:val="00D27929"/>
    <w:rsid w:val="00D33442"/>
    <w:rsid w:val="00D419C6"/>
    <w:rsid w:val="00D44BAD"/>
    <w:rsid w:val="00D45B55"/>
    <w:rsid w:val="00D664D7"/>
    <w:rsid w:val="00D7097B"/>
    <w:rsid w:val="00D7197D"/>
    <w:rsid w:val="00D72BC4"/>
    <w:rsid w:val="00D815FC"/>
    <w:rsid w:val="00D8517B"/>
    <w:rsid w:val="00D911D2"/>
    <w:rsid w:val="00D91DFA"/>
    <w:rsid w:val="00DA159A"/>
    <w:rsid w:val="00DB1AB2"/>
    <w:rsid w:val="00DC17C2"/>
    <w:rsid w:val="00DC4FDF"/>
    <w:rsid w:val="00DC66F0"/>
    <w:rsid w:val="00DC7AE9"/>
    <w:rsid w:val="00DD3807"/>
    <w:rsid w:val="00DD3A65"/>
    <w:rsid w:val="00DD62C6"/>
    <w:rsid w:val="00DE1FED"/>
    <w:rsid w:val="00DE3B92"/>
    <w:rsid w:val="00DE48B4"/>
    <w:rsid w:val="00DE7137"/>
    <w:rsid w:val="00DF18E4"/>
    <w:rsid w:val="00DF5249"/>
    <w:rsid w:val="00E00498"/>
    <w:rsid w:val="00E0327C"/>
    <w:rsid w:val="00E1464C"/>
    <w:rsid w:val="00E14ADB"/>
    <w:rsid w:val="00E22F78"/>
    <w:rsid w:val="00E2425D"/>
    <w:rsid w:val="00E24F87"/>
    <w:rsid w:val="00E2617A"/>
    <w:rsid w:val="00E273FB"/>
    <w:rsid w:val="00E31CD4"/>
    <w:rsid w:val="00E538E6"/>
    <w:rsid w:val="00E72FD8"/>
    <w:rsid w:val="00E74332"/>
    <w:rsid w:val="00E802A2"/>
    <w:rsid w:val="00E8410F"/>
    <w:rsid w:val="00E85C0B"/>
    <w:rsid w:val="00EA7089"/>
    <w:rsid w:val="00EB13D7"/>
    <w:rsid w:val="00EB1E83"/>
    <w:rsid w:val="00EC7DDA"/>
    <w:rsid w:val="00ED22CB"/>
    <w:rsid w:val="00ED42C1"/>
    <w:rsid w:val="00ED67AF"/>
    <w:rsid w:val="00EE11F0"/>
    <w:rsid w:val="00EE128C"/>
    <w:rsid w:val="00EE4C48"/>
    <w:rsid w:val="00EE5D2E"/>
    <w:rsid w:val="00EE7E6F"/>
    <w:rsid w:val="00EF66D9"/>
    <w:rsid w:val="00EF68E3"/>
    <w:rsid w:val="00EF6BA5"/>
    <w:rsid w:val="00EF780D"/>
    <w:rsid w:val="00EF7A98"/>
    <w:rsid w:val="00F0267E"/>
    <w:rsid w:val="00F071B2"/>
    <w:rsid w:val="00F11B47"/>
    <w:rsid w:val="00F2412D"/>
    <w:rsid w:val="00F25D8D"/>
    <w:rsid w:val="00F3069C"/>
    <w:rsid w:val="00F3603E"/>
    <w:rsid w:val="00F379EF"/>
    <w:rsid w:val="00F44CCB"/>
    <w:rsid w:val="00F474C9"/>
    <w:rsid w:val="00F5126B"/>
    <w:rsid w:val="00F5281B"/>
    <w:rsid w:val="00F54EA3"/>
    <w:rsid w:val="00F60857"/>
    <w:rsid w:val="00F61675"/>
    <w:rsid w:val="00F6686B"/>
    <w:rsid w:val="00F67F74"/>
    <w:rsid w:val="00F712B3"/>
    <w:rsid w:val="00F717BC"/>
    <w:rsid w:val="00F71E9F"/>
    <w:rsid w:val="00F73DE3"/>
    <w:rsid w:val="00F744BF"/>
    <w:rsid w:val="00F7632C"/>
    <w:rsid w:val="00F77219"/>
    <w:rsid w:val="00F820B3"/>
    <w:rsid w:val="00F84DD2"/>
    <w:rsid w:val="00F86095"/>
    <w:rsid w:val="00FA793D"/>
    <w:rsid w:val="00FB0872"/>
    <w:rsid w:val="00FB54CC"/>
    <w:rsid w:val="00FC632D"/>
    <w:rsid w:val="00FD1A37"/>
    <w:rsid w:val="00FD4E5B"/>
    <w:rsid w:val="00FD7564"/>
    <w:rsid w:val="00FE4EE0"/>
    <w:rsid w:val="00FF0F9A"/>
    <w:rsid w:val="00FF582E"/>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14:docId w14:val="57CB4752"/>
  <w15:docId w15:val="{9E9826B1-8FA5-45BB-85C8-EC0892B54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WMOBodyText"/>
    <w:qFormat/>
    <w:rsid w:val="00B62F03"/>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1D3CFB"/>
    <w:pPr>
      <w:keepNext/>
      <w:keepLines/>
      <w:spacing w:before="360"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1D3CFB"/>
    <w:pPr>
      <w:keepNext/>
      <w:keepLines/>
      <w:spacing w:before="360" w:after="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1D3CFB"/>
    <w:pPr>
      <w:keepNext/>
      <w:keepLines/>
      <w:tabs>
        <w:tab w:val="left" w:pos="1134"/>
      </w:tabs>
      <w:spacing w:before="360" w:after="360"/>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D3CFB"/>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qFormat/>
    <w:rsid w:val="00C4470F"/>
    <w:pPr>
      <w:spacing w:before="240"/>
    </w:pPr>
    <w:rPr>
      <w:rFonts w:ascii="Verdana" w:eastAsia="Verdana" w:hAnsi="Verdana" w:cs="Verdana"/>
      <w:lang w:val="en-GB"/>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D3CFB"/>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3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customStyle="1" w:styleId="WMOIndent1">
    <w:name w:val="WMO_Indent1"/>
    <w:basedOn w:val="WMOBodyText"/>
    <w:rsid w:val="00814CC6"/>
    <w:pPr>
      <w:tabs>
        <w:tab w:val="left" w:pos="567"/>
      </w:tabs>
      <w:ind w:left="567" w:hanging="567"/>
    </w:pPr>
    <w:rPr>
      <w:rFonts w:eastAsia="Times New Roman" w:cs="Times New Roman"/>
    </w:rPr>
  </w:style>
  <w:style w:type="paragraph" w:customStyle="1" w:styleId="WMOIndent2">
    <w:name w:val="WMO_Indent2"/>
    <w:basedOn w:val="WMOIndent1"/>
    <w:rsid w:val="00814CC6"/>
    <w:pPr>
      <w:tabs>
        <w:tab w:val="clear" w:pos="567"/>
        <w:tab w:val="left" w:pos="1134"/>
      </w:tabs>
      <w:ind w:left="1134"/>
    </w:pPr>
  </w:style>
  <w:style w:type="paragraph" w:customStyle="1" w:styleId="WMOIndent3">
    <w:name w:val="WMO_Indent3"/>
    <w:basedOn w:val="WMOIndent2"/>
    <w:rsid w:val="00814CC6"/>
    <w:pPr>
      <w:tabs>
        <w:tab w:val="clear" w:pos="1134"/>
        <w:tab w:val="left" w:pos="1701"/>
      </w:tabs>
      <w:ind w:left="1701"/>
    </w:pPr>
  </w:style>
  <w:style w:type="paragraph" w:customStyle="1" w:styleId="WMONote">
    <w:name w:val="WMO_Note"/>
    <w:basedOn w:val="WMOBodyText"/>
    <w:qFormat/>
    <w:rsid w:val="00B62F03"/>
    <w:pPr>
      <w:tabs>
        <w:tab w:val="left" w:pos="1418"/>
      </w:tabs>
      <w:ind w:left="1418" w:hanging="1418"/>
    </w:pPr>
    <w:rPr>
      <w:bCs/>
      <w:sz w:val="18"/>
      <w:szCs w:val="18"/>
    </w:rPr>
  </w:style>
  <w:style w:type="paragraph" w:customStyle="1" w:styleId="WMOIndent4">
    <w:name w:val="WMO_Indent4"/>
    <w:basedOn w:val="WMOIndent3"/>
    <w:qFormat/>
    <w:rsid w:val="00814CC6"/>
    <w:pPr>
      <w:tabs>
        <w:tab w:val="clear" w:pos="1701"/>
        <w:tab w:val="left" w:pos="2268"/>
      </w:tabs>
      <w:ind w:left="2268"/>
    </w:pPr>
  </w:style>
  <w:style w:type="paragraph" w:customStyle="1" w:styleId="WMOComment">
    <w:name w:val="WMO_Comment"/>
    <w:basedOn w:val="WMOBodyText"/>
    <w:next w:val="WMOBodyText"/>
    <w:link w:val="WMOCommentChar"/>
    <w:qFormat/>
    <w:rsid w:val="003245D3"/>
    <w:rPr>
      <w:i/>
    </w:rPr>
  </w:style>
  <w:style w:type="character" w:customStyle="1" w:styleId="WMOCommentChar">
    <w:name w:val="WMO_Comment Char"/>
    <w:basedOn w:val="WMOBodyTextCharChar"/>
    <w:link w:val="WMOComment"/>
    <w:rsid w:val="003245D3"/>
    <w:rPr>
      <w:rFonts w:ascii="Verdana" w:eastAsia="Verdana" w:hAnsi="Verdana" w:cs="Verdana"/>
      <w:i/>
      <w:lang w:val="en-GB"/>
    </w:rPr>
  </w:style>
  <w:style w:type="character" w:customStyle="1" w:styleId="Heading3Char">
    <w:name w:val="Heading 3 Char"/>
    <w:basedOn w:val="DefaultParagraphFont"/>
    <w:link w:val="Heading3"/>
    <w:rsid w:val="00A80767"/>
    <w:rPr>
      <w:rFonts w:ascii="Verdana" w:eastAsia="Verdana" w:hAnsi="Verdana" w:cs="Verdana"/>
      <w:b/>
      <w:bCs/>
      <w:lang w:val="en-GB"/>
    </w:rPr>
  </w:style>
  <w:style w:type="character" w:styleId="UnresolvedMention">
    <w:name w:val="Unresolved Mention"/>
    <w:basedOn w:val="DefaultParagraphFont"/>
    <w:uiPriority w:val="99"/>
    <w:semiHidden/>
    <w:unhideWhenUsed/>
    <w:rsid w:val="00D2231A"/>
    <w:rPr>
      <w:color w:val="605E5C"/>
      <w:shd w:val="clear" w:color="auto" w:fill="E1DFDD"/>
    </w:rPr>
  </w:style>
  <w:style w:type="paragraph" w:styleId="ListParagraph">
    <w:name w:val="List Paragraph"/>
    <w:basedOn w:val="Normal"/>
    <w:uiPriority w:val="34"/>
    <w:qFormat/>
    <w:rsid w:val="00640432"/>
    <w:pPr>
      <w:tabs>
        <w:tab w:val="clear" w:pos="1134"/>
      </w:tabs>
      <w:spacing w:after="160" w:line="259" w:lineRule="auto"/>
      <w:ind w:left="720"/>
      <w:contextualSpacing/>
      <w:jc w:val="left"/>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82171">
      <w:bodyDiv w:val="1"/>
      <w:marLeft w:val="0"/>
      <w:marRight w:val="0"/>
      <w:marTop w:val="0"/>
      <w:marBottom w:val="0"/>
      <w:divBdr>
        <w:top w:val="none" w:sz="0" w:space="0" w:color="auto"/>
        <w:left w:val="none" w:sz="0" w:space="0" w:color="auto"/>
        <w:bottom w:val="none" w:sz="0" w:space="0" w:color="auto"/>
        <w:right w:val="none" w:sz="0" w:space="0" w:color="auto"/>
      </w:divBdr>
    </w:div>
    <w:div w:id="363676518">
      <w:bodyDiv w:val="1"/>
      <w:marLeft w:val="0"/>
      <w:marRight w:val="0"/>
      <w:marTop w:val="0"/>
      <w:marBottom w:val="0"/>
      <w:divBdr>
        <w:top w:val="none" w:sz="0" w:space="0" w:color="auto"/>
        <w:left w:val="none" w:sz="0" w:space="0" w:color="auto"/>
        <w:bottom w:val="none" w:sz="0" w:space="0" w:color="auto"/>
        <w:right w:val="none" w:sz="0" w:space="0" w:color="auto"/>
      </w:divBdr>
      <w:divsChild>
        <w:div w:id="836918989">
          <w:marLeft w:val="0"/>
          <w:marRight w:val="0"/>
          <w:marTop w:val="0"/>
          <w:marBottom w:val="0"/>
          <w:divBdr>
            <w:top w:val="none" w:sz="0" w:space="0" w:color="auto"/>
            <w:left w:val="none" w:sz="0" w:space="0" w:color="auto"/>
            <w:bottom w:val="none" w:sz="0" w:space="0" w:color="auto"/>
            <w:right w:val="none" w:sz="0" w:space="0" w:color="auto"/>
          </w:divBdr>
        </w:div>
      </w:divsChild>
    </w:div>
    <w:div w:id="490407695">
      <w:bodyDiv w:val="1"/>
      <w:marLeft w:val="0"/>
      <w:marRight w:val="0"/>
      <w:marTop w:val="0"/>
      <w:marBottom w:val="0"/>
      <w:divBdr>
        <w:top w:val="none" w:sz="0" w:space="0" w:color="auto"/>
        <w:left w:val="none" w:sz="0" w:space="0" w:color="auto"/>
        <w:bottom w:val="none" w:sz="0" w:space="0" w:color="auto"/>
        <w:right w:val="none" w:sz="0" w:space="0" w:color="auto"/>
      </w:divBdr>
      <w:divsChild>
        <w:div w:id="1006135054">
          <w:marLeft w:val="0"/>
          <w:marRight w:val="0"/>
          <w:marTop w:val="0"/>
          <w:marBottom w:val="0"/>
          <w:divBdr>
            <w:top w:val="none" w:sz="0" w:space="0" w:color="auto"/>
            <w:left w:val="none" w:sz="0" w:space="0" w:color="auto"/>
            <w:bottom w:val="none" w:sz="0" w:space="0" w:color="auto"/>
            <w:right w:val="none" w:sz="0" w:space="0" w:color="auto"/>
          </w:divBdr>
        </w:div>
      </w:divsChild>
    </w:div>
    <w:div w:id="924651689">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etings.wmo.int/INFCOM-1-III/InformationDocuments/Forms/AllItems.aspx" TargetMode="External"/><Relationship Id="rId18" Type="http://schemas.openxmlformats.org/officeDocument/2006/relationships/hyperlink" Target="https://library.wmo.int/index.php?lvl=notice_display&amp;id=20408"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library.wmo.int/index.php?lvl=notice_display&amp;id=21686" TargetMode="External"/><Relationship Id="rId7" Type="http://schemas.openxmlformats.org/officeDocument/2006/relationships/settings" Target="settings.xml"/><Relationship Id="rId12" Type="http://schemas.openxmlformats.org/officeDocument/2006/relationships/hyperlink" Target="https://library.wmo.int/index.php?lvl=notice_display&amp;id=21440" TargetMode="External"/><Relationship Id="rId17" Type="http://schemas.openxmlformats.org/officeDocument/2006/relationships/hyperlink" Target="https://library.wmo.int/index.php?lvl=notice_display&amp;id=21440"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etings.wmo.int/INFCOM-1-III/InformationDocuments/Forms/AllItems.aspx" TargetMode="External"/><Relationship Id="rId20" Type="http://schemas.openxmlformats.org/officeDocument/2006/relationships/hyperlink" Target="https://library.wmo.int/index.php?lvl=notice_display&amp;id=163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meetings.wmo.int/INFCOM-1-III/InformationDocuments/Forms/AllItems.aspx"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library.wmo.int/index.php?lvl=notice_display&amp;id=16300"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ry.wmo.int/index.php?lvl=notice_display&amp;id=21440" TargetMode="External"/><Relationship Id="rId22" Type="http://schemas.openxmlformats.org/officeDocument/2006/relationships/hyperlink" Target="https://library.wmo.int/index.php?lvl=notice_display&amp;id=16300" TargetMode="External"/><Relationship Id="rId27" Type="http://schemas.openxmlformats.org/officeDocument/2006/relationships/header" Target="header3.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D9CB73B92B74E87233BDEB62CA61A" ma:contentTypeVersion="1" ma:contentTypeDescription="Create a new document." ma:contentTypeScope="" ma:versionID="5f312c7fa3e41b987d273a781d55ea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4D20D50D-8F4D-4581-A6DB-25A81D5B93C9}">
  <ds:schemaRefs>
    <ds:schemaRef ds:uri="http://schemas.microsoft.com/sharepoint/v3/contenttype/forms"/>
  </ds:schemaRefs>
</ds:datastoreItem>
</file>

<file path=customXml/itemProps2.xml><?xml version="1.0" encoding="utf-8"?>
<ds:datastoreItem xmlns:ds="http://schemas.openxmlformats.org/officeDocument/2006/customXml" ds:itemID="{4CE4C997-AFE9-4FD5-8B67-4DD0090248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0F9D42-6995-41A8-83EE-FA972964F3C0}"/>
</file>

<file path=customXml/itemProps4.xml><?xml version="1.0" encoding="utf-8"?>
<ds:datastoreItem xmlns:ds="http://schemas.openxmlformats.org/officeDocument/2006/customXml" ds:itemID="{77D52E7E-C46C-4606-8443-1E521EAD6AD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9065</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Nadia Oppliger</dc:creator>
  <cp:lastModifiedBy>Enrico Fucile</cp:lastModifiedBy>
  <cp:revision>5</cp:revision>
  <cp:lastPrinted>2013-03-12T09:27:00Z</cp:lastPrinted>
  <dcterms:created xsi:type="dcterms:W3CDTF">2021-04-06T09:53:00Z</dcterms:created>
  <dcterms:modified xsi:type="dcterms:W3CDTF">2021-04-12T08:23:00Z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0x0101005A5D9CB73B92B74E87233BDEB62CA61A</vt:lpwstr>
  </property>
  <property fmtid="{D5CDD505-2E9C-101B-9397-08002B2CF9AE}" pid="3" name="Base Target">
    <vt:lpwstr>_blank</vt:lpwstr>
  </property>
</Properties>
</file>