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4" w:type="dxa"/>
        <w:tblInd w:w="-459" w:type="dxa"/>
        <w:tblBorders>
          <w:bottom w:val="single" w:sz="4" w:space="0" w:color="auto"/>
        </w:tblBorders>
        <w:tblLook w:val="01E0" w:firstRow="1" w:lastRow="1" w:firstColumn="1" w:lastColumn="1" w:noHBand="0" w:noVBand="0"/>
      </w:tblPr>
      <w:tblGrid>
        <w:gridCol w:w="500"/>
        <w:gridCol w:w="6852"/>
        <w:gridCol w:w="2962"/>
      </w:tblGrid>
      <w:tr w:rsidR="00A80767" w:rsidRPr="00C85850" w14:paraId="04A4EDC5" w14:textId="77777777" w:rsidTr="00826D53">
        <w:trPr>
          <w:trHeight w:val="282"/>
        </w:trPr>
        <w:tc>
          <w:tcPr>
            <w:tcW w:w="500" w:type="dxa"/>
            <w:vMerge w:val="restart"/>
            <w:tcBorders>
              <w:bottom w:val="nil"/>
            </w:tcBorders>
            <w:textDirection w:val="btLr"/>
          </w:tcPr>
          <w:p w14:paraId="144B4C1A" w14:textId="77777777" w:rsidR="00A80767" w:rsidRPr="00C85850" w:rsidRDefault="00A80767" w:rsidP="00826D53">
            <w:pPr>
              <w:tabs>
                <w:tab w:val="clear" w:pos="1134"/>
                <w:tab w:val="left" w:pos="6946"/>
              </w:tabs>
              <w:suppressAutoHyphens/>
              <w:spacing w:after="120" w:line="252" w:lineRule="auto"/>
              <w:ind w:left="175" w:right="113"/>
              <w:jc w:val="right"/>
              <w:rPr>
                <w:color w:val="365F91" w:themeColor="accent1" w:themeShade="BF"/>
                <w:sz w:val="12"/>
                <w:szCs w:val="12"/>
                <w:lang w:eastAsia="zh-CN"/>
              </w:rPr>
            </w:pPr>
            <w:r w:rsidRPr="00C85850">
              <w:rPr>
                <w:color w:val="365F91" w:themeColor="accent1" w:themeShade="BF"/>
                <w:sz w:val="10"/>
                <w:szCs w:val="10"/>
                <w:lang w:eastAsia="zh-CN"/>
              </w:rPr>
              <w:t>WEATHER CLIMATE WATER</w:t>
            </w:r>
          </w:p>
        </w:tc>
        <w:tc>
          <w:tcPr>
            <w:tcW w:w="6852" w:type="dxa"/>
            <w:vMerge w:val="restart"/>
          </w:tcPr>
          <w:p w14:paraId="27B33F90" w14:textId="77777777" w:rsidR="00A80767" w:rsidRPr="00C85850" w:rsidRDefault="00A80767" w:rsidP="00826D53">
            <w:pPr>
              <w:tabs>
                <w:tab w:val="left" w:pos="6946"/>
              </w:tabs>
              <w:suppressAutoHyphens/>
              <w:spacing w:after="120" w:line="252" w:lineRule="auto"/>
              <w:ind w:left="1134"/>
              <w:jc w:val="left"/>
              <w:rPr>
                <w:rFonts w:cs="Tahoma"/>
                <w:b/>
                <w:bCs/>
                <w:color w:val="365F91" w:themeColor="accent1" w:themeShade="BF"/>
                <w:szCs w:val="22"/>
              </w:rPr>
            </w:pPr>
            <w:r w:rsidRPr="00C85850">
              <w:rPr>
                <w:noProof/>
                <w:color w:val="365F91" w:themeColor="accent1" w:themeShade="BF"/>
                <w:szCs w:val="22"/>
                <w:lang w:eastAsia="zh-CN"/>
              </w:rPr>
              <w:drawing>
                <wp:anchor distT="0" distB="0" distL="114300" distR="114300" simplePos="0" relativeHeight="251659264" behindDoc="1" locked="1" layoutInCell="1" allowOverlap="1" wp14:anchorId="4F45FCB0" wp14:editId="4AFBC9E6">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B02AB" w:rsidRPr="00C85850">
              <w:rPr>
                <w:rFonts w:cs="Tahoma"/>
                <w:b/>
                <w:bCs/>
                <w:color w:val="365F91" w:themeColor="accent1" w:themeShade="BF"/>
                <w:szCs w:val="22"/>
              </w:rPr>
              <w:t>World Meteorological Organization</w:t>
            </w:r>
          </w:p>
          <w:p w14:paraId="229A410B" w14:textId="77777777" w:rsidR="00A80767" w:rsidRPr="00C85850" w:rsidRDefault="00AB02AB" w:rsidP="00826D53">
            <w:pPr>
              <w:tabs>
                <w:tab w:val="left" w:pos="6946"/>
              </w:tabs>
              <w:suppressAutoHyphens/>
              <w:spacing w:after="120" w:line="252" w:lineRule="auto"/>
              <w:ind w:left="1134"/>
              <w:jc w:val="left"/>
              <w:rPr>
                <w:rFonts w:cs="Tahoma"/>
                <w:b/>
                <w:color w:val="365F91" w:themeColor="accent1" w:themeShade="BF"/>
                <w:spacing w:val="-2"/>
                <w:szCs w:val="22"/>
              </w:rPr>
            </w:pPr>
            <w:r w:rsidRPr="00C85850">
              <w:rPr>
                <w:rFonts w:cs="Tahoma"/>
                <w:b/>
                <w:color w:val="365F91" w:themeColor="accent1" w:themeShade="BF"/>
                <w:spacing w:val="-2"/>
                <w:szCs w:val="22"/>
              </w:rPr>
              <w:t>COMMISSION FOR OBSERVATION, INFRASTRUCTURE AND INFORMATION SYSTEMS</w:t>
            </w:r>
          </w:p>
          <w:p w14:paraId="12BE12A6" w14:textId="77777777" w:rsidR="00A80767" w:rsidRPr="00C85850" w:rsidRDefault="00AB02AB" w:rsidP="00826D53">
            <w:pPr>
              <w:tabs>
                <w:tab w:val="left" w:pos="6946"/>
              </w:tabs>
              <w:suppressAutoHyphens/>
              <w:spacing w:after="120" w:line="252" w:lineRule="auto"/>
              <w:ind w:left="1134"/>
              <w:jc w:val="left"/>
              <w:rPr>
                <w:rFonts w:cs="Tahoma"/>
                <w:b/>
                <w:bCs/>
                <w:color w:val="365F91" w:themeColor="accent1" w:themeShade="BF"/>
                <w:szCs w:val="22"/>
              </w:rPr>
            </w:pPr>
            <w:r w:rsidRPr="00C85850">
              <w:rPr>
                <w:rFonts w:cstheme="minorBidi"/>
                <w:b/>
                <w:snapToGrid w:val="0"/>
                <w:color w:val="365F91" w:themeColor="accent1" w:themeShade="BF"/>
                <w:szCs w:val="22"/>
              </w:rPr>
              <w:t>First Session (Third Part)</w:t>
            </w:r>
            <w:r w:rsidR="00A80767" w:rsidRPr="00C85850">
              <w:rPr>
                <w:rFonts w:cstheme="minorBidi"/>
                <w:b/>
                <w:snapToGrid w:val="0"/>
                <w:color w:val="365F91" w:themeColor="accent1" w:themeShade="BF"/>
                <w:szCs w:val="22"/>
              </w:rPr>
              <w:br/>
            </w:r>
            <w:r w:rsidRPr="00C85850">
              <w:rPr>
                <w:snapToGrid w:val="0"/>
                <w:color w:val="365F91" w:themeColor="accent1" w:themeShade="BF"/>
                <w:szCs w:val="22"/>
              </w:rPr>
              <w:t>12 to 16 April 2021, Virtual Session</w:t>
            </w:r>
          </w:p>
        </w:tc>
        <w:tc>
          <w:tcPr>
            <w:tcW w:w="2962" w:type="dxa"/>
          </w:tcPr>
          <w:p w14:paraId="20DE2101" w14:textId="77777777" w:rsidR="00A80767" w:rsidRPr="00C85850" w:rsidRDefault="00AB02AB" w:rsidP="00826D53">
            <w:pPr>
              <w:tabs>
                <w:tab w:val="clear" w:pos="1134"/>
              </w:tabs>
              <w:spacing w:after="60"/>
              <w:ind w:right="-108"/>
              <w:jc w:val="right"/>
              <w:rPr>
                <w:rFonts w:cs="Tahoma"/>
                <w:b/>
                <w:bCs/>
                <w:color w:val="365F91" w:themeColor="accent1" w:themeShade="BF"/>
                <w:szCs w:val="22"/>
              </w:rPr>
            </w:pPr>
            <w:r w:rsidRPr="00C85850">
              <w:rPr>
                <w:rFonts w:cs="Tahoma"/>
                <w:b/>
                <w:bCs/>
                <w:color w:val="365F91" w:themeColor="accent1" w:themeShade="BF"/>
                <w:szCs w:val="22"/>
              </w:rPr>
              <w:t>INFCOM-1(III)/Doc. 5.1.2(1)</w:t>
            </w:r>
          </w:p>
        </w:tc>
      </w:tr>
      <w:tr w:rsidR="00A80767" w:rsidRPr="00C85850" w14:paraId="5F207729" w14:textId="77777777" w:rsidTr="00826D53">
        <w:trPr>
          <w:trHeight w:val="730"/>
        </w:trPr>
        <w:tc>
          <w:tcPr>
            <w:tcW w:w="500" w:type="dxa"/>
            <w:vMerge/>
            <w:tcBorders>
              <w:bottom w:val="nil"/>
            </w:tcBorders>
          </w:tcPr>
          <w:p w14:paraId="46426034" w14:textId="77777777" w:rsidR="00A80767" w:rsidRPr="00C85850" w:rsidRDefault="00A80767" w:rsidP="00826D53">
            <w:pPr>
              <w:tabs>
                <w:tab w:val="left" w:pos="6946"/>
              </w:tabs>
              <w:suppressAutoHyphens/>
              <w:spacing w:after="120" w:line="252" w:lineRule="auto"/>
              <w:ind w:left="1134"/>
              <w:jc w:val="left"/>
              <w:rPr>
                <w:color w:val="365F91" w:themeColor="accent1" w:themeShade="BF"/>
                <w:szCs w:val="22"/>
                <w:lang w:eastAsia="zh-CN"/>
              </w:rPr>
            </w:pPr>
          </w:p>
        </w:tc>
        <w:tc>
          <w:tcPr>
            <w:tcW w:w="6852" w:type="dxa"/>
            <w:vMerge/>
          </w:tcPr>
          <w:p w14:paraId="7B718939" w14:textId="77777777" w:rsidR="00A80767" w:rsidRPr="00C85850" w:rsidRDefault="00A80767" w:rsidP="00826D53">
            <w:pPr>
              <w:tabs>
                <w:tab w:val="left" w:pos="6946"/>
              </w:tabs>
              <w:suppressAutoHyphens/>
              <w:spacing w:after="120" w:line="252" w:lineRule="auto"/>
              <w:ind w:left="1134"/>
              <w:jc w:val="left"/>
              <w:rPr>
                <w:color w:val="365F91" w:themeColor="accent1" w:themeShade="BF"/>
                <w:szCs w:val="22"/>
                <w:lang w:eastAsia="zh-CN"/>
              </w:rPr>
            </w:pPr>
          </w:p>
        </w:tc>
        <w:tc>
          <w:tcPr>
            <w:tcW w:w="2962" w:type="dxa"/>
          </w:tcPr>
          <w:p w14:paraId="4DAA43D8" w14:textId="713577E7" w:rsidR="00A80767" w:rsidRPr="00C85850" w:rsidRDefault="00A80767" w:rsidP="00826D53">
            <w:pPr>
              <w:tabs>
                <w:tab w:val="clear" w:pos="1134"/>
              </w:tabs>
              <w:spacing w:before="120" w:after="60"/>
              <w:ind w:right="-108"/>
              <w:jc w:val="right"/>
              <w:rPr>
                <w:rFonts w:cs="Tahoma"/>
                <w:color w:val="365F91" w:themeColor="accent1" w:themeShade="BF"/>
                <w:szCs w:val="22"/>
              </w:rPr>
            </w:pPr>
            <w:r w:rsidRPr="00C85850">
              <w:rPr>
                <w:rFonts w:cs="Tahoma"/>
                <w:color w:val="365F91" w:themeColor="accent1" w:themeShade="BF"/>
                <w:szCs w:val="22"/>
              </w:rPr>
              <w:t>Submitted by:</w:t>
            </w:r>
            <w:r w:rsidRPr="00C85850">
              <w:rPr>
                <w:rFonts w:cs="Tahoma"/>
                <w:color w:val="365F91" w:themeColor="accent1" w:themeShade="BF"/>
                <w:szCs w:val="22"/>
              </w:rPr>
              <w:br/>
            </w:r>
            <w:r w:rsidRPr="00703D3A">
              <w:rPr>
                <w:rFonts w:cs="Tahoma"/>
                <w:color w:val="365F91" w:themeColor="accent1" w:themeShade="BF"/>
                <w:szCs w:val="22"/>
              </w:rPr>
              <w:t xml:space="preserve">Secretary-General </w:t>
            </w:r>
            <w:r w:rsidRPr="00C85850">
              <w:rPr>
                <w:rFonts w:cs="Tahoma"/>
                <w:color w:val="365F91" w:themeColor="accent1" w:themeShade="BF"/>
                <w:szCs w:val="22"/>
                <w:highlight w:val="lightGray"/>
              </w:rPr>
              <w:br/>
            </w:r>
            <w:r w:rsidR="00E91D4A">
              <w:rPr>
                <w:rFonts w:cs="Tahoma"/>
                <w:color w:val="365F91" w:themeColor="accent1" w:themeShade="BF"/>
                <w:szCs w:val="22"/>
              </w:rPr>
              <w:t>1</w:t>
            </w:r>
            <w:r w:rsidR="00181E82">
              <w:rPr>
                <w:rFonts w:cs="Tahoma"/>
                <w:color w:val="365F91" w:themeColor="accent1" w:themeShade="BF"/>
                <w:szCs w:val="22"/>
              </w:rPr>
              <w:t>8</w:t>
            </w:r>
            <w:r w:rsidR="00AB02AB" w:rsidRPr="00C85850">
              <w:rPr>
                <w:rFonts w:cs="Tahoma"/>
                <w:color w:val="365F91" w:themeColor="accent1" w:themeShade="BF"/>
                <w:szCs w:val="22"/>
              </w:rPr>
              <w:t>.</w:t>
            </w:r>
            <w:r w:rsidR="00E91D4A">
              <w:rPr>
                <w:rFonts w:cs="Tahoma"/>
                <w:color w:val="365F91" w:themeColor="accent1" w:themeShade="BF"/>
                <w:szCs w:val="22"/>
              </w:rPr>
              <w:t>I</w:t>
            </w:r>
            <w:r w:rsidR="00AB02AB" w:rsidRPr="00C85850">
              <w:rPr>
                <w:rFonts w:cs="Tahoma"/>
                <w:color w:val="365F91" w:themeColor="accent1" w:themeShade="BF"/>
                <w:szCs w:val="22"/>
              </w:rPr>
              <w:t>II.2021</w:t>
            </w:r>
          </w:p>
          <w:p w14:paraId="17F9A44A" w14:textId="77777777" w:rsidR="00A80767" w:rsidRPr="00C85850" w:rsidRDefault="00A80767" w:rsidP="00826D53">
            <w:pPr>
              <w:tabs>
                <w:tab w:val="clear" w:pos="1134"/>
              </w:tabs>
              <w:spacing w:before="120" w:after="60"/>
              <w:ind w:right="-108"/>
              <w:jc w:val="right"/>
              <w:rPr>
                <w:rFonts w:cs="Tahoma"/>
                <w:b/>
                <w:bCs/>
                <w:color w:val="365F91" w:themeColor="accent1" w:themeShade="BF"/>
                <w:szCs w:val="22"/>
              </w:rPr>
            </w:pPr>
            <w:r w:rsidRPr="00C85850">
              <w:rPr>
                <w:rFonts w:cs="Tahoma"/>
                <w:b/>
                <w:bCs/>
                <w:color w:val="365F91" w:themeColor="accent1" w:themeShade="BF"/>
                <w:szCs w:val="22"/>
              </w:rPr>
              <w:t>DRAFT 1</w:t>
            </w:r>
          </w:p>
        </w:tc>
      </w:tr>
    </w:tbl>
    <w:p w14:paraId="7B883649" w14:textId="77777777" w:rsidR="00A80767" w:rsidRPr="00C85850" w:rsidRDefault="00AB02AB" w:rsidP="00A80767">
      <w:pPr>
        <w:pStyle w:val="WMOBodyText"/>
        <w:ind w:left="2977" w:hanging="2977"/>
      </w:pPr>
      <w:r w:rsidRPr="00C85850">
        <w:rPr>
          <w:b/>
          <w:bCs/>
        </w:rPr>
        <w:t>AGENDA ITEM 5:</w:t>
      </w:r>
      <w:r w:rsidRPr="00C85850">
        <w:rPr>
          <w:b/>
          <w:bCs/>
        </w:rPr>
        <w:tab/>
        <w:t>TECHNICAL REGULATIONS AND OTHER TECHNICAL DECISIONS</w:t>
      </w:r>
    </w:p>
    <w:p w14:paraId="339778EB" w14:textId="77777777" w:rsidR="00A80767" w:rsidRPr="00C85850" w:rsidRDefault="00AB02AB" w:rsidP="00A80767">
      <w:pPr>
        <w:pStyle w:val="WMOBodyText"/>
        <w:ind w:left="2977" w:hanging="2977"/>
      </w:pPr>
      <w:r w:rsidRPr="00C85850">
        <w:rPr>
          <w:b/>
          <w:bCs/>
        </w:rPr>
        <w:t>AGENDA ITEM 5.1:</w:t>
      </w:r>
      <w:r w:rsidRPr="00C85850">
        <w:rPr>
          <w:b/>
          <w:bCs/>
        </w:rPr>
        <w:tab/>
        <w:t>Recommendations from INFCOM Standing Committees and Study Groups</w:t>
      </w:r>
    </w:p>
    <w:p w14:paraId="5506A683" w14:textId="77777777" w:rsidR="00A80767" w:rsidRPr="00C85850" w:rsidRDefault="00AB02AB" w:rsidP="00A80767">
      <w:pPr>
        <w:pStyle w:val="WMOBodyText"/>
        <w:ind w:left="2977" w:hanging="2977"/>
      </w:pPr>
      <w:r w:rsidRPr="00C85850">
        <w:rPr>
          <w:b/>
          <w:bCs/>
          <w:i/>
          <w:iCs/>
        </w:rPr>
        <w:t>AGENDA ITEM 5.1.2:</w:t>
      </w:r>
      <w:r w:rsidRPr="00C85850">
        <w:rPr>
          <w:b/>
          <w:bCs/>
          <w:i/>
          <w:iCs/>
        </w:rPr>
        <w:tab/>
        <w:t>Standing Committee on Measurements, Instrumentation and Traceability (SC-MINT)</w:t>
      </w:r>
    </w:p>
    <w:p w14:paraId="7B2ED2F1" w14:textId="77777777" w:rsidR="00A80767" w:rsidRPr="00C85850" w:rsidRDefault="00F36769" w:rsidP="00A80767">
      <w:pPr>
        <w:pStyle w:val="Heading1"/>
      </w:pPr>
      <w:bookmarkStart w:id="0" w:name="_APPENDIX_A:_"/>
      <w:bookmarkEnd w:id="0"/>
      <w:r w:rsidRPr="00C85850">
        <w:t>Mechanism for nomination/evaluation of measurement testbeds/lead centres</w:t>
      </w:r>
    </w:p>
    <w:p w14:paraId="4E5F6235" w14:textId="77777777" w:rsidR="00092CAE" w:rsidRPr="00C85850" w:rsidRDefault="00092CAE" w:rsidP="00092CAE">
      <w:pPr>
        <w:pStyle w:val="WMOBodyText"/>
      </w:pP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3865"/>
        <w:gridCol w:w="5310"/>
      </w:tblGrid>
      <w:tr w:rsidR="0088163A" w:rsidRPr="00C85850" w14:paraId="1BFDC460" w14:textId="77777777" w:rsidTr="00826D53">
        <w:trPr>
          <w:jc w:val="center"/>
        </w:trPr>
        <w:tc>
          <w:tcPr>
            <w:tcW w:w="9175" w:type="dxa"/>
            <w:gridSpan w:val="2"/>
          </w:tcPr>
          <w:p w14:paraId="3C47726E" w14:textId="77777777" w:rsidR="0088163A" w:rsidRPr="00C85850" w:rsidRDefault="0088163A" w:rsidP="00826D53">
            <w:pPr>
              <w:pStyle w:val="WMOBodyText"/>
              <w:spacing w:after="120"/>
              <w:jc w:val="center"/>
            </w:pPr>
            <w:r w:rsidRPr="00C85850">
              <w:rPr>
                <w:rFonts w:ascii="Verdana Bold" w:hAnsi="Verdana Bold" w:cstheme="minorHAnsi"/>
                <w:b/>
                <w:bCs/>
                <w:caps/>
              </w:rPr>
              <w:t>Summary</w:t>
            </w:r>
          </w:p>
        </w:tc>
      </w:tr>
      <w:tr w:rsidR="0088163A" w:rsidRPr="00C85850" w14:paraId="1B203F20" w14:textId="77777777" w:rsidTr="00826D53">
        <w:trPr>
          <w:jc w:val="center"/>
        </w:trPr>
        <w:tc>
          <w:tcPr>
            <w:tcW w:w="3865" w:type="dxa"/>
          </w:tcPr>
          <w:p w14:paraId="71634541" w14:textId="77777777" w:rsidR="0088163A" w:rsidRPr="00C85850" w:rsidRDefault="0088163A" w:rsidP="00826D53">
            <w:pPr>
              <w:pStyle w:val="WMOBodyText"/>
              <w:spacing w:before="160"/>
              <w:ind w:left="164"/>
              <w:jc w:val="left"/>
            </w:pPr>
            <w:r w:rsidRPr="00C85850">
              <w:rPr>
                <w:rFonts w:cstheme="minorHAnsi"/>
              </w:rPr>
              <w:t>Reference:</w:t>
            </w:r>
          </w:p>
        </w:tc>
        <w:tc>
          <w:tcPr>
            <w:tcW w:w="5310" w:type="dxa"/>
          </w:tcPr>
          <w:p w14:paraId="0864B92A" w14:textId="44530C06" w:rsidR="0088163A" w:rsidRPr="00C85850" w:rsidRDefault="00216AED" w:rsidP="00826D53">
            <w:pPr>
              <w:pStyle w:val="WMOBodyText"/>
              <w:spacing w:before="160"/>
              <w:jc w:val="left"/>
            </w:pPr>
            <w:hyperlink r:id="rId12" w:anchor=".YDkkHehKiUk" w:history="1">
              <w:r w:rsidR="00D829DE" w:rsidRPr="00FA0D16">
                <w:rPr>
                  <w:rStyle w:val="Hyperlink"/>
                  <w:bCs/>
                </w:rPr>
                <w:t>Resolution</w:t>
              </w:r>
              <w:r w:rsidR="00C00533">
                <w:rPr>
                  <w:rStyle w:val="Hyperlink"/>
                  <w:bCs/>
                </w:rPr>
                <w:t xml:space="preserve"> 5</w:t>
              </w:r>
              <w:r w:rsidR="00D829DE" w:rsidRPr="00FA0D16">
                <w:rPr>
                  <w:rStyle w:val="Hyperlink"/>
                  <w:bCs/>
                </w:rPr>
                <w:t xml:space="preserve"> (CIMO-XV)</w:t>
              </w:r>
            </w:hyperlink>
            <w:r w:rsidR="00D829DE" w:rsidRPr="00C85850">
              <w:t xml:space="preserve"> </w:t>
            </w:r>
            <w:r w:rsidR="00FA0D16">
              <w:t xml:space="preserve">- </w:t>
            </w:r>
            <w:r w:rsidR="00D829DE" w:rsidRPr="00C85850">
              <w:rPr>
                <w:bCs/>
              </w:rPr>
              <w:t>Generic Terms of Reference of CIMO Testbeds and Lead Centres</w:t>
            </w:r>
          </w:p>
        </w:tc>
      </w:tr>
      <w:tr w:rsidR="0088163A" w:rsidRPr="00C85850" w14:paraId="6F7CBD17" w14:textId="77777777" w:rsidTr="00826D53">
        <w:trPr>
          <w:jc w:val="center"/>
        </w:trPr>
        <w:tc>
          <w:tcPr>
            <w:tcW w:w="3865" w:type="dxa"/>
          </w:tcPr>
          <w:p w14:paraId="3F227150" w14:textId="77777777" w:rsidR="0088163A" w:rsidRPr="00C85850" w:rsidRDefault="0088163A" w:rsidP="00826D53">
            <w:pPr>
              <w:pStyle w:val="WMOBodyText"/>
              <w:spacing w:before="160"/>
              <w:ind w:left="164"/>
              <w:jc w:val="left"/>
            </w:pPr>
            <w:r w:rsidRPr="00C85850">
              <w:rPr>
                <w:rFonts w:cstheme="minorHAnsi"/>
              </w:rPr>
              <w:t>Strategic Objective:</w:t>
            </w:r>
          </w:p>
        </w:tc>
        <w:tc>
          <w:tcPr>
            <w:tcW w:w="5310" w:type="dxa"/>
          </w:tcPr>
          <w:p w14:paraId="2761D6DE" w14:textId="77777777" w:rsidR="0088163A" w:rsidRPr="00C85850" w:rsidRDefault="00650459" w:rsidP="00826D53">
            <w:pPr>
              <w:pStyle w:val="WMOBodyText"/>
              <w:spacing w:before="160"/>
              <w:jc w:val="left"/>
            </w:pPr>
            <w:r w:rsidRPr="00C85850">
              <w:t>2.1</w:t>
            </w:r>
          </w:p>
        </w:tc>
      </w:tr>
      <w:tr w:rsidR="0088163A" w:rsidRPr="00C85850" w14:paraId="4101CCF4" w14:textId="77777777" w:rsidTr="00826D53">
        <w:trPr>
          <w:jc w:val="center"/>
        </w:trPr>
        <w:tc>
          <w:tcPr>
            <w:tcW w:w="3865" w:type="dxa"/>
          </w:tcPr>
          <w:p w14:paraId="1F6F0F46" w14:textId="77777777" w:rsidR="0088163A" w:rsidRPr="00C85850" w:rsidRDefault="0088163A" w:rsidP="00826D53">
            <w:pPr>
              <w:pStyle w:val="WMOBodyText"/>
              <w:spacing w:before="160"/>
              <w:ind w:left="164"/>
              <w:rPr>
                <w:rFonts w:cstheme="minorHAnsi"/>
              </w:rPr>
            </w:pPr>
            <w:r w:rsidRPr="00C85850">
              <w:rPr>
                <w:rFonts w:cstheme="minorHAnsi"/>
              </w:rPr>
              <w:t>Recommended by:</w:t>
            </w:r>
          </w:p>
        </w:tc>
        <w:tc>
          <w:tcPr>
            <w:tcW w:w="5310" w:type="dxa"/>
          </w:tcPr>
          <w:p w14:paraId="02A9A3E9" w14:textId="77777777" w:rsidR="0088163A" w:rsidRPr="00C85850" w:rsidRDefault="003A6EAE" w:rsidP="00826D53">
            <w:pPr>
              <w:pStyle w:val="WMOBodyText"/>
              <w:spacing w:before="160"/>
              <w:rPr>
                <w:rFonts w:cstheme="minorHAnsi"/>
              </w:rPr>
            </w:pPr>
            <w:r w:rsidRPr="00C85850">
              <w:rPr>
                <w:rFonts w:cstheme="minorHAnsi"/>
              </w:rPr>
              <w:t>INFCOM</w:t>
            </w:r>
            <w:r w:rsidR="00875DB1" w:rsidRPr="00C85850">
              <w:rPr>
                <w:rFonts w:cstheme="minorHAnsi"/>
              </w:rPr>
              <w:t>/</w:t>
            </w:r>
            <w:r w:rsidRPr="00C85850">
              <w:rPr>
                <w:rFonts w:cstheme="minorHAnsi"/>
              </w:rPr>
              <w:t>SC-MINT</w:t>
            </w:r>
          </w:p>
        </w:tc>
      </w:tr>
      <w:tr w:rsidR="0088163A" w:rsidRPr="00C85850" w14:paraId="4237EF7A" w14:textId="77777777" w:rsidTr="00826D53">
        <w:trPr>
          <w:jc w:val="center"/>
        </w:trPr>
        <w:tc>
          <w:tcPr>
            <w:tcW w:w="3865" w:type="dxa"/>
          </w:tcPr>
          <w:p w14:paraId="7D208607" w14:textId="77777777" w:rsidR="0088163A" w:rsidRPr="00C85850" w:rsidRDefault="0088163A" w:rsidP="00826D53">
            <w:pPr>
              <w:pStyle w:val="WMOBodyText"/>
              <w:spacing w:before="160"/>
              <w:ind w:left="164"/>
              <w:jc w:val="left"/>
            </w:pPr>
            <w:r w:rsidRPr="00C85850">
              <w:rPr>
                <w:rFonts w:cstheme="minorHAnsi"/>
              </w:rPr>
              <w:t>Recommended for:</w:t>
            </w:r>
          </w:p>
        </w:tc>
        <w:tc>
          <w:tcPr>
            <w:tcW w:w="5310" w:type="dxa"/>
          </w:tcPr>
          <w:p w14:paraId="63C2C622" w14:textId="77777777" w:rsidR="0088163A" w:rsidRPr="00C85850" w:rsidRDefault="00216AED" w:rsidP="00826D53">
            <w:pPr>
              <w:pStyle w:val="WMOBodyText"/>
              <w:spacing w:before="160"/>
              <w:jc w:val="left"/>
            </w:pPr>
            <w:sdt>
              <w:sdtPr>
                <w:rPr>
                  <w:rFonts w:cstheme="minorHAnsi"/>
                </w:rPr>
                <w:id w:val="-48387306"/>
                <w14:checkbox>
                  <w14:checked w14:val="0"/>
                  <w14:checkedState w14:val="2612" w14:font="MS Gothic"/>
                  <w14:uncheckedState w14:val="2610" w14:font="MS Gothic"/>
                </w14:checkbox>
              </w:sdtPr>
              <w:sdtEndPr/>
              <w:sdtContent>
                <w:r w:rsidR="00FD3758" w:rsidRPr="00C85850">
                  <w:rPr>
                    <w:rFonts w:ascii="MS Gothic" w:eastAsia="MS Gothic" w:hAnsi="MS Gothic" w:cstheme="minorHAnsi"/>
                  </w:rPr>
                  <w:t>☐</w:t>
                </w:r>
              </w:sdtContent>
            </w:sdt>
            <w:r w:rsidR="0088163A" w:rsidRPr="00C85850">
              <w:rPr>
                <w:rFonts w:cstheme="minorHAnsi"/>
              </w:rPr>
              <w:t xml:space="preserve"> Adoption without debate</w:t>
            </w:r>
            <w:r w:rsidR="0088163A" w:rsidRPr="00C85850">
              <w:rPr>
                <w:rFonts w:cstheme="minorHAnsi"/>
              </w:rPr>
              <w:br/>
            </w:r>
            <w:sdt>
              <w:sdtPr>
                <w:rPr>
                  <w:rFonts w:cstheme="minorHAnsi"/>
                </w:rPr>
                <w:id w:val="1941483948"/>
                <w14:checkbox>
                  <w14:checked w14:val="1"/>
                  <w14:checkedState w14:val="2612" w14:font="MS Gothic"/>
                  <w14:uncheckedState w14:val="2610" w14:font="MS Gothic"/>
                </w14:checkbox>
              </w:sdtPr>
              <w:sdtEndPr/>
              <w:sdtContent>
                <w:r w:rsidR="00FD3758" w:rsidRPr="00C85850">
                  <w:rPr>
                    <w:rFonts w:ascii="MS Gothic" w:eastAsia="MS Gothic" w:hAnsi="MS Gothic" w:cstheme="minorHAnsi"/>
                  </w:rPr>
                  <w:t>☒</w:t>
                </w:r>
              </w:sdtContent>
            </w:sdt>
            <w:r w:rsidR="0088163A" w:rsidRPr="00C85850">
              <w:rPr>
                <w:rFonts w:cstheme="minorHAnsi"/>
              </w:rPr>
              <w:t xml:space="preserve"> Adoption with debate</w:t>
            </w:r>
          </w:p>
        </w:tc>
      </w:tr>
      <w:tr w:rsidR="0088163A" w:rsidRPr="00C85850" w14:paraId="7D9DCDFE" w14:textId="77777777" w:rsidTr="00826D53">
        <w:trPr>
          <w:jc w:val="center"/>
        </w:trPr>
        <w:tc>
          <w:tcPr>
            <w:tcW w:w="3865" w:type="dxa"/>
          </w:tcPr>
          <w:p w14:paraId="76EAEF16" w14:textId="77777777" w:rsidR="0088163A" w:rsidRPr="00C85850" w:rsidRDefault="0088163A" w:rsidP="00826D53">
            <w:pPr>
              <w:pStyle w:val="WMOBodyText"/>
              <w:spacing w:before="160"/>
              <w:ind w:left="164"/>
              <w:jc w:val="left"/>
            </w:pPr>
            <w:r w:rsidRPr="00C85850">
              <w:rPr>
                <w:rFonts w:cstheme="minorHAnsi"/>
              </w:rPr>
              <w:t>Financial implications:</w:t>
            </w:r>
          </w:p>
        </w:tc>
        <w:tc>
          <w:tcPr>
            <w:tcW w:w="5310" w:type="dxa"/>
          </w:tcPr>
          <w:p w14:paraId="2DE3220B" w14:textId="77777777" w:rsidR="0088163A" w:rsidRPr="00C85850" w:rsidRDefault="0088163A" w:rsidP="00826D53">
            <w:pPr>
              <w:pStyle w:val="WMOBodyText"/>
              <w:spacing w:before="160"/>
              <w:jc w:val="left"/>
            </w:pPr>
            <w:r w:rsidRPr="00C85850">
              <w:rPr>
                <w:rFonts w:cstheme="minorHAnsi"/>
              </w:rPr>
              <w:t>Operating Plan 2021, Output</w:t>
            </w:r>
            <w:r w:rsidR="00D553B2" w:rsidRPr="00C85850">
              <w:rPr>
                <w:rFonts w:cstheme="minorHAnsi"/>
              </w:rPr>
              <w:t xml:space="preserve"> 2.1.05</w:t>
            </w:r>
          </w:p>
        </w:tc>
      </w:tr>
      <w:tr w:rsidR="0088163A" w:rsidRPr="00C85850" w14:paraId="4ACE7CE7" w14:textId="77777777" w:rsidTr="00826D53">
        <w:trPr>
          <w:jc w:val="center"/>
        </w:trPr>
        <w:tc>
          <w:tcPr>
            <w:tcW w:w="3865" w:type="dxa"/>
          </w:tcPr>
          <w:p w14:paraId="29F48CD9" w14:textId="77777777" w:rsidR="0088163A" w:rsidRPr="00C85850" w:rsidRDefault="0088163A" w:rsidP="00826D53">
            <w:pPr>
              <w:pStyle w:val="WMOBodyText"/>
              <w:spacing w:before="160"/>
              <w:ind w:left="164"/>
              <w:jc w:val="left"/>
            </w:pPr>
            <w:r w:rsidRPr="00C85850">
              <w:rPr>
                <w:rFonts w:cstheme="minorHAnsi"/>
              </w:rPr>
              <w:t>Content:</w:t>
            </w:r>
          </w:p>
        </w:tc>
        <w:tc>
          <w:tcPr>
            <w:tcW w:w="5310" w:type="dxa"/>
          </w:tcPr>
          <w:p w14:paraId="25CC392D" w14:textId="77777777" w:rsidR="004A5DC4" w:rsidRPr="00C85850" w:rsidRDefault="004A5DC4" w:rsidP="00826D53">
            <w:pPr>
              <w:pStyle w:val="WMOBodyText"/>
              <w:spacing w:before="160"/>
              <w:contextualSpacing/>
              <w:jc w:val="left"/>
            </w:pPr>
          </w:p>
          <w:p w14:paraId="26BA2CBF" w14:textId="77777777" w:rsidR="0088163A" w:rsidRPr="00C85850" w:rsidRDefault="004A5DC4" w:rsidP="00826D53">
            <w:pPr>
              <w:pStyle w:val="WMOBodyText"/>
              <w:spacing w:before="160"/>
              <w:contextualSpacing/>
              <w:jc w:val="left"/>
            </w:pPr>
            <w:r w:rsidRPr="00C85850">
              <w:t xml:space="preserve">2 </w:t>
            </w:r>
            <w:r w:rsidR="0088163A" w:rsidRPr="00C85850">
              <w:t>Resolutions</w:t>
            </w:r>
          </w:p>
          <w:p w14:paraId="4F53541B" w14:textId="77777777" w:rsidR="0088163A" w:rsidRPr="00C85850" w:rsidRDefault="00E74873" w:rsidP="00826D53">
            <w:pPr>
              <w:pStyle w:val="WMOBodyText"/>
              <w:spacing w:before="160"/>
              <w:contextualSpacing/>
              <w:jc w:val="left"/>
            </w:pPr>
            <w:r w:rsidRPr="00C85850">
              <w:t>2</w:t>
            </w:r>
            <w:r w:rsidR="004A5DC4" w:rsidRPr="00C85850">
              <w:t xml:space="preserve"> </w:t>
            </w:r>
            <w:r w:rsidR="0088163A" w:rsidRPr="00C85850">
              <w:t>Decisions</w:t>
            </w:r>
          </w:p>
        </w:tc>
      </w:tr>
      <w:tr w:rsidR="0088163A" w:rsidRPr="00C85850" w14:paraId="3A2D801B" w14:textId="77777777" w:rsidTr="00826D53">
        <w:trPr>
          <w:jc w:val="center"/>
        </w:trPr>
        <w:tc>
          <w:tcPr>
            <w:tcW w:w="3865" w:type="dxa"/>
          </w:tcPr>
          <w:p w14:paraId="6E9A95BD" w14:textId="77777777" w:rsidR="0088163A" w:rsidRPr="00C85850" w:rsidRDefault="0088163A" w:rsidP="00826D53">
            <w:pPr>
              <w:pStyle w:val="WMOBodyText"/>
              <w:spacing w:before="160"/>
              <w:ind w:left="164"/>
              <w:jc w:val="left"/>
            </w:pPr>
            <w:r w:rsidRPr="00C85850">
              <w:t>Related INF(s):</w:t>
            </w:r>
          </w:p>
        </w:tc>
        <w:tc>
          <w:tcPr>
            <w:tcW w:w="5310" w:type="dxa"/>
          </w:tcPr>
          <w:p w14:paraId="3B6F5C1C" w14:textId="77777777" w:rsidR="0088163A" w:rsidRPr="00C85850" w:rsidRDefault="00FA0D16" w:rsidP="00826D53">
            <w:pPr>
              <w:pStyle w:val="WMOBodyText"/>
              <w:spacing w:before="160"/>
              <w:jc w:val="left"/>
            </w:pPr>
            <w:r>
              <w:t>N/A</w:t>
            </w:r>
          </w:p>
        </w:tc>
      </w:tr>
      <w:tr w:rsidR="0088163A" w:rsidRPr="00C85850" w14:paraId="7962916C" w14:textId="77777777" w:rsidTr="00826D53">
        <w:trPr>
          <w:jc w:val="center"/>
        </w:trPr>
        <w:tc>
          <w:tcPr>
            <w:tcW w:w="3865" w:type="dxa"/>
          </w:tcPr>
          <w:p w14:paraId="007A39E0" w14:textId="77777777" w:rsidR="0088163A" w:rsidRPr="00C85850" w:rsidRDefault="0088163A" w:rsidP="00826D53">
            <w:pPr>
              <w:pStyle w:val="WMOBodyText"/>
              <w:spacing w:before="160"/>
              <w:ind w:left="164"/>
              <w:jc w:val="left"/>
              <w:rPr>
                <w:rFonts w:cstheme="minorHAnsi"/>
              </w:rPr>
            </w:pPr>
            <w:r w:rsidRPr="00C85850">
              <w:rPr>
                <w:rFonts w:cstheme="minorHAnsi"/>
              </w:rPr>
              <w:t>Main changes to previous version:</w:t>
            </w:r>
          </w:p>
        </w:tc>
        <w:tc>
          <w:tcPr>
            <w:tcW w:w="5310" w:type="dxa"/>
          </w:tcPr>
          <w:p w14:paraId="6C0AE791" w14:textId="17AD3B5A" w:rsidR="0088163A" w:rsidRPr="00C85850" w:rsidRDefault="00E91D4A" w:rsidP="00826D53">
            <w:pPr>
              <w:pStyle w:val="WMOBodyText"/>
              <w:spacing w:before="160"/>
              <w:jc w:val="left"/>
              <w:rPr>
                <w:rFonts w:cstheme="minorHAnsi"/>
                <w:i/>
                <w:iCs/>
              </w:rPr>
            </w:pPr>
            <w:r w:rsidRPr="00A368D4">
              <w:rPr>
                <w:rFonts w:cs="Calibri"/>
              </w:rPr>
              <w:t>(</w:t>
            </w:r>
            <w:r w:rsidRPr="00A368D4">
              <w:rPr>
                <w:rFonts w:cs="Calibri"/>
                <w:i/>
                <w:iCs/>
              </w:rPr>
              <w:t>For DRAFT 2, 3, etc. and APPROVED versions only</w:t>
            </w:r>
            <w:r w:rsidRPr="00A368D4">
              <w:rPr>
                <w:rFonts w:cs="Calibri"/>
              </w:rPr>
              <w:t>)</w:t>
            </w:r>
            <w:r w:rsidR="00E1464C" w:rsidRPr="00C85850">
              <w:rPr>
                <w:rFonts w:cstheme="minorHAnsi"/>
                <w:i/>
                <w:iCs/>
              </w:rPr>
              <w:br/>
            </w:r>
          </w:p>
        </w:tc>
      </w:tr>
    </w:tbl>
    <w:p w14:paraId="5571C941" w14:textId="77777777" w:rsidR="00092CAE" w:rsidRPr="00C85850" w:rsidRDefault="00092CAE">
      <w:pPr>
        <w:tabs>
          <w:tab w:val="clear" w:pos="1134"/>
        </w:tabs>
        <w:jc w:val="left"/>
      </w:pPr>
    </w:p>
    <w:p w14:paraId="0942A78C" w14:textId="77777777" w:rsidR="00331964" w:rsidRPr="00C85850" w:rsidRDefault="00331964">
      <w:pPr>
        <w:tabs>
          <w:tab w:val="clear" w:pos="1134"/>
        </w:tabs>
        <w:jc w:val="left"/>
        <w:rPr>
          <w:rFonts w:eastAsia="Verdana" w:cs="Verdana"/>
          <w:lang w:eastAsia="zh-TW"/>
        </w:rPr>
      </w:pPr>
      <w:r w:rsidRPr="00C85850">
        <w:br w:type="page"/>
      </w:r>
    </w:p>
    <w:p w14:paraId="5D224CAC" w14:textId="77777777" w:rsidR="00A80767" w:rsidRPr="00C85850" w:rsidRDefault="00A80767" w:rsidP="00A80767">
      <w:pPr>
        <w:pStyle w:val="Heading1"/>
      </w:pPr>
      <w:r w:rsidRPr="00C85850">
        <w:lastRenderedPageBreak/>
        <w:t>DRAFT RESOLUTIONS</w:t>
      </w:r>
    </w:p>
    <w:p w14:paraId="07E43FC6" w14:textId="77777777" w:rsidR="00A80767" w:rsidRPr="00C85850" w:rsidRDefault="00A80767" w:rsidP="00A80767">
      <w:pPr>
        <w:pStyle w:val="Heading2"/>
      </w:pPr>
      <w:r w:rsidRPr="00C85850">
        <w:t xml:space="preserve">Draft Resolution </w:t>
      </w:r>
      <w:bookmarkStart w:id="1" w:name="_Hlk65087540"/>
      <w:r w:rsidR="00AB02AB" w:rsidRPr="00C85850">
        <w:t>5.1.2(1)</w:t>
      </w:r>
      <w:r w:rsidRPr="00C85850">
        <w:t xml:space="preserve">/1 </w:t>
      </w:r>
      <w:r w:rsidR="00AB02AB" w:rsidRPr="00C85850">
        <w:t>(INFCOM-1(III))</w:t>
      </w:r>
      <w:bookmarkEnd w:id="1"/>
    </w:p>
    <w:p w14:paraId="5A6F47E0" w14:textId="77777777" w:rsidR="00A80767" w:rsidRPr="00C85850" w:rsidRDefault="0031476D" w:rsidP="0080029C">
      <w:pPr>
        <w:pStyle w:val="Heading2"/>
        <w:jc w:val="left"/>
      </w:pPr>
      <w:r w:rsidRPr="00C85850">
        <w:t xml:space="preserve">Terms of Reference </w:t>
      </w:r>
      <w:r w:rsidR="007A434C" w:rsidRPr="00C85850">
        <w:t>for Measurement Lead Centres</w:t>
      </w:r>
    </w:p>
    <w:p w14:paraId="7A253802" w14:textId="77777777" w:rsidR="00A80767" w:rsidRPr="00C85850" w:rsidRDefault="00A80767" w:rsidP="00A80767">
      <w:pPr>
        <w:pStyle w:val="WMOBodyText"/>
      </w:pPr>
      <w:r w:rsidRPr="00C85850">
        <w:t xml:space="preserve">THE </w:t>
      </w:r>
      <w:r w:rsidR="00AB02AB" w:rsidRPr="00C85850">
        <w:t>COMMISSION FOR OBSERVATION, INFRASTRUCTURE AND INFORMATION SYSTEMS</w:t>
      </w:r>
      <w:r w:rsidRPr="00C85850">
        <w:t>,</w:t>
      </w:r>
    </w:p>
    <w:p w14:paraId="00E2AA8D" w14:textId="77777777" w:rsidR="00A80767" w:rsidRPr="00C85850" w:rsidRDefault="00A80767" w:rsidP="00165724">
      <w:pPr>
        <w:pStyle w:val="WMOBodyText"/>
      </w:pPr>
      <w:r w:rsidRPr="00C85850">
        <w:rPr>
          <w:b/>
        </w:rPr>
        <w:t>Recalling</w:t>
      </w:r>
      <w:r w:rsidRPr="00C85850">
        <w:rPr>
          <w:bCs/>
        </w:rPr>
        <w:t xml:space="preserve"> </w:t>
      </w:r>
      <w:hyperlink r:id="rId13" w:anchor=".YDkkHehKiUk" w:history="1">
        <w:r w:rsidR="00235E5D" w:rsidRPr="00343AA3">
          <w:rPr>
            <w:rStyle w:val="Hyperlink"/>
            <w:bCs/>
          </w:rPr>
          <w:t>R</w:t>
        </w:r>
        <w:r w:rsidR="00991D92" w:rsidRPr="00343AA3">
          <w:rPr>
            <w:rStyle w:val="Hyperlink"/>
            <w:bCs/>
          </w:rPr>
          <w:t>esolution 5 (CIMO-XV)</w:t>
        </w:r>
      </w:hyperlink>
      <w:r w:rsidR="006C3504">
        <w:rPr>
          <w:bCs/>
        </w:rPr>
        <w:t xml:space="preserve"> -</w:t>
      </w:r>
      <w:r w:rsidR="00165724" w:rsidRPr="00C85850">
        <w:t xml:space="preserve"> </w:t>
      </w:r>
      <w:r w:rsidR="00165724" w:rsidRPr="00C85850">
        <w:rPr>
          <w:bCs/>
        </w:rPr>
        <w:t>Generic Terms of Reference of CIMO Testbeds and Lead Centres</w:t>
      </w:r>
      <w:r w:rsidRPr="00C85850">
        <w:rPr>
          <w:bCs/>
        </w:rPr>
        <w:t>,</w:t>
      </w:r>
    </w:p>
    <w:p w14:paraId="12B5A696" w14:textId="40063565" w:rsidR="00A80767" w:rsidRPr="00C85850" w:rsidRDefault="00A80767" w:rsidP="00A80767">
      <w:pPr>
        <w:pStyle w:val="WMOBodyText"/>
        <w:rPr>
          <w:i/>
          <w:iCs/>
        </w:rPr>
      </w:pPr>
      <w:r w:rsidRPr="00C85850">
        <w:rPr>
          <w:b/>
        </w:rPr>
        <w:t>Having examined</w:t>
      </w:r>
      <w:r w:rsidRPr="00C85850">
        <w:t xml:space="preserve"> </w:t>
      </w:r>
      <w:r w:rsidR="00C439BD" w:rsidRPr="00C85850">
        <w:t xml:space="preserve">the </w:t>
      </w:r>
      <w:r w:rsidR="003B21FE">
        <w:t>T</w:t>
      </w:r>
      <w:r w:rsidR="0089769A" w:rsidRPr="00C85850">
        <w:t xml:space="preserve">erms of </w:t>
      </w:r>
      <w:r w:rsidR="003B21FE">
        <w:t>R</w:t>
      </w:r>
      <w:r w:rsidR="0089769A" w:rsidRPr="00C85850">
        <w:t xml:space="preserve">eference and </w:t>
      </w:r>
      <w:r w:rsidR="0068340A" w:rsidRPr="00C85850">
        <w:t>role</w:t>
      </w:r>
      <w:r w:rsidR="0089769A" w:rsidRPr="00C85850">
        <w:t>s</w:t>
      </w:r>
      <w:r w:rsidR="0068340A" w:rsidRPr="00C85850">
        <w:t xml:space="preserve"> of </w:t>
      </w:r>
      <w:r w:rsidR="00A121F7" w:rsidRPr="00C85850">
        <w:t>the</w:t>
      </w:r>
      <w:r w:rsidR="0068340A" w:rsidRPr="00C85850">
        <w:t xml:space="preserve"> </w:t>
      </w:r>
      <w:r w:rsidR="00E91D4A" w:rsidRPr="00E91D4A">
        <w:t>Commission for Instruments and Methods of Observation (</w:t>
      </w:r>
      <w:r w:rsidR="0068340A" w:rsidRPr="00C85850">
        <w:t>C</w:t>
      </w:r>
      <w:r w:rsidR="003639AB" w:rsidRPr="00C85850">
        <w:t>IMO</w:t>
      </w:r>
      <w:r w:rsidR="00E91D4A">
        <w:t>)</w:t>
      </w:r>
      <w:r w:rsidR="003639AB" w:rsidRPr="00C85850">
        <w:t xml:space="preserve"> Testbeds and </w:t>
      </w:r>
      <w:r w:rsidR="0089769A" w:rsidRPr="00C85850">
        <w:t xml:space="preserve">CIMO </w:t>
      </w:r>
      <w:r w:rsidR="003639AB" w:rsidRPr="00C85850">
        <w:t xml:space="preserve">Lead Centres </w:t>
      </w:r>
      <w:r w:rsidR="0068340A" w:rsidRPr="00C85850">
        <w:t>in</w:t>
      </w:r>
      <w:r w:rsidR="003639AB" w:rsidRPr="00C85850">
        <w:t xml:space="preserve"> testing, development and standardization of meteorological instruments and systems performance for the benefit of WMO Members</w:t>
      </w:r>
      <w:r w:rsidR="00DA0D31" w:rsidRPr="00C85850">
        <w:t>,</w:t>
      </w:r>
      <w:r w:rsidRPr="00C85850">
        <w:t xml:space="preserve"> </w:t>
      </w:r>
    </w:p>
    <w:p w14:paraId="5DC48748" w14:textId="548B069A" w:rsidR="00A80767" w:rsidRPr="00C85850" w:rsidRDefault="00C439BD" w:rsidP="00A80767">
      <w:pPr>
        <w:pStyle w:val="WMOBodyText"/>
        <w:rPr>
          <w:bCs/>
        </w:rPr>
      </w:pPr>
      <w:r w:rsidRPr="00471070">
        <w:rPr>
          <w:b/>
        </w:rPr>
        <w:t>Taking note</w:t>
      </w:r>
      <w:r w:rsidRPr="00471070">
        <w:rPr>
          <w:bCs/>
        </w:rPr>
        <w:t xml:space="preserve"> that </w:t>
      </w:r>
      <w:r w:rsidR="004A7270" w:rsidRPr="00471070">
        <w:rPr>
          <w:bCs/>
        </w:rPr>
        <w:t xml:space="preserve">the </w:t>
      </w:r>
      <w:r w:rsidR="002647B0" w:rsidRPr="00471070">
        <w:rPr>
          <w:bCs/>
        </w:rPr>
        <w:t>small</w:t>
      </w:r>
      <w:r w:rsidRPr="00471070">
        <w:rPr>
          <w:bCs/>
        </w:rPr>
        <w:t xml:space="preserve"> difference</w:t>
      </w:r>
      <w:r w:rsidR="004A7270" w:rsidRPr="00471070">
        <w:rPr>
          <w:bCs/>
        </w:rPr>
        <w:t>s</w:t>
      </w:r>
      <w:r w:rsidRPr="00471070">
        <w:rPr>
          <w:bCs/>
        </w:rPr>
        <w:t xml:space="preserve"> between the </w:t>
      </w:r>
      <w:r w:rsidR="003B21FE" w:rsidRPr="00471070">
        <w:rPr>
          <w:bCs/>
        </w:rPr>
        <w:t>T</w:t>
      </w:r>
      <w:r w:rsidRPr="00471070">
        <w:rPr>
          <w:bCs/>
        </w:rPr>
        <w:t xml:space="preserve">erms of </w:t>
      </w:r>
      <w:r w:rsidR="003B21FE" w:rsidRPr="00471070">
        <w:rPr>
          <w:bCs/>
        </w:rPr>
        <w:t>R</w:t>
      </w:r>
      <w:r w:rsidRPr="00471070">
        <w:rPr>
          <w:bCs/>
        </w:rPr>
        <w:t xml:space="preserve">eference for the CIMO Testbeds and the </w:t>
      </w:r>
      <w:r w:rsidR="005D2B39" w:rsidRPr="00471070">
        <w:rPr>
          <w:bCs/>
        </w:rPr>
        <w:t xml:space="preserve">CIMO </w:t>
      </w:r>
      <w:r w:rsidRPr="00471070">
        <w:rPr>
          <w:bCs/>
        </w:rPr>
        <w:t>Lead Centres</w:t>
      </w:r>
      <w:r w:rsidR="00542E86" w:rsidRPr="00471070">
        <w:rPr>
          <w:bCs/>
        </w:rPr>
        <w:t xml:space="preserve"> </w:t>
      </w:r>
      <w:r w:rsidRPr="00471070">
        <w:rPr>
          <w:bCs/>
        </w:rPr>
        <w:t xml:space="preserve">is confusing </w:t>
      </w:r>
      <w:r w:rsidR="00BA22A3" w:rsidRPr="00471070">
        <w:rPr>
          <w:bCs/>
        </w:rPr>
        <w:t>and brings no</w:t>
      </w:r>
      <w:r w:rsidR="00A13661" w:rsidRPr="00471070">
        <w:rPr>
          <w:bCs/>
        </w:rPr>
        <w:t xml:space="preserve"> </w:t>
      </w:r>
      <w:r w:rsidRPr="00471070">
        <w:rPr>
          <w:bCs/>
        </w:rPr>
        <w:t>clear benefit</w:t>
      </w:r>
      <w:r w:rsidR="00542E86" w:rsidRPr="00471070">
        <w:rPr>
          <w:bCs/>
        </w:rPr>
        <w:t>s</w:t>
      </w:r>
      <w:r w:rsidR="00471070" w:rsidRPr="00471070">
        <w:rPr>
          <w:bCs/>
        </w:rPr>
        <w:t xml:space="preserve"> to Members</w:t>
      </w:r>
      <w:r w:rsidR="00275AB6" w:rsidRPr="00471070">
        <w:rPr>
          <w:bCs/>
        </w:rPr>
        <w:t>,</w:t>
      </w:r>
    </w:p>
    <w:p w14:paraId="5786C2BD" w14:textId="4D39CADD" w:rsidR="00A80767" w:rsidRPr="00C85850" w:rsidRDefault="00A80767" w:rsidP="00A80767">
      <w:pPr>
        <w:pStyle w:val="WMOBodyText"/>
        <w:rPr>
          <w:bCs/>
        </w:rPr>
      </w:pPr>
      <w:r w:rsidRPr="00C85850">
        <w:rPr>
          <w:b/>
        </w:rPr>
        <w:t>Welcomes</w:t>
      </w:r>
      <w:r w:rsidRPr="00C85850">
        <w:rPr>
          <w:bCs/>
        </w:rPr>
        <w:t xml:space="preserve"> </w:t>
      </w:r>
      <w:r w:rsidR="002E12E7" w:rsidRPr="00C85850">
        <w:rPr>
          <w:bCs/>
        </w:rPr>
        <w:t>with appreciation</w:t>
      </w:r>
      <w:r w:rsidR="00B71DE7" w:rsidRPr="00C85850">
        <w:rPr>
          <w:bCs/>
        </w:rPr>
        <w:t>,</w:t>
      </w:r>
      <w:r w:rsidR="002E12E7" w:rsidRPr="00C85850">
        <w:rPr>
          <w:bCs/>
        </w:rPr>
        <w:t xml:space="preserve"> the </w:t>
      </w:r>
      <w:r w:rsidR="00275AB6" w:rsidRPr="00C85850">
        <w:rPr>
          <w:bCs/>
        </w:rPr>
        <w:t>propos</w:t>
      </w:r>
      <w:r w:rsidR="008C1C88" w:rsidRPr="00C85850">
        <w:rPr>
          <w:bCs/>
        </w:rPr>
        <w:t xml:space="preserve">al for a </w:t>
      </w:r>
      <w:r w:rsidR="00846874" w:rsidRPr="00C85850">
        <w:rPr>
          <w:bCs/>
        </w:rPr>
        <w:t xml:space="preserve">single concept of </w:t>
      </w:r>
      <w:r w:rsidR="003B21FE">
        <w:rPr>
          <w:bCs/>
        </w:rPr>
        <w:t>T</w:t>
      </w:r>
      <w:r w:rsidR="00846874" w:rsidRPr="00C85850">
        <w:rPr>
          <w:bCs/>
        </w:rPr>
        <w:t xml:space="preserve">erms of </w:t>
      </w:r>
      <w:r w:rsidR="003B21FE">
        <w:rPr>
          <w:bCs/>
        </w:rPr>
        <w:t>R</w:t>
      </w:r>
      <w:r w:rsidR="00846874" w:rsidRPr="00C85850">
        <w:rPr>
          <w:bCs/>
        </w:rPr>
        <w:t xml:space="preserve">eference for a centre of excellence that will capture the results and provide high-level expertise in </w:t>
      </w:r>
      <w:r w:rsidR="009B278E">
        <w:rPr>
          <w:bCs/>
        </w:rPr>
        <w:t xml:space="preserve">the </w:t>
      </w:r>
      <w:r w:rsidR="00846874" w:rsidRPr="00C85850">
        <w:rPr>
          <w:bCs/>
        </w:rPr>
        <w:t xml:space="preserve">testing of </w:t>
      </w:r>
      <w:r w:rsidR="00ED7D58" w:rsidRPr="00C85850">
        <w:rPr>
          <w:bCs/>
        </w:rPr>
        <w:t>surface</w:t>
      </w:r>
      <w:r w:rsidR="00846874" w:rsidRPr="00C85850">
        <w:rPr>
          <w:bCs/>
        </w:rPr>
        <w:t xml:space="preserve">-based remote sensing and in situ instruments, and in </w:t>
      </w:r>
      <w:r w:rsidR="00F259E0">
        <w:rPr>
          <w:bCs/>
        </w:rPr>
        <w:t xml:space="preserve">the </w:t>
      </w:r>
      <w:r w:rsidR="00846874" w:rsidRPr="00C85850">
        <w:rPr>
          <w:bCs/>
        </w:rPr>
        <w:t>standardization of instrument performance</w:t>
      </w:r>
      <w:r w:rsidR="008C1C88" w:rsidRPr="00C85850">
        <w:rPr>
          <w:bCs/>
        </w:rPr>
        <w:t xml:space="preserve">, </w:t>
      </w:r>
      <w:r w:rsidR="002E12E7" w:rsidRPr="00C85850">
        <w:rPr>
          <w:bCs/>
        </w:rPr>
        <w:t xml:space="preserve">developed </w:t>
      </w:r>
      <w:r w:rsidR="008C1C88" w:rsidRPr="00C85850">
        <w:rPr>
          <w:bCs/>
        </w:rPr>
        <w:t xml:space="preserve">by </w:t>
      </w:r>
      <w:r w:rsidR="003B21FE">
        <w:rPr>
          <w:bCs/>
        </w:rPr>
        <w:t xml:space="preserve">the </w:t>
      </w:r>
      <w:r w:rsidR="008C1C88" w:rsidRPr="00C85850">
        <w:rPr>
          <w:bCs/>
        </w:rPr>
        <w:t>Standing Committee on Measurements, Instrumentation and Traceability (SC-MINT)</w:t>
      </w:r>
      <w:r w:rsidR="00275AB6" w:rsidRPr="00C85850">
        <w:rPr>
          <w:bCs/>
        </w:rPr>
        <w:t>,</w:t>
      </w:r>
    </w:p>
    <w:p w14:paraId="67E9AC44" w14:textId="77777777" w:rsidR="00D34A7A" w:rsidRPr="00C85850" w:rsidRDefault="00A80767" w:rsidP="00D844EE">
      <w:pPr>
        <w:pStyle w:val="WMOBodyText"/>
      </w:pPr>
      <w:r w:rsidRPr="00C85850">
        <w:rPr>
          <w:b/>
        </w:rPr>
        <w:t>Decides</w:t>
      </w:r>
      <w:r w:rsidRPr="00C85850">
        <w:t xml:space="preserve"> </w:t>
      </w:r>
      <w:r w:rsidR="00171503" w:rsidRPr="00C85850">
        <w:t xml:space="preserve">to replace the existing </w:t>
      </w:r>
      <w:r w:rsidR="003A51C3" w:rsidRPr="00C85850">
        <w:t>concept</w:t>
      </w:r>
      <w:r w:rsidR="00D474E5" w:rsidRPr="00C85850">
        <w:t>s</w:t>
      </w:r>
      <w:r w:rsidR="003A51C3" w:rsidRPr="00C85850">
        <w:t xml:space="preserve"> of CIMO </w:t>
      </w:r>
      <w:r w:rsidR="004849A1" w:rsidRPr="00C85850">
        <w:t>T</w:t>
      </w:r>
      <w:r w:rsidR="003A51C3" w:rsidRPr="00C85850">
        <w:t xml:space="preserve">estbeds and CIMO Lead Centres by </w:t>
      </w:r>
      <w:r w:rsidR="00D474E5" w:rsidRPr="00C85850">
        <w:t xml:space="preserve">a single </w:t>
      </w:r>
      <w:r w:rsidR="003A51C3" w:rsidRPr="00C85850">
        <w:t>concept of Measurement Lead Centres</w:t>
      </w:r>
      <w:r w:rsidR="006C3504">
        <w:t>;</w:t>
      </w:r>
    </w:p>
    <w:p w14:paraId="0A82A438" w14:textId="146557E5" w:rsidR="006B576E" w:rsidRPr="00C85850" w:rsidRDefault="00D34A7A" w:rsidP="00A80767">
      <w:pPr>
        <w:pStyle w:val="WMOBodyText"/>
      </w:pPr>
      <w:r w:rsidRPr="00C85850">
        <w:rPr>
          <w:b/>
          <w:bCs/>
        </w:rPr>
        <w:t>A</w:t>
      </w:r>
      <w:r w:rsidR="00D844EE" w:rsidRPr="00C85850">
        <w:rPr>
          <w:b/>
          <w:bCs/>
        </w:rPr>
        <w:t>dopts</w:t>
      </w:r>
      <w:r w:rsidR="003A51C3" w:rsidRPr="00C85850">
        <w:t xml:space="preserve"> </w:t>
      </w:r>
      <w:r w:rsidR="00790AF4" w:rsidRPr="00C85850">
        <w:t xml:space="preserve">the </w:t>
      </w:r>
      <w:r w:rsidR="00D844EE" w:rsidRPr="00C85850">
        <w:t xml:space="preserve">generic </w:t>
      </w:r>
      <w:r w:rsidR="003B21FE">
        <w:t>T</w:t>
      </w:r>
      <w:r w:rsidR="00171503" w:rsidRPr="00C85850">
        <w:t xml:space="preserve">erms of </w:t>
      </w:r>
      <w:r w:rsidR="003B21FE">
        <w:t>R</w:t>
      </w:r>
      <w:r w:rsidR="00171503" w:rsidRPr="00C85850">
        <w:t xml:space="preserve">eference </w:t>
      </w:r>
      <w:r w:rsidRPr="00C85850">
        <w:t xml:space="preserve">for Measurement Lead Centres as </w:t>
      </w:r>
      <w:r w:rsidR="00171503" w:rsidRPr="00C85850">
        <w:t xml:space="preserve">provided in the </w:t>
      </w:r>
      <w:hyperlink w:anchor="Annex1" w:history="1">
        <w:r w:rsidR="00171503" w:rsidRPr="00C85850">
          <w:rPr>
            <w:rStyle w:val="Hyperlink"/>
          </w:rPr>
          <w:t>annex</w:t>
        </w:r>
      </w:hyperlink>
      <w:r w:rsidR="00171503" w:rsidRPr="00C85850">
        <w:t xml:space="preserve"> to the present resolution</w:t>
      </w:r>
      <w:r w:rsidR="006C3504">
        <w:t>;</w:t>
      </w:r>
    </w:p>
    <w:p w14:paraId="50E2A0F4" w14:textId="37163114" w:rsidR="00A80767" w:rsidRPr="00C85850" w:rsidRDefault="00A80767" w:rsidP="00A80767">
      <w:pPr>
        <w:pStyle w:val="WMOBodyText"/>
        <w:rPr>
          <w:i/>
          <w:iCs/>
        </w:rPr>
      </w:pPr>
      <w:r w:rsidRPr="00C85850">
        <w:rPr>
          <w:b/>
        </w:rPr>
        <w:t>Requests</w:t>
      </w:r>
      <w:r w:rsidRPr="00C85850">
        <w:t xml:space="preserve"> </w:t>
      </w:r>
      <w:r w:rsidR="009A460D" w:rsidRPr="00C85850">
        <w:t xml:space="preserve">the </w:t>
      </w:r>
      <w:r w:rsidR="009005B7" w:rsidRPr="00C85850">
        <w:t>Members hosting the designated</w:t>
      </w:r>
      <w:r w:rsidR="00232D01" w:rsidRPr="00C85850">
        <w:t xml:space="preserve"> CIMO Testbeds and CIMO Lead Centres </w:t>
      </w:r>
      <w:bookmarkStart w:id="2" w:name="_Hlk64979738"/>
      <w:r w:rsidR="002C4F3D" w:rsidRPr="00C85850">
        <w:t xml:space="preserve">to inform the </w:t>
      </w:r>
      <w:r w:rsidR="008F7B9C" w:rsidRPr="00C85850">
        <w:t xml:space="preserve">president </w:t>
      </w:r>
      <w:r w:rsidR="00050219" w:rsidRPr="00C85850">
        <w:t xml:space="preserve">of INFCOM, with a copy to WMO Secretariat, </w:t>
      </w:r>
      <w:r w:rsidR="00790C80" w:rsidRPr="00C85850">
        <w:t>about</w:t>
      </w:r>
      <w:r w:rsidR="00F97859" w:rsidRPr="00C85850">
        <w:t xml:space="preserve"> their willingness and capabilities to continue in </w:t>
      </w:r>
      <w:r w:rsidR="002C4F3D" w:rsidRPr="00C85850">
        <w:t>provid</w:t>
      </w:r>
      <w:r w:rsidR="00F97859" w:rsidRPr="00C85850">
        <w:t>ing</w:t>
      </w:r>
      <w:r w:rsidR="002C4F3D" w:rsidRPr="00C85850">
        <w:t xml:space="preserve"> their services </w:t>
      </w:r>
      <w:r w:rsidR="00F97859" w:rsidRPr="00C85850">
        <w:t xml:space="preserve">as the </w:t>
      </w:r>
      <w:r w:rsidR="000D4236" w:rsidRPr="00C85850">
        <w:t xml:space="preserve">designated </w:t>
      </w:r>
      <w:r w:rsidR="00F97859" w:rsidRPr="00C85850">
        <w:t>Measurement Lead Centre</w:t>
      </w:r>
      <w:r w:rsidR="006147F0" w:rsidRPr="00C85850">
        <w:t>s</w:t>
      </w:r>
      <w:r w:rsidR="00F97859" w:rsidRPr="00C85850">
        <w:t xml:space="preserve"> with </w:t>
      </w:r>
      <w:r w:rsidR="00877470">
        <w:t xml:space="preserve">the </w:t>
      </w:r>
      <w:r w:rsidR="00F97859" w:rsidRPr="00C85850">
        <w:t xml:space="preserve">terms of references provided in the </w:t>
      </w:r>
      <w:hyperlink w:anchor="Annex1" w:history="1">
        <w:r w:rsidR="00F97859" w:rsidRPr="00C85850">
          <w:rPr>
            <w:rStyle w:val="Hyperlink"/>
          </w:rPr>
          <w:t>annex</w:t>
        </w:r>
      </w:hyperlink>
      <w:r w:rsidR="00F97859" w:rsidRPr="00C85850">
        <w:t xml:space="preserve"> to the present resolution</w:t>
      </w:r>
      <w:r w:rsidR="00C700F9" w:rsidRPr="00C85850">
        <w:t xml:space="preserve">, and </w:t>
      </w:r>
      <w:r w:rsidR="00232D01" w:rsidRPr="00C85850">
        <w:t xml:space="preserve">to </w:t>
      </w:r>
      <w:r w:rsidR="009005B7" w:rsidRPr="00C85850">
        <w:t>adapt</w:t>
      </w:r>
      <w:r w:rsidR="00232D01" w:rsidRPr="00C85850">
        <w:t xml:space="preserve"> their </w:t>
      </w:r>
      <w:r w:rsidR="00015D88" w:rsidRPr="00C85850">
        <w:t xml:space="preserve">services and </w:t>
      </w:r>
      <w:r w:rsidR="00232D01" w:rsidRPr="00C85850">
        <w:t>activities</w:t>
      </w:r>
      <w:r w:rsidR="00457E4B" w:rsidRPr="00C85850">
        <w:t xml:space="preserve"> </w:t>
      </w:r>
      <w:r w:rsidR="009005B7" w:rsidRPr="00C85850">
        <w:t>accordingly</w:t>
      </w:r>
      <w:r w:rsidR="000019B3" w:rsidRPr="00C85850">
        <w:t>,</w:t>
      </w:r>
      <w:r w:rsidR="009005B7" w:rsidRPr="00C85850">
        <w:t xml:space="preserve"> by 1 Ju</w:t>
      </w:r>
      <w:r w:rsidR="004849A1" w:rsidRPr="00C85850">
        <w:t>ly</w:t>
      </w:r>
      <w:r w:rsidR="009005B7" w:rsidRPr="00C85850">
        <w:t xml:space="preserve"> 2022</w:t>
      </w:r>
      <w:bookmarkEnd w:id="2"/>
      <w:r w:rsidR="006C3504">
        <w:t>;</w:t>
      </w:r>
    </w:p>
    <w:p w14:paraId="21459BB7" w14:textId="77777777" w:rsidR="00A80767" w:rsidRPr="00C85850" w:rsidRDefault="000D4236" w:rsidP="00A80767">
      <w:pPr>
        <w:pStyle w:val="WMOBodyText"/>
        <w:rPr>
          <w:bCs/>
        </w:rPr>
      </w:pPr>
      <w:r w:rsidRPr="00C85850">
        <w:rPr>
          <w:b/>
        </w:rPr>
        <w:t>R</w:t>
      </w:r>
      <w:r w:rsidR="00A80767" w:rsidRPr="00C85850">
        <w:rPr>
          <w:b/>
        </w:rPr>
        <w:t xml:space="preserve">equests </w:t>
      </w:r>
      <w:r w:rsidR="00CA5D13" w:rsidRPr="00C85850">
        <w:rPr>
          <w:bCs/>
        </w:rPr>
        <w:t xml:space="preserve">SC-MINT to </w:t>
      </w:r>
      <w:r w:rsidR="00AE1966" w:rsidRPr="00C85850">
        <w:rPr>
          <w:bCs/>
        </w:rPr>
        <w:t xml:space="preserve">monitor </w:t>
      </w:r>
      <w:r w:rsidR="003B78E6" w:rsidRPr="00C85850">
        <w:rPr>
          <w:bCs/>
        </w:rPr>
        <w:t xml:space="preserve">and provide support to </w:t>
      </w:r>
      <w:r w:rsidR="00DD6A20" w:rsidRPr="00C85850">
        <w:rPr>
          <w:bCs/>
        </w:rPr>
        <w:t xml:space="preserve">the </w:t>
      </w:r>
      <w:r w:rsidR="00CA5D13" w:rsidRPr="00C85850">
        <w:rPr>
          <w:bCs/>
        </w:rPr>
        <w:t xml:space="preserve">transition of the </w:t>
      </w:r>
      <w:r w:rsidRPr="00C85850">
        <w:rPr>
          <w:bCs/>
        </w:rPr>
        <w:t xml:space="preserve">designated </w:t>
      </w:r>
      <w:r w:rsidR="00CA5D13" w:rsidRPr="00C85850">
        <w:rPr>
          <w:bCs/>
        </w:rPr>
        <w:t>CIMO Testbeds and CIMO Lead Centres</w:t>
      </w:r>
      <w:r w:rsidR="00D4031F" w:rsidRPr="00C85850">
        <w:rPr>
          <w:bCs/>
        </w:rPr>
        <w:t xml:space="preserve"> to the </w:t>
      </w:r>
      <w:r w:rsidRPr="00C85850">
        <w:rPr>
          <w:bCs/>
        </w:rPr>
        <w:t xml:space="preserve">designated </w:t>
      </w:r>
      <w:r w:rsidR="00D4031F" w:rsidRPr="00C85850">
        <w:rPr>
          <w:bCs/>
        </w:rPr>
        <w:t>Measurem</w:t>
      </w:r>
      <w:r w:rsidR="00DD6A20" w:rsidRPr="00C85850">
        <w:rPr>
          <w:bCs/>
        </w:rPr>
        <w:t>e</w:t>
      </w:r>
      <w:r w:rsidR="00D4031F" w:rsidRPr="00C85850">
        <w:rPr>
          <w:bCs/>
        </w:rPr>
        <w:t>nt Lead Centres</w:t>
      </w:r>
      <w:r w:rsidR="00BB1BB6" w:rsidRPr="00C85850">
        <w:rPr>
          <w:bCs/>
        </w:rPr>
        <w:t>,</w:t>
      </w:r>
      <w:r w:rsidRPr="00C85850">
        <w:rPr>
          <w:bCs/>
        </w:rPr>
        <w:t xml:space="preserve"> as appropriate</w:t>
      </w:r>
      <w:r w:rsidR="006C3504">
        <w:rPr>
          <w:bCs/>
        </w:rPr>
        <w:t>;</w:t>
      </w:r>
    </w:p>
    <w:p w14:paraId="0673849D" w14:textId="77777777" w:rsidR="0025228B" w:rsidRPr="00C85850" w:rsidRDefault="000D4236" w:rsidP="00D2379D">
      <w:pPr>
        <w:pStyle w:val="WMOBodyText"/>
      </w:pPr>
      <w:r w:rsidRPr="00C85850">
        <w:rPr>
          <w:b/>
        </w:rPr>
        <w:t>Requests further</w:t>
      </w:r>
      <w:r w:rsidRPr="00C85850">
        <w:rPr>
          <w:bCs/>
        </w:rPr>
        <w:t xml:space="preserve"> </w:t>
      </w:r>
      <w:r w:rsidRPr="00C85850">
        <w:t xml:space="preserve">SC-MINT to </w:t>
      </w:r>
      <w:r w:rsidR="00CE18AD" w:rsidRPr="00C85850">
        <w:t xml:space="preserve">work closely with </w:t>
      </w:r>
      <w:r w:rsidRPr="00C85850">
        <w:t>Measurement Lead Centres, particularly on capacity development activities</w:t>
      </w:r>
      <w:r w:rsidR="00A152A7" w:rsidRPr="00C85850">
        <w:t xml:space="preserve"> and </w:t>
      </w:r>
      <w:r w:rsidR="00D60EFF" w:rsidRPr="00C85850">
        <w:t xml:space="preserve">publication </w:t>
      </w:r>
      <w:r w:rsidR="006B5F3F" w:rsidRPr="00C85850">
        <w:t xml:space="preserve">and availability </w:t>
      </w:r>
      <w:r w:rsidR="00D60EFF" w:rsidRPr="00C85850">
        <w:t xml:space="preserve">of </w:t>
      </w:r>
      <w:r w:rsidRPr="00C85850">
        <w:t xml:space="preserve">relevant guidance material based on the achievements and research results of </w:t>
      </w:r>
      <w:r w:rsidR="00D60EFF" w:rsidRPr="00C85850">
        <w:t>the c</w:t>
      </w:r>
      <w:r w:rsidRPr="00C85850">
        <w:t xml:space="preserve">entres, in </w:t>
      </w:r>
      <w:r w:rsidR="000B0648" w:rsidRPr="00C85850">
        <w:t xml:space="preserve">the </w:t>
      </w:r>
      <w:r w:rsidRPr="00C85850">
        <w:t>WMO official languages, preferably in English</w:t>
      </w:r>
      <w:r w:rsidR="00D844EE" w:rsidRPr="00C85850">
        <w:t>.</w:t>
      </w:r>
    </w:p>
    <w:p w14:paraId="18B3394E" w14:textId="77777777" w:rsidR="003351F9" w:rsidRPr="00C85850" w:rsidRDefault="00A80767" w:rsidP="00D2379D">
      <w:pPr>
        <w:pStyle w:val="WMOBodyText"/>
        <w:jc w:val="center"/>
      </w:pPr>
      <w:r w:rsidRPr="00C85850">
        <w:t>__________</w:t>
      </w:r>
    </w:p>
    <w:p w14:paraId="2EAA16A4" w14:textId="77777777" w:rsidR="00A80767" w:rsidRPr="00C85850" w:rsidRDefault="00B7236D" w:rsidP="00A80767">
      <w:pPr>
        <w:pStyle w:val="WMOBodyText"/>
        <w:rPr>
          <w:rStyle w:val="Hyperlink"/>
        </w:rPr>
      </w:pPr>
      <w:r w:rsidRPr="00C85850">
        <w:fldChar w:fldCharType="begin"/>
      </w:r>
      <w:r w:rsidRPr="00C85850">
        <w:instrText xml:space="preserve"> HYPERLINK  \l "Annex1" </w:instrText>
      </w:r>
      <w:r w:rsidRPr="00C85850">
        <w:fldChar w:fldCharType="separate"/>
      </w:r>
      <w:r w:rsidR="00A80767" w:rsidRPr="00C85850">
        <w:rPr>
          <w:rStyle w:val="Hyperlink"/>
        </w:rPr>
        <w:t>Annex</w:t>
      </w:r>
    </w:p>
    <w:p w14:paraId="4E3358FC" w14:textId="77777777" w:rsidR="00A80767" w:rsidRPr="00C85850" w:rsidRDefault="00B7236D" w:rsidP="00A80767">
      <w:pPr>
        <w:pStyle w:val="WMOBodyText"/>
      </w:pPr>
      <w:r w:rsidRPr="00C85850">
        <w:fldChar w:fldCharType="end"/>
      </w:r>
      <w:r w:rsidR="00A80767" w:rsidRPr="00C85850">
        <w:t>_______</w:t>
      </w:r>
    </w:p>
    <w:p w14:paraId="22E9995C" w14:textId="3B09F862" w:rsidR="00A80767" w:rsidRPr="00C85850" w:rsidRDefault="00A80767" w:rsidP="00875DB1">
      <w:pPr>
        <w:pStyle w:val="WMONote"/>
        <w:rPr>
          <w:b/>
          <w:bCs w:val="0"/>
          <w:iCs/>
          <w:szCs w:val="22"/>
        </w:rPr>
      </w:pPr>
      <w:r w:rsidRPr="00C85850">
        <w:t>Note:</w:t>
      </w:r>
      <w:r w:rsidRPr="00C85850">
        <w:tab/>
        <w:t xml:space="preserve">This resolution replaces </w:t>
      </w:r>
      <w:hyperlink r:id="rId14" w:anchor=".YDkkHehKiUk" w:history="1">
        <w:r w:rsidR="003B21FE" w:rsidRPr="00FA0D16">
          <w:rPr>
            <w:rStyle w:val="Hyperlink"/>
          </w:rPr>
          <w:t>Resolution 5 (CIMO-XV)</w:t>
        </w:r>
      </w:hyperlink>
      <w:r w:rsidR="003B21FE" w:rsidRPr="00C85850">
        <w:t xml:space="preserve"> </w:t>
      </w:r>
      <w:r w:rsidR="003B21FE">
        <w:t xml:space="preserve">- </w:t>
      </w:r>
      <w:r w:rsidR="003B21FE" w:rsidRPr="00C85850">
        <w:t>Generic Terms of Reference of CIMO Testbeds and Lead Centres</w:t>
      </w:r>
      <w:r w:rsidR="007C4A68" w:rsidRPr="00C85850">
        <w:t>,</w:t>
      </w:r>
      <w:r w:rsidRPr="00C85850">
        <w:t xml:space="preserve"> which is no longer in force. </w:t>
      </w:r>
      <w:r w:rsidRPr="00C85850">
        <w:br w:type="page"/>
      </w:r>
      <w:bookmarkStart w:id="3" w:name="_Annex_to_draft_3"/>
      <w:bookmarkStart w:id="4" w:name="Annex1"/>
      <w:bookmarkEnd w:id="3"/>
      <w:bookmarkEnd w:id="4"/>
    </w:p>
    <w:p w14:paraId="76AD21C8" w14:textId="77777777" w:rsidR="00A80767" w:rsidRPr="00C85850" w:rsidRDefault="00A80767" w:rsidP="00A80767">
      <w:pPr>
        <w:pStyle w:val="Heading2"/>
      </w:pPr>
      <w:r w:rsidRPr="00C85850">
        <w:lastRenderedPageBreak/>
        <w:t xml:space="preserve">Annex to draft Resolution </w:t>
      </w:r>
      <w:r w:rsidR="00AB02AB" w:rsidRPr="00C85850">
        <w:t>5.1.2(1)</w:t>
      </w:r>
      <w:r w:rsidRPr="00C85850">
        <w:t xml:space="preserve">/1 </w:t>
      </w:r>
      <w:r w:rsidR="00AB02AB" w:rsidRPr="00C85850">
        <w:t>(INFCOM-1(III))</w:t>
      </w:r>
    </w:p>
    <w:p w14:paraId="6AF5DACF" w14:textId="77777777" w:rsidR="004A2594" w:rsidRPr="00C85850" w:rsidRDefault="004A2594" w:rsidP="004A2594">
      <w:pPr>
        <w:pStyle w:val="Heading2"/>
      </w:pPr>
      <w:r w:rsidRPr="00C85850">
        <w:t>Terms of Reference for Measurement Lead Centres</w:t>
      </w:r>
      <w:r w:rsidR="008A3D44" w:rsidRPr="00C85850">
        <w:rPr>
          <w:rStyle w:val="FootnoteReference"/>
        </w:rPr>
        <w:footnoteReference w:id="2"/>
      </w:r>
    </w:p>
    <w:p w14:paraId="74D8196D" w14:textId="39B0A735" w:rsidR="006C7130" w:rsidRPr="00C85850" w:rsidRDefault="006C7130" w:rsidP="00343AA3">
      <w:pPr>
        <w:pStyle w:val="WMOSubTitle1"/>
        <w:numPr>
          <w:ilvl w:val="0"/>
          <w:numId w:val="4"/>
        </w:numPr>
        <w:ind w:left="567" w:hanging="567"/>
        <w:rPr>
          <w:b w:val="0"/>
          <w:i w:val="0"/>
        </w:rPr>
      </w:pPr>
      <w:r w:rsidRPr="00C85850">
        <w:rPr>
          <w:b w:val="0"/>
          <w:i w:val="0"/>
        </w:rPr>
        <w:t xml:space="preserve">The purpose of the </w:t>
      </w:r>
      <w:r w:rsidR="00D42FEA" w:rsidRPr="00C85850">
        <w:rPr>
          <w:b w:val="0"/>
          <w:i w:val="0"/>
        </w:rPr>
        <w:t xml:space="preserve">Measurement Lead </w:t>
      </w:r>
      <w:r w:rsidRPr="00C85850">
        <w:rPr>
          <w:b w:val="0"/>
          <w:i w:val="0"/>
        </w:rPr>
        <w:t xml:space="preserve">Centre </w:t>
      </w:r>
      <w:r w:rsidR="004B5B42" w:rsidRPr="00C85850">
        <w:rPr>
          <w:b w:val="0"/>
          <w:i w:val="0"/>
        </w:rPr>
        <w:t xml:space="preserve">(MLC) </w:t>
      </w:r>
      <w:r w:rsidR="00875DB1" w:rsidRPr="00C85850">
        <w:rPr>
          <w:b w:val="0"/>
          <w:i w:val="0"/>
        </w:rPr>
        <w:t>shall</w:t>
      </w:r>
      <w:r w:rsidRPr="00C85850">
        <w:rPr>
          <w:b w:val="0"/>
          <w:i w:val="0"/>
        </w:rPr>
        <w:t xml:space="preserve"> </w:t>
      </w:r>
      <w:r w:rsidR="00CF3DD5" w:rsidRPr="00C85850">
        <w:rPr>
          <w:b w:val="0"/>
          <w:i w:val="0"/>
        </w:rPr>
        <w:t xml:space="preserve">be </w:t>
      </w:r>
      <w:r w:rsidRPr="00C85850">
        <w:rPr>
          <w:b w:val="0"/>
          <w:i w:val="0"/>
        </w:rPr>
        <w:t xml:space="preserve">to capture </w:t>
      </w:r>
      <w:ins w:id="5" w:author="Krunoslav PREMEC" w:date="2021-04-13T08:15:00Z">
        <w:r w:rsidR="00CB29EA">
          <w:rPr>
            <w:b w:val="0"/>
            <w:i w:val="0"/>
          </w:rPr>
          <w:t>and distribute openly</w:t>
        </w:r>
      </w:ins>
      <w:ins w:id="6" w:author="Krunoslav PREMEC" w:date="2021-04-13T08:28:00Z">
        <w:r w:rsidR="00CC75A3">
          <w:rPr>
            <w:b w:val="0"/>
            <w:i w:val="0"/>
          </w:rPr>
          <w:t>, as appropriate,</w:t>
        </w:r>
      </w:ins>
      <w:ins w:id="7" w:author="Krunoslav PREMEC" w:date="2021-04-13T08:15:00Z">
        <w:r w:rsidR="00CB29EA">
          <w:rPr>
            <w:b w:val="0"/>
            <w:i w:val="0"/>
          </w:rPr>
          <w:t xml:space="preserve"> </w:t>
        </w:r>
        <w:r w:rsidR="006C333A">
          <w:rPr>
            <w:b w:val="0"/>
            <w:i w:val="0"/>
          </w:rPr>
          <w:t xml:space="preserve">[Australia] </w:t>
        </w:r>
      </w:ins>
      <w:r w:rsidRPr="00C85850">
        <w:rPr>
          <w:b w:val="0"/>
          <w:i w:val="0"/>
        </w:rPr>
        <w:t xml:space="preserve">the </w:t>
      </w:r>
      <w:ins w:id="8" w:author="Krunoslav PREMEC" w:date="2021-04-13T08:15:00Z">
        <w:r w:rsidR="006C333A">
          <w:rPr>
            <w:b w:val="0"/>
            <w:i w:val="0"/>
          </w:rPr>
          <w:t xml:space="preserve">data and </w:t>
        </w:r>
        <w:r w:rsidR="00CD0E02">
          <w:rPr>
            <w:b w:val="0"/>
            <w:i w:val="0"/>
          </w:rPr>
          <w:t xml:space="preserve">[Australia] </w:t>
        </w:r>
      </w:ins>
      <w:r w:rsidRPr="00C85850">
        <w:rPr>
          <w:b w:val="0"/>
          <w:i w:val="0"/>
        </w:rPr>
        <w:t xml:space="preserve">results and provide high-level expertise in testing of </w:t>
      </w:r>
      <w:r w:rsidR="00ED7D58" w:rsidRPr="00C85850">
        <w:rPr>
          <w:b w:val="0"/>
          <w:i w:val="0"/>
        </w:rPr>
        <w:t>surface</w:t>
      </w:r>
      <w:r w:rsidRPr="00C85850">
        <w:rPr>
          <w:b w:val="0"/>
          <w:i w:val="0"/>
        </w:rPr>
        <w:t>-based remote sensing and in situ instruments and in standardization of instrument performance, interoperability and compatibility</w:t>
      </w:r>
      <w:del w:id="9" w:author="Krunoslav PREMEC" w:date="2021-04-12T10:28:00Z">
        <w:r w:rsidRPr="00C85850" w:rsidDel="00E07E98">
          <w:rPr>
            <w:b w:val="0"/>
            <w:i w:val="0"/>
          </w:rPr>
          <w:delText xml:space="preserve"> within WIGOS</w:delText>
        </w:r>
      </w:del>
      <w:ins w:id="10" w:author="Krunoslav PREMEC" w:date="2021-04-12T10:28:00Z">
        <w:r w:rsidR="00E07E98">
          <w:rPr>
            <w:b w:val="0"/>
            <w:i w:val="0"/>
          </w:rPr>
          <w:t xml:space="preserve"> in support of </w:t>
        </w:r>
      </w:ins>
      <w:ins w:id="11" w:author="Krunoslav PREMEC" w:date="2021-04-13T08:14:00Z">
        <w:r w:rsidR="00F40CA4">
          <w:rPr>
            <w:b w:val="0"/>
            <w:i w:val="0"/>
          </w:rPr>
          <w:t xml:space="preserve">the </w:t>
        </w:r>
      </w:ins>
      <w:ins w:id="12" w:author="Krunoslav PREMEC" w:date="2021-04-12T10:28:00Z">
        <w:r w:rsidR="00E07E98">
          <w:rPr>
            <w:b w:val="0"/>
            <w:i w:val="0"/>
          </w:rPr>
          <w:t xml:space="preserve">Earth </w:t>
        </w:r>
      </w:ins>
      <w:ins w:id="13" w:author="Krunoslav PREMEC" w:date="2021-04-12T10:33:00Z">
        <w:r w:rsidR="00415CE6">
          <w:rPr>
            <w:b w:val="0"/>
            <w:i w:val="0"/>
          </w:rPr>
          <w:t>s</w:t>
        </w:r>
      </w:ins>
      <w:ins w:id="14" w:author="Krunoslav PREMEC" w:date="2021-04-12T10:28:00Z">
        <w:r w:rsidR="00E07E98">
          <w:rPr>
            <w:b w:val="0"/>
            <w:i w:val="0"/>
          </w:rPr>
          <w:t xml:space="preserve">ystem </w:t>
        </w:r>
      </w:ins>
      <w:ins w:id="15" w:author="Krunoslav PREMEC" w:date="2021-04-12T10:33:00Z">
        <w:r w:rsidR="00415CE6">
          <w:rPr>
            <w:b w:val="0"/>
            <w:i w:val="0"/>
          </w:rPr>
          <w:t>o</w:t>
        </w:r>
      </w:ins>
      <w:ins w:id="16" w:author="Krunoslav PREMEC" w:date="2021-04-12T10:28:00Z">
        <w:r w:rsidR="00E07E98">
          <w:rPr>
            <w:b w:val="0"/>
            <w:i w:val="0"/>
          </w:rPr>
          <w:t>bservation</w:t>
        </w:r>
      </w:ins>
      <w:ins w:id="17" w:author="Krunoslav PREMEC" w:date="2021-04-12T10:33:00Z">
        <w:r w:rsidR="00415CE6">
          <w:rPr>
            <w:b w:val="0"/>
            <w:i w:val="0"/>
          </w:rPr>
          <w:t>s</w:t>
        </w:r>
      </w:ins>
      <w:ins w:id="18" w:author="Krunoslav PREMEC" w:date="2021-04-12T10:28:00Z">
        <w:r w:rsidR="00E07E98">
          <w:rPr>
            <w:b w:val="0"/>
            <w:i w:val="0"/>
          </w:rPr>
          <w:t xml:space="preserve"> [Hong Kong, China]</w:t>
        </w:r>
      </w:ins>
      <w:r w:rsidRPr="00C85850">
        <w:rPr>
          <w:b w:val="0"/>
          <w:i w:val="0"/>
        </w:rPr>
        <w:t xml:space="preserve">. </w:t>
      </w:r>
    </w:p>
    <w:p w14:paraId="445E945B" w14:textId="77777777" w:rsidR="008E4003" w:rsidRDefault="00FF4A52" w:rsidP="00343AA3">
      <w:pPr>
        <w:pStyle w:val="WMOSubTitle1"/>
        <w:numPr>
          <w:ilvl w:val="0"/>
          <w:numId w:val="4"/>
        </w:numPr>
        <w:ind w:left="567" w:hanging="567"/>
        <w:rPr>
          <w:ins w:id="19" w:author="Krunoslav PREMEC" w:date="2021-04-13T08:17:00Z"/>
          <w:b w:val="0"/>
          <w:i w:val="0"/>
        </w:rPr>
      </w:pPr>
      <w:r w:rsidRPr="0003347A">
        <w:rPr>
          <w:b w:val="0"/>
          <w:i w:val="0"/>
        </w:rPr>
        <w:t xml:space="preserve">The MLC shall be a “centre of excellence” where latest </w:t>
      </w:r>
      <w:r w:rsidR="004A5586" w:rsidRPr="0003347A">
        <w:rPr>
          <w:b w:val="0"/>
          <w:i w:val="0"/>
        </w:rPr>
        <w:t xml:space="preserve">instrument technology, systems and techniques </w:t>
      </w:r>
      <w:r w:rsidRPr="0003347A">
        <w:rPr>
          <w:b w:val="0"/>
          <w:i w:val="0"/>
        </w:rPr>
        <w:t xml:space="preserve">are applied and explored, </w:t>
      </w:r>
      <w:r w:rsidR="003C2CAB" w:rsidRPr="0003347A">
        <w:rPr>
          <w:b w:val="0"/>
          <w:i w:val="0"/>
        </w:rPr>
        <w:t>towards</w:t>
      </w:r>
      <w:r w:rsidR="009A63AC" w:rsidRPr="0003347A">
        <w:rPr>
          <w:b w:val="0"/>
          <w:i w:val="0"/>
        </w:rPr>
        <w:t xml:space="preserve">, among others, </w:t>
      </w:r>
      <w:r w:rsidR="009C0D6E" w:rsidRPr="0003347A">
        <w:rPr>
          <w:b w:val="0"/>
          <w:i w:val="0"/>
        </w:rPr>
        <w:t xml:space="preserve">providing advice on </w:t>
      </w:r>
      <w:r w:rsidR="00B403EB" w:rsidRPr="0003347A">
        <w:rPr>
          <w:b w:val="0"/>
          <w:i w:val="0"/>
        </w:rPr>
        <w:t xml:space="preserve">their </w:t>
      </w:r>
      <w:r w:rsidR="009A63AC" w:rsidRPr="0003347A">
        <w:rPr>
          <w:b w:val="0"/>
          <w:i w:val="0"/>
        </w:rPr>
        <w:t xml:space="preserve">potential for </w:t>
      </w:r>
      <w:r w:rsidR="00FF5E27" w:rsidRPr="0003347A">
        <w:rPr>
          <w:b w:val="0"/>
          <w:i w:val="0"/>
        </w:rPr>
        <w:t>operational</w:t>
      </w:r>
      <w:r w:rsidR="00420AE1">
        <w:rPr>
          <w:b w:val="0"/>
          <w:i w:val="0"/>
        </w:rPr>
        <w:t xml:space="preserve"> and</w:t>
      </w:r>
      <w:r w:rsidR="00B403EB" w:rsidRPr="0003347A">
        <w:rPr>
          <w:b w:val="0"/>
          <w:i w:val="0"/>
        </w:rPr>
        <w:t xml:space="preserve"> </w:t>
      </w:r>
      <w:r w:rsidRPr="0003347A">
        <w:rPr>
          <w:b w:val="0"/>
          <w:i w:val="0"/>
        </w:rPr>
        <w:t xml:space="preserve">cost-effective </w:t>
      </w:r>
      <w:r w:rsidR="004A5586" w:rsidRPr="0003347A">
        <w:rPr>
          <w:b w:val="0"/>
          <w:i w:val="0"/>
        </w:rPr>
        <w:t>use</w:t>
      </w:r>
      <w:r w:rsidR="009C0D6E" w:rsidRPr="0003347A">
        <w:rPr>
          <w:b w:val="0"/>
          <w:i w:val="0"/>
        </w:rPr>
        <w:t xml:space="preserve"> by Members</w:t>
      </w:r>
      <w:r w:rsidRPr="0003347A">
        <w:rPr>
          <w:b w:val="0"/>
          <w:i w:val="0"/>
        </w:rPr>
        <w:t>.</w:t>
      </w:r>
    </w:p>
    <w:p w14:paraId="21546FE6" w14:textId="57A6B44F" w:rsidR="00FF4A52" w:rsidRPr="0003347A" w:rsidRDefault="00067595" w:rsidP="00343AA3">
      <w:pPr>
        <w:pStyle w:val="WMOSubTitle1"/>
        <w:numPr>
          <w:ilvl w:val="0"/>
          <w:numId w:val="4"/>
        </w:numPr>
        <w:ind w:left="567" w:hanging="567"/>
        <w:rPr>
          <w:b w:val="0"/>
          <w:i w:val="0"/>
        </w:rPr>
      </w:pPr>
      <w:ins w:id="20" w:author="Krunoslav PREMEC" w:date="2021-04-13T08:17:00Z">
        <w:r w:rsidRPr="00067595">
          <w:rPr>
            <w:b w:val="0"/>
            <w:i w:val="0"/>
          </w:rPr>
          <w:t xml:space="preserve">The MLC shall publish and promote, as appropriate, details of its capabilities, expertise, facilities and services offered to Members. The MLC shall publish contact details through which Members can seek expertise and services. </w:t>
        </w:r>
      </w:ins>
      <w:ins w:id="21" w:author="Krunoslav PREMEC" w:date="2021-04-13T08:21:00Z">
        <w:r w:rsidR="002B2EB9">
          <w:rPr>
            <w:b w:val="0"/>
            <w:i w:val="0"/>
          </w:rPr>
          <w:t>[</w:t>
        </w:r>
        <w:r w:rsidR="00355E2D">
          <w:rPr>
            <w:b w:val="0"/>
            <w:i w:val="0"/>
          </w:rPr>
          <w:t>Australia]</w:t>
        </w:r>
      </w:ins>
      <w:r w:rsidR="00FF4A52" w:rsidRPr="0003347A">
        <w:rPr>
          <w:b w:val="0"/>
          <w:i w:val="0"/>
        </w:rPr>
        <w:t xml:space="preserve"> </w:t>
      </w:r>
    </w:p>
    <w:p w14:paraId="3F55836D" w14:textId="77777777" w:rsidR="00453F6C" w:rsidRPr="00C85850" w:rsidRDefault="006C7130" w:rsidP="00343AA3">
      <w:pPr>
        <w:pStyle w:val="WMOSubTitle1"/>
        <w:numPr>
          <w:ilvl w:val="0"/>
          <w:numId w:val="4"/>
        </w:numPr>
        <w:ind w:left="567" w:hanging="567"/>
        <w:rPr>
          <w:b w:val="0"/>
          <w:i w:val="0"/>
        </w:rPr>
      </w:pPr>
      <w:r w:rsidRPr="00C85850">
        <w:rPr>
          <w:b w:val="0"/>
          <w:i w:val="0"/>
        </w:rPr>
        <w:t xml:space="preserve">The </w:t>
      </w:r>
      <w:r w:rsidR="004B5B42" w:rsidRPr="00C85850">
        <w:rPr>
          <w:b w:val="0"/>
          <w:i w:val="0"/>
        </w:rPr>
        <w:t>MLC</w:t>
      </w:r>
      <w:r w:rsidRPr="00C85850">
        <w:rPr>
          <w:b w:val="0"/>
          <w:i w:val="0"/>
        </w:rPr>
        <w:t xml:space="preserve"> shall provide, publish and promote, as appropriate, their achievements and findings, </w:t>
      </w:r>
      <w:proofErr w:type="gramStart"/>
      <w:r w:rsidRPr="00C85850">
        <w:rPr>
          <w:b w:val="0"/>
          <w:i w:val="0"/>
        </w:rPr>
        <w:t>in particular on</w:t>
      </w:r>
      <w:proofErr w:type="gramEnd"/>
      <w:r w:rsidRPr="00C85850">
        <w:rPr>
          <w:b w:val="0"/>
          <w:i w:val="0"/>
        </w:rPr>
        <w:t xml:space="preserve"> integration of </w:t>
      </w:r>
      <w:r w:rsidR="00ED7D58" w:rsidRPr="00C85850">
        <w:rPr>
          <w:b w:val="0"/>
          <w:i w:val="0"/>
        </w:rPr>
        <w:t>surface</w:t>
      </w:r>
      <w:r w:rsidRPr="00C85850">
        <w:rPr>
          <w:b w:val="0"/>
          <w:i w:val="0"/>
        </w:rPr>
        <w:t xml:space="preserve">-based remote sensing and in situ </w:t>
      </w:r>
      <w:r w:rsidR="00B95D40">
        <w:rPr>
          <w:b w:val="0"/>
          <w:i w:val="0"/>
        </w:rPr>
        <w:t>measurements</w:t>
      </w:r>
      <w:r w:rsidRPr="00C85850">
        <w:rPr>
          <w:b w:val="0"/>
          <w:i w:val="0"/>
        </w:rPr>
        <w:t xml:space="preserve">, as well as on the development of standard procedures related to instrument use, operation and maintenance. </w:t>
      </w:r>
    </w:p>
    <w:p w14:paraId="4E9FC144" w14:textId="77777777" w:rsidR="006C7130" w:rsidRPr="00587113" w:rsidRDefault="006C7130" w:rsidP="00343AA3">
      <w:pPr>
        <w:pStyle w:val="WMOSubTitle1"/>
        <w:spacing w:before="120"/>
        <w:ind w:left="567"/>
        <w:rPr>
          <w:b w:val="0"/>
          <w:i w:val="0"/>
          <w:sz w:val="18"/>
          <w:szCs w:val="18"/>
        </w:rPr>
      </w:pPr>
      <w:r w:rsidRPr="00587113">
        <w:rPr>
          <w:b w:val="0"/>
          <w:i w:val="0"/>
          <w:sz w:val="18"/>
          <w:szCs w:val="18"/>
        </w:rPr>
        <w:t>Note: Achievements and findings can be published as reports and guidance documents in the relevant WMO publications (</w:t>
      </w:r>
      <w:r w:rsidR="00B7236D" w:rsidRPr="00587113">
        <w:rPr>
          <w:b w:val="0"/>
          <w:i w:val="0"/>
          <w:sz w:val="18"/>
          <w:szCs w:val="18"/>
        </w:rPr>
        <w:t>for example,</w:t>
      </w:r>
      <w:r w:rsidRPr="00587113">
        <w:rPr>
          <w:b w:val="0"/>
          <w:i w:val="0"/>
          <w:sz w:val="18"/>
          <w:szCs w:val="18"/>
        </w:rPr>
        <w:t xml:space="preserve"> IOM reports) or scientific journals,</w:t>
      </w:r>
      <w:r w:rsidR="000914FB" w:rsidRPr="00587113">
        <w:rPr>
          <w:b w:val="0"/>
          <w:i w:val="0"/>
          <w:sz w:val="18"/>
          <w:szCs w:val="18"/>
        </w:rPr>
        <w:t xml:space="preserve"> </w:t>
      </w:r>
      <w:r w:rsidRPr="00587113">
        <w:rPr>
          <w:b w:val="0"/>
          <w:i w:val="0"/>
          <w:sz w:val="18"/>
          <w:szCs w:val="18"/>
        </w:rPr>
        <w:t>and presented at relevant conferences (</w:t>
      </w:r>
      <w:r w:rsidR="00B7236D" w:rsidRPr="00587113">
        <w:rPr>
          <w:b w:val="0"/>
          <w:i w:val="0"/>
          <w:sz w:val="18"/>
          <w:szCs w:val="18"/>
        </w:rPr>
        <w:t>for example,</w:t>
      </w:r>
      <w:r w:rsidRPr="00587113">
        <w:rPr>
          <w:b w:val="0"/>
          <w:i w:val="0"/>
          <w:sz w:val="18"/>
          <w:szCs w:val="18"/>
        </w:rPr>
        <w:t xml:space="preserve"> TECOs).</w:t>
      </w:r>
    </w:p>
    <w:p w14:paraId="61C63148" w14:textId="77777777" w:rsidR="006C7130" w:rsidRDefault="006C7130" w:rsidP="00343AA3">
      <w:pPr>
        <w:pStyle w:val="WMOSubTitle1"/>
        <w:numPr>
          <w:ilvl w:val="0"/>
          <w:numId w:val="4"/>
        </w:numPr>
        <w:ind w:left="567" w:hanging="567"/>
        <w:rPr>
          <w:b w:val="0"/>
          <w:i w:val="0"/>
        </w:rPr>
      </w:pPr>
      <w:r w:rsidRPr="00C85850">
        <w:rPr>
          <w:b w:val="0"/>
          <w:i w:val="0"/>
        </w:rPr>
        <w:t xml:space="preserve">The </w:t>
      </w:r>
      <w:r w:rsidR="00C46D4F" w:rsidRPr="00C85850">
        <w:rPr>
          <w:b w:val="0"/>
          <w:i w:val="0"/>
        </w:rPr>
        <w:t>ML</w:t>
      </w:r>
      <w:r w:rsidRPr="00C85850">
        <w:rPr>
          <w:b w:val="0"/>
          <w:i w:val="0"/>
        </w:rPr>
        <w:t xml:space="preserve">C shall be instrumental in </w:t>
      </w:r>
      <w:r w:rsidR="003846EC">
        <w:rPr>
          <w:b w:val="0"/>
          <w:i w:val="0"/>
        </w:rPr>
        <w:t xml:space="preserve">the efforts of </w:t>
      </w:r>
      <w:r w:rsidRPr="00C85850">
        <w:rPr>
          <w:b w:val="0"/>
          <w:i w:val="0"/>
        </w:rPr>
        <w:t>INFCOM/</w:t>
      </w:r>
      <w:r w:rsidR="003846EC" w:rsidRPr="003846EC">
        <w:rPr>
          <w:b w:val="0"/>
          <w:i w:val="0"/>
        </w:rPr>
        <w:t xml:space="preserve">Standing Committee on Measurements, Instrumentation and Traceability </w:t>
      </w:r>
      <w:r w:rsidR="00D44BDB">
        <w:rPr>
          <w:b w:val="0"/>
          <w:i w:val="0"/>
        </w:rPr>
        <w:t>(</w:t>
      </w:r>
      <w:r w:rsidRPr="00C85850">
        <w:rPr>
          <w:b w:val="0"/>
          <w:i w:val="0"/>
        </w:rPr>
        <w:t>SC-MINT</w:t>
      </w:r>
      <w:r w:rsidR="00D44BDB">
        <w:rPr>
          <w:b w:val="0"/>
          <w:i w:val="0"/>
        </w:rPr>
        <w:t>)</w:t>
      </w:r>
      <w:r w:rsidRPr="00C85850">
        <w:rPr>
          <w:b w:val="0"/>
          <w:i w:val="0"/>
        </w:rPr>
        <w:t xml:space="preserve"> to bridge the gaps between countries by assisting INFCOM/SC-MINT in conducting training and capacity development.</w:t>
      </w:r>
      <w:r w:rsidR="00134BD5" w:rsidRPr="00C85850">
        <w:rPr>
          <w:b w:val="0"/>
          <w:i w:val="0"/>
        </w:rPr>
        <w:t xml:space="preserve"> </w:t>
      </w:r>
      <w:r w:rsidRPr="00C85850">
        <w:rPr>
          <w:b w:val="0"/>
          <w:i w:val="0"/>
        </w:rPr>
        <w:t>W</w:t>
      </w:r>
      <w:r w:rsidR="00465E4D" w:rsidRPr="00C85850">
        <w:rPr>
          <w:b w:val="0"/>
          <w:i w:val="0"/>
        </w:rPr>
        <w:t>here</w:t>
      </w:r>
      <w:r w:rsidRPr="00C85850">
        <w:rPr>
          <w:b w:val="0"/>
          <w:i w:val="0"/>
        </w:rPr>
        <w:t xml:space="preserve"> appropriate, the </w:t>
      </w:r>
      <w:r w:rsidR="00C46D4F" w:rsidRPr="00C85850">
        <w:rPr>
          <w:b w:val="0"/>
          <w:i w:val="0"/>
        </w:rPr>
        <w:t>MLC</w:t>
      </w:r>
      <w:r w:rsidRPr="00C85850">
        <w:rPr>
          <w:b w:val="0"/>
          <w:i w:val="0"/>
        </w:rPr>
        <w:t xml:space="preserve"> should develop a special relationship with a companion </w:t>
      </w:r>
      <w:r w:rsidR="00AE2208" w:rsidRPr="00C85850">
        <w:rPr>
          <w:b w:val="0"/>
          <w:i w:val="0"/>
        </w:rPr>
        <w:t>facility</w:t>
      </w:r>
      <w:r w:rsidRPr="00C85850">
        <w:rPr>
          <w:b w:val="0"/>
          <w:i w:val="0"/>
        </w:rPr>
        <w:t xml:space="preserve"> from a developing country.</w:t>
      </w:r>
    </w:p>
    <w:p w14:paraId="0B5D805C" w14:textId="77777777" w:rsidR="009575A3" w:rsidRPr="00C85850" w:rsidRDefault="009575A3" w:rsidP="00343AA3">
      <w:pPr>
        <w:pStyle w:val="WMOSubTitle1"/>
        <w:numPr>
          <w:ilvl w:val="0"/>
          <w:numId w:val="4"/>
        </w:numPr>
        <w:ind w:left="567" w:hanging="567"/>
        <w:rPr>
          <w:b w:val="0"/>
          <w:i w:val="0"/>
        </w:rPr>
      </w:pPr>
      <w:r w:rsidRPr="00C85850">
        <w:rPr>
          <w:b w:val="0"/>
          <w:i w:val="0"/>
        </w:rPr>
        <w:t>The MLC should collaborate with other MLCs and WMO regional centres with focus areas of common interest, other scientific and development institutions and agencies, and instrument manufacturers.</w:t>
      </w:r>
    </w:p>
    <w:p w14:paraId="1D11FDCD" w14:textId="77777777" w:rsidR="006C7130" w:rsidRPr="00C85850" w:rsidRDefault="006C7130" w:rsidP="00343AA3">
      <w:pPr>
        <w:pStyle w:val="WMOSubTitle1"/>
        <w:numPr>
          <w:ilvl w:val="0"/>
          <w:numId w:val="4"/>
        </w:numPr>
        <w:ind w:left="567" w:hanging="567"/>
        <w:rPr>
          <w:b w:val="0"/>
          <w:i w:val="0"/>
        </w:rPr>
      </w:pPr>
      <w:r w:rsidRPr="00C85850">
        <w:rPr>
          <w:b w:val="0"/>
          <w:i w:val="0"/>
        </w:rPr>
        <w:t xml:space="preserve">The </w:t>
      </w:r>
      <w:r w:rsidR="00C46D4F" w:rsidRPr="00C85850">
        <w:rPr>
          <w:b w:val="0"/>
          <w:i w:val="0"/>
        </w:rPr>
        <w:t>MLC</w:t>
      </w:r>
      <w:r w:rsidRPr="00C85850">
        <w:rPr>
          <w:b w:val="0"/>
          <w:i w:val="0"/>
        </w:rPr>
        <w:t xml:space="preserve"> should implement and maintain </w:t>
      </w:r>
      <w:r w:rsidR="009D4002" w:rsidRPr="00C85850">
        <w:rPr>
          <w:b w:val="0"/>
          <w:i w:val="0"/>
        </w:rPr>
        <w:t xml:space="preserve">a </w:t>
      </w:r>
      <w:r w:rsidRPr="00C85850">
        <w:rPr>
          <w:b w:val="0"/>
          <w:i w:val="0"/>
        </w:rPr>
        <w:t>quality management system.</w:t>
      </w:r>
    </w:p>
    <w:p w14:paraId="564253AC" w14:textId="77777777" w:rsidR="006C7130" w:rsidRPr="00C85850" w:rsidRDefault="006C7130" w:rsidP="00343AA3">
      <w:pPr>
        <w:pStyle w:val="WMOSubTitle1"/>
        <w:numPr>
          <w:ilvl w:val="0"/>
          <w:numId w:val="4"/>
        </w:numPr>
        <w:ind w:left="567" w:hanging="567"/>
        <w:rPr>
          <w:b w:val="0"/>
          <w:i w:val="0"/>
        </w:rPr>
      </w:pPr>
      <w:r w:rsidRPr="00C85850">
        <w:rPr>
          <w:b w:val="0"/>
          <w:i w:val="0"/>
        </w:rPr>
        <w:t xml:space="preserve">The </w:t>
      </w:r>
      <w:r w:rsidR="00A91344" w:rsidRPr="00C85850">
        <w:rPr>
          <w:b w:val="0"/>
          <w:i w:val="0"/>
        </w:rPr>
        <w:t>MLC</w:t>
      </w:r>
      <w:r w:rsidRPr="00C85850">
        <w:rPr>
          <w:b w:val="0"/>
          <w:i w:val="0"/>
        </w:rPr>
        <w:t xml:space="preserve"> shall provide at least one report every two years to INFCOM/SC-MINT. The </w:t>
      </w:r>
      <w:r w:rsidR="00A91344" w:rsidRPr="00C85850">
        <w:rPr>
          <w:b w:val="0"/>
          <w:i w:val="0"/>
        </w:rPr>
        <w:t>MLC</w:t>
      </w:r>
      <w:r w:rsidRPr="00C85850">
        <w:rPr>
          <w:b w:val="0"/>
          <w:i w:val="0"/>
        </w:rPr>
        <w:t xml:space="preserve">’s activity will be regularly evaluated by INFCOM/SC-MINT to ensure they are delivering the expected outcomes. </w:t>
      </w:r>
    </w:p>
    <w:p w14:paraId="4990E226" w14:textId="77777777" w:rsidR="006C7130" w:rsidRPr="00C85850" w:rsidRDefault="006C7130" w:rsidP="00343AA3">
      <w:pPr>
        <w:pStyle w:val="WMOSubTitle1"/>
        <w:numPr>
          <w:ilvl w:val="0"/>
          <w:numId w:val="4"/>
        </w:numPr>
        <w:ind w:left="567" w:hanging="567"/>
        <w:rPr>
          <w:b w:val="0"/>
          <w:i w:val="0"/>
        </w:rPr>
      </w:pPr>
      <w:r w:rsidRPr="00C85850">
        <w:rPr>
          <w:b w:val="0"/>
          <w:i w:val="0"/>
        </w:rPr>
        <w:t xml:space="preserve">The </w:t>
      </w:r>
      <w:r w:rsidR="00777732" w:rsidRPr="00C85850">
        <w:rPr>
          <w:b w:val="0"/>
          <w:i w:val="0"/>
        </w:rPr>
        <w:t>MLC</w:t>
      </w:r>
      <w:r w:rsidRPr="00C85850">
        <w:rPr>
          <w:b w:val="0"/>
          <w:i w:val="0"/>
        </w:rPr>
        <w:t xml:space="preserve"> shall nominate a contact person responsible for communication between the </w:t>
      </w:r>
      <w:r w:rsidR="00777732" w:rsidRPr="00C85850">
        <w:rPr>
          <w:b w:val="0"/>
          <w:i w:val="0"/>
        </w:rPr>
        <w:t>MLC</w:t>
      </w:r>
      <w:r w:rsidRPr="00C85850">
        <w:rPr>
          <w:b w:val="0"/>
          <w:i w:val="0"/>
        </w:rPr>
        <w:t xml:space="preserve"> and the INFCOM/SC-MINT. The </w:t>
      </w:r>
      <w:r w:rsidR="00777732" w:rsidRPr="00C85850">
        <w:rPr>
          <w:b w:val="0"/>
          <w:i w:val="0"/>
        </w:rPr>
        <w:t>MLC</w:t>
      </w:r>
      <w:r w:rsidRPr="00C85850">
        <w:rPr>
          <w:b w:val="0"/>
          <w:i w:val="0"/>
        </w:rPr>
        <w:t xml:space="preserve"> sh</w:t>
      </w:r>
      <w:r w:rsidR="00E2394D" w:rsidRPr="00C85850">
        <w:rPr>
          <w:b w:val="0"/>
          <w:i w:val="0"/>
        </w:rPr>
        <w:t>all</w:t>
      </w:r>
      <w:r w:rsidRPr="00C85850">
        <w:rPr>
          <w:b w:val="0"/>
          <w:i w:val="0"/>
        </w:rPr>
        <w:t xml:space="preserve"> be </w:t>
      </w:r>
      <w:r w:rsidR="00E24455" w:rsidRPr="00C85850">
        <w:rPr>
          <w:b w:val="0"/>
          <w:i w:val="0"/>
        </w:rPr>
        <w:t xml:space="preserve">collaborative with </w:t>
      </w:r>
      <w:r w:rsidRPr="00C85850">
        <w:rPr>
          <w:b w:val="0"/>
          <w:i w:val="0"/>
        </w:rPr>
        <w:t xml:space="preserve">INFCOM/SC-MINT and responsive to their requests, including contribution to the activities of relevant expert team(s), as appropriate. </w:t>
      </w:r>
    </w:p>
    <w:p w14:paraId="56409E86" w14:textId="3AA8E2C7" w:rsidR="00A80767" w:rsidRPr="00C85850" w:rsidRDefault="006C7130" w:rsidP="00343AA3">
      <w:pPr>
        <w:pStyle w:val="WMOSubTitle1"/>
        <w:numPr>
          <w:ilvl w:val="0"/>
          <w:numId w:val="4"/>
        </w:numPr>
        <w:ind w:left="567" w:hanging="567"/>
        <w:rPr>
          <w:b w:val="0"/>
        </w:rPr>
      </w:pPr>
      <w:r w:rsidRPr="00C85850">
        <w:rPr>
          <w:b w:val="0"/>
          <w:i w:val="0"/>
        </w:rPr>
        <w:t xml:space="preserve">The </w:t>
      </w:r>
      <w:r w:rsidR="00777732" w:rsidRPr="00C85850">
        <w:rPr>
          <w:b w:val="0"/>
          <w:i w:val="0"/>
        </w:rPr>
        <w:t>MLC</w:t>
      </w:r>
      <w:r w:rsidRPr="00C85850">
        <w:rPr>
          <w:b w:val="0"/>
          <w:i w:val="0"/>
        </w:rPr>
        <w:t xml:space="preserve"> shall inform the </w:t>
      </w:r>
      <w:r w:rsidR="000F0785" w:rsidRPr="00C85850">
        <w:rPr>
          <w:b w:val="0"/>
          <w:i w:val="0"/>
        </w:rPr>
        <w:t>INFCOM/SC-MINT</w:t>
      </w:r>
      <w:r w:rsidR="000F4547" w:rsidRPr="00C85850">
        <w:rPr>
          <w:b w:val="0"/>
          <w:i w:val="0"/>
        </w:rPr>
        <w:t>, with a copy to the WMO Secretariat,</w:t>
      </w:r>
      <w:r w:rsidR="000F0785" w:rsidRPr="00C85850">
        <w:rPr>
          <w:b w:val="0"/>
          <w:i w:val="0"/>
        </w:rPr>
        <w:t xml:space="preserve"> </w:t>
      </w:r>
      <w:r w:rsidRPr="00C85850">
        <w:rPr>
          <w:b w:val="0"/>
          <w:i w:val="0"/>
        </w:rPr>
        <w:t xml:space="preserve">if they </w:t>
      </w:r>
      <w:r w:rsidR="003E644E">
        <w:rPr>
          <w:b w:val="0"/>
          <w:i w:val="0"/>
        </w:rPr>
        <w:t xml:space="preserve">no longer </w:t>
      </w:r>
      <w:r w:rsidRPr="00C85850">
        <w:rPr>
          <w:b w:val="0"/>
          <w:i w:val="0"/>
        </w:rPr>
        <w:t xml:space="preserve">have the capabilities to </w:t>
      </w:r>
      <w:r w:rsidR="00E24455" w:rsidRPr="00C85850">
        <w:rPr>
          <w:b w:val="0"/>
          <w:i w:val="0"/>
        </w:rPr>
        <w:t xml:space="preserve">meet the MLC </w:t>
      </w:r>
      <w:r w:rsidR="00482ED8" w:rsidRPr="00C85850">
        <w:rPr>
          <w:b w:val="0"/>
          <w:i w:val="0"/>
        </w:rPr>
        <w:t>Terms of Reference</w:t>
      </w:r>
      <w:r w:rsidRPr="00C85850">
        <w:rPr>
          <w:b w:val="0"/>
          <w:i w:val="0"/>
        </w:rPr>
        <w:t>.</w:t>
      </w:r>
    </w:p>
    <w:p w14:paraId="080E68E7" w14:textId="77777777" w:rsidR="00A80767" w:rsidRPr="00C85850" w:rsidRDefault="00A80767" w:rsidP="00A80767">
      <w:pPr>
        <w:pStyle w:val="WMOBodyText"/>
        <w:jc w:val="center"/>
      </w:pPr>
      <w:r w:rsidRPr="00C85850">
        <w:t>__________</w:t>
      </w:r>
    </w:p>
    <w:p w14:paraId="2BDB20D0" w14:textId="77777777" w:rsidR="00A80767" w:rsidRPr="00C85850" w:rsidRDefault="00A80767" w:rsidP="00A80767">
      <w:pPr>
        <w:tabs>
          <w:tab w:val="clear" w:pos="1134"/>
        </w:tabs>
        <w:jc w:val="left"/>
        <w:rPr>
          <w:rFonts w:eastAsia="Verdana" w:cs="Verdana"/>
          <w:lang w:eastAsia="zh-TW"/>
        </w:rPr>
      </w:pPr>
      <w:r w:rsidRPr="00C85850">
        <w:br w:type="page"/>
      </w:r>
    </w:p>
    <w:p w14:paraId="10869C90" w14:textId="77777777" w:rsidR="009C0658" w:rsidRPr="00C85850" w:rsidRDefault="009C0658" w:rsidP="009C0658">
      <w:pPr>
        <w:pStyle w:val="Heading2"/>
      </w:pPr>
      <w:r w:rsidRPr="00C85850">
        <w:lastRenderedPageBreak/>
        <w:t>Draft Resolution 5.1.2(1)/</w:t>
      </w:r>
      <w:r w:rsidR="00C269EC" w:rsidRPr="00C85850">
        <w:t>2</w:t>
      </w:r>
      <w:r w:rsidRPr="00C85850">
        <w:t xml:space="preserve"> (INFCOM-1(III))</w:t>
      </w:r>
    </w:p>
    <w:p w14:paraId="1731015A" w14:textId="03723712" w:rsidR="009C0658" w:rsidRPr="00C85850" w:rsidRDefault="00C711DE" w:rsidP="001C0D9D">
      <w:pPr>
        <w:pStyle w:val="Heading2"/>
        <w:jc w:val="left"/>
      </w:pPr>
      <w:bookmarkStart w:id="22" w:name="_Hlk64915376"/>
      <w:r w:rsidRPr="00C85850">
        <w:t>Designation and performance</w:t>
      </w:r>
      <w:r w:rsidR="00EB492E" w:rsidRPr="00C85850">
        <w:t>-</w:t>
      </w:r>
      <w:r w:rsidRPr="00C85850">
        <w:t>monitoring p</w:t>
      </w:r>
      <w:r w:rsidR="00C269EC" w:rsidRPr="00C85850">
        <w:t xml:space="preserve">rocess for </w:t>
      </w:r>
      <w:r w:rsidR="009C0658" w:rsidRPr="00C85850">
        <w:t>Measurement Lead Centres</w:t>
      </w:r>
    </w:p>
    <w:bookmarkEnd w:id="22"/>
    <w:p w14:paraId="4E0DA6A5" w14:textId="77777777" w:rsidR="009C0658" w:rsidRPr="00C85850" w:rsidRDefault="009C0658" w:rsidP="009C0658">
      <w:pPr>
        <w:pStyle w:val="WMOBodyText"/>
      </w:pPr>
      <w:r w:rsidRPr="00C85850">
        <w:t>THE COMMISSION FOR OBSERVATION, INFRASTRUCTURE AND INFORMATION SYSTEMS,</w:t>
      </w:r>
    </w:p>
    <w:p w14:paraId="7CBEF6AF" w14:textId="494DAD0F" w:rsidR="009C0658" w:rsidRPr="00C85850" w:rsidRDefault="009C0658" w:rsidP="009A7D95">
      <w:pPr>
        <w:pStyle w:val="WMOBodyText"/>
        <w:rPr>
          <w:bCs/>
        </w:rPr>
      </w:pPr>
      <w:r w:rsidRPr="00C85850">
        <w:rPr>
          <w:b/>
        </w:rPr>
        <w:t>Recalling</w:t>
      </w:r>
      <w:r w:rsidRPr="00C85850">
        <w:rPr>
          <w:bCs/>
        </w:rPr>
        <w:t xml:space="preserve"> </w:t>
      </w:r>
      <w:r w:rsidR="0031230A">
        <w:rPr>
          <w:bCs/>
        </w:rPr>
        <w:t>the d</w:t>
      </w:r>
      <w:r w:rsidR="00EF0905" w:rsidRPr="00C85850">
        <w:rPr>
          <w:bCs/>
        </w:rPr>
        <w:t>esignation process for establishment of CIMO</w:t>
      </w:r>
      <w:r w:rsidR="00A34032" w:rsidRPr="00C85850">
        <w:rPr>
          <w:bCs/>
        </w:rPr>
        <w:t xml:space="preserve"> Testbeds and Lead Centres (</w:t>
      </w:r>
      <w:r w:rsidR="009A7D95" w:rsidRPr="00C85850">
        <w:rPr>
          <w:bCs/>
        </w:rPr>
        <w:t>adopted</w:t>
      </w:r>
      <w:r w:rsidR="003B21C0">
        <w:rPr>
          <w:bCs/>
        </w:rPr>
        <w:t> </w:t>
      </w:r>
      <w:r w:rsidR="00A34032" w:rsidRPr="00C85850">
        <w:rPr>
          <w:bCs/>
        </w:rPr>
        <w:t xml:space="preserve">by </w:t>
      </w:r>
      <w:hyperlink r:id="rId15" w:anchor=".YDkkHehKiUk" w:history="1">
        <w:r w:rsidR="00A34032" w:rsidRPr="00AA3543">
          <w:rPr>
            <w:rStyle w:val="Hyperlink"/>
            <w:bCs/>
          </w:rPr>
          <w:t>CIMO</w:t>
        </w:r>
        <w:r w:rsidR="009A7D95" w:rsidRPr="00AA3543">
          <w:rPr>
            <w:rStyle w:val="Hyperlink"/>
            <w:bCs/>
          </w:rPr>
          <w:t>-</w:t>
        </w:r>
        <w:r w:rsidR="00A34032" w:rsidRPr="00AA3543">
          <w:rPr>
            <w:rStyle w:val="Hyperlink"/>
            <w:bCs/>
          </w:rPr>
          <w:t>XV</w:t>
        </w:r>
      </w:hyperlink>
      <w:r w:rsidR="009A7D95" w:rsidRPr="00C85850">
        <w:rPr>
          <w:bCs/>
        </w:rPr>
        <w:t xml:space="preserve">, Annex to paragraph 11.20 of the </w:t>
      </w:r>
      <w:r w:rsidR="003B21FE" w:rsidRPr="00C85850">
        <w:rPr>
          <w:bCs/>
        </w:rPr>
        <w:t>General Su</w:t>
      </w:r>
      <w:r w:rsidR="009A7D95" w:rsidRPr="00C85850">
        <w:rPr>
          <w:bCs/>
        </w:rPr>
        <w:t>mmary</w:t>
      </w:r>
      <w:r w:rsidR="00A34032" w:rsidRPr="00C85850">
        <w:rPr>
          <w:bCs/>
        </w:rPr>
        <w:t>)</w:t>
      </w:r>
      <w:r w:rsidRPr="00C85850">
        <w:rPr>
          <w:bCs/>
        </w:rPr>
        <w:t>,</w:t>
      </w:r>
    </w:p>
    <w:p w14:paraId="450A833F" w14:textId="6AFE5F59" w:rsidR="00772180" w:rsidRPr="00C85850" w:rsidRDefault="009A7D95" w:rsidP="00772180">
      <w:pPr>
        <w:pStyle w:val="WMOBodyText"/>
      </w:pPr>
      <w:r w:rsidRPr="00C85850">
        <w:rPr>
          <w:b/>
        </w:rPr>
        <w:t>N</w:t>
      </w:r>
      <w:r w:rsidR="00772180" w:rsidRPr="00C85850">
        <w:rPr>
          <w:b/>
        </w:rPr>
        <w:t>ot</w:t>
      </w:r>
      <w:r w:rsidRPr="00C85850">
        <w:rPr>
          <w:b/>
        </w:rPr>
        <w:t>ing</w:t>
      </w:r>
      <w:r w:rsidR="00772180" w:rsidRPr="00C85850">
        <w:rPr>
          <w:bCs/>
        </w:rPr>
        <w:t xml:space="preserve"> draft Resolution 5.1.2(1)/1 (INFCOM-1(III))</w:t>
      </w:r>
      <w:r w:rsidR="003B21C0">
        <w:t>,</w:t>
      </w:r>
    </w:p>
    <w:p w14:paraId="3F59E27A" w14:textId="373EBCEF" w:rsidR="009C0658" w:rsidRPr="00C85850" w:rsidRDefault="009C0658" w:rsidP="00F439C6">
      <w:pPr>
        <w:pStyle w:val="WMOBodyText"/>
      </w:pPr>
      <w:r w:rsidRPr="00C85850">
        <w:rPr>
          <w:b/>
        </w:rPr>
        <w:t>Having examined</w:t>
      </w:r>
      <w:r w:rsidRPr="00C85850">
        <w:t xml:space="preserve"> </w:t>
      </w:r>
      <w:r w:rsidR="009A7D95" w:rsidRPr="00C85850">
        <w:rPr>
          <w:bCs/>
        </w:rPr>
        <w:t>the proposal for d</w:t>
      </w:r>
      <w:r w:rsidR="009A7D95" w:rsidRPr="00C85850">
        <w:t>esignation and performance</w:t>
      </w:r>
      <w:r w:rsidR="00531BED" w:rsidRPr="00C85850">
        <w:t>-</w:t>
      </w:r>
      <w:r w:rsidR="009A7D95" w:rsidRPr="00C85850">
        <w:t>monitoring process</w:t>
      </w:r>
      <w:r w:rsidR="009A7D95" w:rsidRPr="00C85850">
        <w:rPr>
          <w:bCs/>
        </w:rPr>
        <w:t xml:space="preserve"> f</w:t>
      </w:r>
      <w:r w:rsidR="00CA4A71" w:rsidRPr="00C85850">
        <w:rPr>
          <w:bCs/>
        </w:rPr>
        <w:t>or</w:t>
      </w:r>
      <w:r w:rsidR="009A7D95" w:rsidRPr="00C85850">
        <w:rPr>
          <w:bCs/>
        </w:rPr>
        <w:t xml:space="preserve"> </w:t>
      </w:r>
      <w:r w:rsidR="00826660">
        <w:rPr>
          <w:bCs/>
        </w:rPr>
        <w:t xml:space="preserve">a </w:t>
      </w:r>
      <w:r w:rsidR="009A7D95" w:rsidRPr="00C85850">
        <w:rPr>
          <w:bCs/>
        </w:rPr>
        <w:t>Measurement Lead Centre developed by</w:t>
      </w:r>
      <w:r w:rsidR="00146BF3" w:rsidRPr="00C85850">
        <w:rPr>
          <w:bCs/>
        </w:rPr>
        <w:t xml:space="preserve"> </w:t>
      </w:r>
      <w:r w:rsidR="00740377">
        <w:rPr>
          <w:bCs/>
        </w:rPr>
        <w:t>the</w:t>
      </w:r>
      <w:r w:rsidR="0092758F">
        <w:rPr>
          <w:bCs/>
        </w:rPr>
        <w:t xml:space="preserve"> </w:t>
      </w:r>
      <w:r w:rsidR="00B07657" w:rsidRPr="00C85850">
        <w:rPr>
          <w:bCs/>
        </w:rPr>
        <w:t>Standing Committee on Measurements, Instrumentation and Traceability (SC-MINT)</w:t>
      </w:r>
      <w:r w:rsidR="00CA4A71" w:rsidRPr="00C85850">
        <w:rPr>
          <w:bCs/>
        </w:rPr>
        <w:t>,</w:t>
      </w:r>
      <w:r w:rsidR="0047716B" w:rsidRPr="00C85850">
        <w:rPr>
          <w:bCs/>
        </w:rPr>
        <w:t xml:space="preserve"> </w:t>
      </w:r>
      <w:r w:rsidR="003E3A5B" w:rsidRPr="00C85850">
        <w:rPr>
          <w:bCs/>
        </w:rPr>
        <w:t xml:space="preserve">with the updated </w:t>
      </w:r>
      <w:r w:rsidR="003E3A5B" w:rsidRPr="00C85850">
        <w:t>evaluation criteria,</w:t>
      </w:r>
      <w:r w:rsidR="003E3A5B" w:rsidRPr="00C85850">
        <w:rPr>
          <w:bCs/>
        </w:rPr>
        <w:t xml:space="preserve"> </w:t>
      </w:r>
      <w:r w:rsidR="00CD6D2E" w:rsidRPr="00C85850">
        <w:rPr>
          <w:bCs/>
        </w:rPr>
        <w:t xml:space="preserve">aligned with </w:t>
      </w:r>
      <w:r w:rsidR="00146BF3" w:rsidRPr="00C85850">
        <w:rPr>
          <w:bCs/>
        </w:rPr>
        <w:t xml:space="preserve">the WMO technical commission structure and Terms of Reference for Measurement </w:t>
      </w:r>
      <w:r w:rsidR="00600ED0" w:rsidRPr="00C85850">
        <w:rPr>
          <w:bCs/>
        </w:rPr>
        <w:t xml:space="preserve">Lead </w:t>
      </w:r>
      <w:r w:rsidR="00146BF3" w:rsidRPr="00C85850">
        <w:rPr>
          <w:bCs/>
        </w:rPr>
        <w:t>Centres</w:t>
      </w:r>
      <w:r w:rsidR="00F57F81" w:rsidRPr="00C85850">
        <w:rPr>
          <w:bCs/>
        </w:rPr>
        <w:t>,</w:t>
      </w:r>
    </w:p>
    <w:p w14:paraId="76522CF2" w14:textId="4F628EE6" w:rsidR="009C0658" w:rsidRPr="00C85850" w:rsidRDefault="009C0658" w:rsidP="009C0658">
      <w:pPr>
        <w:pStyle w:val="WMOBodyText"/>
        <w:rPr>
          <w:bCs/>
        </w:rPr>
      </w:pPr>
      <w:r w:rsidRPr="00C85850">
        <w:rPr>
          <w:b/>
        </w:rPr>
        <w:t>Adopts</w:t>
      </w:r>
      <w:r w:rsidRPr="00C85850">
        <w:rPr>
          <w:bCs/>
        </w:rPr>
        <w:t xml:space="preserve"> </w:t>
      </w:r>
      <w:r w:rsidR="00855122" w:rsidRPr="00C85850">
        <w:rPr>
          <w:bCs/>
        </w:rPr>
        <w:t xml:space="preserve">the </w:t>
      </w:r>
      <w:r w:rsidR="00984F17">
        <w:rPr>
          <w:bCs/>
        </w:rPr>
        <w:t>d</w:t>
      </w:r>
      <w:r w:rsidR="00855122" w:rsidRPr="00C85850">
        <w:rPr>
          <w:bCs/>
        </w:rPr>
        <w:t>esignation and performance</w:t>
      </w:r>
      <w:r w:rsidR="00531BED" w:rsidRPr="00C85850">
        <w:rPr>
          <w:bCs/>
        </w:rPr>
        <w:t>-</w:t>
      </w:r>
      <w:r w:rsidR="00855122" w:rsidRPr="00C85850">
        <w:rPr>
          <w:bCs/>
        </w:rPr>
        <w:t>monitoring process for Measurement Lead Centres</w:t>
      </w:r>
      <w:r w:rsidR="00FE0BB9" w:rsidRPr="00C85850">
        <w:rPr>
          <w:bCs/>
        </w:rPr>
        <w:t xml:space="preserve"> </w:t>
      </w:r>
      <w:r w:rsidR="004C7F76" w:rsidRPr="00C85850">
        <w:rPr>
          <w:bCs/>
        </w:rPr>
        <w:t xml:space="preserve">with associated evaluation criteria, </w:t>
      </w:r>
      <w:r w:rsidR="00FE0BB9" w:rsidRPr="00C85850">
        <w:rPr>
          <w:bCs/>
        </w:rPr>
        <w:t xml:space="preserve">as provided in the </w:t>
      </w:r>
      <w:hyperlink w:anchor="Annex2" w:history="1">
        <w:r w:rsidR="00FE0BB9" w:rsidRPr="00C85850">
          <w:rPr>
            <w:rStyle w:val="Hyperlink"/>
            <w:bCs/>
          </w:rPr>
          <w:t>annex</w:t>
        </w:r>
      </w:hyperlink>
      <w:r w:rsidR="00B7236D" w:rsidRPr="00C85850">
        <w:t xml:space="preserve"> to the present resolution;</w:t>
      </w:r>
    </w:p>
    <w:p w14:paraId="49933CD2" w14:textId="61B79619" w:rsidR="00015D88" w:rsidRPr="00C85850" w:rsidRDefault="00015D88" w:rsidP="0066648F">
      <w:pPr>
        <w:pStyle w:val="WMOBodyText"/>
        <w:rPr>
          <w:bCs/>
          <w:i/>
          <w:iCs/>
        </w:rPr>
      </w:pPr>
      <w:r w:rsidRPr="00C85850">
        <w:rPr>
          <w:b/>
        </w:rPr>
        <w:t>Requests</w:t>
      </w:r>
      <w:r w:rsidRPr="00C85850">
        <w:t xml:space="preserve"> </w:t>
      </w:r>
      <w:r w:rsidR="00E13886" w:rsidRPr="00C85850">
        <w:rPr>
          <w:bCs/>
        </w:rPr>
        <w:t>SC-MINT to implement the process</w:t>
      </w:r>
      <w:r w:rsidR="00F607CA" w:rsidRPr="00C85850">
        <w:rPr>
          <w:bCs/>
        </w:rPr>
        <w:t xml:space="preserve"> and apply the evaluation criteria in </w:t>
      </w:r>
      <w:r w:rsidR="0092758F">
        <w:rPr>
          <w:bCs/>
        </w:rPr>
        <w:t xml:space="preserve">the </w:t>
      </w:r>
      <w:r w:rsidR="0019119B" w:rsidRPr="00C85850">
        <w:rPr>
          <w:bCs/>
        </w:rPr>
        <w:t xml:space="preserve">evaluation of </w:t>
      </w:r>
      <w:r w:rsidR="00CA4A71" w:rsidRPr="00C85850">
        <w:rPr>
          <w:bCs/>
        </w:rPr>
        <w:t xml:space="preserve">new </w:t>
      </w:r>
      <w:r w:rsidR="0019119B" w:rsidRPr="00C85850">
        <w:rPr>
          <w:bCs/>
        </w:rPr>
        <w:t xml:space="preserve">applications </w:t>
      </w:r>
      <w:r w:rsidR="00CA4A71" w:rsidRPr="00C85850">
        <w:rPr>
          <w:bCs/>
        </w:rPr>
        <w:t xml:space="preserve">submitted by Members </w:t>
      </w:r>
      <w:r w:rsidR="0019119B" w:rsidRPr="00C85850">
        <w:rPr>
          <w:bCs/>
        </w:rPr>
        <w:t>and the centre</w:t>
      </w:r>
      <w:r w:rsidR="00A46ACD" w:rsidRPr="00C85850">
        <w:rPr>
          <w:bCs/>
        </w:rPr>
        <w:t>s’</w:t>
      </w:r>
      <w:r w:rsidR="0019119B" w:rsidRPr="00C85850">
        <w:rPr>
          <w:bCs/>
        </w:rPr>
        <w:t xml:space="preserve"> performance</w:t>
      </w:r>
      <w:r w:rsidR="003B21FE">
        <w:rPr>
          <w:bCs/>
        </w:rPr>
        <w:t>-</w:t>
      </w:r>
      <w:r w:rsidR="0019119B" w:rsidRPr="00C85850">
        <w:rPr>
          <w:bCs/>
        </w:rPr>
        <w:t>monitoring</w:t>
      </w:r>
      <w:r w:rsidR="003B21C0">
        <w:rPr>
          <w:bCs/>
        </w:rPr>
        <w:t>;</w:t>
      </w:r>
      <w:r w:rsidR="0066648F" w:rsidRPr="00C85850">
        <w:rPr>
          <w:bCs/>
        </w:rPr>
        <w:t xml:space="preserve"> </w:t>
      </w:r>
    </w:p>
    <w:p w14:paraId="30911656" w14:textId="77777777" w:rsidR="00CC2924" w:rsidRPr="00C85850" w:rsidRDefault="00CC2924" w:rsidP="00CC2924">
      <w:pPr>
        <w:pStyle w:val="WMOBodyText"/>
        <w:rPr>
          <w:bCs/>
        </w:rPr>
      </w:pPr>
      <w:r w:rsidRPr="00C85850">
        <w:rPr>
          <w:b/>
        </w:rPr>
        <w:t xml:space="preserve">Invites </w:t>
      </w:r>
      <w:r w:rsidRPr="00C85850">
        <w:rPr>
          <w:bCs/>
        </w:rPr>
        <w:t xml:space="preserve">Members to submit </w:t>
      </w:r>
      <w:r w:rsidR="00CA4A71" w:rsidRPr="00C85850">
        <w:rPr>
          <w:bCs/>
        </w:rPr>
        <w:t>their</w:t>
      </w:r>
      <w:r w:rsidRPr="00C85850">
        <w:rPr>
          <w:bCs/>
        </w:rPr>
        <w:t xml:space="preserve"> </w:t>
      </w:r>
      <w:r w:rsidR="00CA4A71" w:rsidRPr="00C85850">
        <w:rPr>
          <w:bCs/>
        </w:rPr>
        <w:t>nominations</w:t>
      </w:r>
      <w:r w:rsidRPr="00C85850">
        <w:rPr>
          <w:bCs/>
        </w:rPr>
        <w:t xml:space="preserve"> for Measurement Lead Centres</w:t>
      </w:r>
      <w:r w:rsidR="00CA4A71" w:rsidRPr="00C85850">
        <w:rPr>
          <w:bCs/>
        </w:rPr>
        <w:t>,</w:t>
      </w:r>
      <w:r w:rsidRPr="00C85850">
        <w:rPr>
          <w:bCs/>
        </w:rPr>
        <w:t xml:space="preserve"> including a description of the infrastructure and instrumentation available</w:t>
      </w:r>
      <w:r w:rsidR="00CA4A71" w:rsidRPr="00C85850">
        <w:rPr>
          <w:bCs/>
        </w:rPr>
        <w:t>,</w:t>
      </w:r>
      <w:r w:rsidRPr="00C85850">
        <w:rPr>
          <w:bCs/>
        </w:rPr>
        <w:t xml:space="preserve"> </w:t>
      </w:r>
      <w:r w:rsidR="00CA4A71" w:rsidRPr="00C85850">
        <w:rPr>
          <w:bCs/>
        </w:rPr>
        <w:t>and</w:t>
      </w:r>
      <w:r w:rsidRPr="00C85850">
        <w:rPr>
          <w:bCs/>
        </w:rPr>
        <w:t xml:space="preserve"> proposed main activities of the centre</w:t>
      </w:r>
      <w:r w:rsidR="00EA7B79" w:rsidRPr="00C85850">
        <w:rPr>
          <w:bCs/>
        </w:rPr>
        <w:t xml:space="preserve">, as described in the </w:t>
      </w:r>
      <w:hyperlink w:anchor="Annex2" w:history="1">
        <w:r w:rsidR="007A29BA" w:rsidRPr="00C85850">
          <w:rPr>
            <w:rStyle w:val="Hyperlink"/>
            <w:bCs/>
          </w:rPr>
          <w:t>annex</w:t>
        </w:r>
      </w:hyperlink>
      <w:r w:rsidR="007A29BA" w:rsidRPr="00C85850">
        <w:t xml:space="preserve"> to the present resolution</w:t>
      </w:r>
      <w:r w:rsidRPr="00C85850">
        <w:rPr>
          <w:bCs/>
        </w:rPr>
        <w:t>.</w:t>
      </w:r>
    </w:p>
    <w:p w14:paraId="4912B71C" w14:textId="77777777" w:rsidR="009C0658" w:rsidRPr="00C85850" w:rsidRDefault="009C0658" w:rsidP="009C0658">
      <w:pPr>
        <w:pStyle w:val="WMOBodyText"/>
        <w:jc w:val="center"/>
      </w:pPr>
      <w:r w:rsidRPr="00C85850">
        <w:t>__________</w:t>
      </w:r>
    </w:p>
    <w:p w14:paraId="6E078D27" w14:textId="77777777" w:rsidR="009C0658" w:rsidRPr="00C85850" w:rsidRDefault="00216AED" w:rsidP="009C0658">
      <w:pPr>
        <w:pStyle w:val="WMOBodyText"/>
      </w:pPr>
      <w:hyperlink w:anchor="Annex2" w:history="1">
        <w:r w:rsidR="00D37005">
          <w:rPr>
            <w:rStyle w:val="Hyperlink"/>
            <w:bCs/>
          </w:rPr>
          <w:t>A</w:t>
        </w:r>
        <w:r w:rsidR="00D37005" w:rsidRPr="00C85850">
          <w:rPr>
            <w:rStyle w:val="Hyperlink"/>
            <w:bCs/>
          </w:rPr>
          <w:t>nnex</w:t>
        </w:r>
      </w:hyperlink>
    </w:p>
    <w:p w14:paraId="32BF0528" w14:textId="77777777" w:rsidR="009C0658" w:rsidRPr="00C85850" w:rsidRDefault="009C0658" w:rsidP="009C0658">
      <w:pPr>
        <w:pStyle w:val="WMOBodyText"/>
      </w:pPr>
      <w:r w:rsidRPr="00C85850">
        <w:t>_______</w:t>
      </w:r>
    </w:p>
    <w:p w14:paraId="6535B043" w14:textId="77777777" w:rsidR="009C0658" w:rsidRPr="00C85850" w:rsidRDefault="009C0658" w:rsidP="009C0658">
      <w:pPr>
        <w:pStyle w:val="WMONote"/>
      </w:pPr>
      <w:r w:rsidRPr="00C85850">
        <w:t xml:space="preserve"> </w:t>
      </w:r>
    </w:p>
    <w:p w14:paraId="57B7E749" w14:textId="77777777" w:rsidR="009C0658" w:rsidRPr="00C85850" w:rsidRDefault="009C0658" w:rsidP="009C0658">
      <w:pPr>
        <w:tabs>
          <w:tab w:val="clear" w:pos="1134"/>
        </w:tabs>
        <w:jc w:val="left"/>
        <w:rPr>
          <w:b/>
          <w:bCs/>
          <w:iCs/>
          <w:szCs w:val="22"/>
          <w:lang w:eastAsia="zh-TW"/>
        </w:rPr>
      </w:pPr>
      <w:r w:rsidRPr="00C85850">
        <w:br w:type="page"/>
      </w:r>
    </w:p>
    <w:p w14:paraId="4530B968" w14:textId="62E22DBB" w:rsidR="009C0658" w:rsidRPr="00C85850" w:rsidRDefault="009C0658" w:rsidP="009C0658">
      <w:pPr>
        <w:pStyle w:val="Heading2"/>
      </w:pPr>
      <w:bookmarkStart w:id="23" w:name="Annex2"/>
      <w:bookmarkEnd w:id="23"/>
      <w:r w:rsidRPr="00C85850">
        <w:lastRenderedPageBreak/>
        <w:t>Annex to draft Resolution 5.1.2(1)/</w:t>
      </w:r>
      <w:r w:rsidR="00951893">
        <w:t>2</w:t>
      </w:r>
      <w:r w:rsidRPr="00C85850">
        <w:t xml:space="preserve"> (INFCOM-1(III))</w:t>
      </w:r>
    </w:p>
    <w:p w14:paraId="7945951B" w14:textId="77777777" w:rsidR="00FF0D71" w:rsidRPr="00C85850" w:rsidRDefault="00FF0D71" w:rsidP="00F8039E">
      <w:pPr>
        <w:pStyle w:val="Heading3"/>
        <w:spacing w:before="0" w:after="0" w:line="276" w:lineRule="auto"/>
        <w:jc w:val="center"/>
        <w:rPr>
          <w:iCs/>
          <w:sz w:val="22"/>
          <w:szCs w:val="22"/>
        </w:rPr>
      </w:pPr>
      <w:r w:rsidRPr="00C85850">
        <w:rPr>
          <w:iCs/>
          <w:sz w:val="22"/>
          <w:szCs w:val="22"/>
        </w:rPr>
        <w:t xml:space="preserve">Designation and performance-monitoring process </w:t>
      </w:r>
      <w:r w:rsidR="002E12E7" w:rsidRPr="00C85850">
        <w:rPr>
          <w:iCs/>
          <w:sz w:val="22"/>
          <w:szCs w:val="22"/>
        </w:rPr>
        <w:t>of</w:t>
      </w:r>
      <w:r w:rsidRPr="00C85850">
        <w:rPr>
          <w:iCs/>
          <w:sz w:val="22"/>
          <w:szCs w:val="22"/>
        </w:rPr>
        <w:t xml:space="preserve"> </w:t>
      </w:r>
    </w:p>
    <w:p w14:paraId="7D763433" w14:textId="77777777" w:rsidR="00FF0D71" w:rsidRPr="00C85850" w:rsidRDefault="00FF0D71" w:rsidP="00F8039E">
      <w:pPr>
        <w:pStyle w:val="Heading3"/>
        <w:spacing w:before="0" w:after="120" w:line="276" w:lineRule="auto"/>
        <w:jc w:val="center"/>
        <w:rPr>
          <w:iCs/>
          <w:sz w:val="22"/>
          <w:szCs w:val="22"/>
        </w:rPr>
      </w:pPr>
      <w:r w:rsidRPr="00C85850">
        <w:rPr>
          <w:iCs/>
          <w:sz w:val="22"/>
          <w:szCs w:val="22"/>
        </w:rPr>
        <w:t>Measurement Lead Centres</w:t>
      </w:r>
    </w:p>
    <w:p w14:paraId="3ABD916C" w14:textId="77777777" w:rsidR="00B93F79" w:rsidRPr="00C85850" w:rsidRDefault="00AA3543" w:rsidP="003B21FE">
      <w:pPr>
        <w:autoSpaceDE w:val="0"/>
        <w:autoSpaceDN w:val="0"/>
        <w:adjustRightInd w:val="0"/>
        <w:spacing w:before="240" w:after="240" w:line="276" w:lineRule="auto"/>
        <w:jc w:val="left"/>
        <w:rPr>
          <w:rFonts w:cs="Arial-BoldMT"/>
          <w:b/>
          <w:bCs/>
          <w:color w:val="000000"/>
        </w:rPr>
      </w:pPr>
      <w:r>
        <w:rPr>
          <w:rFonts w:cs="Arial-BoldMT"/>
          <w:b/>
          <w:bCs/>
          <w:color w:val="000000" w:themeColor="text1"/>
        </w:rPr>
        <w:t>1.</w:t>
      </w:r>
      <w:r>
        <w:rPr>
          <w:rFonts w:cs="Arial-BoldMT"/>
          <w:b/>
          <w:bCs/>
          <w:color w:val="000000" w:themeColor="text1"/>
        </w:rPr>
        <w:tab/>
      </w:r>
      <w:r w:rsidR="00B93F79" w:rsidRPr="00C85850">
        <w:rPr>
          <w:rFonts w:cs="Arial-BoldMT"/>
          <w:b/>
          <w:bCs/>
          <w:color w:val="000000" w:themeColor="text1"/>
        </w:rPr>
        <w:t>Introduction</w:t>
      </w:r>
    </w:p>
    <w:p w14:paraId="1580B0AE" w14:textId="77777777" w:rsidR="00B93F79" w:rsidRPr="00AA3543" w:rsidRDefault="00AA3543" w:rsidP="003B21FE">
      <w:pPr>
        <w:autoSpaceDE w:val="0"/>
        <w:autoSpaceDN w:val="0"/>
        <w:adjustRightInd w:val="0"/>
        <w:spacing w:before="120" w:after="120"/>
        <w:jc w:val="left"/>
        <w:rPr>
          <w:rFonts w:cs="ArialMT"/>
          <w:color w:val="000000" w:themeColor="text1"/>
        </w:rPr>
      </w:pPr>
      <w:r w:rsidRPr="00AA3543">
        <w:rPr>
          <w:rFonts w:eastAsia="Verdana" w:cs="Verdana"/>
          <w:lang w:eastAsia="zh-TW"/>
        </w:rPr>
        <w:t>1.1</w:t>
      </w:r>
      <w:r w:rsidRPr="00AA3543">
        <w:rPr>
          <w:rFonts w:eastAsia="Verdana" w:cs="Verdana"/>
          <w:lang w:eastAsia="zh-TW"/>
        </w:rPr>
        <w:tab/>
      </w:r>
      <w:r w:rsidR="00B93F79" w:rsidRPr="00AA3543">
        <w:rPr>
          <w:rFonts w:eastAsia="Verdana" w:cs="Verdana"/>
          <w:lang w:eastAsia="zh-TW"/>
        </w:rPr>
        <w:t>Evaluation of applications for</w:t>
      </w:r>
      <w:r w:rsidR="0007055D" w:rsidRPr="00AA3543">
        <w:rPr>
          <w:rFonts w:eastAsia="Verdana" w:cs="Verdana"/>
          <w:lang w:eastAsia="zh-TW"/>
        </w:rPr>
        <w:t>,</w:t>
      </w:r>
      <w:r w:rsidR="00B93F79" w:rsidRPr="00AA3543">
        <w:rPr>
          <w:rFonts w:eastAsia="Verdana" w:cs="Verdana"/>
          <w:lang w:eastAsia="zh-TW"/>
        </w:rPr>
        <w:t xml:space="preserve"> and </w:t>
      </w:r>
      <w:r w:rsidR="0007055D" w:rsidRPr="00AA3543">
        <w:rPr>
          <w:rFonts w:eastAsia="Verdana" w:cs="Verdana"/>
          <w:lang w:eastAsia="zh-TW"/>
        </w:rPr>
        <w:t xml:space="preserve">the </w:t>
      </w:r>
      <w:r w:rsidR="00B93F79" w:rsidRPr="00AA3543">
        <w:rPr>
          <w:rFonts w:eastAsia="Verdana" w:cs="Verdana"/>
          <w:lang w:eastAsia="zh-TW"/>
        </w:rPr>
        <w:t>regular reports of</w:t>
      </w:r>
      <w:r w:rsidR="0007055D" w:rsidRPr="00AA3543">
        <w:rPr>
          <w:rFonts w:eastAsia="Verdana" w:cs="Verdana"/>
          <w:lang w:eastAsia="zh-TW"/>
        </w:rPr>
        <w:t>,</w:t>
      </w:r>
      <w:r w:rsidR="00B93F79" w:rsidRPr="00AA3543">
        <w:rPr>
          <w:rFonts w:eastAsia="Verdana" w:cs="Verdana"/>
          <w:lang w:eastAsia="zh-TW"/>
        </w:rPr>
        <w:t xml:space="preserve"> the Measurement Lead</w:t>
      </w:r>
      <w:r w:rsidR="00B93F79" w:rsidRPr="00AA3543">
        <w:rPr>
          <w:rFonts w:eastAsia="Verdana" w:cs="Verdana"/>
          <w:color w:val="221E1F"/>
        </w:rPr>
        <w:t xml:space="preserve"> Centres</w:t>
      </w:r>
      <w:r w:rsidR="00A866B0" w:rsidRPr="00AA3543">
        <w:rPr>
          <w:rFonts w:eastAsia="Verdana" w:cs="Verdana"/>
          <w:color w:val="221E1F"/>
        </w:rPr>
        <w:t xml:space="preserve"> (MLCs)</w:t>
      </w:r>
      <w:r w:rsidR="00B93F79" w:rsidRPr="00AA3543">
        <w:rPr>
          <w:rFonts w:eastAsia="Verdana" w:cs="Verdana"/>
          <w:color w:val="221E1F"/>
        </w:rPr>
        <w:t xml:space="preserve"> will be performed by INFCOM/Standing Committee on Measurement, Instrumentation and Traceability (SC-MINT) on behalf of </w:t>
      </w:r>
      <w:r w:rsidR="00F25CE5" w:rsidRPr="00AA3543">
        <w:rPr>
          <w:rFonts w:eastAsia="Verdana" w:cs="Verdana"/>
          <w:color w:val="221E1F"/>
        </w:rPr>
        <w:t>INFCOM</w:t>
      </w:r>
      <w:r w:rsidR="00B93F79" w:rsidRPr="00AA3543">
        <w:rPr>
          <w:rFonts w:eastAsia="Verdana" w:cs="Verdana"/>
          <w:color w:val="221E1F"/>
        </w:rPr>
        <w:t xml:space="preserve">. </w:t>
      </w:r>
    </w:p>
    <w:p w14:paraId="0506D1E4" w14:textId="1E22F484" w:rsidR="00B93F79" w:rsidRPr="00AA3543" w:rsidRDefault="00AA3543" w:rsidP="003B21FE">
      <w:pPr>
        <w:pStyle w:val="WMOBodyText"/>
      </w:pPr>
      <w:r w:rsidRPr="00AA3543">
        <w:t>1.2</w:t>
      </w:r>
      <w:r w:rsidRPr="00AA3543">
        <w:tab/>
      </w:r>
      <w:r w:rsidR="00B93F79" w:rsidRPr="00AA3543">
        <w:t xml:space="preserve">On behalf of the president of INFCOM, the SC-MINT </w:t>
      </w:r>
      <w:r w:rsidR="002400DF">
        <w:t>C</w:t>
      </w:r>
      <w:r w:rsidR="00B93F79" w:rsidRPr="00AA3543">
        <w:t>hair will establish a</w:t>
      </w:r>
      <w:r w:rsidR="00CD53E5" w:rsidRPr="00AA3543">
        <w:t>n</w:t>
      </w:r>
      <w:r w:rsidR="00B93F79" w:rsidRPr="00AA3543">
        <w:t xml:space="preserve"> </w:t>
      </w:r>
      <w:r w:rsidR="00CD53E5" w:rsidRPr="00AA3543">
        <w:t>evaluation</w:t>
      </w:r>
      <w:r w:rsidR="000F5ECE" w:rsidRPr="00AA3543">
        <w:t xml:space="preserve"> t</w:t>
      </w:r>
      <w:r w:rsidR="00B93F79" w:rsidRPr="00AA3543">
        <w:t>eam composed of at least three senior experts to evaluate new proposals, as well as</w:t>
      </w:r>
      <w:r w:rsidR="0007055D" w:rsidRPr="00AA3543">
        <w:t xml:space="preserve"> the </w:t>
      </w:r>
      <w:r w:rsidR="00B93F79" w:rsidRPr="00AA3543">
        <w:t>regular reports of the M</w:t>
      </w:r>
      <w:r w:rsidR="00633912" w:rsidRPr="00AA3543">
        <w:t>LCs</w:t>
      </w:r>
      <w:r w:rsidR="00B93F79" w:rsidRPr="00AA3543">
        <w:t>.</w:t>
      </w:r>
    </w:p>
    <w:p w14:paraId="71AEC0A9" w14:textId="77777777" w:rsidR="00B93F79" w:rsidRPr="00C85850" w:rsidRDefault="00AA3543" w:rsidP="00285C87">
      <w:pPr>
        <w:spacing w:before="360" w:after="240"/>
        <w:ind w:left="6"/>
        <w:jc w:val="left"/>
        <w:rPr>
          <w:rFonts w:cs="ArialMT"/>
          <w:b/>
          <w:bCs/>
          <w:color w:val="000000" w:themeColor="text1"/>
        </w:rPr>
      </w:pPr>
      <w:r>
        <w:rPr>
          <w:rFonts w:cs="ArialMT"/>
          <w:b/>
          <w:bCs/>
          <w:color w:val="000000" w:themeColor="text1"/>
        </w:rPr>
        <w:t>2.</w:t>
      </w:r>
      <w:r>
        <w:rPr>
          <w:rFonts w:cs="ArialMT"/>
          <w:b/>
          <w:bCs/>
          <w:color w:val="000000" w:themeColor="text1"/>
        </w:rPr>
        <w:tab/>
      </w:r>
      <w:r w:rsidR="00B93F79" w:rsidRPr="00C85850">
        <w:rPr>
          <w:rFonts w:cs="ArialMT"/>
          <w:b/>
          <w:bCs/>
          <w:color w:val="000000" w:themeColor="text1"/>
        </w:rPr>
        <w:t xml:space="preserve">Application </w:t>
      </w:r>
    </w:p>
    <w:p w14:paraId="5822135F" w14:textId="4DD6C8A4" w:rsidR="00B93F79" w:rsidRPr="00AA3543" w:rsidRDefault="00AA3543" w:rsidP="003B21FE">
      <w:pPr>
        <w:autoSpaceDE w:val="0"/>
        <w:autoSpaceDN w:val="0"/>
        <w:adjustRightInd w:val="0"/>
        <w:spacing w:before="120" w:after="120"/>
        <w:jc w:val="left"/>
      </w:pPr>
      <w:r>
        <w:rPr>
          <w:rFonts w:eastAsia="Verdana" w:cs="Verdana"/>
          <w:color w:val="221E1F"/>
        </w:rPr>
        <w:t>2.1</w:t>
      </w:r>
      <w:r>
        <w:rPr>
          <w:rFonts w:eastAsia="Verdana" w:cs="Verdana"/>
          <w:color w:val="221E1F"/>
        </w:rPr>
        <w:tab/>
      </w:r>
      <w:r w:rsidR="00B93F79" w:rsidRPr="00AA3543">
        <w:rPr>
          <w:rFonts w:eastAsia="Verdana" w:cs="Verdana"/>
          <w:color w:val="221E1F"/>
        </w:rPr>
        <w:t>An application for designation of a new M</w:t>
      </w:r>
      <w:r w:rsidR="00633912" w:rsidRPr="00AA3543">
        <w:rPr>
          <w:rFonts w:eastAsia="Verdana" w:cs="Verdana"/>
          <w:color w:val="221E1F"/>
        </w:rPr>
        <w:t>LC</w:t>
      </w:r>
      <w:r w:rsidR="00B93F79" w:rsidRPr="00AA3543">
        <w:rPr>
          <w:rFonts w:eastAsia="Verdana" w:cs="Verdana"/>
          <w:color w:val="221E1F"/>
        </w:rPr>
        <w:t xml:space="preserve"> sh</w:t>
      </w:r>
      <w:r w:rsidR="00D760DC" w:rsidRPr="00AA3543">
        <w:rPr>
          <w:rFonts w:eastAsia="Verdana" w:cs="Verdana"/>
          <w:color w:val="221E1F"/>
        </w:rPr>
        <w:t>all</w:t>
      </w:r>
      <w:r w:rsidR="00B93F79" w:rsidRPr="00AA3543">
        <w:rPr>
          <w:rFonts w:eastAsia="Verdana" w:cs="Verdana"/>
          <w:color w:val="221E1F"/>
        </w:rPr>
        <w:t xml:space="preserve"> be submitted from the Permanent Representative of </w:t>
      </w:r>
      <w:r w:rsidR="008F00E2" w:rsidRPr="00AA3543">
        <w:rPr>
          <w:rFonts w:eastAsia="Verdana" w:cs="Verdana"/>
          <w:color w:val="221E1F"/>
        </w:rPr>
        <w:t>c</w:t>
      </w:r>
      <w:r w:rsidR="00B93F79" w:rsidRPr="00AA3543">
        <w:rPr>
          <w:rFonts w:eastAsia="Verdana" w:cs="Verdana"/>
          <w:color w:val="221E1F"/>
        </w:rPr>
        <w:t xml:space="preserve">ountry with WMO to the president of </w:t>
      </w:r>
      <w:r w:rsidR="00B93F79" w:rsidRPr="00AA3543">
        <w:rPr>
          <w:rFonts w:eastAsia="Verdana" w:cs="Verdana"/>
        </w:rPr>
        <w:t xml:space="preserve">INFCOM, with </w:t>
      </w:r>
      <w:r w:rsidR="00D3376A" w:rsidRPr="00AA3543">
        <w:rPr>
          <w:rFonts w:eastAsia="Verdana" w:cs="Verdana"/>
        </w:rPr>
        <w:t>copies</w:t>
      </w:r>
      <w:r w:rsidR="00B93F79" w:rsidRPr="00AA3543">
        <w:rPr>
          <w:rFonts w:eastAsia="Verdana" w:cs="Verdana"/>
        </w:rPr>
        <w:t xml:space="preserve"> to </w:t>
      </w:r>
      <w:r w:rsidR="00D3376A" w:rsidRPr="00AA3543">
        <w:rPr>
          <w:rFonts w:eastAsia="Verdana" w:cs="Verdana"/>
        </w:rPr>
        <w:t xml:space="preserve">the </w:t>
      </w:r>
      <w:r w:rsidR="00B93F79" w:rsidRPr="00AA3543">
        <w:rPr>
          <w:rFonts w:eastAsia="Verdana" w:cs="Verdana"/>
        </w:rPr>
        <w:t xml:space="preserve">SC-MINT </w:t>
      </w:r>
      <w:r w:rsidR="002400DF">
        <w:rPr>
          <w:rFonts w:eastAsia="Verdana" w:cs="Verdana"/>
        </w:rPr>
        <w:t>C</w:t>
      </w:r>
      <w:r w:rsidR="00B93F79" w:rsidRPr="00AA3543">
        <w:rPr>
          <w:rFonts w:eastAsia="Verdana" w:cs="Verdana"/>
        </w:rPr>
        <w:t>hair and the WMO Secretariat.</w:t>
      </w:r>
    </w:p>
    <w:p w14:paraId="2E4E06A5" w14:textId="77777777" w:rsidR="00B93F79" w:rsidRPr="00C85850" w:rsidRDefault="00AA3543" w:rsidP="003B21FE">
      <w:pPr>
        <w:pStyle w:val="WMOBodyText"/>
      </w:pPr>
      <w:r>
        <w:t>2.2</w:t>
      </w:r>
      <w:r>
        <w:tab/>
      </w:r>
      <w:r w:rsidR="00B93F79" w:rsidRPr="00C85850">
        <w:t>The application sh</w:t>
      </w:r>
      <w:r w:rsidR="00D760DC" w:rsidRPr="00C85850">
        <w:t>all</w:t>
      </w:r>
      <w:r w:rsidR="00B93F79" w:rsidRPr="00C85850">
        <w:t xml:space="preserve"> include, at least:</w:t>
      </w:r>
    </w:p>
    <w:p w14:paraId="0261A756" w14:textId="378DE7A4" w:rsidR="00AA3543" w:rsidRDefault="00B93F79" w:rsidP="003B21FE">
      <w:pPr>
        <w:pStyle w:val="WMOIndent1"/>
        <w:numPr>
          <w:ilvl w:val="0"/>
          <w:numId w:val="5"/>
        </w:numPr>
        <w:tabs>
          <w:tab w:val="clear" w:pos="567"/>
          <w:tab w:val="left" w:pos="1134"/>
        </w:tabs>
        <w:ind w:left="1134" w:hanging="567"/>
      </w:pPr>
      <w:r w:rsidRPr="00AA3543">
        <w:t xml:space="preserve">Letter from Permanent Representative (PR) of </w:t>
      </w:r>
      <w:r w:rsidR="00C764FB">
        <w:t xml:space="preserve">a </w:t>
      </w:r>
      <w:r w:rsidRPr="00AA3543">
        <w:t xml:space="preserve">WMO </w:t>
      </w:r>
      <w:r w:rsidR="00C764FB">
        <w:t xml:space="preserve">Member </w:t>
      </w:r>
      <w:r w:rsidR="00C764FB" w:rsidRPr="00AA3543">
        <w:t xml:space="preserve">country </w:t>
      </w:r>
      <w:r w:rsidRPr="00AA3543">
        <w:t>offering services of the candidate M</w:t>
      </w:r>
      <w:r w:rsidR="00633912" w:rsidRPr="00AA3543">
        <w:t>LC;</w:t>
      </w:r>
      <w:r w:rsidRPr="00AA3543">
        <w:t xml:space="preserve"> </w:t>
      </w:r>
    </w:p>
    <w:p w14:paraId="775D34FA" w14:textId="77777777" w:rsidR="00B93F79" w:rsidRPr="00AA3543" w:rsidRDefault="00B93F79" w:rsidP="003B21FE">
      <w:pPr>
        <w:pStyle w:val="WMOIndent1"/>
        <w:numPr>
          <w:ilvl w:val="0"/>
          <w:numId w:val="5"/>
        </w:numPr>
        <w:tabs>
          <w:tab w:val="clear" w:pos="567"/>
          <w:tab w:val="left" w:pos="1134"/>
        </w:tabs>
        <w:ind w:left="1134" w:hanging="567"/>
      </w:pPr>
      <w:r w:rsidRPr="00AA3543">
        <w:t>Completed M</w:t>
      </w:r>
      <w:r w:rsidR="00633912" w:rsidRPr="00AA3543">
        <w:t>LC</w:t>
      </w:r>
      <w:r w:rsidRPr="00AA3543">
        <w:t xml:space="preserve"> Nomination form. </w:t>
      </w:r>
    </w:p>
    <w:p w14:paraId="4DC65781" w14:textId="77777777" w:rsidR="00B93F79" w:rsidRPr="00C85850" w:rsidRDefault="00AA3543" w:rsidP="003B21FE">
      <w:pPr>
        <w:pStyle w:val="WMOBodyText"/>
      </w:pPr>
      <w:r>
        <w:t>2.3</w:t>
      </w:r>
      <w:r>
        <w:tab/>
      </w:r>
      <w:r w:rsidR="00B93F79" w:rsidRPr="00C85850">
        <w:t>The WMO Secretariat will ensure that the application is complete.</w:t>
      </w:r>
    </w:p>
    <w:p w14:paraId="4D17C402" w14:textId="77777777" w:rsidR="00B93F79" w:rsidRPr="00C85850" w:rsidRDefault="00AA3543" w:rsidP="00285C87">
      <w:pPr>
        <w:spacing w:before="360" w:after="240"/>
        <w:ind w:left="6"/>
        <w:jc w:val="left"/>
        <w:rPr>
          <w:rFonts w:eastAsia="Verdana" w:cs="Verdana"/>
          <w:b/>
          <w:bCs/>
          <w:color w:val="221E1F"/>
        </w:rPr>
      </w:pPr>
      <w:r>
        <w:rPr>
          <w:rFonts w:eastAsia="Verdana" w:cs="Verdana"/>
          <w:b/>
          <w:bCs/>
          <w:color w:val="221E1F"/>
        </w:rPr>
        <w:t>3.</w:t>
      </w:r>
      <w:r>
        <w:rPr>
          <w:rFonts w:eastAsia="Verdana" w:cs="Verdana"/>
          <w:b/>
          <w:bCs/>
          <w:color w:val="221E1F"/>
        </w:rPr>
        <w:tab/>
      </w:r>
      <w:r w:rsidR="00B93F79" w:rsidRPr="00285C87">
        <w:rPr>
          <w:rFonts w:cs="ArialMT"/>
          <w:b/>
          <w:bCs/>
          <w:color w:val="000000" w:themeColor="text1"/>
        </w:rPr>
        <w:t>Evaluation</w:t>
      </w:r>
      <w:r w:rsidR="00B93F79" w:rsidRPr="00C85850">
        <w:rPr>
          <w:rFonts w:eastAsia="Verdana" w:cs="Verdana"/>
          <w:b/>
          <w:bCs/>
          <w:color w:val="221E1F"/>
        </w:rPr>
        <w:t xml:space="preserve"> of application</w:t>
      </w:r>
    </w:p>
    <w:p w14:paraId="23C759E5" w14:textId="77777777" w:rsidR="00B93F79" w:rsidRPr="00AA3543" w:rsidRDefault="00AA3543" w:rsidP="003B21FE">
      <w:pPr>
        <w:autoSpaceDE w:val="0"/>
        <w:autoSpaceDN w:val="0"/>
        <w:adjustRightInd w:val="0"/>
        <w:spacing w:before="120" w:after="120"/>
        <w:jc w:val="left"/>
        <w:rPr>
          <w:rFonts w:cs="ArialMT"/>
          <w:color w:val="000000"/>
        </w:rPr>
      </w:pPr>
      <w:r w:rsidRPr="00AA3543">
        <w:rPr>
          <w:rFonts w:eastAsia="Verdana" w:cs="Verdana"/>
          <w:lang w:eastAsia="zh-TW"/>
        </w:rPr>
        <w:t>3.1</w:t>
      </w:r>
      <w:r w:rsidRPr="00AA3543">
        <w:rPr>
          <w:rFonts w:eastAsia="Verdana" w:cs="Verdana"/>
          <w:lang w:eastAsia="zh-TW"/>
        </w:rPr>
        <w:tab/>
      </w:r>
      <w:r w:rsidR="00B93F79" w:rsidRPr="00AA3543">
        <w:rPr>
          <w:rFonts w:eastAsia="Verdana" w:cs="Verdana"/>
          <w:lang w:eastAsia="zh-TW"/>
        </w:rPr>
        <w:t xml:space="preserve">The </w:t>
      </w:r>
      <w:r w:rsidR="00384BC7" w:rsidRPr="00AA3543">
        <w:rPr>
          <w:rFonts w:eastAsia="Verdana" w:cs="Verdana"/>
          <w:lang w:eastAsia="zh-TW"/>
        </w:rPr>
        <w:t>evaluation</w:t>
      </w:r>
      <w:r w:rsidR="00B93F79" w:rsidRPr="00AA3543">
        <w:rPr>
          <w:rFonts w:eastAsia="Verdana" w:cs="Verdana"/>
          <w:lang w:eastAsia="zh-TW"/>
        </w:rPr>
        <w:t xml:space="preserve"> </w:t>
      </w:r>
      <w:r w:rsidR="00384BC7" w:rsidRPr="00AA3543">
        <w:rPr>
          <w:rFonts w:eastAsia="Verdana" w:cs="Verdana"/>
          <w:lang w:eastAsia="zh-TW"/>
        </w:rPr>
        <w:t>t</w:t>
      </w:r>
      <w:r w:rsidR="00B93F79" w:rsidRPr="00AA3543">
        <w:rPr>
          <w:rFonts w:eastAsia="Verdana" w:cs="Verdana"/>
          <w:lang w:eastAsia="zh-TW"/>
        </w:rPr>
        <w:t>eam will evaluate the application, by applying the evaluation criteria</w:t>
      </w:r>
      <w:r w:rsidR="00B93F79" w:rsidRPr="00AA3543">
        <w:rPr>
          <w:rFonts w:cs="ArialMT"/>
          <w:color w:val="000000" w:themeColor="text1"/>
        </w:rPr>
        <w:t xml:space="preserve"> (present in the </w:t>
      </w:r>
      <w:hyperlink w:anchor="Appendix1" w:history="1">
        <w:r w:rsidR="00C53136" w:rsidRPr="00AA3543">
          <w:rPr>
            <w:rStyle w:val="Hyperlink"/>
            <w:rFonts w:cs="ArialMT"/>
          </w:rPr>
          <w:t>a</w:t>
        </w:r>
        <w:r w:rsidR="003B6CBA" w:rsidRPr="00AA3543">
          <w:rPr>
            <w:rStyle w:val="Hyperlink"/>
            <w:rFonts w:cs="ArialMT"/>
          </w:rPr>
          <w:t>ppendix</w:t>
        </w:r>
      </w:hyperlink>
      <w:r w:rsidR="00B93F79" w:rsidRPr="00AA3543">
        <w:rPr>
          <w:rFonts w:cs="ArialMT"/>
          <w:color w:val="000000" w:themeColor="text1"/>
        </w:rPr>
        <w:t xml:space="preserve">) to the new proposals for the </w:t>
      </w:r>
      <w:r w:rsidR="00D760DC" w:rsidRPr="00AA3543">
        <w:rPr>
          <w:rFonts w:cs="ArialMT"/>
          <w:color w:val="000000" w:themeColor="text1"/>
        </w:rPr>
        <w:t xml:space="preserve">designation </w:t>
      </w:r>
      <w:r w:rsidR="00B93F79" w:rsidRPr="00AA3543">
        <w:rPr>
          <w:rFonts w:cs="ArialMT"/>
          <w:color w:val="000000" w:themeColor="text1"/>
        </w:rPr>
        <w:t>of M</w:t>
      </w:r>
      <w:r w:rsidR="0049665E" w:rsidRPr="00AA3543">
        <w:rPr>
          <w:rFonts w:cs="ArialMT"/>
          <w:color w:val="000000" w:themeColor="text1"/>
        </w:rPr>
        <w:t>LCs</w:t>
      </w:r>
      <w:r w:rsidR="00B93F79" w:rsidRPr="00AA3543">
        <w:rPr>
          <w:rFonts w:cs="ArialMT"/>
          <w:color w:val="000000" w:themeColor="text1"/>
        </w:rPr>
        <w:t>.</w:t>
      </w:r>
    </w:p>
    <w:p w14:paraId="31D05F83" w14:textId="7067766C" w:rsidR="00B93F79" w:rsidRPr="00AA3543" w:rsidRDefault="00AA3543" w:rsidP="003B21FE">
      <w:pPr>
        <w:pStyle w:val="WMOBodyText"/>
      </w:pPr>
      <w:r w:rsidRPr="00F409F7">
        <w:t>3.2</w:t>
      </w:r>
      <w:r w:rsidRPr="00F409F7">
        <w:tab/>
      </w:r>
      <w:r w:rsidR="00B93F79" w:rsidRPr="00F409F7">
        <w:t>Results of the evaluation</w:t>
      </w:r>
      <w:r w:rsidR="0007055D" w:rsidRPr="00F409F7">
        <w:t>,</w:t>
      </w:r>
      <w:r w:rsidR="00B93F79" w:rsidRPr="00F409F7">
        <w:t xml:space="preserve"> together with a recommendation on whether to designate a candidate </w:t>
      </w:r>
      <w:r w:rsidR="00273E9B" w:rsidRPr="00F409F7">
        <w:t>MLC</w:t>
      </w:r>
      <w:r w:rsidR="00B93F79" w:rsidRPr="00F409F7">
        <w:t xml:space="preserve"> or not, will be submitted to the SC-MINT </w:t>
      </w:r>
      <w:r w:rsidR="002400DF" w:rsidRPr="00F409F7">
        <w:t>C</w:t>
      </w:r>
      <w:r w:rsidR="00B93F79" w:rsidRPr="00F409F7">
        <w:t>hair for consideration.</w:t>
      </w:r>
    </w:p>
    <w:p w14:paraId="21ECFCB5" w14:textId="77F428E1" w:rsidR="00B93F79" w:rsidRPr="00AA3543" w:rsidRDefault="00AA3543" w:rsidP="003B21FE">
      <w:pPr>
        <w:pStyle w:val="WMOBodyText"/>
      </w:pPr>
      <w:r w:rsidRPr="00AA3543">
        <w:t>3.3</w:t>
      </w:r>
      <w:r w:rsidRPr="00AA3543">
        <w:tab/>
      </w:r>
      <w:r w:rsidR="00B93F79" w:rsidRPr="00AA3543">
        <w:t xml:space="preserve">The SC-MINT </w:t>
      </w:r>
      <w:r w:rsidR="002400DF">
        <w:t>C</w:t>
      </w:r>
      <w:r w:rsidR="00B93F79" w:rsidRPr="00AA3543">
        <w:t xml:space="preserve">hair will consult with SC-MINT and on behalf of SC-MINT will make final recommendations to the president of INFCOM on the proposed </w:t>
      </w:r>
      <w:r w:rsidR="00D760DC" w:rsidRPr="00AA3543">
        <w:t xml:space="preserve">designation of the </w:t>
      </w:r>
      <w:r w:rsidR="00B93F79" w:rsidRPr="00AA3543">
        <w:t>M</w:t>
      </w:r>
      <w:r w:rsidR="0049665E" w:rsidRPr="00AA3543">
        <w:t>LC</w:t>
      </w:r>
      <w:r w:rsidR="00B93F79" w:rsidRPr="00AA3543">
        <w:t>.</w:t>
      </w:r>
    </w:p>
    <w:p w14:paraId="1BA7769C" w14:textId="77777777" w:rsidR="00B93F79" w:rsidRPr="00C85850" w:rsidRDefault="00AA3543" w:rsidP="00285C87">
      <w:pPr>
        <w:spacing w:before="360" w:after="240"/>
        <w:ind w:left="6"/>
        <w:jc w:val="left"/>
        <w:rPr>
          <w:rFonts w:eastAsia="Verdana" w:cs="Verdana"/>
          <w:b/>
          <w:bCs/>
          <w:color w:val="221E1F"/>
        </w:rPr>
      </w:pPr>
      <w:r>
        <w:rPr>
          <w:rFonts w:eastAsia="Verdana" w:cs="Verdana"/>
          <w:b/>
          <w:bCs/>
          <w:color w:val="221E1F"/>
        </w:rPr>
        <w:t>4.</w:t>
      </w:r>
      <w:r>
        <w:rPr>
          <w:rFonts w:eastAsia="Verdana" w:cs="Verdana"/>
          <w:b/>
          <w:bCs/>
          <w:color w:val="221E1F"/>
        </w:rPr>
        <w:tab/>
      </w:r>
      <w:r w:rsidR="00B93F79" w:rsidRPr="00285C87">
        <w:rPr>
          <w:rFonts w:cs="ArialMT"/>
          <w:b/>
          <w:bCs/>
          <w:color w:val="000000" w:themeColor="text1"/>
        </w:rPr>
        <w:t>Designation</w:t>
      </w:r>
    </w:p>
    <w:p w14:paraId="027E03C3" w14:textId="7EB73E83" w:rsidR="00B93F79" w:rsidRPr="00AA3543" w:rsidRDefault="00AA3543" w:rsidP="003B21FE">
      <w:pPr>
        <w:autoSpaceDE w:val="0"/>
        <w:autoSpaceDN w:val="0"/>
        <w:adjustRightInd w:val="0"/>
        <w:spacing w:before="120" w:after="120"/>
        <w:jc w:val="left"/>
        <w:rPr>
          <w:rFonts w:cs="ArialMT"/>
          <w:color w:val="000000"/>
        </w:rPr>
      </w:pPr>
      <w:r>
        <w:rPr>
          <w:rFonts w:cs="ArialMT"/>
          <w:color w:val="000000" w:themeColor="text1"/>
        </w:rPr>
        <w:tab/>
      </w:r>
      <w:r w:rsidR="00B93F79" w:rsidRPr="00AA3543">
        <w:rPr>
          <w:rFonts w:cs="ArialMT"/>
          <w:color w:val="000000" w:themeColor="text1"/>
        </w:rPr>
        <w:t xml:space="preserve">The president of INFCOM will designate </w:t>
      </w:r>
      <w:proofErr w:type="gramStart"/>
      <w:r w:rsidR="00B93F79" w:rsidRPr="00AA3543">
        <w:rPr>
          <w:rFonts w:cs="ArialMT"/>
          <w:color w:val="000000" w:themeColor="text1"/>
        </w:rPr>
        <w:t>a</w:t>
      </w:r>
      <w:proofErr w:type="gramEnd"/>
      <w:r w:rsidR="00B93F79" w:rsidRPr="00AA3543">
        <w:rPr>
          <w:rFonts w:cs="ArialMT"/>
          <w:color w:val="000000" w:themeColor="text1"/>
        </w:rPr>
        <w:t xml:space="preserve"> M</w:t>
      </w:r>
      <w:r w:rsidR="00273E9B" w:rsidRPr="00AA3543">
        <w:rPr>
          <w:rFonts w:cs="ArialMT"/>
          <w:color w:val="000000" w:themeColor="text1"/>
        </w:rPr>
        <w:t>LC</w:t>
      </w:r>
      <w:r w:rsidR="00B93F79" w:rsidRPr="00AA3543">
        <w:rPr>
          <w:rFonts w:cs="ArialMT"/>
          <w:color w:val="000000" w:themeColor="text1"/>
        </w:rPr>
        <w:t xml:space="preserve"> on behalf of </w:t>
      </w:r>
      <w:r w:rsidR="005A778B" w:rsidRPr="00AA3543">
        <w:rPr>
          <w:rFonts w:cs="ArialMT"/>
          <w:color w:val="000000" w:themeColor="text1"/>
        </w:rPr>
        <w:t>INFCOM</w:t>
      </w:r>
      <w:r w:rsidR="00B93F79" w:rsidRPr="00AA3543">
        <w:rPr>
          <w:rFonts w:cs="ArialMT"/>
          <w:color w:val="000000" w:themeColor="text1"/>
        </w:rPr>
        <w:t>, upon positive recommendation from the SC-MINT.</w:t>
      </w:r>
    </w:p>
    <w:p w14:paraId="3762EF16" w14:textId="450F9983" w:rsidR="00B93F79" w:rsidRPr="00C85850" w:rsidRDefault="00AA3543" w:rsidP="00285C87">
      <w:pPr>
        <w:spacing w:before="360" w:after="240"/>
        <w:ind w:left="6"/>
        <w:jc w:val="left"/>
        <w:rPr>
          <w:rFonts w:cs="ArialMT"/>
          <w:b/>
          <w:bCs/>
          <w:color w:val="000000" w:themeColor="text1"/>
        </w:rPr>
      </w:pPr>
      <w:r>
        <w:rPr>
          <w:rFonts w:cs="ArialMT"/>
          <w:b/>
          <w:bCs/>
          <w:color w:val="000000" w:themeColor="text1"/>
        </w:rPr>
        <w:t>5.</w:t>
      </w:r>
      <w:r>
        <w:rPr>
          <w:rFonts w:cs="ArialMT"/>
          <w:b/>
          <w:bCs/>
          <w:color w:val="000000" w:themeColor="text1"/>
        </w:rPr>
        <w:tab/>
      </w:r>
      <w:r w:rsidR="00B93F79" w:rsidRPr="00C85850">
        <w:rPr>
          <w:rFonts w:cs="ArialMT"/>
          <w:b/>
          <w:bCs/>
          <w:color w:val="000000" w:themeColor="text1"/>
        </w:rPr>
        <w:t>Performance</w:t>
      </w:r>
      <w:r w:rsidR="003B21FE">
        <w:rPr>
          <w:rFonts w:cs="ArialMT"/>
          <w:b/>
          <w:bCs/>
          <w:color w:val="000000" w:themeColor="text1"/>
        </w:rPr>
        <w:t>-</w:t>
      </w:r>
      <w:r w:rsidR="00B93F79" w:rsidRPr="00C85850">
        <w:rPr>
          <w:rFonts w:cs="ArialMT"/>
          <w:b/>
          <w:bCs/>
          <w:color w:val="000000" w:themeColor="text1"/>
        </w:rPr>
        <w:t xml:space="preserve">monitoring and </w:t>
      </w:r>
      <w:r w:rsidR="00284B5F" w:rsidRPr="00C85850">
        <w:rPr>
          <w:rFonts w:cs="ArialMT"/>
          <w:b/>
          <w:bCs/>
          <w:color w:val="000000" w:themeColor="text1"/>
        </w:rPr>
        <w:t>assessment</w:t>
      </w:r>
    </w:p>
    <w:p w14:paraId="697AEF04" w14:textId="6AD59253" w:rsidR="00B93F79" w:rsidRPr="00AA3543" w:rsidRDefault="00AA3543" w:rsidP="003B21FE">
      <w:pPr>
        <w:pStyle w:val="WMOBodyText"/>
      </w:pPr>
      <w:r w:rsidRPr="00AA3543">
        <w:t>5.1</w:t>
      </w:r>
      <w:r w:rsidRPr="00AA3543">
        <w:tab/>
      </w:r>
      <w:r w:rsidR="00B93F79" w:rsidRPr="00AA3543">
        <w:t xml:space="preserve">The </w:t>
      </w:r>
      <w:r w:rsidR="00384BC7" w:rsidRPr="00AA3543">
        <w:t>evaluation</w:t>
      </w:r>
      <w:r w:rsidR="00B93F79" w:rsidRPr="00AA3543">
        <w:t xml:space="preserve"> </w:t>
      </w:r>
      <w:r w:rsidR="00384BC7" w:rsidRPr="00AA3543">
        <w:t>t</w:t>
      </w:r>
      <w:r w:rsidR="00B93F79" w:rsidRPr="00AA3543">
        <w:t xml:space="preserve">eam will evaluate regular </w:t>
      </w:r>
      <w:r w:rsidR="00DB679F" w:rsidRPr="00AA3543">
        <w:t xml:space="preserve">reports of the </w:t>
      </w:r>
      <w:r w:rsidR="00B93F79" w:rsidRPr="00AA3543">
        <w:t>M</w:t>
      </w:r>
      <w:r w:rsidR="00273E9B" w:rsidRPr="00AA3543">
        <w:t>LCs</w:t>
      </w:r>
      <w:r w:rsidR="00B93F79" w:rsidRPr="00AA3543">
        <w:t xml:space="preserve"> </w:t>
      </w:r>
      <w:r w:rsidR="00DB679F" w:rsidRPr="00AA3543">
        <w:t xml:space="preserve">for </w:t>
      </w:r>
      <w:r w:rsidR="00B93F79" w:rsidRPr="00AA3543">
        <w:t>their compliance with the Terms of Reference and develop recommendations on possible improvements, for SC</w:t>
      </w:r>
      <w:r w:rsidR="003B21C0">
        <w:noBreakHyphen/>
      </w:r>
      <w:r w:rsidR="00B93F79" w:rsidRPr="00AA3543">
        <w:t xml:space="preserve">MINT consideration. </w:t>
      </w:r>
    </w:p>
    <w:p w14:paraId="2C305CFF" w14:textId="77777777" w:rsidR="00B93F79" w:rsidRPr="00AA3543" w:rsidRDefault="00AA3543" w:rsidP="003B21FE">
      <w:pPr>
        <w:pStyle w:val="WMOBodyText"/>
      </w:pPr>
      <w:r w:rsidRPr="00AA3543">
        <w:t>5.2</w:t>
      </w:r>
      <w:r w:rsidRPr="00AA3543">
        <w:tab/>
      </w:r>
      <w:r w:rsidR="00B93F79" w:rsidRPr="00AA3543">
        <w:t xml:space="preserve">SC-MINT will communicate </w:t>
      </w:r>
      <w:r w:rsidR="00DB679F" w:rsidRPr="00AA3543">
        <w:t xml:space="preserve">any </w:t>
      </w:r>
      <w:r w:rsidR="00B93F79" w:rsidRPr="00AA3543">
        <w:t>recommendations to the M</w:t>
      </w:r>
      <w:r w:rsidR="005B2473" w:rsidRPr="00AA3543">
        <w:t>LCs</w:t>
      </w:r>
      <w:r w:rsidR="00B93F79" w:rsidRPr="00AA3543">
        <w:t xml:space="preserve">, encouraging them to implement the recommendations at their earliest convenience, for the benefits of Members. </w:t>
      </w:r>
    </w:p>
    <w:p w14:paraId="566C75BB" w14:textId="67CEF51E" w:rsidR="00B93F79" w:rsidRPr="00AA3543" w:rsidRDefault="00AA3543" w:rsidP="003B21FE">
      <w:pPr>
        <w:pStyle w:val="WMOBodyText"/>
      </w:pPr>
      <w:r w:rsidRPr="00AA3543">
        <w:lastRenderedPageBreak/>
        <w:t>5.3</w:t>
      </w:r>
      <w:r w:rsidRPr="00AA3543">
        <w:tab/>
      </w:r>
      <w:r w:rsidR="00A569E2" w:rsidRPr="00AA3543">
        <w:t xml:space="preserve">Should </w:t>
      </w:r>
      <w:proofErr w:type="gramStart"/>
      <w:r w:rsidR="00A569E2" w:rsidRPr="00AA3543">
        <w:t>a</w:t>
      </w:r>
      <w:proofErr w:type="gramEnd"/>
      <w:r w:rsidR="00A569E2" w:rsidRPr="00AA3543">
        <w:t xml:space="preserve"> </w:t>
      </w:r>
      <w:r w:rsidR="00B93F79" w:rsidRPr="00AA3543">
        <w:t>M</w:t>
      </w:r>
      <w:r w:rsidR="005B2473" w:rsidRPr="00AA3543">
        <w:t>LC</w:t>
      </w:r>
      <w:r w:rsidR="00B93F79" w:rsidRPr="00AA3543">
        <w:t xml:space="preserve"> </w:t>
      </w:r>
      <w:r w:rsidR="00A569E2" w:rsidRPr="00AA3543">
        <w:t xml:space="preserve">fail to </w:t>
      </w:r>
      <w:r w:rsidR="00717BC6" w:rsidRPr="00AA3543">
        <w:t xml:space="preserve">meet the recommendations </w:t>
      </w:r>
      <w:r w:rsidR="004D5FFA" w:rsidRPr="00AA3543">
        <w:t>of</w:t>
      </w:r>
      <w:r w:rsidR="00717BC6" w:rsidRPr="00AA3543">
        <w:t xml:space="preserve"> </w:t>
      </w:r>
      <w:r w:rsidR="00512820" w:rsidRPr="00AA3543">
        <w:t>SC-MINT</w:t>
      </w:r>
      <w:r w:rsidR="004D5FFA" w:rsidRPr="00AA3543">
        <w:t>,</w:t>
      </w:r>
      <w:r w:rsidR="00717BC6" w:rsidRPr="00AA3543">
        <w:t xml:space="preserve"> </w:t>
      </w:r>
      <w:r w:rsidR="00B93F79" w:rsidRPr="00AA3543">
        <w:t xml:space="preserve">over at least two consecutive </w:t>
      </w:r>
      <w:r w:rsidR="00DD39F4" w:rsidRPr="00AA3543">
        <w:t xml:space="preserve">reporting </w:t>
      </w:r>
      <w:r w:rsidR="00DF4F32" w:rsidRPr="00AA3543">
        <w:t>cycles</w:t>
      </w:r>
      <w:r w:rsidR="00B93F79" w:rsidRPr="00AA3543">
        <w:t xml:space="preserve">, the </w:t>
      </w:r>
      <w:r w:rsidR="00385917" w:rsidRPr="00AA3543">
        <w:t xml:space="preserve">SC-MINT </w:t>
      </w:r>
      <w:r w:rsidR="003B21C0">
        <w:t>C</w:t>
      </w:r>
      <w:r w:rsidR="00385917" w:rsidRPr="00AA3543">
        <w:t xml:space="preserve">hair </w:t>
      </w:r>
      <w:r w:rsidR="00943675" w:rsidRPr="00AA3543">
        <w:t>sh</w:t>
      </w:r>
      <w:r w:rsidR="00153DC7">
        <w:t>all</w:t>
      </w:r>
      <w:r w:rsidR="00B93F79" w:rsidRPr="00AA3543">
        <w:t xml:space="preserve"> propose </w:t>
      </w:r>
      <w:r w:rsidR="00DF4F32" w:rsidRPr="00AA3543">
        <w:t xml:space="preserve">to </w:t>
      </w:r>
      <w:r w:rsidR="00C2791C" w:rsidRPr="00AA3543">
        <w:t xml:space="preserve">INFCOM to </w:t>
      </w:r>
      <w:r w:rsidR="00DF4F32" w:rsidRPr="00AA3543">
        <w:t xml:space="preserve">change the status of MLC from compliant to non-compliant </w:t>
      </w:r>
      <w:r w:rsidR="004D5FFA" w:rsidRPr="00AA3543">
        <w:t xml:space="preserve">and to perform </w:t>
      </w:r>
      <w:r w:rsidR="0007055D" w:rsidRPr="00AA3543">
        <w:t xml:space="preserve">a </w:t>
      </w:r>
      <w:r w:rsidR="00B93F79" w:rsidRPr="00AA3543">
        <w:t>re-evaluation of the</w:t>
      </w:r>
      <w:r w:rsidR="00A53E56" w:rsidRPr="00AA3543">
        <w:t xml:space="preserve">ir </w:t>
      </w:r>
      <w:r w:rsidR="00DB679F" w:rsidRPr="00AA3543">
        <w:t>designation</w:t>
      </w:r>
      <w:r w:rsidR="00B93F79" w:rsidRPr="00AA3543">
        <w:t>.</w:t>
      </w:r>
    </w:p>
    <w:p w14:paraId="19ED71A2" w14:textId="77777777" w:rsidR="00B93F79" w:rsidRPr="0082023E" w:rsidRDefault="00AA3543" w:rsidP="00285C87">
      <w:pPr>
        <w:spacing w:before="360" w:after="240"/>
        <w:ind w:left="6"/>
        <w:jc w:val="left"/>
        <w:rPr>
          <w:rFonts w:cs="ArialMT"/>
          <w:b/>
          <w:bCs/>
          <w:color w:val="000000" w:themeColor="text1"/>
        </w:rPr>
      </w:pPr>
      <w:bookmarkStart w:id="24" w:name="Appendix1"/>
      <w:bookmarkEnd w:id="24"/>
      <w:r w:rsidRPr="0082023E">
        <w:rPr>
          <w:rFonts w:cs="ArialMT"/>
          <w:b/>
          <w:bCs/>
          <w:color w:val="000000" w:themeColor="text1"/>
        </w:rPr>
        <w:t>6.</w:t>
      </w:r>
      <w:r w:rsidRPr="0082023E">
        <w:rPr>
          <w:rFonts w:cs="ArialMT"/>
          <w:b/>
          <w:bCs/>
          <w:color w:val="000000" w:themeColor="text1"/>
        </w:rPr>
        <w:tab/>
      </w:r>
      <w:r w:rsidR="00B93F79" w:rsidRPr="0082023E">
        <w:rPr>
          <w:rFonts w:cs="ArialMT"/>
          <w:b/>
          <w:bCs/>
          <w:color w:val="000000" w:themeColor="text1"/>
        </w:rPr>
        <w:t>A</w:t>
      </w:r>
      <w:r w:rsidR="003B6CBA" w:rsidRPr="0082023E">
        <w:rPr>
          <w:rFonts w:cs="ArialMT"/>
          <w:b/>
          <w:bCs/>
          <w:color w:val="000000" w:themeColor="text1"/>
        </w:rPr>
        <w:t>ppendix</w:t>
      </w:r>
      <w:r w:rsidR="00B93F79" w:rsidRPr="0082023E">
        <w:rPr>
          <w:rFonts w:cs="ArialMT"/>
          <w:b/>
          <w:bCs/>
          <w:color w:val="000000" w:themeColor="text1"/>
        </w:rPr>
        <w:t>: The evaluation criteria for Measurement Lead Centres:</w:t>
      </w:r>
    </w:p>
    <w:p w14:paraId="452D2081" w14:textId="77777777" w:rsidR="00B93F79" w:rsidRPr="0082023E" w:rsidRDefault="00B93F79" w:rsidP="003B21FE">
      <w:pPr>
        <w:pStyle w:val="WMOSubTitle1"/>
        <w:numPr>
          <w:ilvl w:val="0"/>
          <w:numId w:val="6"/>
        </w:numPr>
        <w:ind w:left="1134" w:hanging="567"/>
        <w:rPr>
          <w:b w:val="0"/>
          <w:i w:val="0"/>
        </w:rPr>
      </w:pPr>
      <w:r w:rsidRPr="0082023E">
        <w:rPr>
          <w:b w:val="0"/>
          <w:i w:val="0"/>
        </w:rPr>
        <w:t xml:space="preserve">Formal written proposal from the Permanent Representatives of </w:t>
      </w:r>
      <w:r w:rsidR="001E6A2B" w:rsidRPr="0082023E">
        <w:rPr>
          <w:b w:val="0"/>
          <w:i w:val="0"/>
        </w:rPr>
        <w:t>country</w:t>
      </w:r>
      <w:r w:rsidRPr="0082023E">
        <w:rPr>
          <w:b w:val="0"/>
          <w:i w:val="0"/>
        </w:rPr>
        <w:t xml:space="preserve"> with WMO;</w:t>
      </w:r>
    </w:p>
    <w:p w14:paraId="54311D73" w14:textId="77777777" w:rsidR="008E54C8" w:rsidRDefault="00B93F79" w:rsidP="00216AED">
      <w:pPr>
        <w:pStyle w:val="WMOSubTitle1"/>
        <w:numPr>
          <w:ilvl w:val="0"/>
          <w:numId w:val="6"/>
        </w:numPr>
        <w:ind w:left="567" w:firstLine="0"/>
        <w:rPr>
          <w:ins w:id="25" w:author="Krunoslav PREMEC" w:date="2021-04-13T08:37:00Z"/>
          <w:b w:val="0"/>
          <w:i w:val="0"/>
        </w:rPr>
      </w:pPr>
      <w:r w:rsidRPr="0082023E">
        <w:rPr>
          <w:b w:val="0"/>
          <w:i w:val="0"/>
        </w:rPr>
        <w:t xml:space="preserve">The title of the Measurement Lead Centre </w:t>
      </w:r>
      <w:r w:rsidR="003D4566" w:rsidRPr="0082023E">
        <w:rPr>
          <w:b w:val="0"/>
          <w:i w:val="0"/>
        </w:rPr>
        <w:t xml:space="preserve">that </w:t>
      </w:r>
      <w:r w:rsidRPr="0082023E">
        <w:rPr>
          <w:b w:val="0"/>
          <w:i w:val="0"/>
        </w:rPr>
        <w:t>reflects the focus area;</w:t>
      </w:r>
      <w:bookmarkStart w:id="26" w:name="_GoBack"/>
      <w:bookmarkEnd w:id="26"/>
    </w:p>
    <w:p w14:paraId="5A2CA8BC" w14:textId="17FC7AB6" w:rsidR="00DB5E63" w:rsidRPr="00216AED" w:rsidRDefault="002B2EB9">
      <w:pPr>
        <w:pStyle w:val="WMOSubTitle1"/>
        <w:numPr>
          <w:ilvl w:val="0"/>
          <w:numId w:val="6"/>
        </w:numPr>
        <w:ind w:left="1134" w:hanging="567"/>
        <w:rPr>
          <w:b w:val="0"/>
          <w:i w:val="0"/>
        </w:rPr>
      </w:pPr>
      <w:ins w:id="27" w:author="Krunoslav PREMEC" w:date="2021-04-13T08:20:00Z">
        <w:r w:rsidRPr="00216AED">
          <w:rPr>
            <w:b w:val="0"/>
            <w:i w:val="0"/>
          </w:rPr>
          <w:t>Statement of Scope</w:t>
        </w:r>
      </w:ins>
      <w:ins w:id="28" w:author="Krunoslav PREMEC" w:date="2021-04-13T08:24:00Z">
        <w:r w:rsidR="00FE2C9D" w:rsidRPr="00216AED">
          <w:rPr>
            <w:b w:val="0"/>
            <w:i w:val="0"/>
          </w:rPr>
          <w:t xml:space="preserve"> (</w:t>
        </w:r>
        <w:r w:rsidR="008539CC" w:rsidRPr="00216AED">
          <w:rPr>
            <w:b w:val="0"/>
            <w:i w:val="0"/>
          </w:rPr>
          <w:t>Focus area</w:t>
        </w:r>
        <w:r w:rsidR="00FE2C9D" w:rsidRPr="00216AED">
          <w:rPr>
            <w:b w:val="0"/>
            <w:i w:val="0"/>
          </w:rPr>
          <w:t>)</w:t>
        </w:r>
      </w:ins>
      <w:ins w:id="29" w:author="Krunoslav PREMEC" w:date="2021-04-13T08:20:00Z">
        <w:r w:rsidRPr="00216AED">
          <w:rPr>
            <w:b w:val="0"/>
            <w:i w:val="0"/>
          </w:rPr>
          <w:t>; [Australia]</w:t>
        </w:r>
      </w:ins>
    </w:p>
    <w:p w14:paraId="3CAF4D17" w14:textId="77777777" w:rsidR="00B93F79" w:rsidRPr="0082023E" w:rsidRDefault="00F13558" w:rsidP="003B21FE">
      <w:pPr>
        <w:pStyle w:val="WMOSubTitle1"/>
        <w:numPr>
          <w:ilvl w:val="0"/>
          <w:numId w:val="6"/>
        </w:numPr>
        <w:ind w:left="1134" w:hanging="567"/>
        <w:rPr>
          <w:b w:val="0"/>
          <w:i w:val="0"/>
        </w:rPr>
      </w:pPr>
      <w:r w:rsidRPr="0082023E">
        <w:rPr>
          <w:b w:val="0"/>
          <w:i w:val="0"/>
        </w:rPr>
        <w:t xml:space="preserve">Compliance </w:t>
      </w:r>
      <w:r w:rsidR="00B93F79" w:rsidRPr="0082023E">
        <w:rPr>
          <w:b w:val="0"/>
          <w:i w:val="0"/>
        </w:rPr>
        <w:t xml:space="preserve">with </w:t>
      </w:r>
      <w:r w:rsidRPr="0082023E">
        <w:rPr>
          <w:b w:val="0"/>
          <w:i w:val="0"/>
        </w:rPr>
        <w:t>the</w:t>
      </w:r>
      <w:r w:rsidR="00B93F79" w:rsidRPr="0082023E">
        <w:rPr>
          <w:b w:val="0"/>
          <w:i w:val="0"/>
        </w:rPr>
        <w:t xml:space="preserve"> Measurement Lead Centre </w:t>
      </w:r>
      <w:proofErr w:type="spellStart"/>
      <w:r w:rsidR="00B93F79" w:rsidRPr="0082023E">
        <w:rPr>
          <w:b w:val="0"/>
          <w:i w:val="0"/>
        </w:rPr>
        <w:t>ToRs</w:t>
      </w:r>
      <w:proofErr w:type="spellEnd"/>
      <w:r w:rsidR="00B93F79" w:rsidRPr="0082023E">
        <w:rPr>
          <w:b w:val="0"/>
          <w:i w:val="0"/>
        </w:rPr>
        <w:t>;</w:t>
      </w:r>
    </w:p>
    <w:p w14:paraId="2C2D4472" w14:textId="77777777" w:rsidR="00B93F79" w:rsidRPr="0082023E" w:rsidRDefault="00B93F79" w:rsidP="003B21FE">
      <w:pPr>
        <w:pStyle w:val="WMOSubTitle1"/>
        <w:numPr>
          <w:ilvl w:val="0"/>
          <w:numId w:val="6"/>
        </w:numPr>
        <w:ind w:left="1134" w:hanging="567"/>
        <w:rPr>
          <w:b w:val="0"/>
          <w:i w:val="0"/>
        </w:rPr>
      </w:pPr>
      <w:r w:rsidRPr="0082023E">
        <w:rPr>
          <w:b w:val="0"/>
          <w:i w:val="0"/>
        </w:rPr>
        <w:t>Facilities – technical and infrastructure;</w:t>
      </w:r>
    </w:p>
    <w:p w14:paraId="5FA7A221" w14:textId="77777777" w:rsidR="00B93F79" w:rsidRPr="0082023E" w:rsidRDefault="00B93F79" w:rsidP="003B21FE">
      <w:pPr>
        <w:pStyle w:val="WMOSubTitle1"/>
        <w:numPr>
          <w:ilvl w:val="0"/>
          <w:numId w:val="6"/>
        </w:numPr>
        <w:ind w:left="1134" w:hanging="567"/>
        <w:rPr>
          <w:b w:val="0"/>
          <w:i w:val="0"/>
        </w:rPr>
      </w:pPr>
      <w:proofErr w:type="gramStart"/>
      <w:r w:rsidRPr="0082023E">
        <w:rPr>
          <w:b w:val="0"/>
          <w:i w:val="0"/>
        </w:rPr>
        <w:t>S</w:t>
      </w:r>
      <w:r w:rsidR="00F13558" w:rsidRPr="0082023E">
        <w:rPr>
          <w:b w:val="0"/>
          <w:i w:val="0"/>
        </w:rPr>
        <w:t>ufficient</w:t>
      </w:r>
      <w:proofErr w:type="gramEnd"/>
      <w:r w:rsidR="00F13558" w:rsidRPr="0082023E">
        <w:rPr>
          <w:b w:val="0"/>
          <w:i w:val="0"/>
        </w:rPr>
        <w:t xml:space="preserve"> s</w:t>
      </w:r>
      <w:r w:rsidRPr="0082023E">
        <w:rPr>
          <w:b w:val="0"/>
          <w:i w:val="0"/>
        </w:rPr>
        <w:t>taffing to support activities;</w:t>
      </w:r>
    </w:p>
    <w:p w14:paraId="3D03A83A" w14:textId="77777777" w:rsidR="00B93F79" w:rsidRPr="0082023E" w:rsidRDefault="00B93F79" w:rsidP="003B21FE">
      <w:pPr>
        <w:pStyle w:val="WMOSubTitle1"/>
        <w:numPr>
          <w:ilvl w:val="0"/>
          <w:numId w:val="6"/>
        </w:numPr>
        <w:ind w:left="1134" w:hanging="567"/>
        <w:rPr>
          <w:b w:val="0"/>
          <w:i w:val="0"/>
        </w:rPr>
      </w:pPr>
      <w:r w:rsidRPr="0082023E">
        <w:rPr>
          <w:b w:val="0"/>
          <w:i w:val="0"/>
        </w:rPr>
        <w:t xml:space="preserve">Adequate resources – capability and capacity to run the </w:t>
      </w:r>
      <w:r w:rsidR="007F30F6" w:rsidRPr="0082023E">
        <w:rPr>
          <w:b w:val="0"/>
          <w:i w:val="0"/>
        </w:rPr>
        <w:t xml:space="preserve">Measurement Lead </w:t>
      </w:r>
      <w:r w:rsidRPr="0082023E">
        <w:rPr>
          <w:b w:val="0"/>
          <w:i w:val="0"/>
        </w:rPr>
        <w:t>Centre;</w:t>
      </w:r>
    </w:p>
    <w:p w14:paraId="5059838C" w14:textId="77777777" w:rsidR="00B93F79" w:rsidRPr="0082023E" w:rsidRDefault="00B93F79" w:rsidP="003B21FE">
      <w:pPr>
        <w:pStyle w:val="WMOSubTitle1"/>
        <w:numPr>
          <w:ilvl w:val="0"/>
          <w:numId w:val="6"/>
        </w:numPr>
        <w:ind w:left="1134" w:hanging="567"/>
        <w:rPr>
          <w:b w:val="0"/>
          <w:i w:val="0"/>
        </w:rPr>
      </w:pPr>
      <w:r w:rsidRPr="0082023E">
        <w:rPr>
          <w:b w:val="0"/>
          <w:i w:val="0"/>
        </w:rPr>
        <w:t>Statement on quality management system;</w:t>
      </w:r>
    </w:p>
    <w:p w14:paraId="151880D5" w14:textId="77777777" w:rsidR="00B93F79" w:rsidRPr="0082023E" w:rsidRDefault="00B93F79" w:rsidP="003B21FE">
      <w:pPr>
        <w:pStyle w:val="WMOSubTitle1"/>
        <w:numPr>
          <w:ilvl w:val="0"/>
          <w:numId w:val="6"/>
        </w:numPr>
        <w:ind w:left="1134" w:hanging="567"/>
        <w:rPr>
          <w:b w:val="0"/>
          <w:i w:val="0"/>
        </w:rPr>
      </w:pPr>
      <w:r w:rsidRPr="0082023E">
        <w:rPr>
          <w:b w:val="0"/>
          <w:i w:val="0"/>
        </w:rPr>
        <w:t>Potential for capacity development;</w:t>
      </w:r>
    </w:p>
    <w:p w14:paraId="68131F3A" w14:textId="77777777" w:rsidR="00B93F79" w:rsidRPr="0082023E" w:rsidRDefault="005F60B2" w:rsidP="003B21FE">
      <w:pPr>
        <w:pStyle w:val="WMOSubTitle1"/>
        <w:numPr>
          <w:ilvl w:val="0"/>
          <w:numId w:val="6"/>
        </w:numPr>
        <w:ind w:left="1134" w:hanging="567"/>
        <w:rPr>
          <w:b w:val="0"/>
          <w:i w:val="0"/>
        </w:rPr>
      </w:pPr>
      <w:r w:rsidRPr="0082023E">
        <w:rPr>
          <w:b w:val="0"/>
          <w:i w:val="0"/>
        </w:rPr>
        <w:t>Four-year</w:t>
      </w:r>
      <w:r w:rsidR="00B93F79" w:rsidRPr="0082023E">
        <w:rPr>
          <w:b w:val="0"/>
          <w:i w:val="0"/>
        </w:rPr>
        <w:t xml:space="preserve"> plan with focus areas of activities;</w:t>
      </w:r>
    </w:p>
    <w:p w14:paraId="40A1E896" w14:textId="77777777" w:rsidR="00B93F79" w:rsidRPr="0082023E" w:rsidRDefault="00B93F79" w:rsidP="003B21FE">
      <w:pPr>
        <w:pStyle w:val="WMOSubTitle1"/>
        <w:numPr>
          <w:ilvl w:val="0"/>
          <w:numId w:val="6"/>
        </w:numPr>
        <w:spacing w:after="480"/>
        <w:ind w:left="1134" w:hanging="567"/>
        <w:rPr>
          <w:b w:val="0"/>
          <w:i w:val="0"/>
        </w:rPr>
      </w:pPr>
      <w:r w:rsidRPr="0082023E">
        <w:rPr>
          <w:b w:val="0"/>
          <w:i w:val="0"/>
        </w:rPr>
        <w:t xml:space="preserve">Long-term commitment, for at least </w:t>
      </w:r>
      <w:r w:rsidR="003F0AE7" w:rsidRPr="0082023E">
        <w:rPr>
          <w:b w:val="0"/>
          <w:i w:val="0"/>
        </w:rPr>
        <w:t xml:space="preserve">eight </w:t>
      </w:r>
      <w:r w:rsidRPr="0082023E">
        <w:rPr>
          <w:b w:val="0"/>
          <w:i w:val="0"/>
        </w:rPr>
        <w:t>years.</w:t>
      </w:r>
    </w:p>
    <w:p w14:paraId="1E648747" w14:textId="77777777" w:rsidR="009C0658" w:rsidRPr="00C85850" w:rsidRDefault="009C0658" w:rsidP="009C0658">
      <w:pPr>
        <w:pStyle w:val="WMOBodyText"/>
        <w:jc w:val="center"/>
      </w:pPr>
      <w:r w:rsidRPr="00C85850">
        <w:t>__________</w:t>
      </w:r>
    </w:p>
    <w:p w14:paraId="11A67EE5" w14:textId="77777777" w:rsidR="009C0658" w:rsidRPr="00C85850" w:rsidRDefault="009C0658" w:rsidP="009C0658">
      <w:pPr>
        <w:tabs>
          <w:tab w:val="clear" w:pos="1134"/>
        </w:tabs>
        <w:jc w:val="left"/>
        <w:rPr>
          <w:rFonts w:eastAsia="Verdana" w:cs="Verdana"/>
          <w:lang w:eastAsia="zh-TW"/>
        </w:rPr>
      </w:pPr>
      <w:r w:rsidRPr="00C85850">
        <w:br w:type="page"/>
      </w:r>
    </w:p>
    <w:p w14:paraId="3B5ED156" w14:textId="77777777" w:rsidR="00A80767" w:rsidRPr="00C85850" w:rsidRDefault="00A80767" w:rsidP="00A80767">
      <w:pPr>
        <w:pStyle w:val="Heading1"/>
      </w:pPr>
      <w:r w:rsidRPr="00C85850">
        <w:lastRenderedPageBreak/>
        <w:t>DRAFT DECISIONS</w:t>
      </w:r>
    </w:p>
    <w:p w14:paraId="3F91A849" w14:textId="77777777" w:rsidR="00A80767" w:rsidRPr="00C85850" w:rsidRDefault="00A80767" w:rsidP="00A80767">
      <w:pPr>
        <w:pStyle w:val="Heading2"/>
      </w:pPr>
      <w:r w:rsidRPr="00C85850">
        <w:t xml:space="preserve">Draft Decision </w:t>
      </w:r>
      <w:r w:rsidR="00AB02AB" w:rsidRPr="00C85850">
        <w:t>5.1.2(1)</w:t>
      </w:r>
      <w:r w:rsidRPr="00C85850">
        <w:t xml:space="preserve">/1 </w:t>
      </w:r>
      <w:r w:rsidR="00AB02AB" w:rsidRPr="00C85850">
        <w:t>(INFCOM-1(III))</w:t>
      </w:r>
    </w:p>
    <w:p w14:paraId="51F1BC67" w14:textId="77777777" w:rsidR="00A80767" w:rsidRPr="00C85850" w:rsidRDefault="00A80767" w:rsidP="006A53B2">
      <w:pPr>
        <w:pStyle w:val="Heading3"/>
      </w:pPr>
      <w:r w:rsidRPr="00C85850">
        <w:t>De</w:t>
      </w:r>
      <w:r w:rsidR="007C16F4" w:rsidRPr="00C85850">
        <w:t xml:space="preserve">signation of </w:t>
      </w:r>
      <w:r w:rsidR="0046629F" w:rsidRPr="00C85850">
        <w:t xml:space="preserve">the </w:t>
      </w:r>
      <w:bookmarkStart w:id="30" w:name="_Hlk64916371"/>
      <w:r w:rsidR="0046629F" w:rsidRPr="00C85850">
        <w:t xml:space="preserve">WMO </w:t>
      </w:r>
      <w:bookmarkStart w:id="31" w:name="_Hlk64980049"/>
      <w:r w:rsidR="0046629F" w:rsidRPr="00C85850">
        <w:t xml:space="preserve">Testbed </w:t>
      </w:r>
      <w:r w:rsidR="005D128D" w:rsidRPr="00C85850">
        <w:t xml:space="preserve">for </w:t>
      </w:r>
      <w:r w:rsidR="007251A3" w:rsidRPr="00C85850">
        <w:t>Ground</w:t>
      </w:r>
      <w:r w:rsidR="001410C9" w:rsidRPr="00C85850">
        <w:t>-b</w:t>
      </w:r>
      <w:r w:rsidR="005D128D" w:rsidRPr="00C85850">
        <w:t>ased Integrated Meteorological Observation,</w:t>
      </w:r>
      <w:bookmarkEnd w:id="31"/>
      <w:r w:rsidR="005D128D" w:rsidRPr="00C85850">
        <w:t xml:space="preserve"> Changsha (China)</w:t>
      </w:r>
      <w:bookmarkEnd w:id="30"/>
    </w:p>
    <w:p w14:paraId="02447B40" w14:textId="5809F619" w:rsidR="009D7469" w:rsidRDefault="00A80767" w:rsidP="00A80767">
      <w:pPr>
        <w:pStyle w:val="WMOBodyText"/>
      </w:pPr>
      <w:r w:rsidRPr="00C85850">
        <w:rPr>
          <w:b/>
          <w:bCs/>
        </w:rPr>
        <w:t xml:space="preserve">The </w:t>
      </w:r>
      <w:r w:rsidR="00AB02AB" w:rsidRPr="00C85850">
        <w:rPr>
          <w:b/>
          <w:bCs/>
        </w:rPr>
        <w:t>Commission for Observation, Infrastructure and Information Systems</w:t>
      </w:r>
      <w:r w:rsidRPr="00C85850">
        <w:t xml:space="preserve"> </w:t>
      </w:r>
      <w:r w:rsidRPr="00C85850">
        <w:rPr>
          <w:b/>
          <w:bCs/>
        </w:rPr>
        <w:t>decides</w:t>
      </w:r>
      <w:r w:rsidR="00AE7811" w:rsidRPr="00C85850">
        <w:t xml:space="preserve"> </w:t>
      </w:r>
      <w:r w:rsidR="006155B7" w:rsidRPr="00C85850">
        <w:t xml:space="preserve">to designate </w:t>
      </w:r>
      <w:r w:rsidR="00405630">
        <w:t xml:space="preserve">a </w:t>
      </w:r>
      <w:r w:rsidR="006155B7" w:rsidRPr="00C85850">
        <w:t xml:space="preserve">WMO Testbed for </w:t>
      </w:r>
      <w:r w:rsidR="007251A3" w:rsidRPr="00C85850">
        <w:t>Ground</w:t>
      </w:r>
      <w:r w:rsidR="00B028AA" w:rsidRPr="00C85850">
        <w:t>-b</w:t>
      </w:r>
      <w:r w:rsidR="006155B7" w:rsidRPr="00C85850">
        <w:t>ased Integrated Meteorological Observation, Changsha</w:t>
      </w:r>
      <w:r w:rsidR="003D2027" w:rsidRPr="00C85850">
        <w:t xml:space="preserve"> (China)</w:t>
      </w:r>
      <w:r w:rsidR="004F6624">
        <w:t xml:space="preserve">, having acknowledged </w:t>
      </w:r>
      <w:r w:rsidR="004F6624" w:rsidRPr="00C85850">
        <w:t xml:space="preserve">the proposal of the Permanent Representative of China with WMO and following the recommendation of the </w:t>
      </w:r>
      <w:r w:rsidR="004F6624" w:rsidRPr="00C85850">
        <w:rPr>
          <w:color w:val="221E1F"/>
        </w:rPr>
        <w:t>Standing Committee on Measurement, Instrumentation and Traceability</w:t>
      </w:r>
      <w:r w:rsidR="00E12BEB">
        <w:t>;</w:t>
      </w:r>
    </w:p>
    <w:p w14:paraId="41D5AAFD" w14:textId="0E398DFA" w:rsidR="006155B7" w:rsidRPr="00C85850" w:rsidRDefault="007A2FF4" w:rsidP="00A80767">
      <w:pPr>
        <w:pStyle w:val="WMOBodyText"/>
      </w:pPr>
      <w:r w:rsidRPr="00C85850">
        <w:t>The commission further request</w:t>
      </w:r>
      <w:r w:rsidR="00244971" w:rsidRPr="00C85850">
        <w:t>s</w:t>
      </w:r>
      <w:r w:rsidRPr="00C85850">
        <w:t xml:space="preserve"> the testbed </w:t>
      </w:r>
      <w:r w:rsidR="005359EC" w:rsidRPr="00C85850">
        <w:t>t</w:t>
      </w:r>
      <w:r w:rsidR="003D2027" w:rsidRPr="00C85850">
        <w:t xml:space="preserve">o </w:t>
      </w:r>
      <w:r w:rsidR="003E782C" w:rsidRPr="00C85850">
        <w:t>inform the president of INFCOM, with a copy to the WMO Secretariat, about their willingness and capabilities to provid</w:t>
      </w:r>
      <w:r w:rsidR="00F13558" w:rsidRPr="00C85850">
        <w:t>e</w:t>
      </w:r>
      <w:r w:rsidR="003E782C" w:rsidRPr="00C85850">
        <w:t xml:space="preserve"> their services as </w:t>
      </w:r>
      <w:r w:rsidR="00F13558" w:rsidRPr="00C85850">
        <w:t xml:space="preserve">a </w:t>
      </w:r>
      <w:r w:rsidR="003E782C" w:rsidRPr="00C85850">
        <w:t xml:space="preserve">designated Measurement Lead Centre with </w:t>
      </w:r>
      <w:r w:rsidR="001E13DA">
        <w:t xml:space="preserve">the </w:t>
      </w:r>
      <w:r w:rsidR="003E782C" w:rsidRPr="00C85850">
        <w:t>terms of references provided in the</w:t>
      </w:r>
      <w:r w:rsidR="007B6042" w:rsidRPr="00C85850">
        <w:t xml:space="preserve"> </w:t>
      </w:r>
      <w:hyperlink w:anchor="Annex1" w:history="1">
        <w:r w:rsidR="007B6042" w:rsidRPr="00635AA7">
          <w:rPr>
            <w:rStyle w:val="Hyperlink"/>
          </w:rPr>
          <w:t>annex</w:t>
        </w:r>
      </w:hyperlink>
      <w:r w:rsidR="007B6042" w:rsidRPr="00C85850">
        <w:t xml:space="preserve"> to </w:t>
      </w:r>
      <w:r w:rsidR="00635AA7">
        <w:t xml:space="preserve">draft </w:t>
      </w:r>
      <w:r w:rsidR="007B6042" w:rsidRPr="00C85850">
        <w:t>Resolution 5.1.2(1)/1 (INFCOM-1(III))</w:t>
      </w:r>
      <w:r w:rsidR="003E782C" w:rsidRPr="00C85850">
        <w:t>, and to adapt their services and activities accordingly, by 1 July 2022</w:t>
      </w:r>
      <w:r w:rsidR="005359EC" w:rsidRPr="00C85850">
        <w:t>.</w:t>
      </w:r>
      <w:r w:rsidR="007C237D" w:rsidRPr="00C85850">
        <w:t xml:space="preserve"> </w:t>
      </w:r>
      <w:r w:rsidR="006155B7" w:rsidRPr="00C85850">
        <w:t xml:space="preserve"> </w:t>
      </w:r>
    </w:p>
    <w:p w14:paraId="3D0D7125" w14:textId="77777777" w:rsidR="00A80767" w:rsidRPr="00C85850" w:rsidRDefault="00A80767" w:rsidP="00A80767">
      <w:pPr>
        <w:pStyle w:val="WMOBodyText"/>
      </w:pPr>
      <w:r w:rsidRPr="00C85850">
        <w:t>_______</w:t>
      </w:r>
    </w:p>
    <w:p w14:paraId="47BA6BFC" w14:textId="2643E737" w:rsidR="001035EB" w:rsidRPr="00C85850" w:rsidRDefault="00A80767" w:rsidP="00A5293E">
      <w:pPr>
        <w:pStyle w:val="WMOBodyText"/>
        <w:rPr>
          <w:lang w:eastAsia="en-US"/>
        </w:rPr>
      </w:pPr>
      <w:r w:rsidRPr="00C85850">
        <w:t>Decision justification:</w:t>
      </w:r>
      <w:r w:rsidRPr="00C85850">
        <w:tab/>
      </w:r>
      <w:r w:rsidR="007205D6" w:rsidRPr="00C85850">
        <w:t xml:space="preserve">The </w:t>
      </w:r>
      <w:r w:rsidR="00631271" w:rsidRPr="00C85850">
        <w:t>Permanent Representative o</w:t>
      </w:r>
      <w:r w:rsidR="00C033A0" w:rsidRPr="00C85850">
        <w:t>f</w:t>
      </w:r>
      <w:r w:rsidR="00631271" w:rsidRPr="00C85850">
        <w:t xml:space="preserve"> China </w:t>
      </w:r>
      <w:r w:rsidR="00C033A0" w:rsidRPr="00C85850">
        <w:t xml:space="preserve">with WMO has kindly offered the existing </w:t>
      </w:r>
      <w:r w:rsidR="001416D4" w:rsidRPr="00C85850">
        <w:t xml:space="preserve">facilities at </w:t>
      </w:r>
      <w:r w:rsidR="007205D6" w:rsidRPr="00C85850">
        <w:t xml:space="preserve">Changsha </w:t>
      </w:r>
      <w:r w:rsidR="001416D4" w:rsidRPr="00C85850">
        <w:t xml:space="preserve">(China) to serve as </w:t>
      </w:r>
      <w:r w:rsidR="004D37EB" w:rsidRPr="00C85850">
        <w:t>a t</w:t>
      </w:r>
      <w:r w:rsidR="001416D4" w:rsidRPr="00C85850">
        <w:t xml:space="preserve">estbed for </w:t>
      </w:r>
      <w:r w:rsidR="007251A3" w:rsidRPr="00C85850">
        <w:t>ground</w:t>
      </w:r>
      <w:r w:rsidR="001410C9" w:rsidRPr="00C85850">
        <w:t>-b</w:t>
      </w:r>
      <w:r w:rsidR="001416D4" w:rsidRPr="00C85850">
        <w:t xml:space="preserve">ased </w:t>
      </w:r>
      <w:r w:rsidR="001410C9" w:rsidRPr="00C85850">
        <w:t>i</w:t>
      </w:r>
      <w:r w:rsidR="001416D4" w:rsidRPr="00C85850">
        <w:t xml:space="preserve">ntegrated </w:t>
      </w:r>
      <w:r w:rsidR="001410C9" w:rsidRPr="00C85850">
        <w:t>m</w:t>
      </w:r>
      <w:r w:rsidR="001416D4" w:rsidRPr="00C85850">
        <w:t xml:space="preserve">eteorological </w:t>
      </w:r>
      <w:r w:rsidR="001410C9" w:rsidRPr="00C85850">
        <w:t>o</w:t>
      </w:r>
      <w:r w:rsidR="001416D4" w:rsidRPr="00C85850">
        <w:t>bservation</w:t>
      </w:r>
      <w:r w:rsidR="004D37EB" w:rsidRPr="00C85850">
        <w:t xml:space="preserve">. </w:t>
      </w:r>
      <w:r w:rsidR="001668AF" w:rsidRPr="00C85850">
        <w:t>The proposal was evaluat</w:t>
      </w:r>
      <w:r w:rsidR="00790617" w:rsidRPr="00C85850">
        <w:t>ed</w:t>
      </w:r>
      <w:r w:rsidR="001668AF" w:rsidRPr="00C85850">
        <w:t xml:space="preserve"> by </w:t>
      </w:r>
      <w:r w:rsidR="006E6FF6">
        <w:t xml:space="preserve">an </w:t>
      </w:r>
      <w:r w:rsidR="00790617" w:rsidRPr="00C85850">
        <w:t>a</w:t>
      </w:r>
      <w:r w:rsidR="001668AF" w:rsidRPr="00C85850">
        <w:t xml:space="preserve">d-hoc </w:t>
      </w:r>
      <w:r w:rsidR="00790617" w:rsidRPr="00C85850">
        <w:t>T</w:t>
      </w:r>
      <w:r w:rsidR="001668AF" w:rsidRPr="00C85850">
        <w:t xml:space="preserve">ask </w:t>
      </w:r>
      <w:r w:rsidR="00790617" w:rsidRPr="00C85850">
        <w:t>T</w:t>
      </w:r>
      <w:r w:rsidR="001668AF" w:rsidRPr="00C85850">
        <w:t>eam on Testbeds and Lead Centres</w:t>
      </w:r>
      <w:r w:rsidR="006B327E" w:rsidRPr="00C85850">
        <w:t>. Th</w:t>
      </w:r>
      <w:r w:rsidR="0040418C" w:rsidRPr="00C85850">
        <w:t>e</w:t>
      </w:r>
      <w:r w:rsidR="006B327E" w:rsidRPr="00C85850">
        <w:t xml:space="preserve"> task team </w:t>
      </w:r>
      <w:r w:rsidR="001668AF" w:rsidRPr="00C85850">
        <w:t>f</w:t>
      </w:r>
      <w:r w:rsidR="001B55D1" w:rsidRPr="00C85850">
        <w:t xml:space="preserve">ound </w:t>
      </w:r>
      <w:r w:rsidR="00630069" w:rsidRPr="00C85850">
        <w:t xml:space="preserve">that </w:t>
      </w:r>
      <w:r w:rsidR="001B55D1" w:rsidRPr="00C85850">
        <w:t xml:space="preserve">the </w:t>
      </w:r>
      <w:r w:rsidR="00D733DD" w:rsidRPr="00C85850">
        <w:t xml:space="preserve">proposal met the criteria </w:t>
      </w:r>
      <w:r w:rsidR="00F55063" w:rsidRPr="00C85850">
        <w:t xml:space="preserve">for </w:t>
      </w:r>
      <w:r w:rsidR="00BB1570" w:rsidRPr="00C85850">
        <w:t xml:space="preserve">a </w:t>
      </w:r>
      <w:r w:rsidR="00F55063" w:rsidRPr="00C85850">
        <w:t xml:space="preserve">testbed and </w:t>
      </w:r>
      <w:r w:rsidR="001A2303" w:rsidRPr="00C85850">
        <w:t xml:space="preserve">recommended that the high-quality facilities of Changsha </w:t>
      </w:r>
      <w:r w:rsidR="00210C5C" w:rsidRPr="00C85850">
        <w:t xml:space="preserve">centre </w:t>
      </w:r>
      <w:r w:rsidR="001F157C" w:rsidRPr="00C85850">
        <w:t>are</w:t>
      </w:r>
      <w:r w:rsidR="00210C5C" w:rsidRPr="00C85850">
        <w:t xml:space="preserve"> recogni</w:t>
      </w:r>
      <w:r w:rsidR="003B21FE">
        <w:t>z</w:t>
      </w:r>
      <w:r w:rsidR="00210C5C" w:rsidRPr="00C85850">
        <w:t xml:space="preserve">ed as a testbed. </w:t>
      </w:r>
      <w:r w:rsidR="0040418C" w:rsidRPr="00C85850">
        <w:t xml:space="preserve">The task team </w:t>
      </w:r>
      <w:r w:rsidR="00D251C1" w:rsidRPr="00C85850">
        <w:t xml:space="preserve">advised </w:t>
      </w:r>
      <w:r w:rsidR="0040418C" w:rsidRPr="00C85850">
        <w:t xml:space="preserve">that </w:t>
      </w:r>
      <w:r w:rsidR="00346123" w:rsidRPr="00C85850">
        <w:t xml:space="preserve">further improvement </w:t>
      </w:r>
      <w:r w:rsidR="00D251C1" w:rsidRPr="00C85850">
        <w:t xml:space="preserve">could be </w:t>
      </w:r>
      <w:r w:rsidR="00346123" w:rsidRPr="00C85850">
        <w:t xml:space="preserve">made by </w:t>
      </w:r>
      <w:r w:rsidR="00554222" w:rsidRPr="00C85850">
        <w:t xml:space="preserve">implementing </w:t>
      </w:r>
      <w:r w:rsidR="00D251C1" w:rsidRPr="00C85850">
        <w:t xml:space="preserve">an </w:t>
      </w:r>
      <w:r w:rsidR="00554222" w:rsidRPr="00C85850">
        <w:t xml:space="preserve">appropriate </w:t>
      </w:r>
      <w:r w:rsidR="007205D6" w:rsidRPr="00C85850">
        <w:t xml:space="preserve">quality management system </w:t>
      </w:r>
      <w:r w:rsidR="00554222" w:rsidRPr="00C85850">
        <w:t xml:space="preserve">and by developing a </w:t>
      </w:r>
      <w:r w:rsidR="007205D6" w:rsidRPr="00C85850">
        <w:t xml:space="preserve">twinning activity / special relationship with a companion </w:t>
      </w:r>
      <w:r w:rsidR="00E821C1" w:rsidRPr="00C85850">
        <w:t>facility</w:t>
      </w:r>
      <w:r w:rsidR="007205D6" w:rsidRPr="00C85850">
        <w:t xml:space="preserve"> from a developing country</w:t>
      </w:r>
      <w:r w:rsidR="0030121D" w:rsidRPr="00C85850">
        <w:t>.</w:t>
      </w:r>
      <w:r w:rsidR="00090E9D" w:rsidRPr="00C85850">
        <w:t xml:space="preserve"> </w:t>
      </w:r>
    </w:p>
    <w:p w14:paraId="55CD90B1" w14:textId="0D67168A" w:rsidR="006A53B2" w:rsidRDefault="006A53B2" w:rsidP="006A53B2">
      <w:pPr>
        <w:pStyle w:val="WMOBodyText"/>
        <w:jc w:val="center"/>
        <w:rPr>
          <w:lang w:eastAsia="en-US"/>
        </w:rPr>
      </w:pPr>
      <w:r>
        <w:rPr>
          <w:lang w:eastAsia="en-US"/>
        </w:rPr>
        <w:t>_____________</w:t>
      </w:r>
    </w:p>
    <w:p w14:paraId="46D8672D" w14:textId="77777777" w:rsidR="006A53B2" w:rsidRDefault="006A53B2" w:rsidP="006A53B2">
      <w:pPr>
        <w:pStyle w:val="WMOBodyText"/>
      </w:pPr>
      <w:r>
        <w:br w:type="page"/>
      </w:r>
    </w:p>
    <w:p w14:paraId="4A34B097" w14:textId="77777777" w:rsidR="000A5134" w:rsidRPr="00C85850" w:rsidRDefault="000A5134" w:rsidP="000A5134">
      <w:pPr>
        <w:pStyle w:val="Heading2"/>
      </w:pPr>
      <w:r w:rsidRPr="00C85850">
        <w:lastRenderedPageBreak/>
        <w:t>Draft Decision 5.1.2(1)/2 (INFCOM-1(III))</w:t>
      </w:r>
    </w:p>
    <w:p w14:paraId="626765F9" w14:textId="77777777" w:rsidR="000A5134" w:rsidRPr="00C85850" w:rsidRDefault="000A5134" w:rsidP="006A53B2">
      <w:pPr>
        <w:pStyle w:val="Heading3"/>
      </w:pPr>
      <w:r w:rsidRPr="00C85850">
        <w:t xml:space="preserve">Designation of the WMO Lead Centre </w:t>
      </w:r>
      <w:bookmarkStart w:id="32" w:name="_Hlk64981043"/>
      <w:r w:rsidR="005E7626" w:rsidRPr="00C85850">
        <w:t>on</w:t>
      </w:r>
      <w:r w:rsidRPr="00C85850">
        <w:t xml:space="preserve"> </w:t>
      </w:r>
      <w:bookmarkStart w:id="33" w:name="_Hlk64981460"/>
      <w:r w:rsidR="008A7D80" w:rsidRPr="00C85850">
        <w:t>Marine Meteorological Science Experiment Base</w:t>
      </w:r>
      <w:bookmarkEnd w:id="33"/>
      <w:r w:rsidR="008A7D80" w:rsidRPr="00C85850">
        <w:t xml:space="preserve">, </w:t>
      </w:r>
      <w:proofErr w:type="spellStart"/>
      <w:r w:rsidR="008A7D80" w:rsidRPr="00C85850">
        <w:t>Bohe</w:t>
      </w:r>
      <w:proofErr w:type="spellEnd"/>
      <w:r w:rsidR="008A7D80" w:rsidRPr="00C85850">
        <w:t xml:space="preserve"> (China)</w:t>
      </w:r>
      <w:bookmarkEnd w:id="32"/>
    </w:p>
    <w:p w14:paraId="48429016" w14:textId="77777777" w:rsidR="003E7238" w:rsidRDefault="000A5134" w:rsidP="003F131E">
      <w:pPr>
        <w:pStyle w:val="WMOBodyText"/>
      </w:pPr>
      <w:r w:rsidRPr="00C85850">
        <w:rPr>
          <w:b/>
          <w:bCs/>
        </w:rPr>
        <w:t>The Commission for Observation, Infrastructure and Information Systems</w:t>
      </w:r>
      <w:r w:rsidRPr="00C85850">
        <w:t xml:space="preserve"> </w:t>
      </w:r>
      <w:r w:rsidRPr="00C85850">
        <w:rPr>
          <w:b/>
          <w:bCs/>
        </w:rPr>
        <w:t>decides</w:t>
      </w:r>
      <w:r w:rsidRPr="00C85850">
        <w:t xml:space="preserve"> </w:t>
      </w:r>
      <w:r w:rsidR="00A5293E" w:rsidRPr="00C85850">
        <w:t xml:space="preserve">to designate </w:t>
      </w:r>
      <w:r w:rsidR="00A658EE">
        <w:t xml:space="preserve">a </w:t>
      </w:r>
      <w:r w:rsidR="00A5293E" w:rsidRPr="00C85850">
        <w:t xml:space="preserve">WMO Lead Centre on Marine Meteorological Science Experiment Base, </w:t>
      </w:r>
      <w:proofErr w:type="spellStart"/>
      <w:r w:rsidR="00A5293E" w:rsidRPr="00C85850">
        <w:t>Bohe</w:t>
      </w:r>
      <w:proofErr w:type="spellEnd"/>
      <w:r w:rsidR="00A5293E" w:rsidRPr="00C85850">
        <w:t xml:space="preserve"> (China)</w:t>
      </w:r>
      <w:r w:rsidR="00A658EE">
        <w:t>,</w:t>
      </w:r>
      <w:r w:rsidR="00A658EE" w:rsidRPr="00A658EE">
        <w:t xml:space="preserve"> </w:t>
      </w:r>
      <w:r w:rsidR="00A658EE">
        <w:t xml:space="preserve">having </w:t>
      </w:r>
      <w:r w:rsidR="00A658EE" w:rsidRPr="00C85850">
        <w:t>acknowledg</w:t>
      </w:r>
      <w:r w:rsidR="00A658EE">
        <w:t>ed</w:t>
      </w:r>
      <w:r w:rsidR="00A658EE" w:rsidRPr="00C85850">
        <w:t xml:space="preserve"> the proposal of the Permanent Representative of China with WMO and following the recommendation of the </w:t>
      </w:r>
      <w:r w:rsidR="00A658EE" w:rsidRPr="00C85850">
        <w:rPr>
          <w:color w:val="221E1F"/>
        </w:rPr>
        <w:t>Standing Committee on Measurement, Instrumentation and Traceability</w:t>
      </w:r>
      <w:r w:rsidR="003F131E" w:rsidRPr="00C85850">
        <w:t xml:space="preserve">. </w:t>
      </w:r>
    </w:p>
    <w:p w14:paraId="33BFE87C" w14:textId="0D03077A" w:rsidR="000A5134" w:rsidRPr="00C85850" w:rsidRDefault="00A5293E" w:rsidP="003F131E">
      <w:pPr>
        <w:pStyle w:val="WMOBodyText"/>
        <w:rPr>
          <w:highlight w:val="lightGray"/>
        </w:rPr>
      </w:pPr>
      <w:r w:rsidRPr="00C85850">
        <w:t xml:space="preserve">The commission further requests the </w:t>
      </w:r>
      <w:r w:rsidR="003F131E" w:rsidRPr="00C85850">
        <w:t xml:space="preserve">lead centre </w:t>
      </w:r>
      <w:r w:rsidRPr="00C85850">
        <w:t xml:space="preserve">to </w:t>
      </w:r>
      <w:r w:rsidR="00845BED" w:rsidRPr="00C85850">
        <w:t>the president of INFCOM, with a copy to the WMO Secretariat, about their willingness and capabilities to provid</w:t>
      </w:r>
      <w:r w:rsidR="005001D6" w:rsidRPr="00C85850">
        <w:t>e</w:t>
      </w:r>
      <w:r w:rsidR="00845BED" w:rsidRPr="00C85850">
        <w:t xml:space="preserve"> their services as </w:t>
      </w:r>
      <w:r w:rsidR="005001D6" w:rsidRPr="00C85850">
        <w:t xml:space="preserve">a </w:t>
      </w:r>
      <w:r w:rsidR="00845BED" w:rsidRPr="00C85850">
        <w:t xml:space="preserve">designated Measurement Lead Centre with </w:t>
      </w:r>
      <w:r w:rsidR="00A658EE">
        <w:t xml:space="preserve">the </w:t>
      </w:r>
      <w:r w:rsidR="00845BED" w:rsidRPr="00C85850">
        <w:t xml:space="preserve">terms of references provided in the </w:t>
      </w:r>
      <w:hyperlink w:anchor="Annex1" w:history="1">
        <w:r w:rsidR="00845BED" w:rsidRPr="00A7114A">
          <w:rPr>
            <w:rStyle w:val="Hyperlink"/>
          </w:rPr>
          <w:t>annex</w:t>
        </w:r>
      </w:hyperlink>
      <w:r w:rsidR="00845BED" w:rsidRPr="00C85850">
        <w:t xml:space="preserve"> to the Resolution 5.1.2(1)/1 (INFCOM-1(III)), and to adapt their services and activities accordingly, by 1 July 2022</w:t>
      </w:r>
      <w:r w:rsidRPr="00C85850">
        <w:t xml:space="preserve">.  </w:t>
      </w:r>
    </w:p>
    <w:p w14:paraId="6446AD85" w14:textId="77777777" w:rsidR="000A5134" w:rsidRPr="00C85850" w:rsidRDefault="000A5134" w:rsidP="000A5134">
      <w:pPr>
        <w:pStyle w:val="WMOBodyText"/>
      </w:pPr>
      <w:r w:rsidRPr="00C85850">
        <w:t>_______</w:t>
      </w:r>
    </w:p>
    <w:p w14:paraId="14235C81" w14:textId="77777777" w:rsidR="0087604F" w:rsidRPr="00C85850" w:rsidRDefault="000A5134" w:rsidP="0087604F">
      <w:pPr>
        <w:pStyle w:val="WMOBodyText"/>
        <w:rPr>
          <w:lang w:eastAsia="en-US"/>
        </w:rPr>
      </w:pPr>
      <w:r w:rsidRPr="00C85850">
        <w:t>Decision justification:</w:t>
      </w:r>
      <w:r w:rsidRPr="00C85850">
        <w:tab/>
      </w:r>
      <w:r w:rsidR="00AF5031" w:rsidRPr="00C85850">
        <w:t xml:space="preserve">The Permanent Representative of China with WMO has kindly offered the existing facilities at </w:t>
      </w:r>
      <w:proofErr w:type="spellStart"/>
      <w:r w:rsidR="00AF5031" w:rsidRPr="00C85850">
        <w:t>Bohe</w:t>
      </w:r>
      <w:proofErr w:type="spellEnd"/>
      <w:r w:rsidR="00AF5031" w:rsidRPr="00C85850">
        <w:t xml:space="preserve"> (China) to serve as a lead centre </w:t>
      </w:r>
      <w:r w:rsidR="00611809" w:rsidRPr="00C85850">
        <w:t xml:space="preserve">on Marine Meteorological Science Experiment Base. </w:t>
      </w:r>
      <w:r w:rsidR="00AF5031" w:rsidRPr="00C85850">
        <w:t xml:space="preserve">The proposal was evaluated by ad-hoc Task Team on Testbeds and Lead Centres. The task team found that the proposal met the criteria for a </w:t>
      </w:r>
      <w:r w:rsidR="002742D1" w:rsidRPr="00C85850">
        <w:t>lead centre</w:t>
      </w:r>
      <w:r w:rsidR="00AF5031" w:rsidRPr="00C85850">
        <w:t xml:space="preserve"> and recommended that these high-quality facilities of </w:t>
      </w:r>
      <w:proofErr w:type="spellStart"/>
      <w:r w:rsidR="00480602" w:rsidRPr="00C85850">
        <w:t>Bohe</w:t>
      </w:r>
      <w:proofErr w:type="spellEnd"/>
      <w:r w:rsidR="00AF5031" w:rsidRPr="00C85850">
        <w:t xml:space="preserve"> centre are recogni</w:t>
      </w:r>
      <w:r w:rsidR="003B21FE">
        <w:t>z</w:t>
      </w:r>
      <w:r w:rsidR="00AF5031" w:rsidRPr="00C85850">
        <w:t xml:space="preserve">ed as a </w:t>
      </w:r>
      <w:r w:rsidR="00480602" w:rsidRPr="00C85850">
        <w:t>lead centre</w:t>
      </w:r>
      <w:r w:rsidR="00AF5031" w:rsidRPr="00C85850">
        <w:t xml:space="preserve">. The task team advised that further improvement could be made by implementing an appropriate quality management system and by developing a twinning activity / special relationship with a companion </w:t>
      </w:r>
      <w:r w:rsidR="00B8483F" w:rsidRPr="00C85850">
        <w:t>facility</w:t>
      </w:r>
      <w:r w:rsidR="00AF5031" w:rsidRPr="00C85850">
        <w:t xml:space="preserve"> from a developing country.</w:t>
      </w:r>
      <w:r w:rsidR="002A7169" w:rsidRPr="00C85850">
        <w:t xml:space="preserve"> The </w:t>
      </w:r>
      <w:r w:rsidR="00F96BF8" w:rsidRPr="00C85850">
        <w:t xml:space="preserve">findings of the task team </w:t>
      </w:r>
      <w:r w:rsidR="008E7F9B" w:rsidRPr="00C85850">
        <w:t xml:space="preserve">were also endorsed by </w:t>
      </w:r>
      <w:r w:rsidR="001D3C7B" w:rsidRPr="00C85850">
        <w:t xml:space="preserve">the president of </w:t>
      </w:r>
      <w:r w:rsidR="00D0105E">
        <w:t xml:space="preserve">the </w:t>
      </w:r>
      <w:r w:rsidR="001D3C7B" w:rsidRPr="00C85850">
        <w:t>C</w:t>
      </w:r>
      <w:r w:rsidR="003B21FE">
        <w:t>IMO</w:t>
      </w:r>
      <w:r w:rsidR="009601FE" w:rsidRPr="00C85850">
        <w:t xml:space="preserve"> and the co-president of </w:t>
      </w:r>
      <w:r w:rsidR="00D0105E">
        <w:t xml:space="preserve">the </w:t>
      </w:r>
      <w:r w:rsidR="009601FE" w:rsidRPr="00C85850">
        <w:t xml:space="preserve">Joint </w:t>
      </w:r>
      <w:r w:rsidR="008365E9" w:rsidRPr="00C85850">
        <w:t xml:space="preserve">WMO-IOC Commission for </w:t>
      </w:r>
      <w:r w:rsidR="00D7136C" w:rsidRPr="00C85850">
        <w:t>Oceanography and Marine Meteorology.</w:t>
      </w:r>
      <w:r w:rsidR="008E7F9B" w:rsidRPr="00C85850">
        <w:t xml:space="preserve"> </w:t>
      </w:r>
      <w:r w:rsidR="00AF5031" w:rsidRPr="00C85850">
        <w:t xml:space="preserve"> </w:t>
      </w:r>
    </w:p>
    <w:p w14:paraId="2BA07FA8" w14:textId="77777777" w:rsidR="0087604F" w:rsidRDefault="0087604F" w:rsidP="0087604F">
      <w:pPr>
        <w:pStyle w:val="WMOBodyText"/>
        <w:jc w:val="center"/>
        <w:rPr>
          <w:lang w:eastAsia="en-US"/>
        </w:rPr>
      </w:pPr>
      <w:r>
        <w:rPr>
          <w:lang w:eastAsia="en-US"/>
        </w:rPr>
        <w:t>_____________</w:t>
      </w:r>
    </w:p>
    <w:p w14:paraId="505B07C5" w14:textId="2978A374" w:rsidR="00A80767" w:rsidRPr="00C85850" w:rsidRDefault="00A80767" w:rsidP="0087604F">
      <w:pPr>
        <w:pStyle w:val="WMOBodyText"/>
      </w:pPr>
    </w:p>
    <w:sectPr w:rsidR="00A80767" w:rsidRPr="00C85850" w:rsidSect="0020095E">
      <w:headerReference w:type="even" r:id="rId16"/>
      <w:headerReference w:type="default" r:id="rId17"/>
      <w:headerReference w:type="first" r:id="rId18"/>
      <w:pgSz w:w="11907" w:h="16840" w:code="9"/>
      <w:pgMar w:top="1134" w:right="1134" w:bottom="1134" w:left="1134" w:header="1134" w:footer="1134" w:gutter="0"/>
      <w:cols w:space="720"/>
      <w:titlePg/>
      <w:docGrid w:linePitch="299"/>
    </w:sectPr>
  </w:body>
</w:document>
</file>

<file path=word/commentsExtensible.xml><?xml version="1.0" encoding="utf-8"?>
<w16cex:commentsExtensible xmlns:w16cex="http://schemas.microsoft.com/office/word/2018/wordml/cex"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ex:commentExtensible w16cex:dateUtc="2021-02-25T08:59:00Z" w16cex:durableId="23E1E57D"/>
  <w16cex:commentExtensible w16cex:dateUtc="2021-02-25T09:02:00Z" w16cex:durableId="23E1E625"/>
  <w16cex:commentExtensible w16cex:dateUtc="2021-02-25T09:08:00Z" w16cex:durableId="23E1E790"/>
  <w16cex:commentExtensible w16cex:dateUtc="2021-02-25T09:07:00Z" w16cex:durableId="23E1E769"/>
  <w16cex:commentExtensible w16cex:dateUtc="2021-02-25T04:17:00Z" w16cex:durableId="23E25A29"/>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E50D5" w14:textId="77777777" w:rsidR="00B776C0" w:rsidRDefault="00B776C0">
      <w:r>
        <w:separator/>
      </w:r>
    </w:p>
    <w:p w14:paraId="548F996D" w14:textId="77777777" w:rsidR="00B776C0" w:rsidRDefault="00B776C0"/>
    <w:p w14:paraId="23FDBE39" w14:textId="77777777" w:rsidR="00B776C0" w:rsidRDefault="00B776C0"/>
  </w:endnote>
  <w:endnote w:type="continuationSeparator" w:id="0">
    <w:p w14:paraId="728DF019" w14:textId="77777777" w:rsidR="00B776C0" w:rsidRDefault="00B776C0">
      <w:r>
        <w:continuationSeparator/>
      </w:r>
    </w:p>
    <w:p w14:paraId="4A40DA3B" w14:textId="77777777" w:rsidR="00B776C0" w:rsidRDefault="00B776C0"/>
    <w:p w14:paraId="3500D9AF" w14:textId="77777777" w:rsidR="00B776C0" w:rsidRDefault="00B776C0"/>
  </w:endnote>
  <w:endnote w:type="continuationNotice" w:id="1">
    <w:p w14:paraId="6756BAD4" w14:textId="77777777" w:rsidR="00B776C0" w:rsidRDefault="00B776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20B0704020202020204"/>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Verdana Bold">
    <w:altName w:val="Verdan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9EA16" w14:textId="77777777" w:rsidR="00B776C0" w:rsidRDefault="00B776C0">
      <w:r>
        <w:separator/>
      </w:r>
    </w:p>
  </w:footnote>
  <w:footnote w:type="continuationSeparator" w:id="0">
    <w:p w14:paraId="47596EF7" w14:textId="77777777" w:rsidR="00B776C0" w:rsidRDefault="00B776C0">
      <w:r>
        <w:continuationSeparator/>
      </w:r>
    </w:p>
    <w:p w14:paraId="4D02C7A8" w14:textId="77777777" w:rsidR="00B776C0" w:rsidRDefault="00B776C0"/>
    <w:p w14:paraId="7EB24E45" w14:textId="77777777" w:rsidR="00B776C0" w:rsidRDefault="00B776C0"/>
  </w:footnote>
  <w:footnote w:type="continuationNotice" w:id="1">
    <w:p w14:paraId="39759D5D" w14:textId="77777777" w:rsidR="00B776C0" w:rsidRDefault="00B776C0"/>
  </w:footnote>
  <w:footnote w:id="2">
    <w:p w14:paraId="229B1715" w14:textId="77777777" w:rsidR="008A3D44" w:rsidRDefault="008A3D44">
      <w:pPr>
        <w:pStyle w:val="FootnoteText"/>
      </w:pPr>
      <w:r>
        <w:rPr>
          <w:rStyle w:val="FootnoteReference"/>
        </w:rPr>
        <w:footnoteRef/>
      </w:r>
      <w:r>
        <w:t xml:space="preserve"> Th</w:t>
      </w:r>
      <w:r w:rsidRPr="008A3D44">
        <w:t xml:space="preserve">e </w:t>
      </w:r>
      <w:r w:rsidR="000913D1">
        <w:t>MLC</w:t>
      </w:r>
      <w:r w:rsidRPr="008A3D44">
        <w:t xml:space="preserve"> is established by INFCOM, based on the positive assessment of the Member’s proposal by INFCOM/SC-MINT. Specific thematic focus area(s) will be defined in collaboration with the </w:t>
      </w:r>
      <w:r w:rsidR="000913D1">
        <w:t>MLC</w:t>
      </w:r>
      <w:r w:rsidRPr="008A3D44">
        <w:t>, based on their proposal</w:t>
      </w:r>
      <w:r w:rsidR="008A60D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0AC0E" w14:textId="77777777" w:rsidR="006F1CC7" w:rsidRDefault="00216AED">
    <w:pPr>
      <w:pStyle w:val="Header"/>
    </w:pPr>
    <w:r>
      <w:rPr>
        <w:noProof/>
      </w:rPr>
      <w:pict w14:anchorId="04C960CB">
        <v:shapetype id="_x0000_m2111"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3C930657">
        <v:shape id="_x0000_s2083" type="#_x0000_m2111" style="position:absolute;left:0;text-align:left;margin-left:0;margin-top:0;width:595.3pt;height:550pt;z-index:-251648000;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2B853A54" w14:textId="77777777" w:rsidR="003225F0" w:rsidRDefault="003225F0"/>
  <w:p w14:paraId="311B668F" w14:textId="77777777" w:rsidR="006F1CC7" w:rsidRDefault="00216AED">
    <w:pPr>
      <w:pStyle w:val="Header"/>
    </w:pPr>
    <w:r>
      <w:rPr>
        <w:noProof/>
      </w:rPr>
      <w:pict w14:anchorId="6F671317">
        <v:shapetype id="_x0000_m2110"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6054513D">
        <v:shape id="_x0000_s2085" type="#_x0000_m2110" style="position:absolute;left:0;text-align:left;margin-left:0;margin-top:0;width:595.3pt;height:550pt;z-index:-251649024;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033A3EB7" w14:textId="77777777" w:rsidR="003225F0" w:rsidRDefault="003225F0"/>
  <w:p w14:paraId="6C849FE2" w14:textId="77777777" w:rsidR="006F1CC7" w:rsidRDefault="00216AED">
    <w:pPr>
      <w:pStyle w:val="Header"/>
    </w:pPr>
    <w:r>
      <w:rPr>
        <w:noProof/>
      </w:rPr>
      <w:pict w14:anchorId="1DBD82FB">
        <v:shapetype id="_x0000_m2109"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0A56874B">
        <v:shape id="_x0000_s2087" type="#_x0000_m2109" style="position:absolute;left:0;text-align:left;margin-left:0;margin-top:0;width:595.3pt;height:550pt;z-index:-251650048;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36F6A428" w14:textId="77777777" w:rsidR="003225F0" w:rsidRDefault="003225F0"/>
  <w:p w14:paraId="2F045119" w14:textId="77777777" w:rsidR="00097410" w:rsidRDefault="00216AED">
    <w:pPr>
      <w:pStyle w:val="Header"/>
    </w:pPr>
    <w:r>
      <w:rPr>
        <w:noProof/>
      </w:rPr>
      <w:pict w14:anchorId="3490EC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3" type="#_x0000_t75" style="position:absolute;left:0;text-align:left;margin-left:0;margin-top:0;width:50pt;height:50pt;z-index:251652096;visibility:hidden">
          <v:path gradientshapeok="f"/>
          <o:lock v:ext="edit" selection="t"/>
        </v:shape>
      </w:pict>
    </w:r>
    <w:r>
      <w:pict w14:anchorId="36DC937C">
        <v:shapetype id="_x0000_m2108"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w14:anchorId="4712DFC7">
        <v:shape id="WordPictureWatermark835936646" o:spid="_x0000_s2050" type="#_x0000_m2108" style="position:absolute;left:0;text-align:left;margin-left:0;margin-top:0;width:595.3pt;height:550pt;z-index:-251652096;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53A7F942" w14:textId="77777777" w:rsidR="006F1CC7" w:rsidRDefault="006F1CC7"/>
  <w:p w14:paraId="6E123643" w14:textId="77777777" w:rsidR="00605538" w:rsidRDefault="00216AED">
    <w:pPr>
      <w:pStyle w:val="Header"/>
    </w:pPr>
    <w:r>
      <w:rPr>
        <w:noProof/>
      </w:rPr>
      <w:pict w14:anchorId="3A1FA611">
        <v:shape id="_x0000_s2082" type="#_x0000_t75" style="position:absolute;left:0;text-align:left;margin-left:0;margin-top:0;width:50pt;height:50pt;z-index:251658240;visibility:hidden">
          <v:path gradientshapeok="f"/>
          <o:lock v:ext="edit" selection="t"/>
        </v:shape>
      </w:pict>
    </w:r>
    <w:r>
      <w:pict w14:anchorId="6B32ACAB">
        <v:shape id="_x0000_s2101" type="#_x0000_t75" style="position:absolute;left:0;text-align:left;margin-left:0;margin-top:0;width:50pt;height:50pt;z-index:251653120;visibility:hidden">
          <v:path gradientshapeok="f"/>
          <o:lock v:ext="edit" selection="t"/>
        </v:shape>
      </w:pict>
    </w:r>
  </w:p>
  <w:p w14:paraId="4BB887A6" w14:textId="77777777" w:rsidR="00097410" w:rsidRDefault="00097410"/>
  <w:p w14:paraId="0138C6F2" w14:textId="77777777" w:rsidR="0079053E" w:rsidRDefault="00216AED">
    <w:pPr>
      <w:pStyle w:val="Header"/>
    </w:pPr>
    <w:r>
      <w:rPr>
        <w:noProof/>
      </w:rPr>
      <w:pict w14:anchorId="12171BCD">
        <v:shape id="_x0000_s2065" type="#_x0000_t75" style="position:absolute;left:0;text-align:left;margin-left:0;margin-top:0;width:50pt;height:50pt;z-index:251665408;visibility:hidden">
          <v:path gradientshapeok="f"/>
          <o:lock v:ext="edit" selection="t"/>
        </v:shape>
      </w:pict>
    </w:r>
    <w:r>
      <w:pict w14:anchorId="1B924EBB">
        <v:shape id="_x0000_s2080" type="#_x0000_t75" style="position:absolute;left:0;text-align:left;margin-left:0;margin-top:0;width:50pt;height:50pt;z-index:251659264;visibility:hidden">
          <v:path gradientshapeok="f"/>
          <o:lock v:ext="edit" selection="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8954D" w14:textId="09D0534E" w:rsidR="00C12F84" w:rsidRDefault="00C12F84" w:rsidP="00B72444">
    <w:pPr>
      <w:pStyle w:val="Header"/>
    </w:pPr>
    <w:r>
      <w:t>INFCOM-1(III)/Doc. 5.1.2(1)</w:t>
    </w:r>
    <w:r w:rsidRPr="00C2459D">
      <w:t xml:space="preserve">, DRAFT 1, p. </w:t>
    </w:r>
    <w:r w:rsidRPr="00C2459D">
      <w:rPr>
        <w:rStyle w:val="PageNumber"/>
      </w:rPr>
      <w:fldChar w:fldCharType="begin"/>
    </w:r>
    <w:r w:rsidRPr="00C2459D">
      <w:rPr>
        <w:rStyle w:val="PageNumber"/>
      </w:rPr>
      <w:instrText xml:space="preserve"> PAGE </w:instrText>
    </w:r>
    <w:r w:rsidRPr="00C2459D">
      <w:rPr>
        <w:rStyle w:val="PageNumber"/>
      </w:rPr>
      <w:fldChar w:fldCharType="separate"/>
    </w:r>
    <w:r>
      <w:rPr>
        <w:rStyle w:val="PageNumber"/>
        <w:noProof/>
      </w:rPr>
      <w:t>6</w:t>
    </w:r>
    <w:r w:rsidRPr="00C2459D">
      <w:rPr>
        <w:rStyle w:val="PageNumber"/>
      </w:rPr>
      <w:fldChar w:fldCharType="end"/>
    </w:r>
    <w:r w:rsidR="00216AED">
      <w:pict w14:anchorId="56E32B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left:0;text-align:left;margin-left:0;margin-top:0;width:50pt;height:50pt;z-index:251669504;visibility:hidden;mso-position-horizontal-relative:text;mso-position-vertical-relative:text">
          <v:path gradientshapeok="f"/>
          <o:lock v:ext="edit" selection="t"/>
        </v:shape>
      </w:pict>
    </w:r>
    <w:r w:rsidR="00216AED">
      <w:pict w14:anchorId="64146FCD">
        <v:shape id="_x0000_s2062" type="#_x0000_t75" style="position:absolute;left:0;text-align:left;margin-left:0;margin-top:0;width:50pt;height:50pt;z-index:251670528;visibility:hidden;mso-position-horizontal-relative:text;mso-position-vertical-relative:text">
          <v:path gradientshapeok="f"/>
          <o:lock v:ext="edit" selection="t"/>
        </v:shape>
      </w:pict>
    </w:r>
    <w:r w:rsidR="00216AED">
      <w:pict w14:anchorId="7F11EFDF">
        <v:shape id="_x0000_s2079" type="#_x0000_t75" style="position:absolute;left:0;text-align:left;margin-left:0;margin-top:0;width:50pt;height:50pt;z-index:251660288;visibility:hidden;mso-position-horizontal-relative:text;mso-position-vertical-relative:text">
          <v:path gradientshapeok="f"/>
          <o:lock v:ext="edit" selection="t"/>
        </v:shape>
      </w:pict>
    </w:r>
    <w:r w:rsidR="00216AED">
      <w:pict w14:anchorId="6E2C4D7F">
        <v:shape id="_x0000_s2078" type="#_x0000_t75" style="position:absolute;left:0;text-align:left;margin-left:0;margin-top:0;width:50pt;height:50pt;z-index:251661312;visibility:hidden;mso-position-horizontal-relative:text;mso-position-vertical-relative:text">
          <v:path gradientshapeok="f"/>
          <o:lock v:ext="edit" selection="t"/>
        </v:shape>
      </w:pict>
    </w:r>
    <w:r w:rsidR="00216AED">
      <w:pict w14:anchorId="34A5FB59">
        <v:shape id="_x0000_s2100" type="#_x0000_t75" style="position:absolute;left:0;text-align:left;margin-left:0;margin-top:0;width:50pt;height:50pt;z-index:251654144;visibility:hidden;mso-position-horizontal-relative:text;mso-position-vertical-relative:text">
          <v:path gradientshapeok="f"/>
          <o:lock v:ext="edit" selection="t"/>
        </v:shape>
      </w:pict>
    </w:r>
    <w:r w:rsidR="00216AED">
      <w:pict w14:anchorId="5EA842B2">
        <v:shape id="_x0000_s2099" type="#_x0000_t75" style="position:absolute;left:0;text-align:left;margin-left:0;margin-top:0;width:50pt;height:50pt;z-index:251655168;visibility:hidden;mso-position-horizontal-relative:text;mso-position-vertical-relative:text">
          <v:path gradientshapeok="f"/>
          <o:lock v:ext="edit" selection="t"/>
        </v:shape>
      </w:pict>
    </w:r>
    <w:r w:rsidR="00216AED">
      <w:pict w14:anchorId="78139DCC">
        <v:shape id="_x0000_s2107" type="#_x0000_t75" style="position:absolute;left:0;text-align:left;margin-left:0;margin-top:0;width:50pt;height:50pt;z-index:251648000;visibility:hidden;mso-position-horizontal-relative:text;mso-position-vertical-relative:text">
          <v:path gradientshapeok="f"/>
          <o:lock v:ext="edit" selection="t"/>
        </v:shape>
      </w:pict>
    </w:r>
    <w:r w:rsidR="00216AED">
      <w:pict w14:anchorId="55CE6A7B">
        <v:shape id="_x0000_s2106" type="#_x0000_t75" style="position:absolute;left:0;text-align:left;margin-left:0;margin-top:0;width:50pt;height:50pt;z-index:251649024;visibility:hidden;mso-position-horizontal-relative:text;mso-position-vertical-relative:text">
          <v:path gradientshapeok="f"/>
          <o:lock v:ext="edit" selection="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0E1B7" w14:textId="4E55E425" w:rsidR="0079053E" w:rsidRDefault="00216AED" w:rsidP="00E91D4A">
    <w:pPr>
      <w:pStyle w:val="Header"/>
      <w:spacing w:after="0"/>
    </w:pPr>
    <w:r>
      <w:rPr>
        <w:noProof/>
      </w:rPr>
      <w:pict w14:anchorId="77837A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left:0;text-align:left;margin-left:0;margin-top:0;width:50pt;height:50pt;z-index:251671552;visibility:hidden">
          <v:path gradientshapeok="f"/>
          <o:lock v:ext="edit" selection="t"/>
        </v:shape>
      </w:pict>
    </w:r>
    <w:r>
      <w:pict w14:anchorId="09F32921">
        <v:shape id="_x0000_s2073" type="#_x0000_t75" style="position:absolute;left:0;text-align:left;margin-left:0;margin-top:0;width:50pt;height:50pt;z-index:251662336;visibility:hidden">
          <v:path gradientshapeok="f"/>
          <o:lock v:ext="edit" selection="t"/>
        </v:shape>
      </w:pict>
    </w:r>
    <w:r>
      <w:pict w14:anchorId="507D988D">
        <v:shape id="_x0000_s2072" type="#_x0000_t75" style="position:absolute;left:0;text-align:left;margin-left:0;margin-top:0;width:50pt;height:50pt;z-index:251663360;visibility:hidden">
          <v:path gradientshapeok="f"/>
          <o:lock v:ext="edit" selection="t"/>
        </v:shape>
      </w:pict>
    </w:r>
    <w:r>
      <w:pict w14:anchorId="7D523096">
        <v:shape id="_x0000_s2094" type="#_x0000_t75" style="position:absolute;left:0;text-align:left;margin-left:0;margin-top:0;width:50pt;height:50pt;z-index:251656192;visibility:hidden">
          <v:path gradientshapeok="f"/>
          <o:lock v:ext="edit" selection="t"/>
        </v:shape>
      </w:pict>
    </w:r>
    <w:r>
      <w:pict w14:anchorId="551EE2C0">
        <v:shape id="_x0000_s2093" type="#_x0000_t75" style="position:absolute;left:0;text-align:left;margin-left:0;margin-top:0;width:50pt;height:50pt;z-index:251657216;visibility:hidden">
          <v:path gradientshapeok="f"/>
          <o:lock v:ext="edit" selection="t"/>
        </v:shape>
      </w:pict>
    </w:r>
    <w:r>
      <w:pict w14:anchorId="1CEDCE1F">
        <v:shape id="_x0000_s2105" type="#_x0000_t75" style="position:absolute;left:0;text-align:left;margin-left:0;margin-top:0;width:50pt;height:50pt;z-index:251650048;visibility:hidden">
          <v:path gradientshapeok="f"/>
          <o:lock v:ext="edit" selection="t"/>
        </v:shape>
      </w:pict>
    </w:r>
    <w:r>
      <w:pict w14:anchorId="0086157A">
        <v:shape id="_x0000_s2104" type="#_x0000_t75" style="position:absolute;left:0;text-align:left;margin-left:0;margin-top:0;width:50pt;height:50pt;z-index:251651072;visibility:hidden">
          <v:path gradientshapeok="f"/>
          <o:lock v:ext="edit"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53F4D"/>
    <w:multiLevelType w:val="hybridMultilevel"/>
    <w:tmpl w:val="F3ACAF88"/>
    <w:lvl w:ilvl="0" w:tplc="1202418E">
      <w:start w:val="1"/>
      <w:numFmt w:val="decimal"/>
      <w:lvlText w:val="(%1)"/>
      <w:lvlJc w:val="left"/>
      <w:pPr>
        <w:ind w:left="720" w:hanging="360"/>
      </w:pPr>
      <w:rPr>
        <w:rFonts w:hint="default"/>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B40DD"/>
    <w:multiLevelType w:val="hybridMultilevel"/>
    <w:tmpl w:val="F3ACAF88"/>
    <w:lvl w:ilvl="0" w:tplc="1202418E">
      <w:start w:val="1"/>
      <w:numFmt w:val="decimal"/>
      <w:lvlText w:val="(%1)"/>
      <w:lvlJc w:val="left"/>
      <w:pPr>
        <w:ind w:left="720" w:hanging="360"/>
      </w:pPr>
      <w:rPr>
        <w:rFonts w:hint="default"/>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A57D30"/>
    <w:multiLevelType w:val="hybridMultilevel"/>
    <w:tmpl w:val="0614963E"/>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4CC0DEB8">
      <w:numFmt w:val="bullet"/>
      <w:lvlText w:val="–"/>
      <w:lvlJc w:val="left"/>
      <w:pPr>
        <w:ind w:left="2340" w:hanging="360"/>
      </w:pPr>
      <w:rPr>
        <w:rFonts w:ascii="Verdana" w:eastAsia="Verdana" w:hAnsi="Verdana" w:cs="Verdana" w:hint="default"/>
        <w:color w:val="221E1F"/>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AB5266"/>
    <w:multiLevelType w:val="hybridMultilevel"/>
    <w:tmpl w:val="B34A8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D01DAA"/>
    <w:multiLevelType w:val="hybridMultilevel"/>
    <w:tmpl w:val="673CD03A"/>
    <w:lvl w:ilvl="0" w:tplc="4CC0DEB8">
      <w:numFmt w:val="bullet"/>
      <w:lvlText w:val="–"/>
      <w:lvlJc w:val="left"/>
      <w:pPr>
        <w:ind w:left="1080" w:hanging="360"/>
      </w:pPr>
      <w:rPr>
        <w:rFonts w:ascii="Verdana" w:eastAsia="Verdana" w:hAnsi="Verdana" w:cs="Verdana" w:hint="default"/>
        <w:color w:val="221E1F"/>
      </w:rPr>
    </w:lvl>
    <w:lvl w:ilvl="1" w:tplc="4CC0DEB8">
      <w:numFmt w:val="bullet"/>
      <w:lvlText w:val="–"/>
      <w:lvlJc w:val="left"/>
      <w:pPr>
        <w:ind w:left="1800" w:hanging="360"/>
      </w:pPr>
      <w:rPr>
        <w:rFonts w:ascii="Verdana" w:eastAsia="Verdana" w:hAnsi="Verdana" w:cs="Verdana" w:hint="default"/>
        <w:color w:val="221E1F"/>
      </w:rPr>
    </w:lvl>
    <w:lvl w:ilvl="2" w:tplc="4CC0DEB8">
      <w:numFmt w:val="bullet"/>
      <w:lvlText w:val="–"/>
      <w:lvlJc w:val="left"/>
      <w:pPr>
        <w:ind w:left="2700" w:hanging="360"/>
      </w:pPr>
      <w:rPr>
        <w:rFonts w:ascii="Verdana" w:eastAsia="Verdana" w:hAnsi="Verdana" w:cs="Verdana" w:hint="default"/>
        <w:color w:val="221E1F"/>
      </w:r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60FC6603"/>
    <w:multiLevelType w:val="hybridMultilevel"/>
    <w:tmpl w:val="87705986"/>
    <w:lvl w:ilvl="0" w:tplc="1202418E">
      <w:start w:val="1"/>
      <w:numFmt w:val="decimal"/>
      <w:lvlText w:val="(%1)"/>
      <w:lvlJc w:val="left"/>
      <w:pPr>
        <w:ind w:left="1080" w:hanging="360"/>
      </w:pPr>
      <w:rPr>
        <w:rFonts w:hint="default"/>
        <w:color w:val="221E1F"/>
      </w:rPr>
    </w:lvl>
    <w:lvl w:ilvl="1" w:tplc="4CC0DEB8">
      <w:numFmt w:val="bullet"/>
      <w:lvlText w:val="–"/>
      <w:lvlJc w:val="left"/>
      <w:pPr>
        <w:ind w:left="1800" w:hanging="360"/>
      </w:pPr>
      <w:rPr>
        <w:rFonts w:ascii="Verdana" w:eastAsia="Verdana" w:hAnsi="Verdana" w:cs="Verdana" w:hint="default"/>
        <w:color w:val="221E1F"/>
      </w:rPr>
    </w:lvl>
    <w:lvl w:ilvl="2" w:tplc="4CC0DEB8">
      <w:numFmt w:val="bullet"/>
      <w:lvlText w:val="–"/>
      <w:lvlJc w:val="left"/>
      <w:pPr>
        <w:ind w:left="2700" w:hanging="360"/>
      </w:pPr>
      <w:rPr>
        <w:rFonts w:ascii="Verdana" w:eastAsia="Verdana" w:hAnsi="Verdana" w:cs="Verdana" w:hint="default"/>
        <w:color w:val="221E1F"/>
      </w:r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2"/>
  </w:num>
  <w:num w:numId="3">
    <w:abstractNumId w:val="4"/>
  </w:num>
  <w:num w:numId="4">
    <w:abstractNumId w:val="0"/>
  </w:num>
  <w:num w:numId="5">
    <w:abstractNumId w:val="5"/>
  </w:num>
  <w:num w:numId="6">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unoslav PREMEC">
    <w15:presenceInfo w15:providerId="AD" w15:userId="S::KPremec@wmo.int::51167652-1220-4c11-a203-33f44fbd1e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1134"/>
  <w:hyphenationZone w:val="425"/>
  <w:drawingGridHorizontalSpacing w:val="110"/>
  <w:displayHorizontalDrawingGridEvery w:val="2"/>
  <w:displayVerticalDrawingGridEvery w:val="2"/>
  <w:characterSpacingControl w:val="doNotCompress"/>
  <w:hdrShapeDefaults>
    <o:shapedefaults v:ext="edit" spidmax="211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2AB"/>
    <w:rsid w:val="000019B3"/>
    <w:rsid w:val="000133EE"/>
    <w:rsid w:val="00015D88"/>
    <w:rsid w:val="000206A8"/>
    <w:rsid w:val="00021117"/>
    <w:rsid w:val="0003137A"/>
    <w:rsid w:val="0003347A"/>
    <w:rsid w:val="00034C30"/>
    <w:rsid w:val="00036781"/>
    <w:rsid w:val="00041171"/>
    <w:rsid w:val="00041727"/>
    <w:rsid w:val="00041BCC"/>
    <w:rsid w:val="0004226F"/>
    <w:rsid w:val="00045F9F"/>
    <w:rsid w:val="00047F6E"/>
    <w:rsid w:val="00050219"/>
    <w:rsid w:val="00050F8E"/>
    <w:rsid w:val="000518BB"/>
    <w:rsid w:val="000573AD"/>
    <w:rsid w:val="0006123B"/>
    <w:rsid w:val="000623B3"/>
    <w:rsid w:val="00064F6B"/>
    <w:rsid w:val="00065781"/>
    <w:rsid w:val="00067595"/>
    <w:rsid w:val="0007055D"/>
    <w:rsid w:val="00072F17"/>
    <w:rsid w:val="000806D8"/>
    <w:rsid w:val="0008184E"/>
    <w:rsid w:val="00082C80"/>
    <w:rsid w:val="00083847"/>
    <w:rsid w:val="00083C36"/>
    <w:rsid w:val="00090B98"/>
    <w:rsid w:val="00090E9D"/>
    <w:rsid w:val="000913D1"/>
    <w:rsid w:val="000914FB"/>
    <w:rsid w:val="00092CAE"/>
    <w:rsid w:val="00095E48"/>
    <w:rsid w:val="00097410"/>
    <w:rsid w:val="000A0FD3"/>
    <w:rsid w:val="000A4F1C"/>
    <w:rsid w:val="000A5134"/>
    <w:rsid w:val="000A5AEE"/>
    <w:rsid w:val="000A69BF"/>
    <w:rsid w:val="000B0648"/>
    <w:rsid w:val="000B1865"/>
    <w:rsid w:val="000B548E"/>
    <w:rsid w:val="000B66CC"/>
    <w:rsid w:val="000C225A"/>
    <w:rsid w:val="000C6781"/>
    <w:rsid w:val="000D0753"/>
    <w:rsid w:val="000D36D4"/>
    <w:rsid w:val="000D4236"/>
    <w:rsid w:val="000D596D"/>
    <w:rsid w:val="000E1466"/>
    <w:rsid w:val="000F0785"/>
    <w:rsid w:val="000F1936"/>
    <w:rsid w:val="000F4547"/>
    <w:rsid w:val="000F5E49"/>
    <w:rsid w:val="000F5ECE"/>
    <w:rsid w:val="000F7A87"/>
    <w:rsid w:val="000F7C5E"/>
    <w:rsid w:val="00102EAE"/>
    <w:rsid w:val="001035EB"/>
    <w:rsid w:val="001047DC"/>
    <w:rsid w:val="00105D2E"/>
    <w:rsid w:val="00111BFD"/>
    <w:rsid w:val="00113216"/>
    <w:rsid w:val="0011498B"/>
    <w:rsid w:val="00120147"/>
    <w:rsid w:val="00123140"/>
    <w:rsid w:val="00123932"/>
    <w:rsid w:val="00123D94"/>
    <w:rsid w:val="001302E5"/>
    <w:rsid w:val="00134BD5"/>
    <w:rsid w:val="00136564"/>
    <w:rsid w:val="001410C9"/>
    <w:rsid w:val="00141557"/>
    <w:rsid w:val="001416D4"/>
    <w:rsid w:val="00141B9D"/>
    <w:rsid w:val="00146BF3"/>
    <w:rsid w:val="00153DC7"/>
    <w:rsid w:val="00156F9B"/>
    <w:rsid w:val="0016279C"/>
    <w:rsid w:val="00163BA3"/>
    <w:rsid w:val="00165724"/>
    <w:rsid w:val="001668AF"/>
    <w:rsid w:val="00166B31"/>
    <w:rsid w:val="00167D54"/>
    <w:rsid w:val="00171503"/>
    <w:rsid w:val="00172D1E"/>
    <w:rsid w:val="00180771"/>
    <w:rsid w:val="00181E82"/>
    <w:rsid w:val="00182827"/>
    <w:rsid w:val="001900EA"/>
    <w:rsid w:val="00190854"/>
    <w:rsid w:val="0019119B"/>
    <w:rsid w:val="0019161A"/>
    <w:rsid w:val="001930A3"/>
    <w:rsid w:val="001939C6"/>
    <w:rsid w:val="00196EB8"/>
    <w:rsid w:val="001A2303"/>
    <w:rsid w:val="001A25F0"/>
    <w:rsid w:val="001A2C13"/>
    <w:rsid w:val="001A341E"/>
    <w:rsid w:val="001B0EA6"/>
    <w:rsid w:val="001B0FA3"/>
    <w:rsid w:val="001B1CDF"/>
    <w:rsid w:val="001B26E5"/>
    <w:rsid w:val="001B55D1"/>
    <w:rsid w:val="001B56F4"/>
    <w:rsid w:val="001C0D9D"/>
    <w:rsid w:val="001C5462"/>
    <w:rsid w:val="001C5F82"/>
    <w:rsid w:val="001D17F8"/>
    <w:rsid w:val="001D265C"/>
    <w:rsid w:val="001D3062"/>
    <w:rsid w:val="001D3C7B"/>
    <w:rsid w:val="001D3CFB"/>
    <w:rsid w:val="001D5385"/>
    <w:rsid w:val="001D559B"/>
    <w:rsid w:val="001D6302"/>
    <w:rsid w:val="001E13DA"/>
    <w:rsid w:val="001E2C22"/>
    <w:rsid w:val="001E327E"/>
    <w:rsid w:val="001E6A2B"/>
    <w:rsid w:val="001E740C"/>
    <w:rsid w:val="001E7DD0"/>
    <w:rsid w:val="001F157C"/>
    <w:rsid w:val="001F1BDA"/>
    <w:rsid w:val="0020095E"/>
    <w:rsid w:val="00204BF9"/>
    <w:rsid w:val="002059C6"/>
    <w:rsid w:val="00210BFE"/>
    <w:rsid w:val="00210C5C"/>
    <w:rsid w:val="00210D30"/>
    <w:rsid w:val="0021380E"/>
    <w:rsid w:val="00216886"/>
    <w:rsid w:val="00216AED"/>
    <w:rsid w:val="002204FD"/>
    <w:rsid w:val="00221020"/>
    <w:rsid w:val="00222265"/>
    <w:rsid w:val="002308B5"/>
    <w:rsid w:val="00232D01"/>
    <w:rsid w:val="002338F9"/>
    <w:rsid w:val="00233C0B"/>
    <w:rsid w:val="00234A34"/>
    <w:rsid w:val="00235E5D"/>
    <w:rsid w:val="002400DF"/>
    <w:rsid w:val="00244971"/>
    <w:rsid w:val="002475DE"/>
    <w:rsid w:val="0025001A"/>
    <w:rsid w:val="00250531"/>
    <w:rsid w:val="0025228B"/>
    <w:rsid w:val="0025255D"/>
    <w:rsid w:val="002547CB"/>
    <w:rsid w:val="00255EE3"/>
    <w:rsid w:val="00256B3D"/>
    <w:rsid w:val="00257DE6"/>
    <w:rsid w:val="002647B0"/>
    <w:rsid w:val="00265007"/>
    <w:rsid w:val="0026743C"/>
    <w:rsid w:val="00270480"/>
    <w:rsid w:val="00273E9B"/>
    <w:rsid w:val="002742D1"/>
    <w:rsid w:val="00275AB6"/>
    <w:rsid w:val="002779AF"/>
    <w:rsid w:val="002823D8"/>
    <w:rsid w:val="00284B5F"/>
    <w:rsid w:val="0028531A"/>
    <w:rsid w:val="00285446"/>
    <w:rsid w:val="00285C87"/>
    <w:rsid w:val="002867B6"/>
    <w:rsid w:val="00295593"/>
    <w:rsid w:val="002A354F"/>
    <w:rsid w:val="002A386C"/>
    <w:rsid w:val="002A7169"/>
    <w:rsid w:val="002B2EB9"/>
    <w:rsid w:val="002B540D"/>
    <w:rsid w:val="002B7A7E"/>
    <w:rsid w:val="002C30BC"/>
    <w:rsid w:val="002C4F3D"/>
    <w:rsid w:val="002C5965"/>
    <w:rsid w:val="002C7A88"/>
    <w:rsid w:val="002C7AB9"/>
    <w:rsid w:val="002D232B"/>
    <w:rsid w:val="002D2759"/>
    <w:rsid w:val="002D5E00"/>
    <w:rsid w:val="002D6DAC"/>
    <w:rsid w:val="002E12E7"/>
    <w:rsid w:val="002E261D"/>
    <w:rsid w:val="002E3FAD"/>
    <w:rsid w:val="002E4E16"/>
    <w:rsid w:val="002F56EE"/>
    <w:rsid w:val="002F6DAC"/>
    <w:rsid w:val="003006A3"/>
    <w:rsid w:val="0030121D"/>
    <w:rsid w:val="00301E8C"/>
    <w:rsid w:val="003117E4"/>
    <w:rsid w:val="0031230A"/>
    <w:rsid w:val="003143C9"/>
    <w:rsid w:val="003146E9"/>
    <w:rsid w:val="0031476D"/>
    <w:rsid w:val="00314D5D"/>
    <w:rsid w:val="00320009"/>
    <w:rsid w:val="003225F0"/>
    <w:rsid w:val="0032424A"/>
    <w:rsid w:val="003245D3"/>
    <w:rsid w:val="00326319"/>
    <w:rsid w:val="0032785A"/>
    <w:rsid w:val="0033090F"/>
    <w:rsid w:val="00330AA3"/>
    <w:rsid w:val="00331584"/>
    <w:rsid w:val="00331964"/>
    <w:rsid w:val="00334987"/>
    <w:rsid w:val="003351F9"/>
    <w:rsid w:val="003400CD"/>
    <w:rsid w:val="00340C69"/>
    <w:rsid w:val="00342E34"/>
    <w:rsid w:val="00343AA3"/>
    <w:rsid w:val="00346123"/>
    <w:rsid w:val="00350611"/>
    <w:rsid w:val="003524C2"/>
    <w:rsid w:val="00355E2D"/>
    <w:rsid w:val="00360576"/>
    <w:rsid w:val="003639AB"/>
    <w:rsid w:val="0037066F"/>
    <w:rsid w:val="00371B18"/>
    <w:rsid w:val="00371CF1"/>
    <w:rsid w:val="00373128"/>
    <w:rsid w:val="00374566"/>
    <w:rsid w:val="003750C1"/>
    <w:rsid w:val="0037602C"/>
    <w:rsid w:val="0038051E"/>
    <w:rsid w:val="00380AF7"/>
    <w:rsid w:val="003846EC"/>
    <w:rsid w:val="00384BC7"/>
    <w:rsid w:val="00385917"/>
    <w:rsid w:val="00385FED"/>
    <w:rsid w:val="00391797"/>
    <w:rsid w:val="00391BBC"/>
    <w:rsid w:val="0039470E"/>
    <w:rsid w:val="00394A05"/>
    <w:rsid w:val="00397770"/>
    <w:rsid w:val="00397880"/>
    <w:rsid w:val="003A48D4"/>
    <w:rsid w:val="003A4C49"/>
    <w:rsid w:val="003A51C3"/>
    <w:rsid w:val="003A6EAE"/>
    <w:rsid w:val="003A7016"/>
    <w:rsid w:val="003B027B"/>
    <w:rsid w:val="003B0C08"/>
    <w:rsid w:val="003B21C0"/>
    <w:rsid w:val="003B21FE"/>
    <w:rsid w:val="003B6CBA"/>
    <w:rsid w:val="003B78E6"/>
    <w:rsid w:val="003C17A5"/>
    <w:rsid w:val="003C1843"/>
    <w:rsid w:val="003C2CAB"/>
    <w:rsid w:val="003C6482"/>
    <w:rsid w:val="003D1552"/>
    <w:rsid w:val="003D2027"/>
    <w:rsid w:val="003D383B"/>
    <w:rsid w:val="003D4566"/>
    <w:rsid w:val="003D4715"/>
    <w:rsid w:val="003E381F"/>
    <w:rsid w:val="003E3A5B"/>
    <w:rsid w:val="003E4046"/>
    <w:rsid w:val="003E4DD9"/>
    <w:rsid w:val="003E644E"/>
    <w:rsid w:val="003E7238"/>
    <w:rsid w:val="003E782C"/>
    <w:rsid w:val="003F003A"/>
    <w:rsid w:val="003F0AE7"/>
    <w:rsid w:val="003F125B"/>
    <w:rsid w:val="003F131E"/>
    <w:rsid w:val="003F1329"/>
    <w:rsid w:val="003F7B3F"/>
    <w:rsid w:val="003F7CB5"/>
    <w:rsid w:val="0040418C"/>
    <w:rsid w:val="00405630"/>
    <w:rsid w:val="004058AD"/>
    <w:rsid w:val="004077F4"/>
    <w:rsid w:val="00407A74"/>
    <w:rsid w:val="0041078D"/>
    <w:rsid w:val="00415CE6"/>
    <w:rsid w:val="00415D78"/>
    <w:rsid w:val="00416F97"/>
    <w:rsid w:val="00420AE1"/>
    <w:rsid w:val="0042220B"/>
    <w:rsid w:val="0043039B"/>
    <w:rsid w:val="0043305D"/>
    <w:rsid w:val="00436197"/>
    <w:rsid w:val="00437BD4"/>
    <w:rsid w:val="00441E43"/>
    <w:rsid w:val="004423FE"/>
    <w:rsid w:val="00445C35"/>
    <w:rsid w:val="00453F6C"/>
    <w:rsid w:val="00454B41"/>
    <w:rsid w:val="0045663A"/>
    <w:rsid w:val="004577DE"/>
    <w:rsid w:val="00457E4B"/>
    <w:rsid w:val="0046344E"/>
    <w:rsid w:val="004656E3"/>
    <w:rsid w:val="00465E4D"/>
    <w:rsid w:val="0046629F"/>
    <w:rsid w:val="004667E7"/>
    <w:rsid w:val="004672CF"/>
    <w:rsid w:val="00471070"/>
    <w:rsid w:val="00475797"/>
    <w:rsid w:val="00476D0A"/>
    <w:rsid w:val="0047716B"/>
    <w:rsid w:val="00480602"/>
    <w:rsid w:val="00482ED8"/>
    <w:rsid w:val="004849A1"/>
    <w:rsid w:val="00486F40"/>
    <w:rsid w:val="0049253B"/>
    <w:rsid w:val="0049665E"/>
    <w:rsid w:val="004A140B"/>
    <w:rsid w:val="004A2594"/>
    <w:rsid w:val="004A4B47"/>
    <w:rsid w:val="004A5586"/>
    <w:rsid w:val="004A5DC4"/>
    <w:rsid w:val="004A7270"/>
    <w:rsid w:val="004B0B9D"/>
    <w:rsid w:val="004B0EC9"/>
    <w:rsid w:val="004B1FF9"/>
    <w:rsid w:val="004B23BC"/>
    <w:rsid w:val="004B5B42"/>
    <w:rsid w:val="004B756F"/>
    <w:rsid w:val="004B7BAA"/>
    <w:rsid w:val="004C2DF7"/>
    <w:rsid w:val="004C4E0B"/>
    <w:rsid w:val="004C7F76"/>
    <w:rsid w:val="004D37EB"/>
    <w:rsid w:val="004D497E"/>
    <w:rsid w:val="004D5FFA"/>
    <w:rsid w:val="004E4809"/>
    <w:rsid w:val="004E4CC3"/>
    <w:rsid w:val="004E5985"/>
    <w:rsid w:val="004E6352"/>
    <w:rsid w:val="004E6460"/>
    <w:rsid w:val="004F1D89"/>
    <w:rsid w:val="004F217D"/>
    <w:rsid w:val="004F5244"/>
    <w:rsid w:val="004F6624"/>
    <w:rsid w:val="004F6B46"/>
    <w:rsid w:val="004F7A12"/>
    <w:rsid w:val="005001D6"/>
    <w:rsid w:val="0050425E"/>
    <w:rsid w:val="00511999"/>
    <w:rsid w:val="00512820"/>
    <w:rsid w:val="005145D6"/>
    <w:rsid w:val="005160D2"/>
    <w:rsid w:val="00521EA5"/>
    <w:rsid w:val="00525B80"/>
    <w:rsid w:val="00525FF1"/>
    <w:rsid w:val="0053098F"/>
    <w:rsid w:val="00531BED"/>
    <w:rsid w:val="005359EC"/>
    <w:rsid w:val="00536B2E"/>
    <w:rsid w:val="005374D7"/>
    <w:rsid w:val="00540005"/>
    <w:rsid w:val="00542E86"/>
    <w:rsid w:val="0054573F"/>
    <w:rsid w:val="00546D8E"/>
    <w:rsid w:val="00553738"/>
    <w:rsid w:val="00554222"/>
    <w:rsid w:val="0056090D"/>
    <w:rsid w:val="00560D85"/>
    <w:rsid w:val="00563E5D"/>
    <w:rsid w:val="00565304"/>
    <w:rsid w:val="0056646F"/>
    <w:rsid w:val="005678C3"/>
    <w:rsid w:val="00571AE1"/>
    <w:rsid w:val="00581B28"/>
    <w:rsid w:val="00585309"/>
    <w:rsid w:val="00587113"/>
    <w:rsid w:val="00592267"/>
    <w:rsid w:val="0059421F"/>
    <w:rsid w:val="005A136D"/>
    <w:rsid w:val="005A778B"/>
    <w:rsid w:val="005B0AE2"/>
    <w:rsid w:val="005B0FB9"/>
    <w:rsid w:val="005B1F2C"/>
    <w:rsid w:val="005B2473"/>
    <w:rsid w:val="005B5F3C"/>
    <w:rsid w:val="005B6F21"/>
    <w:rsid w:val="005B7BE1"/>
    <w:rsid w:val="005C41F2"/>
    <w:rsid w:val="005C6ABA"/>
    <w:rsid w:val="005D03D9"/>
    <w:rsid w:val="005D128D"/>
    <w:rsid w:val="005D1EE8"/>
    <w:rsid w:val="005D2B39"/>
    <w:rsid w:val="005D56AE"/>
    <w:rsid w:val="005D666D"/>
    <w:rsid w:val="005D6C3A"/>
    <w:rsid w:val="005E2AE8"/>
    <w:rsid w:val="005E3A59"/>
    <w:rsid w:val="005E4F97"/>
    <w:rsid w:val="005E7626"/>
    <w:rsid w:val="005F28F4"/>
    <w:rsid w:val="005F60B2"/>
    <w:rsid w:val="00600ED0"/>
    <w:rsid w:val="00601968"/>
    <w:rsid w:val="00604802"/>
    <w:rsid w:val="00605538"/>
    <w:rsid w:val="006115BC"/>
    <w:rsid w:val="00611809"/>
    <w:rsid w:val="0061324C"/>
    <w:rsid w:val="006147F0"/>
    <w:rsid w:val="006155B7"/>
    <w:rsid w:val="00615AB0"/>
    <w:rsid w:val="00616247"/>
    <w:rsid w:val="0061778C"/>
    <w:rsid w:val="00630069"/>
    <w:rsid w:val="00631271"/>
    <w:rsid w:val="00631C2C"/>
    <w:rsid w:val="00633912"/>
    <w:rsid w:val="00635AA7"/>
    <w:rsid w:val="00636B90"/>
    <w:rsid w:val="00637E4F"/>
    <w:rsid w:val="0064738B"/>
    <w:rsid w:val="00650459"/>
    <w:rsid w:val="006508EA"/>
    <w:rsid w:val="0066648F"/>
    <w:rsid w:val="00667E86"/>
    <w:rsid w:val="00670BDE"/>
    <w:rsid w:val="00674968"/>
    <w:rsid w:val="00681B28"/>
    <w:rsid w:val="0068340A"/>
    <w:rsid w:val="0068392D"/>
    <w:rsid w:val="00692093"/>
    <w:rsid w:val="00697DB5"/>
    <w:rsid w:val="006A1B33"/>
    <w:rsid w:val="006A2332"/>
    <w:rsid w:val="006A492A"/>
    <w:rsid w:val="006A53B2"/>
    <w:rsid w:val="006B0120"/>
    <w:rsid w:val="006B327E"/>
    <w:rsid w:val="006B576E"/>
    <w:rsid w:val="006B5C72"/>
    <w:rsid w:val="006B5F3F"/>
    <w:rsid w:val="006C289D"/>
    <w:rsid w:val="006C333A"/>
    <w:rsid w:val="006C3504"/>
    <w:rsid w:val="006C7130"/>
    <w:rsid w:val="006C7698"/>
    <w:rsid w:val="006D0310"/>
    <w:rsid w:val="006D2009"/>
    <w:rsid w:val="006D5576"/>
    <w:rsid w:val="006E1E62"/>
    <w:rsid w:val="006E3770"/>
    <w:rsid w:val="006E6FF6"/>
    <w:rsid w:val="006E766D"/>
    <w:rsid w:val="006F1CC7"/>
    <w:rsid w:val="006F4B29"/>
    <w:rsid w:val="006F6CE9"/>
    <w:rsid w:val="00703D3A"/>
    <w:rsid w:val="0070517C"/>
    <w:rsid w:val="00705C9F"/>
    <w:rsid w:val="00707FB4"/>
    <w:rsid w:val="00716951"/>
    <w:rsid w:val="00717BC6"/>
    <w:rsid w:val="007205D6"/>
    <w:rsid w:val="00720DBA"/>
    <w:rsid w:val="00720F6B"/>
    <w:rsid w:val="0072200C"/>
    <w:rsid w:val="007251A3"/>
    <w:rsid w:val="00730ADA"/>
    <w:rsid w:val="00732C37"/>
    <w:rsid w:val="00735D9E"/>
    <w:rsid w:val="00740377"/>
    <w:rsid w:val="00743C48"/>
    <w:rsid w:val="00745A09"/>
    <w:rsid w:val="00751EAF"/>
    <w:rsid w:val="00754CF7"/>
    <w:rsid w:val="0075716C"/>
    <w:rsid w:val="007572FD"/>
    <w:rsid w:val="00757B0D"/>
    <w:rsid w:val="00761320"/>
    <w:rsid w:val="00761844"/>
    <w:rsid w:val="007651B1"/>
    <w:rsid w:val="00767CE1"/>
    <w:rsid w:val="00771A68"/>
    <w:rsid w:val="00772180"/>
    <w:rsid w:val="007744D2"/>
    <w:rsid w:val="00777732"/>
    <w:rsid w:val="00783934"/>
    <w:rsid w:val="00784E09"/>
    <w:rsid w:val="00786136"/>
    <w:rsid w:val="0079053E"/>
    <w:rsid w:val="00790617"/>
    <w:rsid w:val="00790AF4"/>
    <w:rsid w:val="00790C80"/>
    <w:rsid w:val="007961F5"/>
    <w:rsid w:val="007A29BA"/>
    <w:rsid w:val="007A2FF4"/>
    <w:rsid w:val="007A434C"/>
    <w:rsid w:val="007B05CF"/>
    <w:rsid w:val="007B6042"/>
    <w:rsid w:val="007C16F4"/>
    <w:rsid w:val="007C212A"/>
    <w:rsid w:val="007C237D"/>
    <w:rsid w:val="007C4A68"/>
    <w:rsid w:val="007D044C"/>
    <w:rsid w:val="007D6CC7"/>
    <w:rsid w:val="007E7D21"/>
    <w:rsid w:val="007E7DBD"/>
    <w:rsid w:val="007F30F6"/>
    <w:rsid w:val="007F482F"/>
    <w:rsid w:val="007F682C"/>
    <w:rsid w:val="007F7C94"/>
    <w:rsid w:val="0080029C"/>
    <w:rsid w:val="0080398D"/>
    <w:rsid w:val="00805174"/>
    <w:rsid w:val="00805291"/>
    <w:rsid w:val="00806385"/>
    <w:rsid w:val="00807CC5"/>
    <w:rsid w:val="00807ED7"/>
    <w:rsid w:val="008146A2"/>
    <w:rsid w:val="00814CC6"/>
    <w:rsid w:val="0081653F"/>
    <w:rsid w:val="00817ED5"/>
    <w:rsid w:val="0082023E"/>
    <w:rsid w:val="00826660"/>
    <w:rsid w:val="00826823"/>
    <w:rsid w:val="00826D53"/>
    <w:rsid w:val="00831751"/>
    <w:rsid w:val="00833369"/>
    <w:rsid w:val="00835B42"/>
    <w:rsid w:val="008365E9"/>
    <w:rsid w:val="008371F3"/>
    <w:rsid w:val="00842A4E"/>
    <w:rsid w:val="00845B39"/>
    <w:rsid w:val="00845BED"/>
    <w:rsid w:val="00846874"/>
    <w:rsid w:val="00847D99"/>
    <w:rsid w:val="0085038E"/>
    <w:rsid w:val="0085230A"/>
    <w:rsid w:val="008539CC"/>
    <w:rsid w:val="00855122"/>
    <w:rsid w:val="0085526B"/>
    <w:rsid w:val="0086271D"/>
    <w:rsid w:val="0086420B"/>
    <w:rsid w:val="00864D08"/>
    <w:rsid w:val="00864DBF"/>
    <w:rsid w:val="00865AE2"/>
    <w:rsid w:val="008663C8"/>
    <w:rsid w:val="00875139"/>
    <w:rsid w:val="00875DB1"/>
    <w:rsid w:val="00875E70"/>
    <w:rsid w:val="0087604F"/>
    <w:rsid w:val="00877470"/>
    <w:rsid w:val="0088163A"/>
    <w:rsid w:val="00885413"/>
    <w:rsid w:val="00885D86"/>
    <w:rsid w:val="008879BD"/>
    <w:rsid w:val="00894FF7"/>
    <w:rsid w:val="0089601F"/>
    <w:rsid w:val="008970B8"/>
    <w:rsid w:val="0089769A"/>
    <w:rsid w:val="008A0737"/>
    <w:rsid w:val="008A3D44"/>
    <w:rsid w:val="008A60DC"/>
    <w:rsid w:val="008A7313"/>
    <w:rsid w:val="008A7D80"/>
    <w:rsid w:val="008A7D91"/>
    <w:rsid w:val="008B7FC7"/>
    <w:rsid w:val="008C1C88"/>
    <w:rsid w:val="008C3A83"/>
    <w:rsid w:val="008C4337"/>
    <w:rsid w:val="008C4F06"/>
    <w:rsid w:val="008C7EE9"/>
    <w:rsid w:val="008E07E6"/>
    <w:rsid w:val="008E1E4A"/>
    <w:rsid w:val="008E4003"/>
    <w:rsid w:val="008E54C8"/>
    <w:rsid w:val="008E7F9B"/>
    <w:rsid w:val="008F00E2"/>
    <w:rsid w:val="008F0615"/>
    <w:rsid w:val="008F103E"/>
    <w:rsid w:val="008F1FDB"/>
    <w:rsid w:val="008F36FB"/>
    <w:rsid w:val="008F457D"/>
    <w:rsid w:val="008F7B9C"/>
    <w:rsid w:val="009005B7"/>
    <w:rsid w:val="00902EA9"/>
    <w:rsid w:val="0090427F"/>
    <w:rsid w:val="00920506"/>
    <w:rsid w:val="00927370"/>
    <w:rsid w:val="0092758F"/>
    <w:rsid w:val="00931DEB"/>
    <w:rsid w:val="00933957"/>
    <w:rsid w:val="009356FA"/>
    <w:rsid w:val="00943675"/>
    <w:rsid w:val="009504A1"/>
    <w:rsid w:val="00950605"/>
    <w:rsid w:val="00951893"/>
    <w:rsid w:val="00952233"/>
    <w:rsid w:val="00954D66"/>
    <w:rsid w:val="009575A3"/>
    <w:rsid w:val="009601FE"/>
    <w:rsid w:val="00963F8F"/>
    <w:rsid w:val="00970201"/>
    <w:rsid w:val="00973C62"/>
    <w:rsid w:val="0097559C"/>
    <w:rsid w:val="00975D76"/>
    <w:rsid w:val="00982E51"/>
    <w:rsid w:val="00984F17"/>
    <w:rsid w:val="00985333"/>
    <w:rsid w:val="009874B9"/>
    <w:rsid w:val="00991D92"/>
    <w:rsid w:val="00993581"/>
    <w:rsid w:val="00995CF0"/>
    <w:rsid w:val="00996F6B"/>
    <w:rsid w:val="009A288C"/>
    <w:rsid w:val="009A2BA1"/>
    <w:rsid w:val="009A460D"/>
    <w:rsid w:val="009A63AC"/>
    <w:rsid w:val="009A64C1"/>
    <w:rsid w:val="009A7D95"/>
    <w:rsid w:val="009B278E"/>
    <w:rsid w:val="009B510B"/>
    <w:rsid w:val="009B6697"/>
    <w:rsid w:val="009C0658"/>
    <w:rsid w:val="009C0D6E"/>
    <w:rsid w:val="009C2B43"/>
    <w:rsid w:val="009C2EA4"/>
    <w:rsid w:val="009C4C04"/>
    <w:rsid w:val="009C75A0"/>
    <w:rsid w:val="009C7A6F"/>
    <w:rsid w:val="009D4002"/>
    <w:rsid w:val="009D5213"/>
    <w:rsid w:val="009D7469"/>
    <w:rsid w:val="009E1C95"/>
    <w:rsid w:val="009E3791"/>
    <w:rsid w:val="009E4D80"/>
    <w:rsid w:val="009F196A"/>
    <w:rsid w:val="009F3252"/>
    <w:rsid w:val="009F4B39"/>
    <w:rsid w:val="009F669B"/>
    <w:rsid w:val="009F7566"/>
    <w:rsid w:val="009F7F18"/>
    <w:rsid w:val="00A02A72"/>
    <w:rsid w:val="00A06BFE"/>
    <w:rsid w:val="00A10F5D"/>
    <w:rsid w:val="00A121F7"/>
    <w:rsid w:val="00A1243C"/>
    <w:rsid w:val="00A135AE"/>
    <w:rsid w:val="00A13661"/>
    <w:rsid w:val="00A14AF1"/>
    <w:rsid w:val="00A14D54"/>
    <w:rsid w:val="00A152A7"/>
    <w:rsid w:val="00A16891"/>
    <w:rsid w:val="00A268CE"/>
    <w:rsid w:val="00A332E8"/>
    <w:rsid w:val="00A34032"/>
    <w:rsid w:val="00A3498A"/>
    <w:rsid w:val="00A35AF5"/>
    <w:rsid w:val="00A35DDF"/>
    <w:rsid w:val="00A36CBA"/>
    <w:rsid w:val="00A4464F"/>
    <w:rsid w:val="00A45741"/>
    <w:rsid w:val="00A4576A"/>
    <w:rsid w:val="00A46ACD"/>
    <w:rsid w:val="00A50291"/>
    <w:rsid w:val="00A5293E"/>
    <w:rsid w:val="00A530E4"/>
    <w:rsid w:val="00A53E56"/>
    <w:rsid w:val="00A569E2"/>
    <w:rsid w:val="00A604CD"/>
    <w:rsid w:val="00A60FE6"/>
    <w:rsid w:val="00A622F5"/>
    <w:rsid w:val="00A653DA"/>
    <w:rsid w:val="00A654BE"/>
    <w:rsid w:val="00A658EE"/>
    <w:rsid w:val="00A66DD6"/>
    <w:rsid w:val="00A7114A"/>
    <w:rsid w:val="00A7152A"/>
    <w:rsid w:val="00A755AA"/>
    <w:rsid w:val="00A771FD"/>
    <w:rsid w:val="00A804F2"/>
    <w:rsid w:val="00A80767"/>
    <w:rsid w:val="00A82035"/>
    <w:rsid w:val="00A853D1"/>
    <w:rsid w:val="00A866B0"/>
    <w:rsid w:val="00A874EF"/>
    <w:rsid w:val="00A908A4"/>
    <w:rsid w:val="00A91344"/>
    <w:rsid w:val="00A95415"/>
    <w:rsid w:val="00AA3543"/>
    <w:rsid w:val="00AA3C89"/>
    <w:rsid w:val="00AA419B"/>
    <w:rsid w:val="00AB02AB"/>
    <w:rsid w:val="00AB0C02"/>
    <w:rsid w:val="00AB3134"/>
    <w:rsid w:val="00AB32BD"/>
    <w:rsid w:val="00AB4723"/>
    <w:rsid w:val="00AC33C8"/>
    <w:rsid w:val="00AC4CDB"/>
    <w:rsid w:val="00AC70FE"/>
    <w:rsid w:val="00AD3AA3"/>
    <w:rsid w:val="00AD4358"/>
    <w:rsid w:val="00AD4947"/>
    <w:rsid w:val="00AE1966"/>
    <w:rsid w:val="00AE2208"/>
    <w:rsid w:val="00AE7811"/>
    <w:rsid w:val="00AF0382"/>
    <w:rsid w:val="00AF41A8"/>
    <w:rsid w:val="00AF5031"/>
    <w:rsid w:val="00AF61E1"/>
    <w:rsid w:val="00AF638A"/>
    <w:rsid w:val="00B00141"/>
    <w:rsid w:val="00B009AA"/>
    <w:rsid w:val="00B00ECE"/>
    <w:rsid w:val="00B028AA"/>
    <w:rsid w:val="00B030C8"/>
    <w:rsid w:val="00B039C0"/>
    <w:rsid w:val="00B03AEF"/>
    <w:rsid w:val="00B03B97"/>
    <w:rsid w:val="00B04429"/>
    <w:rsid w:val="00B056E7"/>
    <w:rsid w:val="00B05ABC"/>
    <w:rsid w:val="00B05B71"/>
    <w:rsid w:val="00B07657"/>
    <w:rsid w:val="00B10035"/>
    <w:rsid w:val="00B15C76"/>
    <w:rsid w:val="00B1631A"/>
    <w:rsid w:val="00B165E6"/>
    <w:rsid w:val="00B235DB"/>
    <w:rsid w:val="00B23D87"/>
    <w:rsid w:val="00B2647B"/>
    <w:rsid w:val="00B27B90"/>
    <w:rsid w:val="00B36303"/>
    <w:rsid w:val="00B403EB"/>
    <w:rsid w:val="00B439B5"/>
    <w:rsid w:val="00B447C0"/>
    <w:rsid w:val="00B44BA5"/>
    <w:rsid w:val="00B53E53"/>
    <w:rsid w:val="00B548A2"/>
    <w:rsid w:val="00B56934"/>
    <w:rsid w:val="00B62F03"/>
    <w:rsid w:val="00B71DE7"/>
    <w:rsid w:val="00B7236D"/>
    <w:rsid w:val="00B72444"/>
    <w:rsid w:val="00B776C0"/>
    <w:rsid w:val="00B80077"/>
    <w:rsid w:val="00B8483F"/>
    <w:rsid w:val="00B87711"/>
    <w:rsid w:val="00B93B62"/>
    <w:rsid w:val="00B93F79"/>
    <w:rsid w:val="00B9410D"/>
    <w:rsid w:val="00B953D1"/>
    <w:rsid w:val="00B95D40"/>
    <w:rsid w:val="00B96D93"/>
    <w:rsid w:val="00BA22A3"/>
    <w:rsid w:val="00BA30D0"/>
    <w:rsid w:val="00BB0D32"/>
    <w:rsid w:val="00BB1570"/>
    <w:rsid w:val="00BB1BB6"/>
    <w:rsid w:val="00BB6C63"/>
    <w:rsid w:val="00BC32D0"/>
    <w:rsid w:val="00BC76B5"/>
    <w:rsid w:val="00BD2AE1"/>
    <w:rsid w:val="00BD5420"/>
    <w:rsid w:val="00BE24FF"/>
    <w:rsid w:val="00BE37FA"/>
    <w:rsid w:val="00BE5BCA"/>
    <w:rsid w:val="00BF07D1"/>
    <w:rsid w:val="00C00533"/>
    <w:rsid w:val="00C033A0"/>
    <w:rsid w:val="00C04BD2"/>
    <w:rsid w:val="00C12F84"/>
    <w:rsid w:val="00C13EEC"/>
    <w:rsid w:val="00C14689"/>
    <w:rsid w:val="00C1498A"/>
    <w:rsid w:val="00C156A4"/>
    <w:rsid w:val="00C1783C"/>
    <w:rsid w:val="00C20FAA"/>
    <w:rsid w:val="00C216EF"/>
    <w:rsid w:val="00C23509"/>
    <w:rsid w:val="00C2459D"/>
    <w:rsid w:val="00C25711"/>
    <w:rsid w:val="00C269EC"/>
    <w:rsid w:val="00C2755A"/>
    <w:rsid w:val="00C2791C"/>
    <w:rsid w:val="00C316F1"/>
    <w:rsid w:val="00C3243E"/>
    <w:rsid w:val="00C33329"/>
    <w:rsid w:val="00C3383C"/>
    <w:rsid w:val="00C42C95"/>
    <w:rsid w:val="00C439BD"/>
    <w:rsid w:val="00C4470F"/>
    <w:rsid w:val="00C46D4F"/>
    <w:rsid w:val="00C50727"/>
    <w:rsid w:val="00C53136"/>
    <w:rsid w:val="00C55E5B"/>
    <w:rsid w:val="00C62739"/>
    <w:rsid w:val="00C700F9"/>
    <w:rsid w:val="00C711DE"/>
    <w:rsid w:val="00C720A4"/>
    <w:rsid w:val="00C7611C"/>
    <w:rsid w:val="00C764FB"/>
    <w:rsid w:val="00C813EF"/>
    <w:rsid w:val="00C85850"/>
    <w:rsid w:val="00C94097"/>
    <w:rsid w:val="00C94801"/>
    <w:rsid w:val="00CA141D"/>
    <w:rsid w:val="00CA4269"/>
    <w:rsid w:val="00CA48CA"/>
    <w:rsid w:val="00CA4A71"/>
    <w:rsid w:val="00CA4D52"/>
    <w:rsid w:val="00CA5D13"/>
    <w:rsid w:val="00CA7330"/>
    <w:rsid w:val="00CB1C84"/>
    <w:rsid w:val="00CB29EA"/>
    <w:rsid w:val="00CB5363"/>
    <w:rsid w:val="00CB64F0"/>
    <w:rsid w:val="00CC0A7F"/>
    <w:rsid w:val="00CC2909"/>
    <w:rsid w:val="00CC2924"/>
    <w:rsid w:val="00CC3F17"/>
    <w:rsid w:val="00CC4DC7"/>
    <w:rsid w:val="00CC75A3"/>
    <w:rsid w:val="00CD0549"/>
    <w:rsid w:val="00CD0E02"/>
    <w:rsid w:val="00CD51F8"/>
    <w:rsid w:val="00CD53E5"/>
    <w:rsid w:val="00CD6D2E"/>
    <w:rsid w:val="00CD6F15"/>
    <w:rsid w:val="00CE18AD"/>
    <w:rsid w:val="00CE6B3C"/>
    <w:rsid w:val="00CF3DD5"/>
    <w:rsid w:val="00CF5BBF"/>
    <w:rsid w:val="00CF7D13"/>
    <w:rsid w:val="00D00C9C"/>
    <w:rsid w:val="00D0105E"/>
    <w:rsid w:val="00D02A9B"/>
    <w:rsid w:val="00D04635"/>
    <w:rsid w:val="00D05E6F"/>
    <w:rsid w:val="00D1021E"/>
    <w:rsid w:val="00D122F2"/>
    <w:rsid w:val="00D14028"/>
    <w:rsid w:val="00D16E33"/>
    <w:rsid w:val="00D20296"/>
    <w:rsid w:val="00D21283"/>
    <w:rsid w:val="00D2231A"/>
    <w:rsid w:val="00D2379D"/>
    <w:rsid w:val="00D251C1"/>
    <w:rsid w:val="00D26C53"/>
    <w:rsid w:val="00D27929"/>
    <w:rsid w:val="00D31E76"/>
    <w:rsid w:val="00D32E56"/>
    <w:rsid w:val="00D33442"/>
    <w:rsid w:val="00D3376A"/>
    <w:rsid w:val="00D34A7A"/>
    <w:rsid w:val="00D37005"/>
    <w:rsid w:val="00D370FC"/>
    <w:rsid w:val="00D4031F"/>
    <w:rsid w:val="00D419C6"/>
    <w:rsid w:val="00D42FEA"/>
    <w:rsid w:val="00D44BAD"/>
    <w:rsid w:val="00D44BDB"/>
    <w:rsid w:val="00D44FD7"/>
    <w:rsid w:val="00D45B55"/>
    <w:rsid w:val="00D4718C"/>
    <w:rsid w:val="00D474E5"/>
    <w:rsid w:val="00D553B2"/>
    <w:rsid w:val="00D60EFF"/>
    <w:rsid w:val="00D664D7"/>
    <w:rsid w:val="00D7097B"/>
    <w:rsid w:val="00D7136C"/>
    <w:rsid w:val="00D72A88"/>
    <w:rsid w:val="00D72BC4"/>
    <w:rsid w:val="00D733DD"/>
    <w:rsid w:val="00D760DC"/>
    <w:rsid w:val="00D815FC"/>
    <w:rsid w:val="00D829DE"/>
    <w:rsid w:val="00D844EE"/>
    <w:rsid w:val="00D8517B"/>
    <w:rsid w:val="00D91DFA"/>
    <w:rsid w:val="00DA0D31"/>
    <w:rsid w:val="00DA159A"/>
    <w:rsid w:val="00DA4874"/>
    <w:rsid w:val="00DB03F3"/>
    <w:rsid w:val="00DB1AB2"/>
    <w:rsid w:val="00DB34CB"/>
    <w:rsid w:val="00DB352F"/>
    <w:rsid w:val="00DB5E63"/>
    <w:rsid w:val="00DB679F"/>
    <w:rsid w:val="00DC17C2"/>
    <w:rsid w:val="00DC4FDF"/>
    <w:rsid w:val="00DC66F0"/>
    <w:rsid w:val="00DD39F4"/>
    <w:rsid w:val="00DD3A65"/>
    <w:rsid w:val="00DD62C6"/>
    <w:rsid w:val="00DD6A20"/>
    <w:rsid w:val="00DE3B92"/>
    <w:rsid w:val="00DE48B4"/>
    <w:rsid w:val="00DE511B"/>
    <w:rsid w:val="00DE7137"/>
    <w:rsid w:val="00DF18E4"/>
    <w:rsid w:val="00DF4F32"/>
    <w:rsid w:val="00E00498"/>
    <w:rsid w:val="00E07E98"/>
    <w:rsid w:val="00E128C8"/>
    <w:rsid w:val="00E12BEB"/>
    <w:rsid w:val="00E13886"/>
    <w:rsid w:val="00E1464C"/>
    <w:rsid w:val="00E14ADB"/>
    <w:rsid w:val="00E1591A"/>
    <w:rsid w:val="00E22F78"/>
    <w:rsid w:val="00E2394D"/>
    <w:rsid w:val="00E241A7"/>
    <w:rsid w:val="00E2425D"/>
    <w:rsid w:val="00E24455"/>
    <w:rsid w:val="00E24F87"/>
    <w:rsid w:val="00E2617A"/>
    <w:rsid w:val="00E273FB"/>
    <w:rsid w:val="00E27D9A"/>
    <w:rsid w:val="00E31CD4"/>
    <w:rsid w:val="00E34538"/>
    <w:rsid w:val="00E538E6"/>
    <w:rsid w:val="00E570DE"/>
    <w:rsid w:val="00E57832"/>
    <w:rsid w:val="00E61272"/>
    <w:rsid w:val="00E738D9"/>
    <w:rsid w:val="00E74332"/>
    <w:rsid w:val="00E74873"/>
    <w:rsid w:val="00E802A2"/>
    <w:rsid w:val="00E821C1"/>
    <w:rsid w:val="00E82B29"/>
    <w:rsid w:val="00E8410F"/>
    <w:rsid w:val="00E8546E"/>
    <w:rsid w:val="00E85C0B"/>
    <w:rsid w:val="00E85E76"/>
    <w:rsid w:val="00E91D4A"/>
    <w:rsid w:val="00EA7089"/>
    <w:rsid w:val="00EA7B79"/>
    <w:rsid w:val="00EB13D7"/>
    <w:rsid w:val="00EB1E83"/>
    <w:rsid w:val="00EB492E"/>
    <w:rsid w:val="00EB759C"/>
    <w:rsid w:val="00ED22CB"/>
    <w:rsid w:val="00ED67AF"/>
    <w:rsid w:val="00ED7D58"/>
    <w:rsid w:val="00EE11F0"/>
    <w:rsid w:val="00EE128C"/>
    <w:rsid w:val="00EE4C48"/>
    <w:rsid w:val="00EE5D2E"/>
    <w:rsid w:val="00EE7E6F"/>
    <w:rsid w:val="00EF0905"/>
    <w:rsid w:val="00EF3F74"/>
    <w:rsid w:val="00EF66D9"/>
    <w:rsid w:val="00EF6848"/>
    <w:rsid w:val="00EF68E3"/>
    <w:rsid w:val="00EF6BA5"/>
    <w:rsid w:val="00EF780D"/>
    <w:rsid w:val="00EF7A98"/>
    <w:rsid w:val="00F010E9"/>
    <w:rsid w:val="00F0267E"/>
    <w:rsid w:val="00F071B2"/>
    <w:rsid w:val="00F11B47"/>
    <w:rsid w:val="00F12BFC"/>
    <w:rsid w:val="00F13558"/>
    <w:rsid w:val="00F13BD7"/>
    <w:rsid w:val="00F173AF"/>
    <w:rsid w:val="00F2389D"/>
    <w:rsid w:val="00F240EF"/>
    <w:rsid w:val="00F2412D"/>
    <w:rsid w:val="00F259E0"/>
    <w:rsid w:val="00F25CE5"/>
    <w:rsid w:val="00F25D8D"/>
    <w:rsid w:val="00F3069C"/>
    <w:rsid w:val="00F33D72"/>
    <w:rsid w:val="00F3603E"/>
    <w:rsid w:val="00F36769"/>
    <w:rsid w:val="00F370E3"/>
    <w:rsid w:val="00F409F7"/>
    <w:rsid w:val="00F40CA4"/>
    <w:rsid w:val="00F439C6"/>
    <w:rsid w:val="00F44CCB"/>
    <w:rsid w:val="00F474C9"/>
    <w:rsid w:val="00F5126B"/>
    <w:rsid w:val="00F54A49"/>
    <w:rsid w:val="00F54EA3"/>
    <w:rsid w:val="00F55063"/>
    <w:rsid w:val="00F57F81"/>
    <w:rsid w:val="00F607CA"/>
    <w:rsid w:val="00F61675"/>
    <w:rsid w:val="00F6686B"/>
    <w:rsid w:val="00F67F74"/>
    <w:rsid w:val="00F70230"/>
    <w:rsid w:val="00F712B3"/>
    <w:rsid w:val="00F71E9F"/>
    <w:rsid w:val="00F73DE3"/>
    <w:rsid w:val="00F744BF"/>
    <w:rsid w:val="00F7632C"/>
    <w:rsid w:val="00F77219"/>
    <w:rsid w:val="00F8039E"/>
    <w:rsid w:val="00F84DD2"/>
    <w:rsid w:val="00F91274"/>
    <w:rsid w:val="00F96BF8"/>
    <w:rsid w:val="00F96EFC"/>
    <w:rsid w:val="00F97859"/>
    <w:rsid w:val="00FA0D16"/>
    <w:rsid w:val="00FA643D"/>
    <w:rsid w:val="00FA6CC6"/>
    <w:rsid w:val="00FA7D4A"/>
    <w:rsid w:val="00FB0872"/>
    <w:rsid w:val="00FB527E"/>
    <w:rsid w:val="00FB54CC"/>
    <w:rsid w:val="00FB759F"/>
    <w:rsid w:val="00FC05C6"/>
    <w:rsid w:val="00FC1679"/>
    <w:rsid w:val="00FC4E19"/>
    <w:rsid w:val="00FC54BF"/>
    <w:rsid w:val="00FD090B"/>
    <w:rsid w:val="00FD1A37"/>
    <w:rsid w:val="00FD3758"/>
    <w:rsid w:val="00FD4E5B"/>
    <w:rsid w:val="00FE0BB9"/>
    <w:rsid w:val="00FE2C9D"/>
    <w:rsid w:val="00FE418C"/>
    <w:rsid w:val="00FE4EE0"/>
    <w:rsid w:val="00FF0D71"/>
    <w:rsid w:val="00FF0F9A"/>
    <w:rsid w:val="00FF3894"/>
    <w:rsid w:val="00FF4A52"/>
    <w:rsid w:val="00FF5E27"/>
    <w:rsid w:val="00FF6BB9"/>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12"/>
    <o:shapelayout v:ext="edit">
      <o:idmap v:ext="edit" data="1"/>
    </o:shapelayout>
  </w:shapeDefaults>
  <w:decimalSymbol w:val="."/>
  <w:listSeparator w:val=","/>
  <w14:docId w14:val="063592F2"/>
  <w15:docId w15:val="{2F15EAAD-17D6-4E1C-B27C-CB1AE7CFF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next w:val="WMOBodyText"/>
    <w:qFormat/>
    <w:rsid w:val="00B62F03"/>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1D3CFB"/>
    <w:pPr>
      <w:keepNext/>
      <w:keepLines/>
      <w:spacing w:before="360"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1D3CFB"/>
    <w:pPr>
      <w:keepNext/>
      <w:keepLines/>
      <w:spacing w:before="360" w:after="360"/>
      <w:jc w:val="center"/>
      <w:outlineLvl w:val="1"/>
    </w:pPr>
    <w:rPr>
      <w:rFonts w:ascii="Verdana" w:eastAsia="Verdana" w:hAnsi="Verdana" w:cs="Verdana"/>
      <w:b/>
      <w:bCs/>
      <w:iCs/>
      <w:sz w:val="22"/>
      <w:szCs w:val="22"/>
      <w:lang w:val="en-GB"/>
    </w:rPr>
  </w:style>
  <w:style w:type="paragraph" w:styleId="Heading3">
    <w:name w:val="heading 3"/>
    <w:next w:val="WMOBodyText"/>
    <w:link w:val="Heading3Char"/>
    <w:qFormat/>
    <w:rsid w:val="001D3CFB"/>
    <w:pPr>
      <w:keepNext/>
      <w:keepLines/>
      <w:tabs>
        <w:tab w:val="left" w:pos="1134"/>
      </w:tabs>
      <w:spacing w:before="360" w:after="360"/>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1D3CFB"/>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qFormat/>
    <w:rsid w:val="00C4470F"/>
    <w:pPr>
      <w:spacing w:before="240"/>
    </w:pPr>
    <w:rPr>
      <w:rFonts w:ascii="Verdana" w:eastAsia="Verdana" w:hAnsi="Verdana" w:cs="Verdana"/>
      <w:lang w:val="en-GB"/>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1D3CFB"/>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3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paragraph" w:customStyle="1" w:styleId="WMOIndent1">
    <w:name w:val="WMO_Indent1"/>
    <w:basedOn w:val="WMOBodyText"/>
    <w:rsid w:val="00814CC6"/>
    <w:pPr>
      <w:tabs>
        <w:tab w:val="left" w:pos="567"/>
      </w:tabs>
      <w:ind w:left="567" w:hanging="567"/>
    </w:pPr>
    <w:rPr>
      <w:rFonts w:eastAsia="Times New Roman" w:cs="Times New Roman"/>
    </w:rPr>
  </w:style>
  <w:style w:type="paragraph" w:customStyle="1" w:styleId="WMOIndent2">
    <w:name w:val="WMO_Indent2"/>
    <w:basedOn w:val="WMOIndent1"/>
    <w:rsid w:val="00814CC6"/>
    <w:pPr>
      <w:tabs>
        <w:tab w:val="clear" w:pos="567"/>
        <w:tab w:val="left" w:pos="1134"/>
      </w:tabs>
      <w:ind w:left="1134"/>
    </w:pPr>
  </w:style>
  <w:style w:type="paragraph" w:customStyle="1" w:styleId="WMOIndent3">
    <w:name w:val="WMO_Indent3"/>
    <w:basedOn w:val="WMOIndent2"/>
    <w:rsid w:val="00814CC6"/>
    <w:pPr>
      <w:tabs>
        <w:tab w:val="clear" w:pos="1134"/>
        <w:tab w:val="left" w:pos="1701"/>
      </w:tabs>
      <w:ind w:left="1701"/>
    </w:pPr>
  </w:style>
  <w:style w:type="paragraph" w:customStyle="1" w:styleId="WMONote">
    <w:name w:val="WMO_Note"/>
    <w:basedOn w:val="WMOBodyText"/>
    <w:qFormat/>
    <w:rsid w:val="00B62F03"/>
    <w:pPr>
      <w:tabs>
        <w:tab w:val="left" w:pos="1418"/>
      </w:tabs>
      <w:ind w:left="1418" w:hanging="1418"/>
    </w:pPr>
    <w:rPr>
      <w:bCs/>
      <w:sz w:val="18"/>
      <w:szCs w:val="18"/>
    </w:rPr>
  </w:style>
  <w:style w:type="paragraph" w:customStyle="1" w:styleId="WMOIndent4">
    <w:name w:val="WMO_Indent4"/>
    <w:basedOn w:val="WMOIndent3"/>
    <w:qFormat/>
    <w:rsid w:val="00814CC6"/>
    <w:pPr>
      <w:tabs>
        <w:tab w:val="clear" w:pos="1701"/>
        <w:tab w:val="left" w:pos="2268"/>
      </w:tabs>
      <w:ind w:left="2268"/>
    </w:pPr>
  </w:style>
  <w:style w:type="paragraph" w:customStyle="1" w:styleId="WMOComment">
    <w:name w:val="WMO_Comment"/>
    <w:basedOn w:val="WMOBodyText"/>
    <w:next w:val="WMOBodyText"/>
    <w:link w:val="WMOCommentChar"/>
    <w:qFormat/>
    <w:rsid w:val="003245D3"/>
    <w:rPr>
      <w:i/>
    </w:rPr>
  </w:style>
  <w:style w:type="character" w:customStyle="1" w:styleId="WMOCommentChar">
    <w:name w:val="WMO_Comment Char"/>
    <w:basedOn w:val="WMOBodyTextCharChar"/>
    <w:link w:val="WMOComment"/>
    <w:rsid w:val="003245D3"/>
    <w:rPr>
      <w:rFonts w:ascii="Verdana" w:eastAsia="Verdana" w:hAnsi="Verdana" w:cs="Verdana"/>
      <w:i/>
      <w:lang w:val="en-GB"/>
    </w:rPr>
  </w:style>
  <w:style w:type="character" w:customStyle="1" w:styleId="Heading3Char">
    <w:name w:val="Heading 3 Char"/>
    <w:basedOn w:val="DefaultParagraphFont"/>
    <w:link w:val="Heading3"/>
    <w:rsid w:val="00A80767"/>
    <w:rPr>
      <w:rFonts w:ascii="Verdana" w:eastAsia="Verdana" w:hAnsi="Verdana" w:cs="Verdana"/>
      <w:b/>
      <w:bCs/>
      <w:lang w:val="en-GB"/>
    </w:rPr>
  </w:style>
  <w:style w:type="character" w:styleId="UnresolvedMention">
    <w:name w:val="Unresolved Mention"/>
    <w:basedOn w:val="DefaultParagraphFont"/>
    <w:uiPriority w:val="99"/>
    <w:semiHidden/>
    <w:unhideWhenUsed/>
    <w:rsid w:val="00D2231A"/>
    <w:rPr>
      <w:color w:val="605E5C"/>
      <w:shd w:val="clear" w:color="auto" w:fill="E1DFDD"/>
    </w:rPr>
  </w:style>
  <w:style w:type="paragraph" w:styleId="ListParagraph">
    <w:name w:val="List Paragraph"/>
    <w:basedOn w:val="Normal"/>
    <w:uiPriority w:val="34"/>
    <w:qFormat/>
    <w:rsid w:val="00B93F79"/>
    <w:pPr>
      <w:tabs>
        <w:tab w:val="clear" w:pos="1134"/>
      </w:tabs>
      <w:spacing w:after="200" w:line="276" w:lineRule="auto"/>
      <w:ind w:left="720"/>
      <w:contextualSpacing/>
      <w:jc w:val="left"/>
    </w:pPr>
    <w:rPr>
      <w:rFonts w:eastAsiaTheme="minorEastAsia" w:cstheme="minorBidi"/>
      <w:szCs w:val="22"/>
      <w:lang w:val="en-US" w:eastAsia="zh-CN"/>
    </w:rPr>
  </w:style>
  <w:style w:type="paragraph" w:styleId="Revision">
    <w:name w:val="Revision"/>
    <w:hidden/>
    <w:semiHidden/>
    <w:rsid w:val="00805291"/>
    <w:rPr>
      <w:rFonts w:ascii="Verdana" w:eastAsia="Arial" w:hAnsi="Verdana" w:cs="Arial"/>
      <w:lang w:val="en-GB" w:eastAsia="en-US"/>
    </w:rPr>
  </w:style>
  <w:style w:type="paragraph" w:customStyle="1" w:styleId="Pa16">
    <w:name w:val="Pa16"/>
    <w:basedOn w:val="Normal"/>
    <w:next w:val="Normal"/>
    <w:uiPriority w:val="99"/>
    <w:rsid w:val="008C3A83"/>
    <w:pPr>
      <w:tabs>
        <w:tab w:val="clear" w:pos="1134"/>
      </w:tabs>
      <w:autoSpaceDE w:val="0"/>
      <w:autoSpaceDN w:val="0"/>
      <w:adjustRightInd w:val="0"/>
      <w:spacing w:line="201" w:lineRule="atLeast"/>
      <w:jc w:val="left"/>
    </w:pPr>
    <w:rPr>
      <w:rFonts w:eastAsiaTheme="minorHAnsi" w:cstheme="minorBidi"/>
      <w:sz w:val="24"/>
      <w:szCs w:val="24"/>
    </w:rPr>
  </w:style>
  <w:style w:type="paragraph" w:styleId="NormalWeb">
    <w:name w:val="Normal (Web)"/>
    <w:basedOn w:val="Normal"/>
    <w:uiPriority w:val="99"/>
    <w:semiHidden/>
    <w:unhideWhenUsed/>
    <w:rsid w:val="00894FF7"/>
    <w:pPr>
      <w:tabs>
        <w:tab w:val="clear" w:pos="1134"/>
      </w:tabs>
      <w:spacing w:before="100" w:beforeAutospacing="1" w:after="100" w:afterAutospacing="1"/>
      <w:jc w:val="left"/>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059704">
      <w:bodyDiv w:val="1"/>
      <w:marLeft w:val="0"/>
      <w:marRight w:val="0"/>
      <w:marTop w:val="0"/>
      <w:marBottom w:val="0"/>
      <w:divBdr>
        <w:top w:val="none" w:sz="0" w:space="0" w:color="auto"/>
        <w:left w:val="none" w:sz="0" w:space="0" w:color="auto"/>
        <w:bottom w:val="none" w:sz="0" w:space="0" w:color="auto"/>
        <w:right w:val="none" w:sz="0" w:space="0" w:color="auto"/>
      </w:divBdr>
      <w:divsChild>
        <w:div w:id="1187985726">
          <w:marLeft w:val="0"/>
          <w:marRight w:val="0"/>
          <w:marTop w:val="0"/>
          <w:marBottom w:val="0"/>
          <w:divBdr>
            <w:top w:val="none" w:sz="0" w:space="0" w:color="auto"/>
            <w:left w:val="none" w:sz="0" w:space="0" w:color="auto"/>
            <w:bottom w:val="none" w:sz="0" w:space="0" w:color="auto"/>
            <w:right w:val="none" w:sz="0" w:space="0" w:color="auto"/>
          </w:divBdr>
        </w:div>
      </w:divsChild>
    </w:div>
    <w:div w:id="273053208">
      <w:bodyDiv w:val="1"/>
      <w:marLeft w:val="0"/>
      <w:marRight w:val="0"/>
      <w:marTop w:val="0"/>
      <w:marBottom w:val="0"/>
      <w:divBdr>
        <w:top w:val="none" w:sz="0" w:space="0" w:color="auto"/>
        <w:left w:val="none" w:sz="0" w:space="0" w:color="auto"/>
        <w:bottom w:val="none" w:sz="0" w:space="0" w:color="auto"/>
        <w:right w:val="none" w:sz="0" w:space="0" w:color="auto"/>
      </w:divBdr>
    </w:div>
    <w:div w:id="363676518">
      <w:bodyDiv w:val="1"/>
      <w:marLeft w:val="0"/>
      <w:marRight w:val="0"/>
      <w:marTop w:val="0"/>
      <w:marBottom w:val="0"/>
      <w:divBdr>
        <w:top w:val="none" w:sz="0" w:space="0" w:color="auto"/>
        <w:left w:val="none" w:sz="0" w:space="0" w:color="auto"/>
        <w:bottom w:val="none" w:sz="0" w:space="0" w:color="auto"/>
        <w:right w:val="none" w:sz="0" w:space="0" w:color="auto"/>
      </w:divBdr>
      <w:divsChild>
        <w:div w:id="836918989">
          <w:marLeft w:val="0"/>
          <w:marRight w:val="0"/>
          <w:marTop w:val="0"/>
          <w:marBottom w:val="0"/>
          <w:divBdr>
            <w:top w:val="none" w:sz="0" w:space="0" w:color="auto"/>
            <w:left w:val="none" w:sz="0" w:space="0" w:color="auto"/>
            <w:bottom w:val="none" w:sz="0" w:space="0" w:color="auto"/>
            <w:right w:val="none" w:sz="0" w:space="0" w:color="auto"/>
          </w:divBdr>
        </w:div>
      </w:divsChild>
    </w:div>
    <w:div w:id="490407695">
      <w:bodyDiv w:val="1"/>
      <w:marLeft w:val="0"/>
      <w:marRight w:val="0"/>
      <w:marTop w:val="0"/>
      <w:marBottom w:val="0"/>
      <w:divBdr>
        <w:top w:val="none" w:sz="0" w:space="0" w:color="auto"/>
        <w:left w:val="none" w:sz="0" w:space="0" w:color="auto"/>
        <w:bottom w:val="none" w:sz="0" w:space="0" w:color="auto"/>
        <w:right w:val="none" w:sz="0" w:space="0" w:color="auto"/>
      </w:divBdr>
      <w:divsChild>
        <w:div w:id="1006135054">
          <w:marLeft w:val="0"/>
          <w:marRight w:val="0"/>
          <w:marTop w:val="0"/>
          <w:marBottom w:val="0"/>
          <w:divBdr>
            <w:top w:val="none" w:sz="0" w:space="0" w:color="auto"/>
            <w:left w:val="none" w:sz="0" w:space="0" w:color="auto"/>
            <w:bottom w:val="none" w:sz="0" w:space="0" w:color="auto"/>
            <w:right w:val="none" w:sz="0" w:space="0" w:color="auto"/>
          </w:divBdr>
        </w:div>
      </w:divsChild>
    </w:div>
    <w:div w:id="924651689">
      <w:bodyDiv w:val="1"/>
      <w:marLeft w:val="0"/>
      <w:marRight w:val="0"/>
      <w:marTop w:val="0"/>
      <w:marBottom w:val="0"/>
      <w:divBdr>
        <w:top w:val="none" w:sz="0" w:space="0" w:color="auto"/>
        <w:left w:val="none" w:sz="0" w:space="0" w:color="auto"/>
        <w:bottom w:val="none" w:sz="0" w:space="0" w:color="auto"/>
        <w:right w:val="none" w:sz="0" w:space="0" w:color="auto"/>
      </w:divBdr>
    </w:div>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 w:id="1410151605">
      <w:bodyDiv w:val="1"/>
      <w:marLeft w:val="0"/>
      <w:marRight w:val="0"/>
      <w:marTop w:val="0"/>
      <w:marBottom w:val="0"/>
      <w:divBdr>
        <w:top w:val="none" w:sz="0" w:space="0" w:color="auto"/>
        <w:left w:val="none" w:sz="0" w:space="0" w:color="auto"/>
        <w:bottom w:val="none" w:sz="0" w:space="0" w:color="auto"/>
        <w:right w:val="none" w:sz="0" w:space="0" w:color="auto"/>
      </w:divBdr>
      <w:divsChild>
        <w:div w:id="1114013197">
          <w:marLeft w:val="0"/>
          <w:marRight w:val="0"/>
          <w:marTop w:val="0"/>
          <w:marBottom w:val="0"/>
          <w:divBdr>
            <w:top w:val="none" w:sz="0" w:space="0" w:color="auto"/>
            <w:left w:val="none" w:sz="0" w:space="0" w:color="auto"/>
            <w:bottom w:val="none" w:sz="0" w:space="0" w:color="auto"/>
            <w:right w:val="none" w:sz="0" w:space="0" w:color="auto"/>
          </w:divBdr>
        </w:div>
      </w:divsChild>
    </w:div>
    <w:div w:id="186104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ary.wmo.int/index.php?lvl=notice_display&amp;id=8142"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brary.wmo.int/index.php?lvl=notice_display&amp;id=8142"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library.wmo.int/index.php?lvl=notice_display&amp;id=8142"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brary.wmo.int/index.php?lvl=notice_display&amp;id=8142" TargetMode="Externa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pc="http://schemas.microsoft.com/office/infopath/2007/PartnerControl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5D9CB73B92B74E87233BDEB62CA61A" ma:contentTypeVersion="1" ma:contentTypeDescription="Create a new document." ma:contentTypeScope="" ma:versionID="5f312c7fa3e41b987d273a781d55ea8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r="http://schemas.openxmlformats.org/officeDocument/2006/relationships" xmlns:w="http://schemas.openxmlformats.org/wordprocessingml/2006/main" xmlns:w14="http://schemas.microsoft.com/office/word/2010/wordml" xmlns:w15="http://schemas.microsoft.com/office/word/2012/wordml" xmlns:mc="http://schemas.openxmlformats.org/markup-compatibility/2006"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AB9D68A9-2FDC-4080-8C52-A49DD318A2D8}">
  <ds:schemaRefs>
    <ds:schemaRef ds:uri="http://schemas.microsoft.com/sharepoint/v3/contenttype/forms"/>
  </ds:schemaRefs>
</ds:datastoreItem>
</file>

<file path=customXml/itemProps2.xml><?xml version="1.0" encoding="utf-8"?>
<ds:datastoreItem xmlns:ds="http://schemas.openxmlformats.org/officeDocument/2006/customXml" ds:itemID="{42F47D7C-476E-4FDE-A0AD-2D1E3CD6A4DE}">
  <ds:schemaRefs>
    <ds:schemaRef ds:uri="http://schemas.openxmlformats.org/package/2006/metadata/core-properties"/>
    <ds:schemaRef ds:uri="http://www.w3.org/XML/1998/namespac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C15726D4-7EE0-4CE7-B478-E4701537DA6A}"/>
</file>

<file path=customXml/itemProps4.xml><?xml version="1.0" encoding="utf-8"?>
<ds:datastoreItem xmlns:ds="http://schemas.openxmlformats.org/officeDocument/2006/customXml" ds:itemID="{4643804F-2DD8-4319-9DDC-1273DD14D973}">
  <ds:schemaRefs>
    <ds:schemaRef ds:uri="http://schemas.openxmlformats.org/officeDocument/2006/relationships"/>
    <ds:schemaRef ds:uri="http://schemas.openxmlformats.org/wordprocessingml/2006/main"/>
    <ds:schemaRef ds:uri="http://schemas.microsoft.com/office/word/2010/wordml"/>
    <ds:schemaRef ds:uri="http://schemas.microsoft.com/office/word/2012/wordml"/>
    <ds:schemaRef ds:uri="http://schemas.openxmlformats.org/markup-compatibility/2006"/>
    <ds:schemaRef ds:uri="http://schemas.openxmlformats.org/drawingml/2006/main"/>
    <ds:schemaRef ds:uri="http://schemas.microsoft.com/office/drawing/2010/main"/>
    <ds:schemaRef ds:uri="http://schemas.openxmlformats.org/officeDocument/2006/math"/>
    <ds:schemaRef ds:uri="http://schemas.openxmlformats.org/drawingml/2006/wordprocessingDrawing"/>
    <ds:schemaRef ds:uri="http://schemas.microsoft.com/office/word/2010/wordprocessingDrawing"/>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2202</Words>
  <Characters>12553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14726</CharactersWithSpaces>
  <SharedDoc>false</SharedDoc>
  <HLinks>
    <vt:vector size="18" baseType="variant">
      <vt:variant>
        <vt:i4>2228298</vt:i4>
      </vt:variant>
      <vt:variant>
        <vt:i4>152</vt:i4>
      </vt:variant>
      <vt:variant>
        <vt:i4>0</vt:i4>
      </vt:variant>
      <vt:variant>
        <vt:i4>5</vt:i4>
      </vt:variant>
      <vt:variant>
        <vt:lpwstr>ftp://ftp.wmo.int/Documents/PublicWeb/mainweb/meetings/cbodies/governance/congress_reports/english/pdf/1026_E.pdf</vt:lpwstr>
      </vt:variant>
      <vt:variant>
        <vt:lpwstr/>
      </vt:variant>
      <vt:variant>
        <vt:i4>4784202</vt:i4>
      </vt:variant>
      <vt:variant>
        <vt:i4>51</vt:i4>
      </vt:variant>
      <vt:variant>
        <vt:i4>0</vt:i4>
      </vt:variant>
      <vt:variant>
        <vt:i4>5</vt:i4>
      </vt:variant>
      <vt:variant>
        <vt:lpwstr/>
      </vt:variant>
      <vt:variant>
        <vt:lpwstr>_Draft_Recommendation_X.X/1</vt:lpwstr>
      </vt:variant>
      <vt:variant>
        <vt:i4>983122</vt:i4>
      </vt:variant>
      <vt:variant>
        <vt:i4>48</vt:i4>
      </vt:variant>
      <vt:variant>
        <vt:i4>0</vt:i4>
      </vt:variant>
      <vt:variant>
        <vt:i4>5</vt:i4>
      </vt:variant>
      <vt:variant>
        <vt:lpwstr/>
      </vt:variant>
      <vt:variant>
        <vt:lpwstr>_DRAFT_RESOLUTION_4.2/1_(EC-64)%20-%20PU</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Krunoslav PREMEC</dc:creator>
  <cp:lastModifiedBy>Krunoslav PREMEC</cp:lastModifiedBy>
  <cp:revision>20</cp:revision>
  <cp:lastPrinted>2013-03-12T09:27:00Z</cp:lastPrinted>
  <dcterms:created xsi:type="dcterms:W3CDTF">2021-04-12T08:24:00Z</dcterms:created>
  <dcterms:modified xsi:type="dcterms:W3CDTF">2021-04-13T15:05:00Z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0x0101005A5D9CB73B92B74E87233BDEB62CA61A</vt:lpwstr>
  </property>
</Properties>
</file>