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314" w:type="dxa"/>
        <w:tblInd w:w="-459" w:type="dxa"/>
        <w:tblBorders>
          <w:bottom w:val="single" w:sz="4" w:space="0" w:color="auto"/>
        </w:tblBorders>
        <w:tblLook w:val="01E0" w:firstRow="1" w:lastRow="1" w:firstColumn="1" w:lastColumn="1" w:noHBand="0" w:noVBand="0"/>
      </w:tblPr>
      <w:tblGrid>
        <w:gridCol w:w="500"/>
        <w:gridCol w:w="6852"/>
        <w:gridCol w:w="2962"/>
      </w:tblGrid>
      <w:tr w:rsidR="00A80767" w:rsidRPr="001A25F0" w14:paraId="5055E172" w14:textId="77777777" w:rsidTr="00826D53">
        <w:trPr>
          <w:trHeight w:val="282"/>
        </w:trPr>
        <w:tc>
          <w:tcPr>
            <w:tcW w:w="500" w:type="dxa"/>
            <w:vMerge w:val="restart"/>
            <w:tcBorders>
              <w:bottom w:val="nil"/>
            </w:tcBorders>
            <w:textDirection w:val="btLr"/>
          </w:tcPr>
          <w:p w14:paraId="77378C8E" w14:textId="77777777" w:rsidR="00A80767" w:rsidRPr="00B24FC9" w:rsidRDefault="00C21F9E" w:rsidP="00826D53">
            <w:pPr>
              <w:tabs>
                <w:tab w:val="clear" w:pos="1134"/>
                <w:tab w:val="left" w:pos="6946"/>
              </w:tabs>
              <w:suppressAutoHyphens/>
              <w:spacing w:after="120" w:line="252" w:lineRule="auto"/>
              <w:ind w:left="175" w:right="113"/>
              <w:jc w:val="right"/>
              <w:rPr>
                <w:color w:val="365F91" w:themeColor="accent1" w:themeShade="BF"/>
                <w:sz w:val="12"/>
                <w:szCs w:val="12"/>
                <w:lang w:eastAsia="zh-CN"/>
              </w:rPr>
            </w:pPr>
            <w:r>
              <w:rPr>
                <w:color w:val="365F91" w:themeColor="accent1" w:themeShade="BF"/>
                <w:sz w:val="10"/>
                <w:szCs w:val="10"/>
                <w:lang w:eastAsia="zh-CN"/>
              </w:rPr>
              <w:t> </w:t>
            </w:r>
            <w:r w:rsidR="00A80767" w:rsidRPr="00B24FC9">
              <w:rPr>
                <w:color w:val="365F91" w:themeColor="accent1" w:themeShade="BF"/>
                <w:sz w:val="10"/>
                <w:szCs w:val="10"/>
                <w:lang w:eastAsia="zh-CN"/>
              </w:rPr>
              <w:t>WEATHER CLIMATE WATER</w:t>
            </w:r>
          </w:p>
        </w:tc>
        <w:tc>
          <w:tcPr>
            <w:tcW w:w="6852" w:type="dxa"/>
            <w:vMerge w:val="restart"/>
          </w:tcPr>
          <w:p w14:paraId="29181003" w14:textId="77777777" w:rsidR="00A80767" w:rsidRPr="00B24FC9" w:rsidRDefault="00A80767" w:rsidP="00826D53">
            <w:pPr>
              <w:tabs>
                <w:tab w:val="left" w:pos="6946"/>
              </w:tabs>
              <w:suppressAutoHyphens/>
              <w:spacing w:after="120" w:line="252" w:lineRule="auto"/>
              <w:ind w:left="1134"/>
              <w:jc w:val="left"/>
              <w:rPr>
                <w:rFonts w:cs="Tahoma"/>
                <w:b/>
                <w:bCs/>
                <w:color w:val="365F91" w:themeColor="accent1" w:themeShade="BF"/>
                <w:szCs w:val="22"/>
              </w:rPr>
            </w:pPr>
            <w:r w:rsidRPr="00B24FC9">
              <w:rPr>
                <w:noProof/>
                <w:color w:val="365F91" w:themeColor="accent1" w:themeShade="BF"/>
                <w:szCs w:val="22"/>
                <w:lang w:eastAsia="zh-CN"/>
              </w:rPr>
              <w:drawing>
                <wp:anchor distT="0" distB="0" distL="114300" distR="114300" simplePos="0" relativeHeight="251659264" behindDoc="1" locked="1" layoutInCell="1" allowOverlap="1" wp14:anchorId="4FE29473" wp14:editId="4265DB1D">
                  <wp:simplePos x="0" y="0"/>
                  <wp:positionH relativeFrom="page">
                    <wp:posOffset>8255</wp:posOffset>
                  </wp:positionH>
                  <wp:positionV relativeFrom="page">
                    <wp:posOffset>-13970</wp:posOffset>
                  </wp:positionV>
                  <wp:extent cx="613410" cy="6731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mo_logo_e_black"/>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613410" cy="673100"/>
                          </a:xfrm>
                          <a:prstGeom prst="rect">
                            <a:avLst/>
                          </a:prstGeom>
                          <a:noFill/>
                          <a:ln>
                            <a:noFill/>
                          </a:ln>
                        </pic:spPr>
                      </pic:pic>
                    </a:graphicData>
                  </a:graphic>
                  <wp14:sizeRelH relativeFrom="page">
                    <wp14:pctWidth>0</wp14:pctWidth>
                  </wp14:sizeRelH>
                  <wp14:sizeRelV relativeFrom="page">
                    <wp14:pctHeight>0</wp14:pctHeight>
                  </wp14:sizeRelV>
                </wp:anchor>
              </w:drawing>
            </w:r>
            <w:r w:rsidR="00801CD6">
              <w:rPr>
                <w:rFonts w:cs="Tahoma"/>
                <w:b/>
                <w:bCs/>
                <w:color w:val="365F91" w:themeColor="accent1" w:themeShade="BF"/>
                <w:szCs w:val="22"/>
              </w:rPr>
              <w:t>World Meteorological Organization</w:t>
            </w:r>
          </w:p>
          <w:p w14:paraId="1B2B0734" w14:textId="77777777" w:rsidR="00A80767" w:rsidRPr="00B24FC9" w:rsidRDefault="00801CD6" w:rsidP="00826D53">
            <w:pPr>
              <w:tabs>
                <w:tab w:val="left" w:pos="6946"/>
              </w:tabs>
              <w:suppressAutoHyphens/>
              <w:spacing w:after="120" w:line="252" w:lineRule="auto"/>
              <w:ind w:left="1134"/>
              <w:jc w:val="left"/>
              <w:rPr>
                <w:rFonts w:cs="Tahoma"/>
                <w:b/>
                <w:color w:val="365F91" w:themeColor="accent1" w:themeShade="BF"/>
                <w:spacing w:val="-2"/>
                <w:szCs w:val="22"/>
              </w:rPr>
            </w:pPr>
            <w:r>
              <w:rPr>
                <w:rFonts w:cs="Tahoma"/>
                <w:b/>
                <w:color w:val="365F91" w:themeColor="accent1" w:themeShade="BF"/>
                <w:spacing w:val="-2"/>
                <w:szCs w:val="22"/>
              </w:rPr>
              <w:t>COMMISSION FOR OBSERVATION, INFRASTRUCTURE AND INFORMATION SYSTEMS</w:t>
            </w:r>
          </w:p>
          <w:p w14:paraId="5CC00DA3" w14:textId="77777777" w:rsidR="00A80767" w:rsidRPr="00B24FC9" w:rsidRDefault="00801CD6" w:rsidP="00826D53">
            <w:pPr>
              <w:tabs>
                <w:tab w:val="left" w:pos="6946"/>
              </w:tabs>
              <w:suppressAutoHyphens/>
              <w:spacing w:after="120" w:line="252" w:lineRule="auto"/>
              <w:ind w:left="1134"/>
              <w:jc w:val="left"/>
              <w:rPr>
                <w:rFonts w:cs="Tahoma"/>
                <w:b/>
                <w:bCs/>
                <w:color w:val="365F91" w:themeColor="accent1" w:themeShade="BF"/>
                <w:szCs w:val="22"/>
              </w:rPr>
            </w:pPr>
            <w:r>
              <w:rPr>
                <w:rFonts w:cstheme="minorBidi"/>
                <w:b/>
                <w:snapToGrid w:val="0"/>
                <w:color w:val="365F91" w:themeColor="accent1" w:themeShade="BF"/>
                <w:szCs w:val="22"/>
              </w:rPr>
              <w:t>First Session (Third Part)</w:t>
            </w:r>
            <w:r w:rsidR="00A80767" w:rsidRPr="00B24FC9">
              <w:rPr>
                <w:rFonts w:cstheme="minorBidi"/>
                <w:b/>
                <w:snapToGrid w:val="0"/>
                <w:color w:val="365F91" w:themeColor="accent1" w:themeShade="BF"/>
                <w:szCs w:val="22"/>
              </w:rPr>
              <w:br/>
            </w:r>
            <w:r>
              <w:rPr>
                <w:snapToGrid w:val="0"/>
                <w:color w:val="365F91" w:themeColor="accent1" w:themeShade="BF"/>
                <w:szCs w:val="22"/>
              </w:rPr>
              <w:t>12 to 16 April 2021, Virtual Session</w:t>
            </w:r>
          </w:p>
        </w:tc>
        <w:tc>
          <w:tcPr>
            <w:tcW w:w="2962" w:type="dxa"/>
          </w:tcPr>
          <w:p w14:paraId="4ED80573" w14:textId="77777777" w:rsidR="00A80767" w:rsidRPr="00FA3986" w:rsidRDefault="00801CD6" w:rsidP="00826D53">
            <w:pPr>
              <w:tabs>
                <w:tab w:val="clear" w:pos="1134"/>
              </w:tabs>
              <w:spacing w:after="60"/>
              <w:ind w:right="-108"/>
              <w:jc w:val="right"/>
              <w:rPr>
                <w:rFonts w:cs="Tahoma"/>
                <w:b/>
                <w:bCs/>
                <w:color w:val="365F91" w:themeColor="accent1" w:themeShade="BF"/>
                <w:szCs w:val="22"/>
                <w:lang w:val="fr-FR"/>
              </w:rPr>
            </w:pPr>
            <w:r>
              <w:rPr>
                <w:rFonts w:cs="Tahoma"/>
                <w:b/>
                <w:bCs/>
                <w:color w:val="365F91" w:themeColor="accent1" w:themeShade="BF"/>
                <w:szCs w:val="22"/>
                <w:lang w:val="fr-FR"/>
              </w:rPr>
              <w:t>INFCOM-1(III)/Doc. 5.1.1(7)</w:t>
            </w:r>
          </w:p>
        </w:tc>
      </w:tr>
      <w:tr w:rsidR="00A80767" w:rsidRPr="00B24FC9" w14:paraId="5B152317" w14:textId="77777777" w:rsidTr="00826D53">
        <w:trPr>
          <w:trHeight w:val="730"/>
        </w:trPr>
        <w:tc>
          <w:tcPr>
            <w:tcW w:w="500" w:type="dxa"/>
            <w:vMerge/>
            <w:tcBorders>
              <w:bottom w:val="nil"/>
            </w:tcBorders>
          </w:tcPr>
          <w:p w14:paraId="09B6B5FF" w14:textId="77777777" w:rsidR="00A80767" w:rsidRPr="00FA3986" w:rsidRDefault="00A80767" w:rsidP="00826D53">
            <w:pPr>
              <w:tabs>
                <w:tab w:val="left" w:pos="6946"/>
              </w:tabs>
              <w:suppressAutoHyphens/>
              <w:spacing w:after="120" w:line="252" w:lineRule="auto"/>
              <w:ind w:left="1134"/>
              <w:jc w:val="left"/>
              <w:rPr>
                <w:color w:val="365F91" w:themeColor="accent1" w:themeShade="BF"/>
                <w:szCs w:val="22"/>
                <w:lang w:val="fr-FR" w:eastAsia="zh-CN"/>
              </w:rPr>
            </w:pPr>
          </w:p>
        </w:tc>
        <w:tc>
          <w:tcPr>
            <w:tcW w:w="6852" w:type="dxa"/>
            <w:vMerge/>
          </w:tcPr>
          <w:p w14:paraId="4170BA79" w14:textId="77777777" w:rsidR="00A80767" w:rsidRPr="00FA3986" w:rsidRDefault="00A80767" w:rsidP="00826D53">
            <w:pPr>
              <w:tabs>
                <w:tab w:val="left" w:pos="6946"/>
              </w:tabs>
              <w:suppressAutoHyphens/>
              <w:spacing w:after="120" w:line="252" w:lineRule="auto"/>
              <w:ind w:left="1134"/>
              <w:jc w:val="left"/>
              <w:rPr>
                <w:color w:val="365F91" w:themeColor="accent1" w:themeShade="BF"/>
                <w:szCs w:val="22"/>
                <w:lang w:val="fr-FR" w:eastAsia="zh-CN"/>
              </w:rPr>
            </w:pPr>
          </w:p>
        </w:tc>
        <w:tc>
          <w:tcPr>
            <w:tcW w:w="2962" w:type="dxa"/>
          </w:tcPr>
          <w:p w14:paraId="1CAE8EB3" w14:textId="77777777" w:rsidR="00A80767" w:rsidRPr="00B24FC9" w:rsidRDefault="00A80767" w:rsidP="00826D53">
            <w:pPr>
              <w:tabs>
                <w:tab w:val="clear" w:pos="1134"/>
              </w:tabs>
              <w:spacing w:before="120" w:after="60"/>
              <w:ind w:right="-108"/>
              <w:jc w:val="right"/>
              <w:rPr>
                <w:rFonts w:cs="Tahoma"/>
                <w:color w:val="365F91" w:themeColor="accent1" w:themeShade="BF"/>
                <w:szCs w:val="22"/>
              </w:rPr>
            </w:pPr>
            <w:r w:rsidRPr="00B24FC9">
              <w:rPr>
                <w:rFonts w:cs="Tahoma"/>
                <w:color w:val="365F91" w:themeColor="accent1" w:themeShade="BF"/>
                <w:szCs w:val="22"/>
              </w:rPr>
              <w:t>Submitted by:</w:t>
            </w:r>
            <w:r w:rsidRPr="00B24FC9">
              <w:rPr>
                <w:rFonts w:cs="Tahoma"/>
                <w:color w:val="365F91" w:themeColor="accent1" w:themeShade="BF"/>
                <w:szCs w:val="22"/>
              </w:rPr>
              <w:br/>
            </w:r>
            <w:r w:rsidRPr="00C141D5">
              <w:rPr>
                <w:rFonts w:cs="Tahoma"/>
                <w:color w:val="365F91" w:themeColor="accent1" w:themeShade="BF"/>
                <w:szCs w:val="22"/>
              </w:rPr>
              <w:t>Secretary-General</w:t>
            </w:r>
            <w:r w:rsidRPr="00B24FC9">
              <w:rPr>
                <w:rFonts w:cs="Tahoma"/>
                <w:color w:val="365F91" w:themeColor="accent1" w:themeShade="BF"/>
                <w:szCs w:val="22"/>
              </w:rPr>
              <w:t xml:space="preserve"> </w:t>
            </w:r>
          </w:p>
          <w:p w14:paraId="6FA51B3A" w14:textId="2C8E61E8" w:rsidR="00A80767" w:rsidRPr="00B24FC9" w:rsidRDefault="0036353D" w:rsidP="00826D53">
            <w:pPr>
              <w:tabs>
                <w:tab w:val="clear" w:pos="1134"/>
              </w:tabs>
              <w:spacing w:before="120" w:after="60"/>
              <w:ind w:right="-108"/>
              <w:jc w:val="right"/>
              <w:rPr>
                <w:rFonts w:cs="Tahoma"/>
                <w:color w:val="365F91" w:themeColor="accent1" w:themeShade="BF"/>
                <w:szCs w:val="22"/>
              </w:rPr>
            </w:pPr>
            <w:r>
              <w:rPr>
                <w:rFonts w:cs="Tahoma"/>
                <w:color w:val="365F91" w:themeColor="accent1" w:themeShade="BF"/>
                <w:szCs w:val="22"/>
              </w:rPr>
              <w:t>9</w:t>
            </w:r>
            <w:r w:rsidR="00801CD6">
              <w:rPr>
                <w:rFonts w:cs="Tahoma"/>
                <w:color w:val="365F91" w:themeColor="accent1" w:themeShade="BF"/>
                <w:szCs w:val="22"/>
              </w:rPr>
              <w:t>.I</w:t>
            </w:r>
            <w:r w:rsidR="004910F9">
              <w:rPr>
                <w:rFonts w:cs="Tahoma"/>
                <w:color w:val="365F91" w:themeColor="accent1" w:themeShade="BF"/>
                <w:szCs w:val="22"/>
              </w:rPr>
              <w:t>V</w:t>
            </w:r>
            <w:r w:rsidR="00801CD6">
              <w:rPr>
                <w:rFonts w:cs="Tahoma"/>
                <w:color w:val="365F91" w:themeColor="accent1" w:themeShade="BF"/>
                <w:szCs w:val="22"/>
              </w:rPr>
              <w:t>.2021</w:t>
            </w:r>
          </w:p>
          <w:p w14:paraId="2C1274BC" w14:textId="327E5191" w:rsidR="00A80767" w:rsidRPr="00B24FC9" w:rsidRDefault="004910F9" w:rsidP="00826D53">
            <w:pPr>
              <w:tabs>
                <w:tab w:val="clear" w:pos="1134"/>
              </w:tabs>
              <w:spacing w:before="120" w:after="60"/>
              <w:ind w:right="-108"/>
              <w:jc w:val="right"/>
              <w:rPr>
                <w:rFonts w:cs="Tahoma"/>
                <w:b/>
                <w:bCs/>
                <w:color w:val="365F91" w:themeColor="accent1" w:themeShade="BF"/>
                <w:szCs w:val="22"/>
              </w:rPr>
            </w:pPr>
            <w:r>
              <w:rPr>
                <w:rFonts w:cs="Tahoma"/>
                <w:b/>
                <w:bCs/>
                <w:color w:val="365F91" w:themeColor="accent1" w:themeShade="BF"/>
                <w:szCs w:val="22"/>
              </w:rPr>
              <w:t>DRAFT 2</w:t>
            </w:r>
          </w:p>
        </w:tc>
      </w:tr>
    </w:tbl>
    <w:p w14:paraId="54F01E8B" w14:textId="380BFE47" w:rsidR="007A73CC" w:rsidRPr="007A73CC" w:rsidRDefault="007A73CC">
      <w:pPr>
        <w:pStyle w:val="WMOBodyText"/>
        <w:jc w:val="center"/>
        <w:rPr>
          <w:ins w:id="0" w:author="Nadia Oppliger" w:date="2021-04-01T16:13:00Z"/>
          <w:b/>
          <w:bCs/>
          <w:i/>
          <w:iCs/>
          <w:rPrChange w:id="1" w:author="Nadia Oppliger" w:date="2021-04-01T16:13:00Z">
            <w:rPr>
              <w:ins w:id="2" w:author="Nadia Oppliger" w:date="2021-04-01T16:13:00Z"/>
              <w:b/>
              <w:bCs/>
            </w:rPr>
          </w:rPrChange>
        </w:rPr>
        <w:pPrChange w:id="3" w:author="Nadia Oppliger" w:date="2021-04-01T16:14:00Z">
          <w:pPr>
            <w:pStyle w:val="WMOBodyText"/>
            <w:ind w:left="2977" w:hanging="2977"/>
          </w:pPr>
        </w:pPrChange>
      </w:pPr>
      <w:ins w:id="4" w:author="Nadia Oppliger" w:date="2021-04-01T16:13:00Z">
        <w:r>
          <w:rPr>
            <w:b/>
            <w:bCs/>
            <w:i/>
            <w:iCs/>
          </w:rPr>
          <w:t>[All editorial changes</w:t>
        </w:r>
        <w:r w:rsidR="00977F48">
          <w:rPr>
            <w:b/>
            <w:bCs/>
            <w:i/>
            <w:iCs/>
          </w:rPr>
          <w:t xml:space="preserve"> related to the </w:t>
        </w:r>
        <w:r w:rsidR="00977F48" w:rsidRPr="00977F48">
          <w:rPr>
            <w:rFonts w:cstheme="minorHAnsi"/>
            <w:b/>
            <w:bCs/>
            <w:i/>
            <w:iCs/>
            <w:rPrChange w:id="5" w:author="Nadia Oppliger" w:date="2021-04-01T16:13:00Z">
              <w:rPr>
                <w:rFonts w:cstheme="minorHAnsi"/>
                <w:i/>
                <w:iCs/>
              </w:rPr>
            </w:rPrChange>
          </w:rPr>
          <w:t>correction of acronym</w:t>
        </w:r>
      </w:ins>
      <w:r w:rsidR="0036353D">
        <w:rPr>
          <w:rFonts w:cstheme="minorHAnsi"/>
          <w:b/>
          <w:bCs/>
          <w:i/>
          <w:iCs/>
        </w:rPr>
        <w:br/>
      </w:r>
      <w:ins w:id="6" w:author="Nadia Oppliger" w:date="2021-04-01T16:13:00Z">
        <w:r w:rsidR="00977F48">
          <w:rPr>
            <w:rFonts w:cstheme="minorHAnsi"/>
            <w:b/>
            <w:bCs/>
            <w:i/>
            <w:iCs/>
          </w:rPr>
          <w:t>ha</w:t>
        </w:r>
      </w:ins>
      <w:ins w:id="7" w:author="Nathalie Gentet" w:date="2021-04-09T13:03:00Z">
        <w:r w:rsidR="0036353D">
          <w:rPr>
            <w:rFonts w:cstheme="minorHAnsi"/>
            <w:b/>
            <w:bCs/>
            <w:i/>
            <w:iCs/>
          </w:rPr>
          <w:t>ve</w:t>
        </w:r>
      </w:ins>
      <w:ins w:id="8" w:author="Nadia Oppliger" w:date="2021-04-01T16:13:00Z">
        <w:r w:rsidR="00977F48">
          <w:rPr>
            <w:rFonts w:cstheme="minorHAnsi"/>
            <w:b/>
            <w:bCs/>
            <w:i/>
            <w:iCs/>
          </w:rPr>
          <w:t xml:space="preserve"> been made by the Secretariat</w:t>
        </w:r>
      </w:ins>
      <w:ins w:id="9" w:author="Nadia Oppliger" w:date="2021-04-01T16:14:00Z">
        <w:r w:rsidR="00977F48">
          <w:rPr>
            <w:rFonts w:cstheme="minorHAnsi"/>
            <w:b/>
            <w:bCs/>
            <w:i/>
            <w:iCs/>
          </w:rPr>
          <w:t>]</w:t>
        </w:r>
      </w:ins>
    </w:p>
    <w:p w14:paraId="1AD097A2" w14:textId="5AE1AE70" w:rsidR="00A80767" w:rsidRPr="00B24FC9" w:rsidRDefault="00801CD6">
      <w:pPr>
        <w:pStyle w:val="WMOBodyText"/>
        <w:ind w:left="2977" w:hanging="2977"/>
      </w:pPr>
      <w:r>
        <w:rPr>
          <w:b/>
          <w:bCs/>
        </w:rPr>
        <w:t>AGENDA ITEM 5:</w:t>
      </w:r>
      <w:r>
        <w:rPr>
          <w:b/>
          <w:bCs/>
        </w:rPr>
        <w:tab/>
        <w:t>TECHNICAL REGULATIONS AND OTHER TECHNICAL DECISIONS</w:t>
      </w:r>
    </w:p>
    <w:p w14:paraId="4F55F339" w14:textId="77777777" w:rsidR="00A80767" w:rsidRPr="00B24FC9" w:rsidRDefault="00801CD6" w:rsidP="00A80767">
      <w:pPr>
        <w:pStyle w:val="WMOBodyText"/>
        <w:ind w:left="2977" w:hanging="2977"/>
      </w:pPr>
      <w:r>
        <w:rPr>
          <w:b/>
          <w:bCs/>
        </w:rPr>
        <w:t>AGENDA ITEM 5.1:</w:t>
      </w:r>
      <w:r>
        <w:rPr>
          <w:b/>
          <w:bCs/>
        </w:rPr>
        <w:tab/>
        <w:t>Recommendations from INFCOM Standing Committees and Study Groups</w:t>
      </w:r>
    </w:p>
    <w:p w14:paraId="2F60B596" w14:textId="77777777" w:rsidR="00A80767" w:rsidRPr="00B24FC9" w:rsidRDefault="00801CD6" w:rsidP="00A80767">
      <w:pPr>
        <w:pStyle w:val="WMOBodyText"/>
        <w:ind w:left="2977" w:hanging="2977"/>
      </w:pPr>
      <w:r>
        <w:rPr>
          <w:b/>
          <w:bCs/>
          <w:i/>
          <w:iCs/>
        </w:rPr>
        <w:t>AGENDA ITEM 5.1.1:</w:t>
      </w:r>
      <w:r>
        <w:rPr>
          <w:b/>
          <w:bCs/>
          <w:i/>
          <w:iCs/>
        </w:rPr>
        <w:tab/>
        <w:t>Standing Committee on Earth Observing Systems and Monitoring Networks (SC</w:t>
      </w:r>
      <w:r>
        <w:rPr>
          <w:b/>
          <w:bCs/>
          <w:i/>
          <w:iCs/>
        </w:rPr>
        <w:noBreakHyphen/>
        <w:t>ON)</w:t>
      </w:r>
    </w:p>
    <w:p w14:paraId="2C231A34" w14:textId="77777777" w:rsidR="00A80767" w:rsidRDefault="0095735D" w:rsidP="00A80767">
      <w:pPr>
        <w:pStyle w:val="Heading1"/>
      </w:pPr>
      <w:bookmarkStart w:id="10" w:name="_APPENDIX_A:_"/>
      <w:bookmarkEnd w:id="10"/>
      <w:r w:rsidRPr="0095735D">
        <w:t xml:space="preserve">PLAN FOR A GLOBAL DEMONSTRATION PROJECT ON UNCREWED </w:t>
      </w:r>
      <w:del w:id="11" w:author="Nadia Oppliger" w:date="2021-04-01T16:50:00Z">
        <w:r w:rsidRPr="0095735D" w:rsidDel="002D4636">
          <w:delText xml:space="preserve">AERIALVEHICLES </w:delText>
        </w:r>
      </w:del>
      <w:ins w:id="12" w:author="Nadia Oppliger" w:date="2021-04-01T16:50:00Z">
        <w:r w:rsidR="002D4636">
          <w:t>AIRCRAFT SYSTEMS</w:t>
        </w:r>
        <w:r w:rsidR="002D4636" w:rsidRPr="0095735D">
          <w:t xml:space="preserve"> </w:t>
        </w:r>
      </w:ins>
      <w:r w:rsidRPr="0095735D">
        <w:t>(</w:t>
      </w:r>
      <w:del w:id="13" w:author="Nadia Oppliger" w:date="2021-04-01T15:51:00Z">
        <w:r w:rsidRPr="0095735D" w:rsidDel="00094727">
          <w:delText>UAV</w:delText>
        </w:r>
      </w:del>
      <w:ins w:id="14" w:author="Nadia Oppliger" w:date="2021-04-01T15:51:00Z">
        <w:r w:rsidR="00094727">
          <w:t>UAS</w:t>
        </w:r>
      </w:ins>
      <w:r w:rsidRPr="0095735D">
        <w:t>) USE IN OPERATIONAL METEOROLOGY</w:t>
      </w:r>
    </w:p>
    <w:p w14:paraId="59B10725" w14:textId="77777777" w:rsidR="00092CAE" w:rsidRPr="00092CAE" w:rsidRDefault="00092CAE" w:rsidP="00092CAE">
      <w:pPr>
        <w:pStyle w:val="WMOBodyText"/>
      </w:pPr>
    </w:p>
    <w:tbl>
      <w:tblPr>
        <w:tblStyle w:val="TableGrid"/>
        <w:tblW w:w="0" w:type="auto"/>
        <w:jc w:val="center"/>
        <w:tblBorders>
          <w:insideH w:val="none" w:sz="0" w:space="0" w:color="auto"/>
          <w:insideV w:val="none" w:sz="0" w:space="0" w:color="auto"/>
        </w:tblBorders>
        <w:tblLook w:val="04A0" w:firstRow="1" w:lastRow="0" w:firstColumn="1" w:lastColumn="0" w:noHBand="0" w:noVBand="1"/>
      </w:tblPr>
      <w:tblGrid>
        <w:gridCol w:w="3865"/>
        <w:gridCol w:w="5310"/>
      </w:tblGrid>
      <w:tr w:rsidR="0088163A" w:rsidRPr="00DE48B4" w14:paraId="02F66B72" w14:textId="77777777" w:rsidTr="00826D53">
        <w:trPr>
          <w:jc w:val="center"/>
        </w:trPr>
        <w:tc>
          <w:tcPr>
            <w:tcW w:w="9175" w:type="dxa"/>
            <w:gridSpan w:val="2"/>
          </w:tcPr>
          <w:p w14:paraId="776BF081" w14:textId="77777777" w:rsidR="0088163A" w:rsidRPr="00DE48B4" w:rsidRDefault="0088163A" w:rsidP="00826D53">
            <w:pPr>
              <w:pStyle w:val="WMOBodyText"/>
              <w:spacing w:after="120"/>
              <w:jc w:val="center"/>
            </w:pPr>
            <w:r w:rsidRPr="00DE48B4">
              <w:rPr>
                <w:rFonts w:ascii="Verdana Bold" w:hAnsi="Verdana Bold" w:cstheme="minorHAnsi"/>
                <w:b/>
                <w:bCs/>
                <w:caps/>
              </w:rPr>
              <w:t>Summary</w:t>
            </w:r>
          </w:p>
        </w:tc>
      </w:tr>
      <w:tr w:rsidR="0088163A" w:rsidRPr="00DE48B4" w14:paraId="7C49787A" w14:textId="77777777" w:rsidTr="00826D53">
        <w:trPr>
          <w:jc w:val="center"/>
        </w:trPr>
        <w:tc>
          <w:tcPr>
            <w:tcW w:w="3865" w:type="dxa"/>
          </w:tcPr>
          <w:p w14:paraId="42849B27" w14:textId="77777777" w:rsidR="0088163A" w:rsidRPr="00DE48B4" w:rsidRDefault="0088163A" w:rsidP="00826D53">
            <w:pPr>
              <w:pStyle w:val="WMOBodyText"/>
              <w:spacing w:before="160"/>
              <w:ind w:left="164"/>
              <w:jc w:val="left"/>
            </w:pPr>
            <w:r w:rsidRPr="00DE48B4">
              <w:rPr>
                <w:rFonts w:cstheme="minorHAnsi"/>
              </w:rPr>
              <w:t>Reference:</w:t>
            </w:r>
          </w:p>
        </w:tc>
        <w:tc>
          <w:tcPr>
            <w:tcW w:w="5310" w:type="dxa"/>
          </w:tcPr>
          <w:p w14:paraId="7440FD7C" w14:textId="77777777" w:rsidR="0088163A" w:rsidRPr="00B02977" w:rsidRDefault="00B02977" w:rsidP="00826D53">
            <w:pPr>
              <w:pStyle w:val="WMOBodyText"/>
              <w:spacing w:before="160"/>
              <w:jc w:val="left"/>
            </w:pPr>
            <w:r>
              <w:t>N/A</w:t>
            </w:r>
          </w:p>
        </w:tc>
      </w:tr>
      <w:tr w:rsidR="0088163A" w:rsidRPr="00DE48B4" w14:paraId="1B9A46E4" w14:textId="77777777" w:rsidTr="00826D53">
        <w:trPr>
          <w:jc w:val="center"/>
        </w:trPr>
        <w:tc>
          <w:tcPr>
            <w:tcW w:w="3865" w:type="dxa"/>
          </w:tcPr>
          <w:p w14:paraId="299FD908" w14:textId="77777777" w:rsidR="0088163A" w:rsidRPr="00DE48B4" w:rsidRDefault="0088163A" w:rsidP="00826D53">
            <w:pPr>
              <w:pStyle w:val="WMOBodyText"/>
              <w:spacing w:before="160"/>
              <w:ind w:left="164"/>
              <w:jc w:val="left"/>
            </w:pPr>
            <w:r w:rsidRPr="00DE48B4">
              <w:rPr>
                <w:rFonts w:cstheme="minorHAnsi"/>
              </w:rPr>
              <w:t>Strategic Objective:</w:t>
            </w:r>
          </w:p>
        </w:tc>
        <w:tc>
          <w:tcPr>
            <w:tcW w:w="5310" w:type="dxa"/>
          </w:tcPr>
          <w:p w14:paraId="7455D35B" w14:textId="77777777" w:rsidR="0088163A" w:rsidRPr="00704A6B" w:rsidRDefault="00901EBD" w:rsidP="00826D53">
            <w:pPr>
              <w:pStyle w:val="WMOBodyText"/>
              <w:spacing w:before="160"/>
              <w:jc w:val="left"/>
            </w:pPr>
            <w:r>
              <w:t>2.1, 4.2, 4.3</w:t>
            </w:r>
          </w:p>
        </w:tc>
      </w:tr>
      <w:tr w:rsidR="0088163A" w:rsidRPr="00DE48B4" w14:paraId="0B90C192" w14:textId="77777777" w:rsidTr="00826D53">
        <w:trPr>
          <w:jc w:val="center"/>
        </w:trPr>
        <w:tc>
          <w:tcPr>
            <w:tcW w:w="3865" w:type="dxa"/>
          </w:tcPr>
          <w:p w14:paraId="089E63FC" w14:textId="77777777" w:rsidR="0088163A" w:rsidRPr="00DE48B4" w:rsidRDefault="0088163A" w:rsidP="00826D53">
            <w:pPr>
              <w:pStyle w:val="WMOBodyText"/>
              <w:spacing w:before="160"/>
              <w:ind w:left="164"/>
              <w:rPr>
                <w:rFonts w:cstheme="minorHAnsi"/>
              </w:rPr>
            </w:pPr>
            <w:r w:rsidRPr="00DE48B4">
              <w:rPr>
                <w:rFonts w:cstheme="minorHAnsi"/>
              </w:rPr>
              <w:t>Recommended by:</w:t>
            </w:r>
          </w:p>
        </w:tc>
        <w:tc>
          <w:tcPr>
            <w:tcW w:w="5310" w:type="dxa"/>
          </w:tcPr>
          <w:p w14:paraId="3F6E7524" w14:textId="77777777" w:rsidR="0088163A" w:rsidRPr="00034E31" w:rsidRDefault="00034E31" w:rsidP="00826D53">
            <w:pPr>
              <w:pStyle w:val="WMOBodyText"/>
              <w:spacing w:before="160"/>
              <w:rPr>
                <w:rFonts w:cstheme="minorHAnsi"/>
              </w:rPr>
            </w:pPr>
            <w:r>
              <w:rPr>
                <w:rFonts w:cstheme="minorHAnsi"/>
              </w:rPr>
              <w:t>SC-ON, SC-MINT</w:t>
            </w:r>
          </w:p>
        </w:tc>
      </w:tr>
      <w:tr w:rsidR="0088163A" w:rsidRPr="00DE48B4" w14:paraId="213077A7" w14:textId="77777777" w:rsidTr="00826D53">
        <w:trPr>
          <w:jc w:val="center"/>
        </w:trPr>
        <w:tc>
          <w:tcPr>
            <w:tcW w:w="3865" w:type="dxa"/>
          </w:tcPr>
          <w:p w14:paraId="4B5EA933" w14:textId="77777777" w:rsidR="0088163A" w:rsidRPr="00DE48B4" w:rsidRDefault="0088163A" w:rsidP="00826D53">
            <w:pPr>
              <w:pStyle w:val="WMOBodyText"/>
              <w:spacing w:before="160"/>
              <w:ind w:left="164"/>
              <w:jc w:val="left"/>
            </w:pPr>
            <w:r w:rsidRPr="00DE48B4">
              <w:rPr>
                <w:rFonts w:cstheme="minorHAnsi"/>
              </w:rPr>
              <w:t>Recommended for:</w:t>
            </w:r>
          </w:p>
        </w:tc>
        <w:tc>
          <w:tcPr>
            <w:tcW w:w="5310" w:type="dxa"/>
          </w:tcPr>
          <w:p w14:paraId="098DD4FC" w14:textId="77777777" w:rsidR="0088163A" w:rsidRPr="00DE48B4" w:rsidRDefault="008B69E8" w:rsidP="00826D53">
            <w:pPr>
              <w:pStyle w:val="WMOBodyText"/>
              <w:spacing w:before="160"/>
              <w:jc w:val="left"/>
            </w:pPr>
            <w:sdt>
              <w:sdtPr>
                <w:rPr>
                  <w:rFonts w:cstheme="minorHAnsi"/>
                </w:rPr>
                <w:id w:val="-48387306"/>
                <w14:checkbox>
                  <w14:checked w14:val="0"/>
                  <w14:checkedState w14:val="2612" w14:font="MS Gothic"/>
                  <w14:uncheckedState w14:val="2610" w14:font="MS Gothic"/>
                </w14:checkbox>
              </w:sdtPr>
              <w:sdtEndPr/>
              <w:sdtContent>
                <w:r w:rsidR="00070CA5">
                  <w:rPr>
                    <w:rFonts w:ascii="MS Gothic" w:eastAsia="MS Gothic" w:hAnsi="MS Gothic" w:cstheme="minorHAnsi" w:hint="eastAsia"/>
                  </w:rPr>
                  <w:t>☐</w:t>
                </w:r>
              </w:sdtContent>
            </w:sdt>
            <w:r w:rsidR="0088163A" w:rsidRPr="00DE48B4">
              <w:rPr>
                <w:rFonts w:cstheme="minorHAnsi"/>
              </w:rPr>
              <w:t xml:space="preserve"> Adoption without debate</w:t>
            </w:r>
            <w:r w:rsidR="0088163A" w:rsidRPr="00DE48B4">
              <w:rPr>
                <w:rFonts w:cstheme="minorHAnsi"/>
              </w:rPr>
              <w:br/>
            </w:r>
            <w:sdt>
              <w:sdtPr>
                <w:rPr>
                  <w:rFonts w:cstheme="minorHAnsi"/>
                </w:rPr>
                <w:id w:val="1941483948"/>
                <w14:checkbox>
                  <w14:checked w14:val="1"/>
                  <w14:checkedState w14:val="2612" w14:font="MS Gothic"/>
                  <w14:uncheckedState w14:val="2610" w14:font="MS Gothic"/>
                </w14:checkbox>
              </w:sdtPr>
              <w:sdtEndPr/>
              <w:sdtContent>
                <w:r w:rsidR="00070CA5">
                  <w:rPr>
                    <w:rFonts w:ascii="MS Gothic" w:eastAsia="MS Gothic" w:hAnsi="MS Gothic" w:cstheme="minorHAnsi" w:hint="eastAsia"/>
                  </w:rPr>
                  <w:t>☒</w:t>
                </w:r>
              </w:sdtContent>
            </w:sdt>
            <w:r w:rsidR="0088163A" w:rsidRPr="00DE48B4">
              <w:rPr>
                <w:rFonts w:cstheme="minorHAnsi"/>
              </w:rPr>
              <w:t xml:space="preserve"> Adoption with debate</w:t>
            </w:r>
          </w:p>
        </w:tc>
      </w:tr>
      <w:tr w:rsidR="0088163A" w:rsidRPr="00DE48B4" w14:paraId="75C43997" w14:textId="77777777" w:rsidTr="00826D53">
        <w:trPr>
          <w:jc w:val="center"/>
        </w:trPr>
        <w:tc>
          <w:tcPr>
            <w:tcW w:w="3865" w:type="dxa"/>
          </w:tcPr>
          <w:p w14:paraId="5B6B0CAB" w14:textId="77777777" w:rsidR="0088163A" w:rsidRPr="00DE48B4" w:rsidRDefault="0088163A" w:rsidP="00826D53">
            <w:pPr>
              <w:pStyle w:val="WMOBodyText"/>
              <w:spacing w:before="160"/>
              <w:ind w:left="164"/>
              <w:jc w:val="left"/>
            </w:pPr>
            <w:r w:rsidRPr="00DE48B4">
              <w:rPr>
                <w:rFonts w:cstheme="minorHAnsi"/>
              </w:rPr>
              <w:t>Financial implications:</w:t>
            </w:r>
          </w:p>
        </w:tc>
        <w:tc>
          <w:tcPr>
            <w:tcW w:w="5310" w:type="dxa"/>
          </w:tcPr>
          <w:p w14:paraId="34D1F582" w14:textId="77777777" w:rsidR="0088163A" w:rsidRPr="00DE48B4" w:rsidRDefault="0088163A" w:rsidP="00826D53">
            <w:pPr>
              <w:pStyle w:val="WMOBodyText"/>
              <w:spacing w:before="160"/>
              <w:jc w:val="left"/>
            </w:pPr>
            <w:r w:rsidRPr="00DE48B4">
              <w:rPr>
                <w:rFonts w:cstheme="minorHAnsi"/>
              </w:rPr>
              <w:t>Operating Plan 2021, Output</w:t>
            </w:r>
            <w:r w:rsidR="00C2028E">
              <w:rPr>
                <w:rFonts w:cstheme="minorHAnsi"/>
              </w:rPr>
              <w:t xml:space="preserve"> 2.1.0</w:t>
            </w:r>
            <w:r w:rsidR="001E1B24">
              <w:rPr>
                <w:rFonts w:cstheme="minorHAnsi"/>
              </w:rPr>
              <w:t>2</w:t>
            </w:r>
          </w:p>
        </w:tc>
      </w:tr>
      <w:tr w:rsidR="0088163A" w:rsidRPr="00DE48B4" w14:paraId="2CAC8D24" w14:textId="77777777" w:rsidTr="00826D53">
        <w:trPr>
          <w:jc w:val="center"/>
        </w:trPr>
        <w:tc>
          <w:tcPr>
            <w:tcW w:w="3865" w:type="dxa"/>
          </w:tcPr>
          <w:p w14:paraId="03E24CFF" w14:textId="77777777" w:rsidR="0088163A" w:rsidRPr="00DE48B4" w:rsidRDefault="0088163A" w:rsidP="00826D53">
            <w:pPr>
              <w:pStyle w:val="WMOBodyText"/>
              <w:spacing w:before="160"/>
              <w:ind w:left="164"/>
              <w:jc w:val="left"/>
            </w:pPr>
            <w:r w:rsidRPr="00DE48B4">
              <w:rPr>
                <w:rFonts w:cstheme="minorHAnsi"/>
              </w:rPr>
              <w:t>Content:</w:t>
            </w:r>
          </w:p>
        </w:tc>
        <w:tc>
          <w:tcPr>
            <w:tcW w:w="5310" w:type="dxa"/>
          </w:tcPr>
          <w:p w14:paraId="1BB07EEC" w14:textId="77777777" w:rsidR="00C141D5" w:rsidRDefault="00C141D5" w:rsidP="00826D53">
            <w:pPr>
              <w:pStyle w:val="WMOBodyText"/>
              <w:spacing w:before="160"/>
              <w:contextualSpacing/>
              <w:jc w:val="left"/>
            </w:pPr>
          </w:p>
          <w:p w14:paraId="5D01E49F" w14:textId="77777777" w:rsidR="0088163A" w:rsidRPr="00DE48B4" w:rsidRDefault="007C5550" w:rsidP="00826D53">
            <w:pPr>
              <w:pStyle w:val="WMOBodyText"/>
              <w:spacing w:before="160"/>
              <w:contextualSpacing/>
              <w:jc w:val="left"/>
            </w:pPr>
            <w:r>
              <w:t xml:space="preserve">1 </w:t>
            </w:r>
            <w:r w:rsidR="0088163A" w:rsidRPr="00DE48B4">
              <w:t>Decision</w:t>
            </w:r>
          </w:p>
        </w:tc>
      </w:tr>
      <w:tr w:rsidR="0088163A" w:rsidRPr="00DE48B4" w14:paraId="00A252EA" w14:textId="77777777" w:rsidTr="00826D53">
        <w:trPr>
          <w:jc w:val="center"/>
        </w:trPr>
        <w:tc>
          <w:tcPr>
            <w:tcW w:w="3865" w:type="dxa"/>
          </w:tcPr>
          <w:p w14:paraId="72AF6EB3" w14:textId="77777777" w:rsidR="0088163A" w:rsidRPr="00DE48B4" w:rsidRDefault="0088163A" w:rsidP="00826D53">
            <w:pPr>
              <w:pStyle w:val="WMOBodyText"/>
              <w:spacing w:before="160"/>
              <w:ind w:left="164"/>
              <w:jc w:val="left"/>
            </w:pPr>
            <w:r w:rsidRPr="00DE48B4">
              <w:t>Related INF(s):</w:t>
            </w:r>
          </w:p>
        </w:tc>
        <w:tc>
          <w:tcPr>
            <w:tcW w:w="5310" w:type="dxa"/>
          </w:tcPr>
          <w:p w14:paraId="4F36B3F3" w14:textId="77777777" w:rsidR="0088163A" w:rsidRPr="00DE48B4" w:rsidRDefault="007C5550" w:rsidP="00826D53">
            <w:pPr>
              <w:pStyle w:val="WMOBodyText"/>
              <w:spacing w:before="160"/>
              <w:jc w:val="left"/>
            </w:pPr>
            <w:r>
              <w:t>N/A</w:t>
            </w:r>
          </w:p>
        </w:tc>
      </w:tr>
      <w:tr w:rsidR="0088163A" w14:paraId="06ED5DAC" w14:textId="77777777" w:rsidTr="00826D53">
        <w:trPr>
          <w:jc w:val="center"/>
        </w:trPr>
        <w:tc>
          <w:tcPr>
            <w:tcW w:w="3865" w:type="dxa"/>
          </w:tcPr>
          <w:p w14:paraId="66E1BE85" w14:textId="77777777" w:rsidR="0088163A" w:rsidRPr="00DE48B4" w:rsidRDefault="0088163A" w:rsidP="00826D53">
            <w:pPr>
              <w:pStyle w:val="WMOBodyText"/>
              <w:spacing w:before="160"/>
              <w:ind w:left="164"/>
              <w:jc w:val="left"/>
              <w:rPr>
                <w:rFonts w:cstheme="minorHAnsi"/>
              </w:rPr>
            </w:pPr>
            <w:r w:rsidRPr="00DE48B4">
              <w:rPr>
                <w:rFonts w:cstheme="minorHAnsi"/>
              </w:rPr>
              <w:t>Main changes to previous version:</w:t>
            </w:r>
          </w:p>
        </w:tc>
        <w:tc>
          <w:tcPr>
            <w:tcW w:w="5310" w:type="dxa"/>
          </w:tcPr>
          <w:p w14:paraId="7D56D319" w14:textId="77777777" w:rsidR="0088163A" w:rsidRPr="002C7AB9" w:rsidRDefault="0088163A" w:rsidP="00826D53">
            <w:pPr>
              <w:pStyle w:val="WMOBodyText"/>
              <w:spacing w:before="160"/>
              <w:jc w:val="left"/>
              <w:rPr>
                <w:rFonts w:cstheme="minorHAnsi"/>
                <w:i/>
                <w:iCs/>
              </w:rPr>
            </w:pPr>
            <w:del w:id="15" w:author="Nadia Oppliger" w:date="2021-04-01T16:00:00Z">
              <w:r w:rsidRPr="00FC6341" w:rsidDel="00FC6341">
                <w:rPr>
                  <w:rFonts w:cstheme="minorHAnsi"/>
                  <w:i/>
                  <w:iCs/>
                  <w:rPrChange w:id="16" w:author="Nadia Oppliger" w:date="2021-04-01T16:00:00Z">
                    <w:rPr>
                      <w:rFonts w:cstheme="minorHAnsi"/>
                      <w:i/>
                      <w:iCs/>
                      <w:highlight w:val="lightGray"/>
                    </w:rPr>
                  </w:rPrChange>
                </w:rPr>
                <w:delText>[For DRAFT 2, 3, etc. and APPROVED versions only]</w:delText>
              </w:r>
            </w:del>
            <w:ins w:id="17" w:author="Nadia Oppliger" w:date="2021-04-01T16:00:00Z">
              <w:r w:rsidR="005F35FF">
                <w:t xml:space="preserve"> </w:t>
              </w:r>
              <w:r w:rsidR="005F35FF" w:rsidRPr="005F35FF">
                <w:rPr>
                  <w:rFonts w:cstheme="minorHAnsi"/>
                  <w:i/>
                  <w:iCs/>
                </w:rPr>
                <w:t>Editorial correction of acronym; proposed changes by Australia.</w:t>
              </w:r>
            </w:ins>
            <w:r w:rsidR="00E1464C" w:rsidRPr="002C7AB9">
              <w:rPr>
                <w:rFonts w:cstheme="minorHAnsi"/>
                <w:i/>
                <w:iCs/>
              </w:rPr>
              <w:br/>
            </w:r>
          </w:p>
        </w:tc>
      </w:tr>
    </w:tbl>
    <w:p w14:paraId="5B2F3F10" w14:textId="77777777" w:rsidR="00092CAE" w:rsidRDefault="00092CAE">
      <w:pPr>
        <w:tabs>
          <w:tab w:val="clear" w:pos="1134"/>
        </w:tabs>
        <w:jc w:val="left"/>
      </w:pPr>
    </w:p>
    <w:p w14:paraId="3E932FC4" w14:textId="77777777" w:rsidR="00331964" w:rsidRDefault="00331964">
      <w:pPr>
        <w:tabs>
          <w:tab w:val="clear" w:pos="1134"/>
        </w:tabs>
        <w:jc w:val="left"/>
        <w:rPr>
          <w:rFonts w:eastAsia="Verdana" w:cs="Verdana"/>
          <w:lang w:eastAsia="zh-TW"/>
        </w:rPr>
      </w:pPr>
      <w:r>
        <w:br w:type="page"/>
      </w:r>
    </w:p>
    <w:p w14:paraId="2F9C3BB6" w14:textId="77777777" w:rsidR="00A80767" w:rsidRPr="00B24FC9" w:rsidRDefault="00A80767" w:rsidP="00A80767">
      <w:pPr>
        <w:pStyle w:val="Heading1"/>
      </w:pPr>
      <w:r w:rsidRPr="00B24FC9">
        <w:lastRenderedPageBreak/>
        <w:t>DRAFT DECISION</w:t>
      </w:r>
    </w:p>
    <w:p w14:paraId="17AB6FDD" w14:textId="77777777" w:rsidR="00A80767" w:rsidRPr="00B24FC9" w:rsidRDefault="00A80767" w:rsidP="00A80767">
      <w:pPr>
        <w:pStyle w:val="Heading2"/>
      </w:pPr>
      <w:r w:rsidRPr="00B24FC9">
        <w:t xml:space="preserve">Draft Decision </w:t>
      </w:r>
      <w:r w:rsidR="00801CD6">
        <w:t>5.1.1(7)</w:t>
      </w:r>
      <w:r w:rsidRPr="00B24FC9">
        <w:t xml:space="preserve">/1 </w:t>
      </w:r>
      <w:r w:rsidR="00801CD6">
        <w:t>(INFCOM-1(III))</w:t>
      </w:r>
    </w:p>
    <w:p w14:paraId="26EF3459" w14:textId="77777777" w:rsidR="00A80767" w:rsidRPr="00B24FC9" w:rsidRDefault="00F70256" w:rsidP="00A80767">
      <w:pPr>
        <w:pStyle w:val="Heading3"/>
      </w:pPr>
      <w:r w:rsidRPr="00F70256">
        <w:t xml:space="preserve">Plan for a Global Demonstration Project on </w:t>
      </w:r>
      <w:proofErr w:type="spellStart"/>
      <w:r w:rsidRPr="00F70256">
        <w:t>Uncrewed</w:t>
      </w:r>
      <w:proofErr w:type="spellEnd"/>
      <w:r w:rsidRPr="00F70256">
        <w:t xml:space="preserve"> </w:t>
      </w:r>
      <w:del w:id="18" w:author="Nadia Oppliger" w:date="2021-04-01T16:01:00Z">
        <w:r w:rsidRPr="00F70256" w:rsidDel="005F35FF">
          <w:delText>Aerial Vehicles</w:delText>
        </w:r>
      </w:del>
      <w:ins w:id="19" w:author="Nadia Oppliger" w:date="2021-04-01T16:01:00Z">
        <w:r w:rsidR="005F35FF">
          <w:t>Aircraft Systems</w:t>
        </w:r>
      </w:ins>
      <w:r w:rsidRPr="00F70256">
        <w:t xml:space="preserve"> (</w:t>
      </w:r>
      <w:del w:id="20" w:author="Nadia Oppliger" w:date="2021-04-01T16:01:00Z">
        <w:r w:rsidRPr="00F70256" w:rsidDel="005F35FF">
          <w:delText>UAV</w:delText>
        </w:r>
      </w:del>
      <w:ins w:id="21" w:author="Nadia Oppliger" w:date="2021-04-01T16:01:00Z">
        <w:r w:rsidR="005F35FF">
          <w:t>UAS</w:t>
        </w:r>
      </w:ins>
      <w:r w:rsidRPr="00F70256">
        <w:t>) Use in Operational Meteorology</w:t>
      </w:r>
    </w:p>
    <w:p w14:paraId="41B8039D" w14:textId="77777777" w:rsidR="00E05CDC" w:rsidRDefault="00A80767" w:rsidP="00A80767">
      <w:pPr>
        <w:pStyle w:val="WMOBodyText"/>
      </w:pPr>
      <w:r w:rsidRPr="00B24FC9">
        <w:rPr>
          <w:b/>
          <w:bCs/>
        </w:rPr>
        <w:t xml:space="preserve">The </w:t>
      </w:r>
      <w:r w:rsidR="00801CD6">
        <w:rPr>
          <w:b/>
          <w:bCs/>
        </w:rPr>
        <w:t>Commission for Observation, Infrastructure and Information Systems</w:t>
      </w:r>
      <w:r w:rsidRPr="00B24FC9">
        <w:t xml:space="preserve"> </w:t>
      </w:r>
      <w:r w:rsidRPr="00B24FC9">
        <w:rPr>
          <w:b/>
          <w:bCs/>
        </w:rPr>
        <w:t>decides</w:t>
      </w:r>
      <w:r w:rsidRPr="00B24FC9">
        <w:t xml:space="preserve"> </w:t>
      </w:r>
      <w:r w:rsidR="00E05CDC" w:rsidRPr="00E05CDC">
        <w:t>to endorse the further development and scoping of a WMO-coordinated global demonstration project on the utili</w:t>
      </w:r>
      <w:r w:rsidR="00C8262A">
        <w:t>z</w:t>
      </w:r>
      <w:r w:rsidR="00E05CDC" w:rsidRPr="00E05CDC">
        <w:t xml:space="preserve">ation of </w:t>
      </w:r>
      <w:proofErr w:type="spellStart"/>
      <w:r w:rsidR="00AC0D35">
        <w:t>Uncrewed</w:t>
      </w:r>
      <w:proofErr w:type="spellEnd"/>
      <w:r w:rsidR="00AC0D35">
        <w:t xml:space="preserve"> </w:t>
      </w:r>
      <w:del w:id="22" w:author="Nadia Oppliger" w:date="2021-04-01T16:02:00Z">
        <w:r w:rsidR="00AC0D35" w:rsidDel="00E815E0">
          <w:delText>Aerial Vehicles</w:delText>
        </w:r>
      </w:del>
      <w:ins w:id="23" w:author="Nadia Oppliger" w:date="2021-04-01T16:02:00Z">
        <w:r w:rsidR="00E815E0">
          <w:t>Aircraft Systems</w:t>
        </w:r>
      </w:ins>
      <w:r w:rsidR="00E05CDC" w:rsidRPr="00E05CDC">
        <w:t xml:space="preserve"> </w:t>
      </w:r>
      <w:r w:rsidR="00AC0D35">
        <w:t>(</w:t>
      </w:r>
      <w:del w:id="24" w:author="Nadia Oppliger" w:date="2021-04-01T16:02:00Z">
        <w:r w:rsidR="00AC0D35" w:rsidDel="00E815E0">
          <w:delText>UAV</w:delText>
        </w:r>
      </w:del>
      <w:ins w:id="25" w:author="Nadia Oppliger" w:date="2021-04-01T16:02:00Z">
        <w:r w:rsidR="00E815E0">
          <w:t>UAS</w:t>
        </w:r>
      </w:ins>
      <w:r w:rsidR="00AC0D35">
        <w:t xml:space="preserve">) </w:t>
      </w:r>
      <w:r w:rsidR="00E05CDC" w:rsidRPr="00E05CDC">
        <w:t>in support of the provision of observations for operational meteorological and hydrological applications</w:t>
      </w:r>
      <w:r w:rsidR="00E457A9">
        <w:t>;</w:t>
      </w:r>
    </w:p>
    <w:p w14:paraId="4B6F6A3D" w14:textId="77777777" w:rsidR="00A80767" w:rsidRPr="00E05CDC" w:rsidRDefault="00E457A9" w:rsidP="00A80767">
      <w:pPr>
        <w:pStyle w:val="WMOBodyText"/>
        <w:rPr>
          <w:highlight w:val="lightGray"/>
        </w:rPr>
      </w:pPr>
      <w:r w:rsidRPr="00E457A9">
        <w:rPr>
          <w:b/>
          <w:bCs/>
        </w:rPr>
        <w:t>R</w:t>
      </w:r>
      <w:r w:rsidR="00E05CDC" w:rsidRPr="00E457A9">
        <w:rPr>
          <w:b/>
          <w:bCs/>
        </w:rPr>
        <w:t>equests</w:t>
      </w:r>
      <w:r w:rsidR="00E05CDC" w:rsidRPr="00E05CDC">
        <w:t xml:space="preserve"> the </w:t>
      </w:r>
      <w:r w:rsidR="00142494" w:rsidRPr="00142494">
        <w:t>Standing Committee on Earth Observing Systems and Monitoring Networks</w:t>
      </w:r>
      <w:r w:rsidR="00142494">
        <w:t xml:space="preserve"> (</w:t>
      </w:r>
      <w:r w:rsidR="00E05CDC" w:rsidRPr="00E05CDC">
        <w:t>SC</w:t>
      </w:r>
      <w:r w:rsidR="00C8262A">
        <w:noBreakHyphen/>
      </w:r>
      <w:r w:rsidR="00E05CDC" w:rsidRPr="00E05CDC">
        <w:t>ON</w:t>
      </w:r>
      <w:r w:rsidR="00142494">
        <w:t>)</w:t>
      </w:r>
      <w:r w:rsidR="00E05CDC" w:rsidRPr="00E05CDC">
        <w:t xml:space="preserve"> and </w:t>
      </w:r>
      <w:r w:rsidR="008B57F3" w:rsidRPr="008B57F3">
        <w:t>Standing Committee on Measurements, Instrumentation and Traceability</w:t>
      </w:r>
      <w:r w:rsidR="008B57F3">
        <w:t xml:space="preserve"> (</w:t>
      </w:r>
      <w:r w:rsidR="00E05CDC" w:rsidRPr="00E05CDC">
        <w:t>SC</w:t>
      </w:r>
      <w:r w:rsidR="00185151">
        <w:noBreakHyphen/>
      </w:r>
      <w:r w:rsidR="00E05CDC" w:rsidRPr="00E05CDC">
        <w:t>MINT</w:t>
      </w:r>
      <w:r w:rsidR="008B57F3">
        <w:t>)</w:t>
      </w:r>
      <w:r w:rsidR="00E05CDC" w:rsidRPr="00E05CDC">
        <w:t xml:space="preserve"> to consult with the relevant WMO constituent bodies and working groups, international organizations, research institutions, private entities and others to formulate a proposal and plan for this activity, based on the concept provided in the </w:t>
      </w:r>
      <w:hyperlink w:anchor="annex" w:history="1">
        <w:r w:rsidR="00EE773F" w:rsidRPr="00EE773F">
          <w:rPr>
            <w:rStyle w:val="Hyperlink"/>
          </w:rPr>
          <w:t>a</w:t>
        </w:r>
        <w:r w:rsidR="00E05CDC" w:rsidRPr="00EE773F">
          <w:rPr>
            <w:rStyle w:val="Hyperlink"/>
          </w:rPr>
          <w:t>nnex</w:t>
        </w:r>
      </w:hyperlink>
      <w:r w:rsidR="00E05CDC" w:rsidRPr="00E05CDC">
        <w:t xml:space="preserve"> and to be presented to the commission for approval at its next session.</w:t>
      </w:r>
    </w:p>
    <w:p w14:paraId="0C4B7596" w14:textId="77777777" w:rsidR="00A80767" w:rsidRPr="00B24FC9" w:rsidRDefault="00A80767" w:rsidP="00A80767">
      <w:pPr>
        <w:pStyle w:val="WMOBodyText"/>
      </w:pPr>
      <w:r w:rsidRPr="00B24FC9">
        <w:t xml:space="preserve">See the </w:t>
      </w:r>
      <w:hyperlink w:anchor="_Annex_to_draft" w:history="1">
        <w:r w:rsidRPr="00B24FC9">
          <w:rPr>
            <w:rStyle w:val="Hyperlink"/>
          </w:rPr>
          <w:t>annex</w:t>
        </w:r>
      </w:hyperlink>
      <w:r w:rsidRPr="00B24FC9">
        <w:t xml:space="preserve"> to the present decision.</w:t>
      </w:r>
    </w:p>
    <w:p w14:paraId="45EAC3A6" w14:textId="77777777" w:rsidR="00A80767" w:rsidRPr="00B24FC9" w:rsidRDefault="00A80767" w:rsidP="00A80767">
      <w:pPr>
        <w:pStyle w:val="WMOBodyText"/>
      </w:pPr>
      <w:r w:rsidRPr="00B24FC9">
        <w:t>_______</w:t>
      </w:r>
    </w:p>
    <w:p w14:paraId="5A608E12" w14:textId="77777777" w:rsidR="0005382C" w:rsidRDefault="00A80767" w:rsidP="00A80767">
      <w:pPr>
        <w:pStyle w:val="WMOBodyText"/>
      </w:pPr>
      <w:r w:rsidRPr="00B24FC9">
        <w:t>Decision justification:</w:t>
      </w:r>
      <w:r w:rsidRPr="00B24FC9">
        <w:tab/>
      </w:r>
    </w:p>
    <w:p w14:paraId="45372F6A" w14:textId="77777777" w:rsidR="0057057D" w:rsidRDefault="0057057D" w:rsidP="00A80767">
      <w:pPr>
        <w:pStyle w:val="WMOBodyText"/>
      </w:pPr>
      <w:r w:rsidRPr="0057057D">
        <w:t>Following the WMO Workshop on Use of Unmanned Aerial Vehicles (UAV) for Operational Meteorology, 2-4 July 2019, Toulouse, France and the development of a related publication for the Bulletin of the American Meteorological Society (BAMS) on the status of UAV and their developing potential to contribute to operational meteorology, the INFCOM Joint Expert Team on Aircraft-Based Observing Systems proposes for WMO to coordinate a global demonstration project on this technology in the coming 3-4 year period.</w:t>
      </w:r>
    </w:p>
    <w:p w14:paraId="7122DE68" w14:textId="77777777" w:rsidR="0057057D" w:rsidRDefault="0057057D" w:rsidP="00A80767">
      <w:pPr>
        <w:pStyle w:val="WMOBodyText"/>
      </w:pPr>
      <w:r w:rsidRPr="0057057D">
        <w:t xml:space="preserve">The conceptual outline presented in the </w:t>
      </w:r>
      <w:hyperlink w:anchor="annex" w:history="1">
        <w:r w:rsidR="00BF1823" w:rsidRPr="00336AA6">
          <w:rPr>
            <w:rStyle w:val="Hyperlink"/>
          </w:rPr>
          <w:t>a</w:t>
        </w:r>
        <w:r w:rsidRPr="00336AA6">
          <w:rPr>
            <w:rStyle w:val="Hyperlink"/>
          </w:rPr>
          <w:t xml:space="preserve">nnex </w:t>
        </w:r>
      </w:hyperlink>
      <w:r w:rsidRPr="0057057D">
        <w:t xml:space="preserve">below should be used as a basis only for the INFCOM to further develop the concept and scope and a proposed plan for WMO and the INFCOM to coordinate a global demonstration project on </w:t>
      </w:r>
      <w:del w:id="26" w:author="Nadia Oppliger" w:date="2021-04-01T16:11:00Z">
        <w:r w:rsidRPr="0057057D" w:rsidDel="006B487D">
          <w:delText>UAVs</w:delText>
        </w:r>
      </w:del>
      <w:ins w:id="27" w:author="Nadia Oppliger" w:date="2021-04-01T16:11:00Z">
        <w:r w:rsidR="006B487D">
          <w:t>UAS</w:t>
        </w:r>
      </w:ins>
      <w:r w:rsidRPr="0057057D">
        <w:t>.</w:t>
      </w:r>
    </w:p>
    <w:p w14:paraId="61BB2102" w14:textId="77777777" w:rsidR="0057057D" w:rsidRDefault="0057057D" w:rsidP="00A80767">
      <w:pPr>
        <w:pStyle w:val="WMOBodyText"/>
      </w:pPr>
      <w:r w:rsidRPr="0057057D">
        <w:t>Note that it is proposed to promote the term “</w:t>
      </w:r>
      <w:proofErr w:type="spellStart"/>
      <w:r w:rsidRPr="0057057D">
        <w:t>Uncrewed</w:t>
      </w:r>
      <w:proofErr w:type="spellEnd"/>
      <w:r w:rsidRPr="0057057D">
        <w:t xml:space="preserve"> </w:t>
      </w:r>
      <w:del w:id="28" w:author="Nadia Oppliger" w:date="2021-04-01T16:11:00Z">
        <w:r w:rsidRPr="0057057D" w:rsidDel="004208C4">
          <w:delText>Aerial Vehicles</w:delText>
        </w:r>
      </w:del>
      <w:ins w:id="29" w:author="Nadia Oppliger" w:date="2021-04-01T16:11:00Z">
        <w:r w:rsidR="004208C4">
          <w:t>Aircraft Systems</w:t>
        </w:r>
      </w:ins>
      <w:r w:rsidRPr="0057057D">
        <w:t>” for this project and in the future</w:t>
      </w:r>
      <w:r w:rsidR="00BF1823">
        <w:t>.</w:t>
      </w:r>
    </w:p>
    <w:p w14:paraId="62EE32D9" w14:textId="77777777" w:rsidR="004672CF" w:rsidRDefault="004672CF">
      <w:pPr>
        <w:tabs>
          <w:tab w:val="clear" w:pos="1134"/>
        </w:tabs>
        <w:jc w:val="left"/>
        <w:rPr>
          <w:rFonts w:eastAsia="Verdana" w:cs="Verdana"/>
          <w:b/>
          <w:bCs/>
          <w:iCs/>
          <w:sz w:val="22"/>
          <w:szCs w:val="22"/>
          <w:lang w:eastAsia="zh-TW"/>
        </w:rPr>
      </w:pPr>
      <w:bookmarkStart w:id="30" w:name="_Annex_to_Draft_4"/>
      <w:bookmarkEnd w:id="30"/>
      <w:r>
        <w:br w:type="page"/>
      </w:r>
    </w:p>
    <w:p w14:paraId="6721A8F7" w14:textId="77777777" w:rsidR="00A80767" w:rsidRPr="00B24FC9" w:rsidRDefault="00A80767" w:rsidP="00A80767">
      <w:pPr>
        <w:pStyle w:val="Heading2"/>
      </w:pPr>
      <w:bookmarkStart w:id="31" w:name="_Annex_to_draft"/>
      <w:bookmarkStart w:id="32" w:name="annex"/>
      <w:bookmarkEnd w:id="31"/>
      <w:r w:rsidRPr="00B24FC9">
        <w:lastRenderedPageBreak/>
        <w:t xml:space="preserve">Annex </w:t>
      </w:r>
      <w:bookmarkEnd w:id="32"/>
      <w:r w:rsidRPr="00B24FC9">
        <w:t xml:space="preserve">to draft Decision </w:t>
      </w:r>
      <w:r w:rsidR="00801CD6">
        <w:t>5.1.1(7)</w:t>
      </w:r>
      <w:r w:rsidRPr="00B24FC9">
        <w:t xml:space="preserve">/1 </w:t>
      </w:r>
      <w:r w:rsidR="00801CD6">
        <w:t>(INFCOM-1(III))</w:t>
      </w:r>
    </w:p>
    <w:p w14:paraId="115BE86C" w14:textId="77777777" w:rsidR="00A80767" w:rsidRPr="00B24FC9" w:rsidRDefault="009860E2" w:rsidP="00A80767">
      <w:pPr>
        <w:pStyle w:val="Heading2"/>
      </w:pPr>
      <w:r w:rsidRPr="009860E2">
        <w:t>Concept Outline for a Global Demonstration Project on</w:t>
      </w:r>
      <w:r w:rsidR="004208C4">
        <w:t xml:space="preserve"> </w:t>
      </w:r>
      <w:proofErr w:type="spellStart"/>
      <w:r w:rsidRPr="009860E2">
        <w:t>Uncrewed</w:t>
      </w:r>
      <w:proofErr w:type="spellEnd"/>
      <w:r w:rsidRPr="009860E2">
        <w:t xml:space="preserve"> </w:t>
      </w:r>
      <w:del w:id="33" w:author="Nadia Oppliger" w:date="2021-04-01T16:12:00Z">
        <w:r w:rsidRPr="009860E2" w:rsidDel="005C3852">
          <w:delText>Aerial</w:delText>
        </w:r>
        <w:r w:rsidDel="005C3852">
          <w:delText xml:space="preserve"> </w:delText>
        </w:r>
        <w:r w:rsidRPr="009860E2" w:rsidDel="005C3852">
          <w:delText>Vehicles</w:delText>
        </w:r>
      </w:del>
      <w:ins w:id="34" w:author="Nadia Oppliger" w:date="2021-04-01T16:12:00Z">
        <w:r w:rsidR="005C3852">
          <w:t>Aircraft Systems</w:t>
        </w:r>
      </w:ins>
      <w:r w:rsidRPr="009860E2">
        <w:t xml:space="preserve"> (</w:t>
      </w:r>
      <w:del w:id="35" w:author="Nadia Oppliger" w:date="2021-04-01T16:12:00Z">
        <w:r w:rsidRPr="009860E2" w:rsidDel="005C3852">
          <w:delText>UAV</w:delText>
        </w:r>
      </w:del>
      <w:ins w:id="36" w:author="Nadia Oppliger" w:date="2021-04-01T16:12:00Z">
        <w:r w:rsidR="005C3852">
          <w:t>UAS</w:t>
        </w:r>
      </w:ins>
      <w:r w:rsidRPr="009860E2">
        <w:t>) Use in Operational Meteorology</w:t>
      </w:r>
    </w:p>
    <w:p w14:paraId="0DF01ECD" w14:textId="77777777" w:rsidR="00A80767" w:rsidRDefault="00A80767" w:rsidP="00A80767">
      <w:pPr>
        <w:pStyle w:val="Heading3"/>
      </w:pPr>
      <w:r w:rsidRPr="00B24FC9">
        <w:t>1.</w:t>
      </w:r>
      <w:r w:rsidRPr="00B24FC9">
        <w:tab/>
      </w:r>
      <w:r w:rsidR="000D414B">
        <w:t>Summary</w:t>
      </w:r>
    </w:p>
    <w:p w14:paraId="4FDA4E5A" w14:textId="77777777" w:rsidR="00A07482" w:rsidRDefault="00A07482" w:rsidP="00A07482">
      <w:pPr>
        <w:pStyle w:val="WMOBodyText"/>
      </w:pPr>
      <w:r w:rsidRPr="00A07482">
        <w:t xml:space="preserve">It is proposed that WMO will coordinate a global demonstration project on the utility and efficacy of </w:t>
      </w:r>
      <w:proofErr w:type="spellStart"/>
      <w:r w:rsidRPr="00A07482">
        <w:t>Uncrewed</w:t>
      </w:r>
      <w:proofErr w:type="spellEnd"/>
      <w:r w:rsidRPr="00A07482">
        <w:t xml:space="preserve"> </w:t>
      </w:r>
      <w:del w:id="37" w:author="Nadia Oppliger" w:date="2021-04-01T16:15:00Z">
        <w:r w:rsidRPr="00A07482" w:rsidDel="00C64F33">
          <w:delText xml:space="preserve">Aerial Vehicles </w:delText>
        </w:r>
      </w:del>
      <w:ins w:id="38" w:author="Nadia Oppliger" w:date="2021-04-01T16:15:00Z">
        <w:r w:rsidR="00C64F33">
          <w:t>Aircraft Systems</w:t>
        </w:r>
        <w:r w:rsidR="00C64F33" w:rsidRPr="00A07482">
          <w:t xml:space="preserve"> </w:t>
        </w:r>
      </w:ins>
      <w:r w:rsidRPr="00A07482">
        <w:t>(</w:t>
      </w:r>
      <w:del w:id="39" w:author="Nadia Oppliger" w:date="2021-04-01T16:15:00Z">
        <w:r w:rsidRPr="00A07482" w:rsidDel="00C64F33">
          <w:delText>UAV</w:delText>
        </w:r>
      </w:del>
      <w:ins w:id="40" w:author="Nadia Oppliger" w:date="2021-04-01T16:15:00Z">
        <w:r w:rsidR="00C64F33">
          <w:t>UAS</w:t>
        </w:r>
      </w:ins>
      <w:r w:rsidRPr="00A07482">
        <w:t xml:space="preserve">) to routinely and operationally contribute to the </w:t>
      </w:r>
      <w:r w:rsidR="002627CD" w:rsidRPr="002627CD">
        <w:t>WMO Integrated Global Observing System</w:t>
      </w:r>
      <w:r w:rsidR="002627CD">
        <w:t xml:space="preserve"> (</w:t>
      </w:r>
      <w:r w:rsidRPr="00A07482">
        <w:t>WIGOS</w:t>
      </w:r>
      <w:r w:rsidR="00330513">
        <w:t>)</w:t>
      </w:r>
      <w:r w:rsidRPr="00A07482">
        <w:t xml:space="preserve"> Global Basic Observing Network (GBON)</w:t>
      </w:r>
      <w:r w:rsidR="00330513">
        <w:t xml:space="preserve"> </w:t>
      </w:r>
      <w:r w:rsidRPr="00A07482">
        <w:t>in support of WMO forecasting and other</w:t>
      </w:r>
      <w:r>
        <w:t xml:space="preserve"> </w:t>
      </w:r>
      <w:r w:rsidRPr="00A07482">
        <w:t>applications</w:t>
      </w:r>
      <w:r>
        <w:t>.</w:t>
      </w:r>
    </w:p>
    <w:p w14:paraId="04FCAF29" w14:textId="77777777" w:rsidR="00A07482" w:rsidRDefault="00A07482" w:rsidP="00A07482">
      <w:pPr>
        <w:pStyle w:val="Heading3"/>
      </w:pPr>
      <w:r>
        <w:t>2</w:t>
      </w:r>
      <w:r w:rsidRPr="00B24FC9">
        <w:t>.</w:t>
      </w:r>
      <w:r w:rsidRPr="00B24FC9">
        <w:tab/>
      </w:r>
      <w:r w:rsidR="00631C7A">
        <w:t>Aims</w:t>
      </w:r>
    </w:p>
    <w:p w14:paraId="6CD870EA" w14:textId="23D416AA" w:rsidR="000051D5" w:rsidRDefault="000051D5" w:rsidP="000051D5">
      <w:pPr>
        <w:pStyle w:val="WMOIndent1"/>
        <w:tabs>
          <w:tab w:val="clear" w:pos="567"/>
          <w:tab w:val="left" w:pos="1134"/>
        </w:tabs>
        <w:rPr>
          <w:ins w:id="41" w:author="Dean Lockett" w:date="2021-04-15T12:54:00Z"/>
        </w:rPr>
      </w:pPr>
      <w:r w:rsidRPr="00B24FC9">
        <w:t>(1)</w:t>
      </w:r>
      <w:r w:rsidRPr="00B24FC9">
        <w:tab/>
      </w:r>
      <w:r w:rsidR="00196A86" w:rsidRPr="00196A86">
        <w:t xml:space="preserve">To demonstrate current capabilities of a range of </w:t>
      </w:r>
      <w:del w:id="42" w:author="Nadia Oppliger" w:date="2021-04-01T16:17:00Z">
        <w:r w:rsidR="00196A86" w:rsidRPr="00196A86" w:rsidDel="00EB799B">
          <w:delText>UAV</w:delText>
        </w:r>
      </w:del>
      <w:ins w:id="43" w:author="Nadia Oppliger" w:date="2021-04-01T16:17:00Z">
        <w:r w:rsidR="00EB799B">
          <w:t>UAS</w:t>
        </w:r>
      </w:ins>
      <w:r w:rsidR="00196A86" w:rsidRPr="00196A86">
        <w:t xml:space="preserve"> systems and to measure their capacity to contribute to meeting operational requirements for upper-air observations of the WIGOS GBON</w:t>
      </w:r>
      <w:r w:rsidR="009850E3">
        <w:t>;</w:t>
      </w:r>
    </w:p>
    <w:p w14:paraId="1A763DE5" w14:textId="5E243990" w:rsidR="007738EA" w:rsidRDefault="007738EA" w:rsidP="007738EA">
      <w:pPr>
        <w:pStyle w:val="WMOIndent1"/>
        <w:tabs>
          <w:tab w:val="clear" w:pos="567"/>
          <w:tab w:val="left" w:pos="1134"/>
        </w:tabs>
      </w:pPr>
      <w:ins w:id="44" w:author="Dean Lockett" w:date="2021-04-15T12:54:00Z">
        <w:r w:rsidRPr="001A7707">
          <w:rPr>
            <w:highlight w:val="yellow"/>
            <w:rPrChange w:id="45" w:author="Dean Lockett" w:date="2021-04-15T12:59:00Z">
              <w:rPr/>
            </w:rPrChange>
          </w:rPr>
          <w:t>(2)</w:t>
        </w:r>
        <w:r w:rsidRPr="001A7707">
          <w:rPr>
            <w:highlight w:val="yellow"/>
            <w:rPrChange w:id="46" w:author="Dean Lockett" w:date="2021-04-15T12:59:00Z">
              <w:rPr/>
            </w:rPrChange>
          </w:rPr>
          <w:tab/>
          <w:t xml:space="preserve">To determine and analyse the impacts, benefits and disadvantages of UAS systems and observations derived from them; </w:t>
        </w:r>
        <w:r w:rsidRPr="001A7707">
          <w:rPr>
            <w:i/>
            <w:iCs/>
            <w:highlight w:val="yellow"/>
            <w:rPrChange w:id="47" w:author="Dean Lockett" w:date="2021-04-15T12:59:00Z">
              <w:rPr>
                <w:i/>
                <w:iCs/>
              </w:rPr>
            </w:rPrChange>
          </w:rPr>
          <w:t>[Egypt]</w:t>
        </w:r>
      </w:ins>
    </w:p>
    <w:p w14:paraId="4670A39D" w14:textId="41D8E791" w:rsidR="00196A86" w:rsidRDefault="00196A86" w:rsidP="000051D5">
      <w:pPr>
        <w:pStyle w:val="WMOIndent1"/>
        <w:tabs>
          <w:tab w:val="clear" w:pos="567"/>
          <w:tab w:val="left" w:pos="1134"/>
        </w:tabs>
      </w:pPr>
      <w:r>
        <w:t>(</w:t>
      </w:r>
      <w:ins w:id="48" w:author="Dean Lockett" w:date="2021-04-15T12:55:00Z">
        <w:r w:rsidR="007738EA">
          <w:t>3</w:t>
        </w:r>
      </w:ins>
      <w:del w:id="49" w:author="Dean Lockett" w:date="2021-04-15T12:55:00Z">
        <w:r w:rsidDel="007738EA">
          <w:delText>2</w:delText>
        </w:r>
      </w:del>
      <w:r>
        <w:t>)</w:t>
      </w:r>
      <w:r>
        <w:tab/>
      </w:r>
      <w:r w:rsidR="009850E3" w:rsidRPr="009850E3">
        <w:t xml:space="preserve">To demonstrate the capacity of </w:t>
      </w:r>
      <w:del w:id="50" w:author="Nadia Oppliger" w:date="2021-04-01T16:17:00Z">
        <w:r w:rsidR="009850E3" w:rsidRPr="009850E3" w:rsidDel="00EB799B">
          <w:delText>UAV</w:delText>
        </w:r>
      </w:del>
      <w:ins w:id="51" w:author="Nadia Oppliger" w:date="2021-04-01T16:17:00Z">
        <w:r w:rsidR="00EB799B">
          <w:t>UAS</w:t>
        </w:r>
      </w:ins>
      <w:r w:rsidR="009850E3" w:rsidRPr="009850E3">
        <w:t>s and their data processing systems to provide data in an interoperable state ready for use by relevant applications and to determine related future requirements for operational readiness</w:t>
      </w:r>
      <w:r w:rsidR="009850E3">
        <w:t>;</w:t>
      </w:r>
    </w:p>
    <w:p w14:paraId="6A41995F" w14:textId="450E18D1" w:rsidR="009850E3" w:rsidRDefault="009850E3" w:rsidP="000051D5">
      <w:pPr>
        <w:pStyle w:val="WMOIndent1"/>
        <w:tabs>
          <w:tab w:val="clear" w:pos="567"/>
          <w:tab w:val="left" w:pos="1134"/>
        </w:tabs>
      </w:pPr>
      <w:r>
        <w:t>(</w:t>
      </w:r>
      <w:ins w:id="52" w:author="Dean Lockett" w:date="2021-04-15T12:55:00Z">
        <w:r w:rsidR="007738EA">
          <w:t>4</w:t>
        </w:r>
      </w:ins>
      <w:del w:id="53" w:author="Dean Lockett" w:date="2021-04-15T12:55:00Z">
        <w:r w:rsidDel="007738EA">
          <w:delText>3</w:delText>
        </w:r>
      </w:del>
      <w:r>
        <w:t>)</w:t>
      </w:r>
      <w:r>
        <w:tab/>
      </w:r>
      <w:r w:rsidR="00A27DE4" w:rsidRPr="00A27DE4">
        <w:t xml:space="preserve">To determine existing requirements for improvement to </w:t>
      </w:r>
      <w:del w:id="54" w:author="Nadia Oppliger" w:date="2021-04-01T16:18:00Z">
        <w:r w:rsidR="00A27DE4" w:rsidRPr="00A27DE4" w:rsidDel="00EB799B">
          <w:delText>UAV</w:delText>
        </w:r>
      </w:del>
      <w:ins w:id="55" w:author="Nadia Oppliger" w:date="2021-04-01T16:18:00Z">
        <w:r w:rsidR="00EB799B">
          <w:t>UAS</w:t>
        </w:r>
      </w:ins>
      <w:r w:rsidR="00A27DE4" w:rsidRPr="00A27DE4">
        <w:t xml:space="preserve"> systems to adequately meet requirements to contribute operationally to WIGOS; an</w:t>
      </w:r>
      <w:r w:rsidR="00A27DE4">
        <w:t>d</w:t>
      </w:r>
    </w:p>
    <w:p w14:paraId="71A5BB75" w14:textId="48DAF35A" w:rsidR="00A27DE4" w:rsidRPr="00B24FC9" w:rsidRDefault="00A27DE4" w:rsidP="000051D5">
      <w:pPr>
        <w:pStyle w:val="WMOIndent1"/>
        <w:tabs>
          <w:tab w:val="clear" w:pos="567"/>
          <w:tab w:val="left" w:pos="1134"/>
        </w:tabs>
      </w:pPr>
      <w:r>
        <w:t>(</w:t>
      </w:r>
      <w:ins w:id="56" w:author="Dean Lockett" w:date="2021-04-15T12:55:00Z">
        <w:r w:rsidR="007738EA">
          <w:t>5</w:t>
        </w:r>
      </w:ins>
      <w:del w:id="57" w:author="Dean Lockett" w:date="2021-04-15T12:55:00Z">
        <w:r w:rsidDel="007738EA">
          <w:delText>4</w:delText>
        </w:r>
      </w:del>
      <w:r>
        <w:t>)</w:t>
      </w:r>
      <w:r>
        <w:tab/>
      </w:r>
      <w:r w:rsidRPr="00A27DE4">
        <w:t xml:space="preserve">To determine and make recommendations relating to regulatory conditions imposed on </w:t>
      </w:r>
      <w:del w:id="58" w:author="Nadia Oppliger" w:date="2021-04-01T16:18:00Z">
        <w:r w:rsidRPr="00A27DE4" w:rsidDel="00EB799B">
          <w:delText>UAV</w:delText>
        </w:r>
      </w:del>
      <w:ins w:id="59" w:author="Nadia Oppliger" w:date="2021-04-01T16:18:00Z">
        <w:r w:rsidR="00EB799B">
          <w:t>UAS</w:t>
        </w:r>
      </w:ins>
      <w:r w:rsidRPr="00A27DE4">
        <w:t>s that impact their ability to contribute to WIGOS</w:t>
      </w:r>
      <w:r>
        <w:t>.</w:t>
      </w:r>
    </w:p>
    <w:p w14:paraId="7E15718F" w14:textId="77777777" w:rsidR="005D6657" w:rsidRDefault="005D6657" w:rsidP="005D6657">
      <w:pPr>
        <w:pStyle w:val="Heading3"/>
      </w:pPr>
      <w:r>
        <w:t>3</w:t>
      </w:r>
      <w:r w:rsidRPr="00B24FC9">
        <w:t>.</w:t>
      </w:r>
      <w:r w:rsidRPr="00B24FC9">
        <w:tab/>
      </w:r>
      <w:r w:rsidR="00EF2D3F" w:rsidRPr="00EF2D3F">
        <w:t>Scope</w:t>
      </w:r>
    </w:p>
    <w:p w14:paraId="17B2771C" w14:textId="77777777" w:rsidR="00EF2D3F" w:rsidRDefault="00535BE7" w:rsidP="00EF2D3F">
      <w:pPr>
        <w:pStyle w:val="WMOBodyText"/>
      </w:pPr>
      <w:r w:rsidRPr="00535BE7">
        <w:t>The demonstration would run over one or more significant periods of time within a one-year</w:t>
      </w:r>
      <w:r>
        <w:t xml:space="preserve"> </w:t>
      </w:r>
      <w:r w:rsidRPr="00535BE7">
        <w:t>period in order to enable assessment of impacts and performance over varying seasonal weather and operating conditions</w:t>
      </w:r>
      <w:r>
        <w:t>.</w:t>
      </w:r>
    </w:p>
    <w:p w14:paraId="34901FE6" w14:textId="77777777" w:rsidR="00535BE7" w:rsidRDefault="00535BE7" w:rsidP="00EF2D3F">
      <w:pPr>
        <w:pStyle w:val="WMOBodyText"/>
      </w:pPr>
      <w:r w:rsidRPr="00535BE7">
        <w:t xml:space="preserve">The project would seek to involve and include as wide a range as possible of candidate </w:t>
      </w:r>
      <w:del w:id="60" w:author="Nadia Oppliger" w:date="2021-04-01T16:19:00Z">
        <w:r w:rsidRPr="00535BE7" w:rsidDel="00EB799B">
          <w:delText>UAV</w:delText>
        </w:r>
      </w:del>
      <w:ins w:id="61" w:author="Nadia Oppliger" w:date="2021-04-01T16:19:00Z">
        <w:r w:rsidR="00EB799B">
          <w:t>UAS</w:t>
        </w:r>
      </w:ins>
      <w:r w:rsidRPr="00535BE7">
        <w:t xml:space="preserve"> systems that have the potential to contribute to operational meteorology, for which several key</w:t>
      </w:r>
      <w:r w:rsidR="00C73F7C">
        <w:t xml:space="preserve"> </w:t>
      </w:r>
      <w:r w:rsidRPr="00535BE7">
        <w:t>requirements would be specified</w:t>
      </w:r>
      <w:r w:rsidR="00C73F7C">
        <w:t>.</w:t>
      </w:r>
    </w:p>
    <w:p w14:paraId="18249346" w14:textId="77777777" w:rsidR="00242A62" w:rsidRDefault="00242A62" w:rsidP="00EF2D3F">
      <w:pPr>
        <w:pStyle w:val="WMOBodyText"/>
      </w:pPr>
      <w:r w:rsidRPr="00242A62">
        <w:t xml:space="preserve">The project would involve contributors from both the public and private sectors and seek to collaborate with researchers and developers in the field of </w:t>
      </w:r>
      <w:del w:id="62" w:author="Nadia Oppliger" w:date="2021-04-01T16:19:00Z">
        <w:r w:rsidRPr="00242A62" w:rsidDel="00EB799B">
          <w:delText>UAV</w:delText>
        </w:r>
      </w:del>
      <w:ins w:id="63" w:author="Nadia Oppliger" w:date="2021-04-01T16:19:00Z">
        <w:r w:rsidR="00EB799B">
          <w:t>UAS</w:t>
        </w:r>
      </w:ins>
      <w:r w:rsidRPr="00242A62">
        <w:t xml:space="preserve"> deployment and operation for meteorological and hydrological operational forecasting application</w:t>
      </w:r>
      <w:r>
        <w:t>.</w:t>
      </w:r>
    </w:p>
    <w:p w14:paraId="4E329A4D" w14:textId="77777777" w:rsidR="00530768" w:rsidRDefault="00530768" w:rsidP="00EF2D3F">
      <w:pPr>
        <w:pStyle w:val="WMOBodyText"/>
      </w:pPr>
      <w:r w:rsidRPr="00530768">
        <w:t xml:space="preserve">It is expected that this would exclude longer-term climate and environmental monitoring applications for </w:t>
      </w:r>
      <w:del w:id="64" w:author="Nadia Oppliger" w:date="2021-04-01T16:19:00Z">
        <w:r w:rsidRPr="00530768" w:rsidDel="00EB799B">
          <w:delText>UAV</w:delText>
        </w:r>
      </w:del>
      <w:ins w:id="65" w:author="Nadia Oppliger" w:date="2021-04-01T16:19:00Z">
        <w:r w:rsidR="00EB799B">
          <w:t>UAS</w:t>
        </w:r>
      </w:ins>
      <w:r>
        <w:t>.</w:t>
      </w:r>
    </w:p>
    <w:p w14:paraId="06566CD2" w14:textId="77777777" w:rsidR="00277DD3" w:rsidRPr="00EF2D3F" w:rsidRDefault="00277DD3" w:rsidP="00EF2D3F">
      <w:pPr>
        <w:pStyle w:val="WMOBodyText"/>
      </w:pPr>
      <w:r w:rsidRPr="00277DD3">
        <w:t xml:space="preserve">The demonstration project would include the following aspects relating to </w:t>
      </w:r>
      <w:del w:id="66" w:author="Nadia Oppliger" w:date="2021-04-01T16:19:00Z">
        <w:r w:rsidRPr="00277DD3" w:rsidDel="00EB799B">
          <w:delText>UAV</w:delText>
        </w:r>
      </w:del>
      <w:ins w:id="67" w:author="Nadia Oppliger" w:date="2021-04-01T16:19:00Z">
        <w:r w:rsidR="00EB799B">
          <w:t>UAS</w:t>
        </w:r>
      </w:ins>
      <w:r w:rsidRPr="00277DD3">
        <w:t xml:space="preserve"> operations, data</w:t>
      </w:r>
      <w:r>
        <w:t xml:space="preserve"> </w:t>
      </w:r>
      <w:r w:rsidRPr="00277DD3">
        <w:t>delivery and data use:</w:t>
      </w:r>
    </w:p>
    <w:p w14:paraId="3C995688" w14:textId="77777777" w:rsidR="00631C7A" w:rsidRDefault="003674B3" w:rsidP="00600152">
      <w:pPr>
        <w:pStyle w:val="WMOBodyText"/>
        <w:numPr>
          <w:ilvl w:val="0"/>
          <w:numId w:val="1"/>
        </w:numPr>
        <w:spacing w:before="160"/>
        <w:ind w:left="567" w:hanging="567"/>
      </w:pPr>
      <w:r w:rsidRPr="003674B3">
        <w:t>Continuous and routine operation of systems over the project observations period(s)</w:t>
      </w:r>
      <w:r>
        <w:t>;</w:t>
      </w:r>
    </w:p>
    <w:p w14:paraId="6199799E" w14:textId="77777777" w:rsidR="003674B3" w:rsidRDefault="003674B3" w:rsidP="00600152">
      <w:pPr>
        <w:pStyle w:val="WMOBodyText"/>
        <w:numPr>
          <w:ilvl w:val="0"/>
          <w:numId w:val="1"/>
        </w:numPr>
        <w:spacing w:before="160"/>
        <w:ind w:left="567" w:hanging="567"/>
      </w:pPr>
      <w:r w:rsidRPr="003674B3">
        <w:lastRenderedPageBreak/>
        <w:t xml:space="preserve">Near-real-time delivery of data to a central repository in prescribed </w:t>
      </w:r>
      <w:proofErr w:type="spellStart"/>
      <w:r w:rsidRPr="003674B3">
        <w:t>inter</w:t>
      </w:r>
      <w:r w:rsidR="006709BF">
        <w:t>operational</w:t>
      </w:r>
      <w:proofErr w:type="spellEnd"/>
      <w:r w:rsidRPr="003674B3">
        <w:t xml:space="preserve"> formats</w:t>
      </w:r>
      <w:r>
        <w:t>;</w:t>
      </w:r>
    </w:p>
    <w:p w14:paraId="57DB96E9" w14:textId="77777777" w:rsidR="003674B3" w:rsidRDefault="00B65A26" w:rsidP="00600152">
      <w:pPr>
        <w:pStyle w:val="WMOBodyText"/>
        <w:numPr>
          <w:ilvl w:val="0"/>
          <w:numId w:val="1"/>
        </w:numPr>
        <w:spacing w:before="160"/>
        <w:ind w:left="567" w:hanging="567"/>
      </w:pPr>
      <w:r w:rsidRPr="00B65A26">
        <w:t xml:space="preserve">Use of </w:t>
      </w:r>
      <w:del w:id="68" w:author="Nadia Oppliger" w:date="2021-04-01T16:20:00Z">
        <w:r w:rsidRPr="00B65A26" w:rsidDel="00EB799B">
          <w:delText>UAV</w:delText>
        </w:r>
      </w:del>
      <w:ins w:id="69" w:author="Nadia Oppliger" w:date="2021-04-01T16:20:00Z">
        <w:r w:rsidR="00EB799B">
          <w:t>UAS</w:t>
        </w:r>
      </w:ins>
      <w:r w:rsidRPr="00B65A26">
        <w:t xml:space="preserve"> data by stakeholder data users and applications</w:t>
      </w:r>
      <w:ins w:id="70" w:author="Nadia Oppliger" w:date="2021-04-01T16:24:00Z">
        <w:r w:rsidR="00EB799B">
          <w:t>,</w:t>
        </w:r>
      </w:ins>
      <w:r w:rsidRPr="00B65A26">
        <w:t xml:space="preserve"> and implementation and operation of data assessment practices during the observations period(s)</w:t>
      </w:r>
      <w:r>
        <w:t>;</w:t>
      </w:r>
    </w:p>
    <w:p w14:paraId="1E3953CB" w14:textId="77777777" w:rsidR="00B65A26" w:rsidRDefault="003B36FB" w:rsidP="00600152">
      <w:pPr>
        <w:pStyle w:val="WMOBodyText"/>
        <w:numPr>
          <w:ilvl w:val="0"/>
          <w:numId w:val="1"/>
        </w:numPr>
        <w:spacing w:before="160"/>
        <w:ind w:left="567" w:hanging="567"/>
      </w:pPr>
      <w:r w:rsidRPr="003B36FB">
        <w:t>Ongoing data quality assessment throughout and following the observations period(s)</w:t>
      </w:r>
      <w:r>
        <w:t>;</w:t>
      </w:r>
    </w:p>
    <w:p w14:paraId="185062D9" w14:textId="77777777" w:rsidR="003B36FB" w:rsidRDefault="002505FA" w:rsidP="00600152">
      <w:pPr>
        <w:pStyle w:val="WMOBodyText"/>
        <w:numPr>
          <w:ilvl w:val="0"/>
          <w:numId w:val="1"/>
        </w:numPr>
        <w:spacing w:before="160"/>
        <w:ind w:left="567" w:hanging="567"/>
      </w:pPr>
      <w:r w:rsidRPr="002505FA">
        <w:t>Provision of assessment reports by contributing data users</w:t>
      </w:r>
      <w:r>
        <w:t>;</w:t>
      </w:r>
    </w:p>
    <w:p w14:paraId="5EECD8FA" w14:textId="12B68CFA" w:rsidR="00CF61D6" w:rsidRDefault="000E4FFC" w:rsidP="00600152">
      <w:pPr>
        <w:pStyle w:val="WMOBodyText"/>
        <w:numPr>
          <w:ilvl w:val="0"/>
          <w:numId w:val="1"/>
        </w:numPr>
        <w:spacing w:before="160"/>
        <w:ind w:left="567" w:hanging="567"/>
      </w:pPr>
      <w:r w:rsidRPr="000E4FFC">
        <w:t xml:space="preserve">Provision of assessment reports by contributing </w:t>
      </w:r>
      <w:del w:id="71" w:author="Nadia Oppliger" w:date="2021-04-01T16:20:00Z">
        <w:r w:rsidRPr="000E4FFC" w:rsidDel="00EB799B">
          <w:delText>UAV</w:delText>
        </w:r>
      </w:del>
      <w:ins w:id="72" w:author="Nadia Oppliger" w:date="2021-04-01T16:20:00Z">
        <w:r w:rsidR="00EB799B">
          <w:t>UAS</w:t>
        </w:r>
      </w:ins>
      <w:r w:rsidRPr="000E4FFC">
        <w:t xml:space="preserve"> operators</w:t>
      </w:r>
      <w:ins w:id="73" w:author="Nadia Oppliger" w:date="2021-04-01T16:20:00Z">
        <w:r w:rsidR="00EB799B">
          <w:t xml:space="preserve"> that include indicati</w:t>
        </w:r>
      </w:ins>
      <w:ins w:id="74" w:author="Nadia Oppliger" w:date="2021-04-01T16:21:00Z">
        <w:r w:rsidR="00EB799B">
          <w:t xml:space="preserve">ve capital and operational costs, environmental impacts and, if possible, comparison with existing balloon borne </w:t>
        </w:r>
        <w:proofErr w:type="spellStart"/>
        <w:r w:rsidR="00EB799B">
          <w:t>sondes</w:t>
        </w:r>
        <w:proofErr w:type="spellEnd"/>
        <w:r w:rsidR="00EB799B">
          <w:t xml:space="preserve"> systems </w:t>
        </w:r>
        <w:r w:rsidR="00EB799B">
          <w:rPr>
            <w:i/>
            <w:iCs/>
          </w:rPr>
          <w:t>[Australia]</w:t>
        </w:r>
      </w:ins>
      <w:r w:rsidRPr="000E4FFC">
        <w:t xml:space="preserve">; </w:t>
      </w:r>
      <w:del w:id="75" w:author="Dean Lockett" w:date="2021-04-15T12:55:00Z">
        <w:r w:rsidRPr="000E4FFC" w:rsidDel="007738EA">
          <w:delText>and</w:delText>
        </w:r>
      </w:del>
    </w:p>
    <w:p w14:paraId="1FBF1F71" w14:textId="77777777" w:rsidR="007738EA" w:rsidRDefault="000E4FFC" w:rsidP="00600152">
      <w:pPr>
        <w:pStyle w:val="WMOBodyText"/>
        <w:numPr>
          <w:ilvl w:val="0"/>
          <w:numId w:val="1"/>
        </w:numPr>
        <w:spacing w:before="160" w:after="240"/>
        <w:ind w:left="567" w:hanging="567"/>
        <w:rPr>
          <w:ins w:id="76" w:author="Dean Lockett" w:date="2021-04-15T12:55:00Z"/>
        </w:rPr>
      </w:pPr>
      <w:r w:rsidRPr="000E4FFC">
        <w:t>Provision of assessment reports by stakeholder air-space regulatory bodies</w:t>
      </w:r>
      <w:ins w:id="77" w:author="Dean Lockett" w:date="2021-04-15T12:55:00Z">
        <w:r w:rsidR="007738EA">
          <w:t>; and</w:t>
        </w:r>
      </w:ins>
    </w:p>
    <w:p w14:paraId="3F4CC6DD" w14:textId="69DCD302" w:rsidR="000E4FFC" w:rsidRPr="001A7707" w:rsidRDefault="007738EA" w:rsidP="00600152">
      <w:pPr>
        <w:pStyle w:val="WMOBodyText"/>
        <w:numPr>
          <w:ilvl w:val="0"/>
          <w:numId w:val="1"/>
        </w:numPr>
        <w:spacing w:before="160" w:after="240"/>
        <w:ind w:left="567" w:hanging="567"/>
        <w:rPr>
          <w:highlight w:val="yellow"/>
          <w:rPrChange w:id="78" w:author="Dean Lockett" w:date="2021-04-15T13:00:00Z">
            <w:rPr/>
          </w:rPrChange>
        </w:rPr>
      </w:pPr>
      <w:bookmarkStart w:id="79" w:name="_GoBack"/>
      <w:bookmarkEnd w:id="79"/>
      <w:ins w:id="80" w:author="Dean Lockett" w:date="2021-04-15T12:55:00Z">
        <w:r w:rsidRPr="001A7707">
          <w:rPr>
            <w:highlight w:val="yellow"/>
            <w:rPrChange w:id="81" w:author="Dean Lockett" w:date="2021-04-15T13:00:00Z">
              <w:rPr/>
            </w:rPrChange>
          </w:rPr>
          <w:t>Identification of mechanisms for transmission and receiving of UAS data for use by Members. [Egypt]</w:t>
        </w:r>
      </w:ins>
      <w:del w:id="82" w:author="Dean Lockett" w:date="2021-04-15T12:55:00Z">
        <w:r w:rsidR="000E4FFC" w:rsidRPr="001A7707" w:rsidDel="007738EA">
          <w:rPr>
            <w:highlight w:val="yellow"/>
            <w:rPrChange w:id="83" w:author="Dean Lockett" w:date="2021-04-15T13:00:00Z">
              <w:rPr/>
            </w:rPrChange>
          </w:rPr>
          <w:delText>.</w:delText>
        </w:r>
      </w:del>
    </w:p>
    <w:p w14:paraId="7F75D02B" w14:textId="77777777" w:rsidR="00A07482" w:rsidRDefault="00BC3001" w:rsidP="00A07482">
      <w:pPr>
        <w:pStyle w:val="WMOBodyText"/>
      </w:pPr>
      <w:r w:rsidRPr="00BC3001">
        <w:t xml:space="preserve">The </w:t>
      </w:r>
      <w:del w:id="84" w:author="Nadia Oppliger" w:date="2021-04-01T16:20:00Z">
        <w:r w:rsidRPr="00BC3001" w:rsidDel="00EB799B">
          <w:delText>UAV</w:delText>
        </w:r>
      </w:del>
      <w:ins w:id="85" w:author="Nadia Oppliger" w:date="2021-04-01T16:20:00Z">
        <w:r w:rsidR="00EB799B">
          <w:t>UAS</w:t>
        </w:r>
      </w:ins>
      <w:r w:rsidRPr="00BC3001">
        <w:t xml:space="preserve"> deployments would be expected to include where possible the following locations </w:t>
      </w:r>
      <w:r w:rsidR="00330513">
        <w:t xml:space="preserve">and </w:t>
      </w:r>
      <w:r w:rsidRPr="00BC3001">
        <w:t>sites</w:t>
      </w:r>
      <w:r>
        <w:t>:</w:t>
      </w:r>
    </w:p>
    <w:p w14:paraId="65BFF130" w14:textId="77777777" w:rsidR="006E6B41" w:rsidRDefault="000B7A6D" w:rsidP="00600152">
      <w:pPr>
        <w:pStyle w:val="WMOBodyText"/>
        <w:numPr>
          <w:ilvl w:val="0"/>
          <w:numId w:val="2"/>
        </w:numPr>
        <w:spacing w:before="160"/>
        <w:ind w:left="567" w:hanging="567"/>
      </w:pPr>
      <w:r>
        <w:t>Urban</w:t>
      </w:r>
      <w:r w:rsidR="006E6B41">
        <w:t>;</w:t>
      </w:r>
    </w:p>
    <w:p w14:paraId="0F94AA1D" w14:textId="77777777" w:rsidR="006E6B41" w:rsidRDefault="00A07871" w:rsidP="00600152">
      <w:pPr>
        <w:pStyle w:val="WMOBodyText"/>
        <w:numPr>
          <w:ilvl w:val="0"/>
          <w:numId w:val="2"/>
        </w:numPr>
        <w:spacing w:before="160"/>
        <w:ind w:left="567" w:hanging="567"/>
      </w:pPr>
      <w:r>
        <w:t>Rural and remote</w:t>
      </w:r>
      <w:r w:rsidR="006E6B41">
        <w:t>;</w:t>
      </w:r>
    </w:p>
    <w:p w14:paraId="554ECEAF" w14:textId="77777777" w:rsidR="00A07871" w:rsidRDefault="00EC10AC" w:rsidP="00600152">
      <w:pPr>
        <w:pStyle w:val="WMOBodyText"/>
        <w:numPr>
          <w:ilvl w:val="0"/>
          <w:numId w:val="2"/>
        </w:numPr>
        <w:spacing w:before="160"/>
        <w:ind w:left="567" w:hanging="567"/>
      </w:pPr>
      <w:r>
        <w:t>Coastal and oceanic;</w:t>
      </w:r>
    </w:p>
    <w:p w14:paraId="4B5BF999" w14:textId="77777777" w:rsidR="00B128AD" w:rsidRDefault="00C94CB0" w:rsidP="00600152">
      <w:pPr>
        <w:pStyle w:val="WMOBodyText"/>
        <w:numPr>
          <w:ilvl w:val="0"/>
          <w:numId w:val="2"/>
        </w:numPr>
        <w:spacing w:before="160"/>
        <w:ind w:left="567" w:hanging="567"/>
      </w:pPr>
      <w:r>
        <w:t>Mountain</w:t>
      </w:r>
      <w:r w:rsidR="00B84D25">
        <w:t>;</w:t>
      </w:r>
    </w:p>
    <w:p w14:paraId="22833D3F" w14:textId="77777777" w:rsidR="00B84D25" w:rsidRDefault="00B84D25" w:rsidP="00600152">
      <w:pPr>
        <w:pStyle w:val="WMOBodyText"/>
        <w:numPr>
          <w:ilvl w:val="0"/>
          <w:numId w:val="2"/>
        </w:numPr>
        <w:spacing w:before="160"/>
        <w:ind w:left="567" w:hanging="567"/>
      </w:pPr>
      <w:r>
        <w:t>Cryosphere.</w:t>
      </w:r>
    </w:p>
    <w:p w14:paraId="1FD16B7C" w14:textId="77777777" w:rsidR="003C0737" w:rsidRDefault="007251CC" w:rsidP="00A96A05">
      <w:pPr>
        <w:pStyle w:val="Heading3"/>
        <w:spacing w:after="240"/>
      </w:pPr>
      <w:r>
        <w:t>4.</w:t>
      </w:r>
      <w:r>
        <w:tab/>
      </w:r>
      <w:r w:rsidRPr="007251CC">
        <w:t>Coordinating Partners</w:t>
      </w:r>
    </w:p>
    <w:p w14:paraId="40154678" w14:textId="77777777" w:rsidR="00480B4B" w:rsidRDefault="00480B4B" w:rsidP="00600152">
      <w:pPr>
        <w:pStyle w:val="WMOBodyText"/>
        <w:numPr>
          <w:ilvl w:val="0"/>
          <w:numId w:val="3"/>
        </w:numPr>
        <w:spacing w:before="160"/>
        <w:ind w:left="567" w:hanging="567"/>
      </w:pPr>
      <w:r w:rsidRPr="00480B4B">
        <w:t xml:space="preserve">WMO Infrastructure Commission </w:t>
      </w:r>
      <w:r w:rsidR="00330513">
        <w:t>and</w:t>
      </w:r>
      <w:r w:rsidRPr="00480B4B">
        <w:t xml:space="preserve"> relevant Standing Committees and working groups</w:t>
      </w:r>
      <w:r w:rsidR="002D63D5">
        <w:t>;</w:t>
      </w:r>
    </w:p>
    <w:p w14:paraId="0B3D3BF2" w14:textId="77777777" w:rsidR="00480B4B" w:rsidRDefault="00480B4B" w:rsidP="00600152">
      <w:pPr>
        <w:pStyle w:val="WMOBodyText"/>
        <w:numPr>
          <w:ilvl w:val="0"/>
          <w:numId w:val="3"/>
        </w:numPr>
        <w:spacing w:before="160"/>
        <w:ind w:left="567" w:hanging="567"/>
      </w:pPr>
      <w:r w:rsidRPr="00480B4B">
        <w:t xml:space="preserve">WMO Services Commission </w:t>
      </w:r>
      <w:r w:rsidR="00330513">
        <w:t>and r</w:t>
      </w:r>
      <w:r w:rsidRPr="00480B4B">
        <w:t>elevant Standing Committees and working groups</w:t>
      </w:r>
      <w:r w:rsidR="002D63D5">
        <w:t>;</w:t>
      </w:r>
    </w:p>
    <w:p w14:paraId="473157EE" w14:textId="77777777" w:rsidR="007251CC" w:rsidRPr="007251CC" w:rsidRDefault="00480B4B" w:rsidP="00600152">
      <w:pPr>
        <w:pStyle w:val="WMOBodyText"/>
        <w:numPr>
          <w:ilvl w:val="0"/>
          <w:numId w:val="3"/>
        </w:numPr>
        <w:spacing w:before="160"/>
        <w:ind w:left="567" w:hanging="567"/>
      </w:pPr>
      <w:r w:rsidRPr="00480B4B">
        <w:t>WMO Research Board</w:t>
      </w:r>
      <w:r w:rsidR="002D63D5">
        <w:t>.</w:t>
      </w:r>
    </w:p>
    <w:p w14:paraId="4B0714F6" w14:textId="77777777" w:rsidR="00233F3C" w:rsidRDefault="00233F3C" w:rsidP="00A96A05">
      <w:pPr>
        <w:pStyle w:val="Heading3"/>
        <w:spacing w:after="240"/>
      </w:pPr>
      <w:r>
        <w:t>5.</w:t>
      </w:r>
      <w:r>
        <w:tab/>
      </w:r>
      <w:r w:rsidRPr="00233F3C">
        <w:t>Other Stakeholders &amp; Contributors</w:t>
      </w:r>
    </w:p>
    <w:p w14:paraId="69BBF07D" w14:textId="77777777" w:rsidR="002D63D5" w:rsidRPr="002D63D5" w:rsidRDefault="002D63D5" w:rsidP="00600152">
      <w:pPr>
        <w:pStyle w:val="WMOBodyText"/>
        <w:numPr>
          <w:ilvl w:val="0"/>
          <w:numId w:val="4"/>
        </w:numPr>
        <w:spacing w:before="160"/>
        <w:ind w:left="567" w:hanging="567"/>
      </w:pPr>
      <w:r w:rsidRPr="002D63D5">
        <w:t>ICAO</w:t>
      </w:r>
      <w:r>
        <w:t>;</w:t>
      </w:r>
    </w:p>
    <w:p w14:paraId="6A05E46B" w14:textId="77777777" w:rsidR="002D63D5" w:rsidRPr="002D63D5" w:rsidRDefault="002D63D5" w:rsidP="00600152">
      <w:pPr>
        <w:pStyle w:val="WMOBodyText"/>
        <w:numPr>
          <w:ilvl w:val="0"/>
          <w:numId w:val="4"/>
        </w:numPr>
        <w:spacing w:before="160"/>
        <w:ind w:left="567" w:hanging="567"/>
      </w:pPr>
      <w:r w:rsidRPr="002D63D5">
        <w:t>IATA</w:t>
      </w:r>
      <w:r>
        <w:t>;</w:t>
      </w:r>
    </w:p>
    <w:p w14:paraId="7F18C41E" w14:textId="77777777" w:rsidR="00233F3C" w:rsidRPr="002D63D5" w:rsidRDefault="002D63D5" w:rsidP="00600152">
      <w:pPr>
        <w:pStyle w:val="WMOBodyText"/>
        <w:numPr>
          <w:ilvl w:val="0"/>
          <w:numId w:val="4"/>
        </w:numPr>
        <w:spacing w:before="160"/>
        <w:ind w:left="567" w:hanging="567"/>
      </w:pPr>
      <w:r w:rsidRPr="002D63D5">
        <w:t xml:space="preserve">Civil Aviation Associations </w:t>
      </w:r>
      <w:r w:rsidR="00330513">
        <w:t>and</w:t>
      </w:r>
      <w:r w:rsidRPr="002D63D5">
        <w:t xml:space="preserve"> ANSPs</w:t>
      </w:r>
      <w:r>
        <w:t>.</w:t>
      </w:r>
    </w:p>
    <w:p w14:paraId="7428BEA3" w14:textId="77777777" w:rsidR="00926AE6" w:rsidRDefault="003F7AAE" w:rsidP="00A96A05">
      <w:pPr>
        <w:pStyle w:val="Heading3"/>
        <w:spacing w:after="240"/>
      </w:pPr>
      <w:r>
        <w:t>6</w:t>
      </w:r>
      <w:r w:rsidR="00926AE6">
        <w:t>.</w:t>
      </w:r>
      <w:r w:rsidR="00926AE6">
        <w:tab/>
      </w:r>
      <w:r w:rsidR="00926AE6" w:rsidRPr="00926AE6">
        <w:t>Participating Partners &amp; Entities</w:t>
      </w:r>
    </w:p>
    <w:p w14:paraId="5A266A46" w14:textId="77777777" w:rsidR="006B6EF9" w:rsidRDefault="006B6EF9" w:rsidP="00600152">
      <w:pPr>
        <w:pStyle w:val="WMOBodyText"/>
        <w:numPr>
          <w:ilvl w:val="0"/>
          <w:numId w:val="5"/>
        </w:numPr>
        <w:spacing w:before="160"/>
        <w:ind w:left="567" w:hanging="567"/>
      </w:pPr>
      <w:r>
        <w:t xml:space="preserve">NMHS </w:t>
      </w:r>
      <w:del w:id="86" w:author="Nadia Oppliger" w:date="2021-04-01T16:20:00Z">
        <w:r w:rsidDel="00EB799B">
          <w:delText>UAV</w:delText>
        </w:r>
      </w:del>
      <w:ins w:id="87" w:author="Nadia Oppliger" w:date="2021-04-01T16:20:00Z">
        <w:r w:rsidR="00EB799B">
          <w:t>UAS</w:t>
        </w:r>
      </w:ins>
      <w:r>
        <w:t xml:space="preserve"> operators</w:t>
      </w:r>
      <w:r w:rsidR="005F0720">
        <w:t>;</w:t>
      </w:r>
    </w:p>
    <w:p w14:paraId="0EC7F166" w14:textId="77777777" w:rsidR="006B6EF9" w:rsidRDefault="006B6EF9" w:rsidP="00600152">
      <w:pPr>
        <w:pStyle w:val="WMOBodyText"/>
        <w:numPr>
          <w:ilvl w:val="0"/>
          <w:numId w:val="5"/>
        </w:numPr>
        <w:spacing w:before="160"/>
        <w:ind w:left="567" w:hanging="567"/>
      </w:pPr>
      <w:r>
        <w:t>Research institutions</w:t>
      </w:r>
      <w:r w:rsidR="005F0720">
        <w:t>;</w:t>
      </w:r>
    </w:p>
    <w:p w14:paraId="27849419" w14:textId="77777777" w:rsidR="006B6EF9" w:rsidRDefault="006B6EF9" w:rsidP="00600152">
      <w:pPr>
        <w:pStyle w:val="WMOBodyText"/>
        <w:numPr>
          <w:ilvl w:val="0"/>
          <w:numId w:val="5"/>
        </w:numPr>
        <w:spacing w:before="160"/>
        <w:ind w:left="567" w:hanging="567"/>
      </w:pPr>
      <w:del w:id="88" w:author="Nadia Oppliger" w:date="2021-04-01T16:20:00Z">
        <w:r w:rsidDel="00EB799B">
          <w:delText>UAV</w:delText>
        </w:r>
      </w:del>
      <w:ins w:id="89" w:author="Nadia Oppliger" w:date="2021-04-01T16:20:00Z">
        <w:r w:rsidR="00EB799B">
          <w:t>UAS</w:t>
        </w:r>
      </w:ins>
      <w:r>
        <w:t xml:space="preserve"> manufacturers and developers</w:t>
      </w:r>
      <w:r w:rsidR="005F0720">
        <w:t>;</w:t>
      </w:r>
    </w:p>
    <w:p w14:paraId="243245D8" w14:textId="77777777" w:rsidR="006B6EF9" w:rsidRDefault="00330513" w:rsidP="00600152">
      <w:pPr>
        <w:pStyle w:val="WMOBodyText"/>
        <w:numPr>
          <w:ilvl w:val="0"/>
          <w:numId w:val="5"/>
        </w:numPr>
        <w:spacing w:before="160"/>
        <w:ind w:left="567" w:hanging="567"/>
      </w:pPr>
      <w:r>
        <w:t>Thir</w:t>
      </w:r>
      <w:r w:rsidR="006B6EF9">
        <w:t xml:space="preserve">d party </w:t>
      </w:r>
      <w:del w:id="90" w:author="Nadia Oppliger" w:date="2021-04-01T16:20:00Z">
        <w:r w:rsidR="006B6EF9" w:rsidDel="00EB799B">
          <w:delText>UAV</w:delText>
        </w:r>
      </w:del>
      <w:ins w:id="91" w:author="Nadia Oppliger" w:date="2021-04-01T16:20:00Z">
        <w:r w:rsidR="00EB799B">
          <w:t>UAS</w:t>
        </w:r>
      </w:ins>
      <w:r w:rsidR="006B6EF9">
        <w:t xml:space="preserve"> operators</w:t>
      </w:r>
      <w:r w:rsidR="005F0720">
        <w:t>;</w:t>
      </w:r>
    </w:p>
    <w:p w14:paraId="37AE433D" w14:textId="77777777" w:rsidR="006B6EF9" w:rsidRDefault="006B6EF9" w:rsidP="00600152">
      <w:pPr>
        <w:pStyle w:val="WMOBodyText"/>
        <w:numPr>
          <w:ilvl w:val="0"/>
          <w:numId w:val="5"/>
        </w:numPr>
        <w:spacing w:before="160"/>
        <w:ind w:left="567" w:hanging="567"/>
      </w:pPr>
      <w:r>
        <w:t>Instrument Testbed operators</w:t>
      </w:r>
      <w:r w:rsidR="005F0720">
        <w:t>;</w:t>
      </w:r>
    </w:p>
    <w:p w14:paraId="335657D9" w14:textId="77777777" w:rsidR="006B6EF9" w:rsidRDefault="006B6EF9" w:rsidP="00600152">
      <w:pPr>
        <w:pStyle w:val="WMOBodyText"/>
        <w:numPr>
          <w:ilvl w:val="0"/>
          <w:numId w:val="5"/>
        </w:numPr>
        <w:spacing w:before="160"/>
        <w:ind w:left="567" w:hanging="567"/>
      </w:pPr>
      <w:r>
        <w:t>WMO Information System centres</w:t>
      </w:r>
      <w:r w:rsidR="005F0720">
        <w:t>;</w:t>
      </w:r>
    </w:p>
    <w:p w14:paraId="1274EDC3" w14:textId="77777777" w:rsidR="006B6EF9" w:rsidRDefault="006B6EF9" w:rsidP="00600152">
      <w:pPr>
        <w:pStyle w:val="WMOBodyText"/>
        <w:numPr>
          <w:ilvl w:val="0"/>
          <w:numId w:val="5"/>
        </w:numPr>
        <w:spacing w:before="160"/>
        <w:ind w:left="567" w:hanging="567"/>
      </w:pPr>
      <w:r>
        <w:lastRenderedPageBreak/>
        <w:t>Global data centres</w:t>
      </w:r>
      <w:r w:rsidR="005F0720">
        <w:t>;</w:t>
      </w:r>
    </w:p>
    <w:p w14:paraId="2AD201B8" w14:textId="77777777" w:rsidR="006E6B41" w:rsidRPr="000C280F" w:rsidRDefault="006B6EF9" w:rsidP="00600152">
      <w:pPr>
        <w:pStyle w:val="WMOBodyText"/>
        <w:numPr>
          <w:ilvl w:val="0"/>
          <w:numId w:val="5"/>
        </w:numPr>
        <w:spacing w:before="160"/>
        <w:ind w:left="567" w:hanging="567"/>
      </w:pPr>
      <w:r>
        <w:t>NMHS data users</w:t>
      </w:r>
      <w:r w:rsidR="005F0720">
        <w:t>.</w:t>
      </w:r>
    </w:p>
    <w:p w14:paraId="5598CC4E" w14:textId="77777777" w:rsidR="00A80767" w:rsidRPr="00B24FC9" w:rsidRDefault="00A80767" w:rsidP="00A96A05">
      <w:pPr>
        <w:pStyle w:val="WMOBodyText"/>
        <w:spacing w:before="360"/>
        <w:jc w:val="center"/>
      </w:pPr>
      <w:r w:rsidRPr="00B24FC9">
        <w:t>___</w:t>
      </w:r>
      <w:r w:rsidR="00A96A05">
        <w:t>__</w:t>
      </w:r>
      <w:r w:rsidRPr="00B24FC9">
        <w:t>_______</w:t>
      </w:r>
    </w:p>
    <w:p w14:paraId="61E2ABB8" w14:textId="77777777" w:rsidR="00A80767" w:rsidRPr="00B24FC9" w:rsidRDefault="00A80767" w:rsidP="00A80767">
      <w:pPr>
        <w:tabs>
          <w:tab w:val="clear" w:pos="1134"/>
        </w:tabs>
        <w:jc w:val="left"/>
        <w:rPr>
          <w:rFonts w:eastAsia="Verdana" w:cs="Verdana"/>
          <w:b/>
          <w:bCs/>
          <w:caps/>
          <w:kern w:val="32"/>
          <w:sz w:val="24"/>
          <w:szCs w:val="24"/>
          <w:lang w:eastAsia="zh-TW"/>
        </w:rPr>
      </w:pPr>
      <w:bookmarkStart w:id="92" w:name="_APPENDIX_B:_"/>
      <w:bookmarkStart w:id="93" w:name="_Toc319327009"/>
      <w:bookmarkEnd w:id="92"/>
      <w:bookmarkEnd w:id="93"/>
    </w:p>
    <w:sectPr w:rsidR="00A80767" w:rsidRPr="00B24FC9" w:rsidSect="0020095E">
      <w:headerReference w:type="even" r:id="rId12"/>
      <w:headerReference w:type="default" r:id="rId13"/>
      <w:headerReference w:type="first" r:id="rId14"/>
      <w:pgSz w:w="11907" w:h="16840" w:code="9"/>
      <w:pgMar w:top="1134" w:right="1134" w:bottom="1134" w:left="1134" w:header="1134" w:footer="1134"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96C7CF" w14:textId="77777777" w:rsidR="008B69E8" w:rsidRDefault="008B69E8">
      <w:r>
        <w:separator/>
      </w:r>
    </w:p>
    <w:p w14:paraId="447C2013" w14:textId="77777777" w:rsidR="008B69E8" w:rsidRDefault="008B69E8"/>
    <w:p w14:paraId="68E74481" w14:textId="77777777" w:rsidR="008B69E8" w:rsidRDefault="008B69E8"/>
  </w:endnote>
  <w:endnote w:type="continuationSeparator" w:id="0">
    <w:p w14:paraId="150A32D5" w14:textId="77777777" w:rsidR="008B69E8" w:rsidRDefault="008B69E8">
      <w:r>
        <w:continuationSeparator/>
      </w:r>
    </w:p>
    <w:p w14:paraId="434CC2C9" w14:textId="77777777" w:rsidR="008B69E8" w:rsidRDefault="008B69E8"/>
    <w:p w14:paraId="72D975B4" w14:textId="77777777" w:rsidR="008B69E8" w:rsidRDefault="008B69E8"/>
  </w:endnote>
  <w:endnote w:type="continuationNotice" w:id="1">
    <w:p w14:paraId="68F3DF74" w14:textId="77777777" w:rsidR="008B69E8" w:rsidRDefault="008B69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old">
    <w:altName w:val="Times New Roman"/>
    <w:panose1 w:val="020B0704020202020204"/>
    <w:charset w:val="00"/>
    <w:family w:val="roman"/>
    <w:pitch w:val="default"/>
  </w:font>
  <w:font w:name="Calibri">
    <w:panose1 w:val="020F0502020204030204"/>
    <w:charset w:val="00"/>
    <w:family w:val="swiss"/>
    <w:pitch w:val="variable"/>
    <w:sig w:usb0="E4002EFF" w:usb1="C000247B" w:usb2="00000009" w:usb3="00000000" w:csb0="000001FF" w:csb1="00000000"/>
  </w:font>
  <w:font w:name="Verdana Bold">
    <w:altName w:val="Verdana"/>
    <w:panose1 w:val="020B080403050404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AD1EAC" w14:textId="77777777" w:rsidR="008B69E8" w:rsidRDefault="008B69E8">
      <w:r>
        <w:separator/>
      </w:r>
    </w:p>
  </w:footnote>
  <w:footnote w:type="continuationSeparator" w:id="0">
    <w:p w14:paraId="76255027" w14:textId="77777777" w:rsidR="008B69E8" w:rsidRDefault="008B69E8">
      <w:r>
        <w:continuationSeparator/>
      </w:r>
    </w:p>
    <w:p w14:paraId="1080E261" w14:textId="77777777" w:rsidR="008B69E8" w:rsidRDefault="008B69E8"/>
    <w:p w14:paraId="3B79609B" w14:textId="77777777" w:rsidR="008B69E8" w:rsidRDefault="008B69E8"/>
  </w:footnote>
  <w:footnote w:type="continuationNotice" w:id="1">
    <w:p w14:paraId="3EF65720" w14:textId="77777777" w:rsidR="008B69E8" w:rsidRDefault="008B69E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D4858F" w14:textId="77777777" w:rsidR="00E27A3F" w:rsidRDefault="008B69E8">
    <w:pPr>
      <w:pStyle w:val="Header"/>
    </w:pPr>
    <w:r>
      <w:rPr>
        <w:noProof/>
      </w:rPr>
      <w:pict w14:anchorId="40831525">
        <v:shapetype id="_x0000_m2151"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f" o:connecttype="rect"/>
          <o:lock v:ext="edit" aspectratio="t"/>
        </v:shapetype>
      </w:pict>
    </w:r>
    <w:r>
      <w:rPr>
        <w:noProof/>
      </w:rPr>
      <w:pict w14:anchorId="7FCEFE09">
        <v:shape id="_x0000_s2123" type="#_x0000_m2151" style="position:absolute;left:0;text-align:left;margin-left:0;margin-top:0;width:595.3pt;height:550pt;z-index:-251648000;mso-position-horizontal:left;mso-position-horizontal-relative:page;mso-position-vertical:top;mso-position-vertical-relative:page" o:spt="75" o:preferrelative="t" o:allowincell="f" path="m@4@5l@4@11@9@11@9@5xe" filled="f" stroked="f">
          <v:stroke joinstyle="miter"/>
          <v:imagedata r:id="rId1" o:title="docx4j-logo"/>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f" o:connecttype="rect"/>
          <o:lock v:ext="edit" aspectratio="t"/>
          <w10:wrap anchorx="page" anchory="page"/>
        </v:shape>
      </w:pict>
    </w:r>
  </w:p>
  <w:p w14:paraId="1014AD8C" w14:textId="77777777" w:rsidR="0027506E" w:rsidRDefault="0027506E"/>
  <w:p w14:paraId="04528B3C" w14:textId="77777777" w:rsidR="00E27A3F" w:rsidRDefault="008B69E8">
    <w:pPr>
      <w:pStyle w:val="Header"/>
    </w:pPr>
    <w:r>
      <w:rPr>
        <w:noProof/>
      </w:rPr>
      <w:pict w14:anchorId="42F4980E">
        <v:shapetype id="_x0000_m2150"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f" o:connecttype="rect"/>
          <o:lock v:ext="edit" aspectratio="t"/>
        </v:shapetype>
      </w:pict>
    </w:r>
    <w:r>
      <w:rPr>
        <w:noProof/>
      </w:rPr>
      <w:pict w14:anchorId="3C7A236F">
        <v:shape id="_x0000_s2125" type="#_x0000_m2150" style="position:absolute;left:0;text-align:left;margin-left:0;margin-top:0;width:595.3pt;height:550pt;z-index:-251649024;mso-position-horizontal:left;mso-position-horizontal-relative:page;mso-position-vertical:top;mso-position-vertical-relative:page" o:spt="75" o:preferrelative="t" o:allowincell="f" path="m@4@5l@4@11@9@11@9@5xe" filled="f" stroked="f">
          <v:stroke joinstyle="miter"/>
          <v:imagedata r:id="rId1" o:title="docx4j-logo"/>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f" o:connecttype="rect"/>
          <o:lock v:ext="edit" aspectratio="t"/>
          <w10:wrap anchorx="page" anchory="page"/>
        </v:shape>
      </w:pict>
    </w:r>
  </w:p>
  <w:p w14:paraId="6DB43930" w14:textId="77777777" w:rsidR="0027506E" w:rsidRDefault="0027506E"/>
  <w:p w14:paraId="3602CFB6" w14:textId="77777777" w:rsidR="00E27A3F" w:rsidRDefault="008B69E8">
    <w:pPr>
      <w:pStyle w:val="Header"/>
    </w:pPr>
    <w:r>
      <w:rPr>
        <w:noProof/>
      </w:rPr>
      <w:pict w14:anchorId="34AE24B4">
        <v:shapetype id="_x0000_m2149"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f" o:connecttype="rect"/>
          <o:lock v:ext="edit" aspectratio="t"/>
        </v:shapetype>
      </w:pict>
    </w:r>
    <w:r>
      <w:rPr>
        <w:noProof/>
      </w:rPr>
      <w:pict w14:anchorId="17C2DCE4">
        <v:shape id="_x0000_s2127" type="#_x0000_m2149" style="position:absolute;left:0;text-align:left;margin-left:0;margin-top:0;width:595.3pt;height:550pt;z-index:-251650048;mso-position-horizontal:left;mso-position-horizontal-relative:page;mso-position-vertical:top;mso-position-vertical-relative:page" o:spt="75" o:preferrelative="t" o:allowincell="f" path="m@4@5l@4@11@9@11@9@5xe" filled="f" stroked="f">
          <v:stroke joinstyle="miter"/>
          <v:imagedata r:id="rId1" o:title="docx4j-logo"/>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f" o:connecttype="rect"/>
          <o:lock v:ext="edit" aspectratio="t"/>
          <w10:wrap anchorx="page" anchory="page"/>
        </v:shape>
      </w:pict>
    </w:r>
  </w:p>
  <w:p w14:paraId="24E75AE7" w14:textId="77777777" w:rsidR="0027506E" w:rsidRDefault="0027506E"/>
  <w:p w14:paraId="5A9704F7" w14:textId="77777777" w:rsidR="008A2147" w:rsidRDefault="008B69E8">
    <w:pPr>
      <w:pStyle w:val="Header"/>
    </w:pPr>
    <w:r>
      <w:rPr>
        <w:noProof/>
      </w:rPr>
      <w:pict w14:anchorId="29A0E5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143" type="#_x0000_t75" style="position:absolute;left:0;text-align:left;margin-left:0;margin-top:0;width:50pt;height:50pt;z-index:251644928;visibility:hidden">
          <v:path gradientshapeok="f"/>
          <o:lock v:ext="edit" selection="t"/>
        </v:shape>
      </w:pict>
    </w:r>
    <w:r>
      <w:pict w14:anchorId="1CA2944A">
        <v:shapetype id="_x0000_m2148"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f" o:connecttype="rect"/>
          <o:lock v:ext="edit" aspectratio="t"/>
        </v:shapetype>
      </w:pict>
    </w:r>
    <w:r>
      <w:pict w14:anchorId="241F9BC6">
        <v:shape id="WordPictureWatermark835936646" o:spid="_x0000_s2050" type="#_x0000_m2148" style="position:absolute;left:0;text-align:left;margin-left:0;margin-top:0;width:595.3pt;height:550pt;z-index:-251652096;mso-position-horizontal:left;mso-position-horizontal-relative:page;mso-position-vertical:top;mso-position-vertical-relative:page" o:spt="75" o:preferrelative="t" o:allowincell="f" path="m@4@5l@4@11@9@11@9@5xe" filled="f" stroked="f">
          <v:stroke joinstyle="miter"/>
          <v:imagedata r:id="rId1" o:title="docx4j-logo"/>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f" o:connecttype="rect"/>
          <o:lock v:ext="edit" aspectratio="t"/>
          <w10:wrap anchorx="page" anchory="page"/>
        </v:shape>
      </w:pict>
    </w:r>
  </w:p>
  <w:p w14:paraId="6EA668A5" w14:textId="77777777" w:rsidR="00E27A3F" w:rsidRDefault="00E27A3F"/>
  <w:p w14:paraId="010977E2" w14:textId="77777777" w:rsidR="009C65FC" w:rsidRDefault="008B69E8">
    <w:pPr>
      <w:pStyle w:val="Header"/>
    </w:pPr>
    <w:r>
      <w:rPr>
        <w:noProof/>
      </w:rPr>
      <w:pict w14:anchorId="6BA7B9F1">
        <v:shape id="_x0000_s2122" type="#_x0000_t75" style="position:absolute;left:0;text-align:left;margin-left:0;margin-top:0;width:50pt;height:50pt;z-index:251651072;visibility:hidden">
          <v:path gradientshapeok="f"/>
          <o:lock v:ext="edit" selection="t"/>
        </v:shape>
      </w:pict>
    </w:r>
    <w:r>
      <w:pict w14:anchorId="1C95498A">
        <v:shape id="_x0000_s2141" type="#_x0000_t75" style="position:absolute;left:0;text-align:left;margin-left:0;margin-top:0;width:50pt;height:50pt;z-index:251645952;visibility:hidden">
          <v:path gradientshapeok="f"/>
          <o:lock v:ext="edit" selection="t"/>
        </v:shape>
      </w:pict>
    </w:r>
  </w:p>
  <w:p w14:paraId="6348C8FB" w14:textId="77777777" w:rsidR="00A4598E" w:rsidRDefault="00A4598E"/>
  <w:p w14:paraId="7A5321A5" w14:textId="77777777" w:rsidR="009C65FC" w:rsidRDefault="008B69E8">
    <w:pPr>
      <w:pStyle w:val="Header"/>
    </w:pPr>
    <w:r>
      <w:rPr>
        <w:noProof/>
      </w:rPr>
      <w:pict w14:anchorId="2632F7B2">
        <v:shape id="_x0000_s2120" type="#_x0000_t75" style="position:absolute;left:0;text-align:left;margin-left:0;margin-top:0;width:50pt;height:50pt;z-index:251652096;visibility:hidden">
          <v:path gradientshapeok="f"/>
          <o:lock v:ext="edit" selection="t"/>
        </v:shape>
      </w:pict>
    </w:r>
  </w:p>
  <w:p w14:paraId="623EA1CA" w14:textId="77777777" w:rsidR="00A4598E" w:rsidRDefault="00A4598E"/>
  <w:p w14:paraId="17D19D20" w14:textId="77777777" w:rsidR="009C65FC" w:rsidRDefault="008B69E8">
    <w:pPr>
      <w:pStyle w:val="Header"/>
    </w:pPr>
    <w:r>
      <w:rPr>
        <w:noProof/>
      </w:rPr>
      <w:pict w14:anchorId="0C5522DC">
        <v:shape id="_x0000_s2119" type="#_x0000_t75" style="position:absolute;left:0;text-align:left;margin-left:0;margin-top:0;width:50pt;height:50pt;z-index:251653120;visibility:hidden">
          <v:path gradientshapeok="f"/>
          <o:lock v:ext="edit" selection="t"/>
        </v:shape>
      </w:pict>
    </w:r>
  </w:p>
  <w:p w14:paraId="5F8586D3" w14:textId="77777777" w:rsidR="00A4598E" w:rsidRDefault="00A4598E"/>
  <w:p w14:paraId="20924151" w14:textId="77777777" w:rsidR="00747136" w:rsidRDefault="008B69E8">
    <w:r>
      <w:rPr>
        <w:noProof/>
      </w:rPr>
      <w:pict w14:anchorId="3927186E">
        <v:shape id="_x0000_s2103" type="#_x0000_t75" style="position:absolute;left:0;text-align:left;margin-left:0;margin-top:0;width:50pt;height:50pt;z-index:251659264;visibility:hidden">
          <v:path gradientshapeok="f"/>
          <o:lock v:ext="edit" selection="t"/>
        </v:shape>
      </w:pict>
    </w:r>
    <w:r>
      <w:pict w14:anchorId="2BE10AE1">
        <v:shape id="_x0000_s2118" type="#_x0000_t75" style="position:absolute;left:0;text-align:left;margin-left:0;margin-top:0;width:50pt;height:50pt;z-index:251654144;visibility:hidden">
          <v:path gradientshapeok="f"/>
          <o:lock v:ext="edit" selection="t"/>
        </v:shape>
      </w:pict>
    </w:r>
  </w:p>
  <w:p w14:paraId="25E09326" w14:textId="77777777" w:rsidR="009C65FC" w:rsidRDefault="009C65FC"/>
  <w:p w14:paraId="3379E0A9" w14:textId="77777777" w:rsidR="006C7345" w:rsidRDefault="008B69E8">
    <w:pPr>
      <w:pStyle w:val="Header"/>
    </w:pPr>
    <w:r>
      <w:rPr>
        <w:noProof/>
      </w:rPr>
      <w:pict w14:anchorId="736B282F">
        <v:shape id="_x0000_s2082" type="#_x0000_t75" style="position:absolute;left:0;text-align:left;margin-left:0;margin-top:0;width:50pt;height:50pt;z-index:251669504;visibility:hidden">
          <v:path gradientshapeok="f"/>
          <o:lock v:ext="edit" selection="t"/>
        </v:shape>
      </w:pict>
    </w:r>
    <w:r>
      <w:pict w14:anchorId="70F19A18">
        <v:shape id="_x0000_s2101" type="#_x0000_t75" style="position:absolute;left:0;text-align:left;margin-left:0;margin-top:0;width:50pt;height:50pt;z-index:251660288;visibility:hidden">
          <v:path gradientshapeok="f"/>
          <o:lock v:ext="edit" selection="t"/>
        </v:shape>
      </w:pict>
    </w:r>
  </w:p>
  <w:p w14:paraId="65AC94A6" w14:textId="77777777" w:rsidR="00747136" w:rsidRDefault="00747136"/>
  <w:p w14:paraId="28CF9BAB" w14:textId="77777777" w:rsidR="005B4BEA" w:rsidRDefault="008B69E8">
    <w:pPr>
      <w:pStyle w:val="Header"/>
    </w:pPr>
    <w:r>
      <w:rPr>
        <w:noProof/>
      </w:rPr>
      <w:pict w14:anchorId="7FB170D8">
        <v:shape id="_x0000_s2065" type="#_x0000_t75" style="position:absolute;left:0;text-align:left;margin-left:0;margin-top:0;width:50pt;height:50pt;z-index:251675648;visibility:hidden">
          <v:path gradientshapeok="f"/>
          <o:lock v:ext="edit" selection="t"/>
        </v:shape>
      </w:pict>
    </w:r>
    <w:r>
      <w:pict w14:anchorId="5542FE7C">
        <v:shape id="_x0000_s2080" type="#_x0000_t75" style="position:absolute;left:0;text-align:left;margin-left:0;margin-top:0;width:50pt;height:50pt;z-index:251670528;visibility:hidden">
          <v:path gradientshapeok="f"/>
          <o:lock v:ext="edit" selection="t"/>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D9E1D9" w14:textId="31EEFA7B" w:rsidR="003143C9" w:rsidRDefault="00801CD6" w:rsidP="00B72444">
    <w:pPr>
      <w:pStyle w:val="Header"/>
    </w:pPr>
    <w:r>
      <w:t>INFCOM-1(III)/Doc. 5.1.1(7)</w:t>
    </w:r>
    <w:r w:rsidR="003143C9" w:rsidRPr="00C2459D">
      <w:t xml:space="preserve">, </w:t>
    </w:r>
    <w:del w:id="94" w:author="Nadia Oppliger" w:date="2021-04-01T15:51:00Z">
      <w:r w:rsidR="003143C9" w:rsidRPr="00C2459D" w:rsidDel="004910F9">
        <w:delText>DRAFT 1</w:delText>
      </w:r>
    </w:del>
    <w:ins w:id="95" w:author="Nadia Oppliger" w:date="2021-04-01T15:51:00Z">
      <w:r w:rsidR="004910F9">
        <w:t>DRAFT 2</w:t>
      </w:r>
    </w:ins>
    <w:r w:rsidR="003143C9" w:rsidRPr="00C2459D">
      <w:t xml:space="preserve">, p. </w:t>
    </w:r>
    <w:r w:rsidR="003143C9" w:rsidRPr="00C2459D">
      <w:rPr>
        <w:rStyle w:val="PageNumber"/>
      </w:rPr>
      <w:fldChar w:fldCharType="begin"/>
    </w:r>
    <w:r w:rsidR="003143C9" w:rsidRPr="00C2459D">
      <w:rPr>
        <w:rStyle w:val="PageNumber"/>
      </w:rPr>
      <w:instrText xml:space="preserve"> PAGE </w:instrText>
    </w:r>
    <w:r w:rsidR="003143C9" w:rsidRPr="00C2459D">
      <w:rPr>
        <w:rStyle w:val="PageNumber"/>
      </w:rPr>
      <w:fldChar w:fldCharType="separate"/>
    </w:r>
    <w:r w:rsidR="003143C9">
      <w:rPr>
        <w:rStyle w:val="PageNumber"/>
        <w:noProof/>
      </w:rPr>
      <w:t>6</w:t>
    </w:r>
    <w:r w:rsidR="003143C9" w:rsidRPr="00C2459D">
      <w:rPr>
        <w:rStyle w:val="PageNumber"/>
      </w:rPr>
      <w:fldChar w:fldCharType="end"/>
    </w:r>
    <w:r w:rsidR="008B69E8">
      <w:pict w14:anchorId="0629CA2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3" type="#_x0000_t75" style="position:absolute;left:0;text-align:left;margin-left:0;margin-top:0;width:50pt;height:50pt;z-index:251676672;visibility:hidden;mso-position-horizontal-relative:text;mso-position-vertical-relative:text">
          <v:path gradientshapeok="f"/>
          <o:lock v:ext="edit" selection="t"/>
        </v:shape>
      </w:pict>
    </w:r>
    <w:r w:rsidR="008B69E8">
      <w:pict w14:anchorId="0C3D9569">
        <v:shape id="_x0000_s2062" type="#_x0000_t75" style="position:absolute;left:0;text-align:left;margin-left:0;margin-top:0;width:50pt;height:50pt;z-index:251677696;visibility:hidden;mso-position-horizontal-relative:text;mso-position-vertical-relative:text">
          <v:path gradientshapeok="f"/>
          <o:lock v:ext="edit" selection="t"/>
        </v:shape>
      </w:pict>
    </w:r>
    <w:r w:rsidR="008B69E8">
      <w:pict w14:anchorId="3199A30E">
        <v:shape id="_x0000_s2079" type="#_x0000_t75" style="position:absolute;left:0;text-align:left;margin-left:0;margin-top:0;width:50pt;height:50pt;z-index:251671552;visibility:hidden;mso-position-horizontal-relative:text;mso-position-vertical-relative:text">
          <v:path gradientshapeok="f"/>
          <o:lock v:ext="edit" selection="t"/>
        </v:shape>
      </w:pict>
    </w:r>
    <w:r w:rsidR="008B69E8">
      <w:pict w14:anchorId="6E11159E">
        <v:shape id="_x0000_s2078" type="#_x0000_t75" style="position:absolute;left:0;text-align:left;margin-left:0;margin-top:0;width:50pt;height:50pt;z-index:251672576;visibility:hidden;mso-position-horizontal-relative:text;mso-position-vertical-relative:text">
          <v:path gradientshapeok="f"/>
          <o:lock v:ext="edit" selection="t"/>
        </v:shape>
      </w:pict>
    </w:r>
    <w:r w:rsidR="008B69E8">
      <w:pict w14:anchorId="20773DD2">
        <v:shape id="_x0000_s2100" type="#_x0000_t75" style="position:absolute;left:0;text-align:left;margin-left:0;margin-top:0;width:50pt;height:50pt;z-index:251661312;visibility:hidden;mso-position-horizontal-relative:text;mso-position-vertical-relative:text">
          <v:path gradientshapeok="f"/>
          <o:lock v:ext="edit" selection="t"/>
        </v:shape>
      </w:pict>
    </w:r>
    <w:r w:rsidR="008B69E8">
      <w:pict w14:anchorId="198B58AA">
        <v:shape id="_x0000_s2099" type="#_x0000_t75" style="position:absolute;left:0;text-align:left;margin-left:0;margin-top:0;width:50pt;height:50pt;z-index:251662336;visibility:hidden;mso-position-horizontal-relative:text;mso-position-vertical-relative:text">
          <v:path gradientshapeok="f"/>
          <o:lock v:ext="edit" selection="t"/>
        </v:shape>
      </w:pict>
    </w:r>
    <w:r w:rsidR="008B69E8">
      <w:pict w14:anchorId="11D52E27">
        <v:shape id="_x0000_s2107" type="#_x0000_t75" style="position:absolute;left:0;text-align:left;margin-left:0;margin-top:0;width:50pt;height:50pt;z-index:251655168;visibility:hidden;mso-position-horizontal-relative:text;mso-position-vertical-relative:text">
          <v:path gradientshapeok="f"/>
          <o:lock v:ext="edit" selection="t"/>
        </v:shape>
      </w:pict>
    </w:r>
    <w:r w:rsidR="008B69E8">
      <w:pict w14:anchorId="3A585114">
        <v:shape id="_x0000_s2106" type="#_x0000_t75" style="position:absolute;left:0;text-align:left;margin-left:0;margin-top:0;width:50pt;height:50pt;z-index:251656192;visibility:hidden;mso-position-horizontal-relative:text;mso-position-vertical-relative:text">
          <v:path gradientshapeok="f"/>
          <o:lock v:ext="edit" selection="t"/>
        </v:shape>
      </w:pict>
    </w:r>
    <w:r w:rsidR="008B69E8">
      <w:pict w14:anchorId="692B4DF8">
        <v:shape id="_x0000_s2140" type="#_x0000_t75" style="position:absolute;left:0;text-align:left;margin-left:0;margin-top:0;width:50pt;height:50pt;z-index:251646976;visibility:hidden;mso-position-horizontal-relative:text;mso-position-vertical-relative:text">
          <v:path gradientshapeok="f"/>
          <o:lock v:ext="edit" selection="t"/>
        </v:shape>
      </w:pict>
    </w:r>
    <w:r w:rsidR="008B69E8">
      <w:pict w14:anchorId="3D5B1DE7">
        <v:shape id="_x0000_s2139" type="#_x0000_t75" style="position:absolute;left:0;text-align:left;margin-left:0;margin-top:0;width:50pt;height:50pt;z-index:251648000;visibility:hidden;mso-position-horizontal-relative:text;mso-position-vertical-relative:text">
          <v:path gradientshapeok="f"/>
          <o:lock v:ext="edit" selection="t"/>
        </v:shape>
      </w:pict>
    </w:r>
    <w:r w:rsidR="008B69E8">
      <w:pict w14:anchorId="6B96F597">
        <v:shape id="_x0000_s2147" type="#_x0000_t75" style="position:absolute;left:0;text-align:left;margin-left:0;margin-top:0;width:50pt;height:50pt;z-index:251640832;visibility:hidden;mso-position-horizontal-relative:text;mso-position-vertical-relative:text">
          <v:path gradientshapeok="f"/>
          <o:lock v:ext="edit" selection="t"/>
        </v:shape>
      </w:pict>
    </w:r>
    <w:r w:rsidR="008B69E8">
      <w:pict w14:anchorId="76B5BD8F">
        <v:shape id="_x0000_s2146" type="#_x0000_t75" style="position:absolute;left:0;text-align:left;margin-left:0;margin-top:0;width:50pt;height:50pt;z-index:251641856;visibility:hidden;mso-position-horizontal-relative:text;mso-position-vertical-relative:text">
          <v:path gradientshapeok="f"/>
          <o:lock v:ext="edit" selection="t"/>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26A549" w14:textId="5DF205BA" w:rsidR="005B4BEA" w:rsidRDefault="008B69E8" w:rsidP="008A2756">
    <w:pPr>
      <w:pStyle w:val="Header"/>
      <w:spacing w:after="0"/>
    </w:pPr>
    <w:r>
      <w:rPr>
        <w:noProof/>
      </w:rPr>
      <w:pict w14:anchorId="73D30AF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7" type="#_x0000_t75" style="position:absolute;left:0;text-align:left;margin-left:0;margin-top:0;width:50pt;height:50pt;z-index:251678720;visibility:hidden">
          <v:path gradientshapeok="f"/>
          <o:lock v:ext="edit" selection="t"/>
        </v:shape>
      </w:pict>
    </w:r>
    <w:r>
      <w:pict w14:anchorId="02597FC1">
        <v:shape id="_x0000_s2073" type="#_x0000_t75" style="position:absolute;left:0;text-align:left;margin-left:0;margin-top:0;width:50pt;height:50pt;z-index:251673600;visibility:hidden">
          <v:path gradientshapeok="f"/>
          <o:lock v:ext="edit" selection="t"/>
        </v:shape>
      </w:pict>
    </w:r>
    <w:r>
      <w:pict w14:anchorId="3E86BBB2">
        <v:shape id="_x0000_s2072" type="#_x0000_t75" style="position:absolute;left:0;text-align:left;margin-left:0;margin-top:0;width:50pt;height:50pt;z-index:251674624;visibility:hidden">
          <v:path gradientshapeok="f"/>
          <o:lock v:ext="edit" selection="t"/>
        </v:shape>
      </w:pict>
    </w:r>
    <w:r>
      <w:pict w14:anchorId="51DB786D">
        <v:shape id="_x0000_s2094" type="#_x0000_t75" style="position:absolute;left:0;text-align:left;margin-left:0;margin-top:0;width:50pt;height:50pt;z-index:251663360;visibility:hidden">
          <v:path gradientshapeok="f"/>
          <o:lock v:ext="edit" selection="t"/>
        </v:shape>
      </w:pict>
    </w:r>
    <w:r>
      <w:pict w14:anchorId="6BA7D97E">
        <v:shape id="_x0000_s2093" type="#_x0000_t75" style="position:absolute;left:0;text-align:left;margin-left:0;margin-top:0;width:50pt;height:50pt;z-index:251665408;visibility:hidden">
          <v:path gradientshapeok="f"/>
          <o:lock v:ext="edit" selection="t"/>
        </v:shape>
      </w:pict>
    </w:r>
    <w:r>
      <w:pict w14:anchorId="214FA632">
        <v:shape id="_x0000_s2105" type="#_x0000_t75" style="position:absolute;left:0;text-align:left;margin-left:0;margin-top:0;width:50pt;height:50pt;z-index:251657216;visibility:hidden">
          <v:path gradientshapeok="f"/>
          <o:lock v:ext="edit" selection="t"/>
        </v:shape>
      </w:pict>
    </w:r>
    <w:r>
      <w:pict w14:anchorId="07A7838A">
        <v:shape id="_x0000_s2104" type="#_x0000_t75" style="position:absolute;left:0;text-align:left;margin-left:0;margin-top:0;width:50pt;height:50pt;z-index:251658240;visibility:hidden">
          <v:path gradientshapeok="f"/>
          <o:lock v:ext="edit" selection="t"/>
        </v:shape>
      </w:pict>
    </w:r>
    <w:r>
      <w:pict w14:anchorId="406E0186">
        <v:shape id="_x0000_s2134" type="#_x0000_t75" style="position:absolute;left:0;text-align:left;margin-left:0;margin-top:0;width:50pt;height:50pt;z-index:251649024;visibility:hidden">
          <v:path gradientshapeok="f"/>
          <o:lock v:ext="edit" selection="t"/>
        </v:shape>
      </w:pict>
    </w:r>
    <w:r>
      <w:pict w14:anchorId="573D5AF4">
        <v:shape id="_x0000_s2133" type="#_x0000_t75" style="position:absolute;left:0;text-align:left;margin-left:0;margin-top:0;width:50pt;height:50pt;z-index:251650048;visibility:hidden">
          <v:path gradientshapeok="f"/>
          <o:lock v:ext="edit" selection="t"/>
        </v:shape>
      </w:pict>
    </w:r>
    <w:r>
      <w:pict w14:anchorId="67D72458">
        <v:shape id="_x0000_s2145" type="#_x0000_t75" style="position:absolute;left:0;text-align:left;margin-left:0;margin-top:0;width:50pt;height:50pt;z-index:251642880;visibility:hidden">
          <v:path gradientshapeok="f"/>
          <o:lock v:ext="edit" selection="t"/>
        </v:shape>
      </w:pict>
    </w:r>
    <w:r>
      <w:pict w14:anchorId="0F6726F9">
        <v:shape id="_x0000_s2144" type="#_x0000_t75" style="position:absolute;left:0;text-align:left;margin-left:0;margin-top:0;width:50pt;height:50pt;z-index:251643904;visibility:hidden">
          <v:path gradientshapeok="f"/>
          <o:lock v:ext="edit" selection="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8C13B8"/>
    <w:multiLevelType w:val="hybridMultilevel"/>
    <w:tmpl w:val="FF4EFB08"/>
    <w:lvl w:ilvl="0" w:tplc="064ABFF0">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28493DD9"/>
    <w:multiLevelType w:val="hybridMultilevel"/>
    <w:tmpl w:val="FF4EFB08"/>
    <w:lvl w:ilvl="0" w:tplc="064ABFF0">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33550859"/>
    <w:multiLevelType w:val="hybridMultilevel"/>
    <w:tmpl w:val="FF4EFB08"/>
    <w:lvl w:ilvl="0" w:tplc="064ABFF0">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35D85763"/>
    <w:multiLevelType w:val="hybridMultilevel"/>
    <w:tmpl w:val="FF4EFB08"/>
    <w:lvl w:ilvl="0" w:tplc="064ABFF0">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3A9F3220"/>
    <w:multiLevelType w:val="hybridMultilevel"/>
    <w:tmpl w:val="FF4EFB08"/>
    <w:lvl w:ilvl="0" w:tplc="064ABFF0">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1"/>
  </w:num>
  <w:num w:numId="2">
    <w:abstractNumId w:val="3"/>
  </w:num>
  <w:num w:numId="3">
    <w:abstractNumId w:val="4"/>
  </w:num>
  <w:num w:numId="4">
    <w:abstractNumId w:val="0"/>
  </w:num>
  <w:num w:numId="5">
    <w:abstractNumId w:val="2"/>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Nadia Oppliger">
    <w15:presenceInfo w15:providerId="AD" w15:userId="S::NOppliger@wmo.int::383647d3-d9ef-4c99-956b-c2c1d231aec4"/>
  </w15:person>
  <w15:person w15:author="Nathalie Gentet">
    <w15:presenceInfo w15:providerId="AD" w15:userId="S::NGentet@wmo.int::1d46b4d0-6d2c-4c34-b9d1-44246670145e"/>
  </w15:person>
  <w15:person w15:author="Dean Lockett">
    <w15:presenceInfo w15:providerId="AD" w15:userId="S::DLockett@wmo.int::6fa55212-3456-43c8-a5ac-da0dc30c4b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trackRevisions/>
  <w:defaultTabStop w:val="1134"/>
  <w:hyphenationZone w:val="425"/>
  <w:drawingGridHorizontalSpacing w:val="110"/>
  <w:displayHorizontalDrawingGridEvery w:val="2"/>
  <w:displayVerticalDrawingGridEvery w:val="2"/>
  <w:characterSpacingControl w:val="doNotCompress"/>
  <w:hdrShapeDefaults>
    <o:shapedefaults v:ext="edit" spidmax="2152"/>
    <o:shapelayout v:ext="edit">
      <o:idmap v:ext="edit" data="2"/>
    </o:shapelayout>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1CD6"/>
    <w:rsid w:val="000051D5"/>
    <w:rsid w:val="000133EE"/>
    <w:rsid w:val="000206A8"/>
    <w:rsid w:val="0003137A"/>
    <w:rsid w:val="00034E31"/>
    <w:rsid w:val="00041171"/>
    <w:rsid w:val="00041727"/>
    <w:rsid w:val="0004226F"/>
    <w:rsid w:val="00050F8E"/>
    <w:rsid w:val="000518BB"/>
    <w:rsid w:val="0005382C"/>
    <w:rsid w:val="000573AD"/>
    <w:rsid w:val="0006123B"/>
    <w:rsid w:val="00064F6B"/>
    <w:rsid w:val="00070CA5"/>
    <w:rsid w:val="00072F17"/>
    <w:rsid w:val="000806D8"/>
    <w:rsid w:val="00082C80"/>
    <w:rsid w:val="00083847"/>
    <w:rsid w:val="00083C36"/>
    <w:rsid w:val="00092CAE"/>
    <w:rsid w:val="00094727"/>
    <w:rsid w:val="00095E48"/>
    <w:rsid w:val="000A4F1C"/>
    <w:rsid w:val="000A69BF"/>
    <w:rsid w:val="000B7A6D"/>
    <w:rsid w:val="000C225A"/>
    <w:rsid w:val="000C280F"/>
    <w:rsid w:val="000C3BD0"/>
    <w:rsid w:val="000C6781"/>
    <w:rsid w:val="000D0753"/>
    <w:rsid w:val="000D414B"/>
    <w:rsid w:val="000E15EB"/>
    <w:rsid w:val="000E44B8"/>
    <w:rsid w:val="000E4FFC"/>
    <w:rsid w:val="000F5E49"/>
    <w:rsid w:val="000F7A87"/>
    <w:rsid w:val="00102EAE"/>
    <w:rsid w:val="001047DC"/>
    <w:rsid w:val="00105D2E"/>
    <w:rsid w:val="00111BFD"/>
    <w:rsid w:val="0011498B"/>
    <w:rsid w:val="00120147"/>
    <w:rsid w:val="001210E0"/>
    <w:rsid w:val="00123140"/>
    <w:rsid w:val="00123D94"/>
    <w:rsid w:val="00142494"/>
    <w:rsid w:val="00156F9B"/>
    <w:rsid w:val="00161930"/>
    <w:rsid w:val="00163BA3"/>
    <w:rsid w:val="00166B31"/>
    <w:rsid w:val="00167D54"/>
    <w:rsid w:val="00180771"/>
    <w:rsid w:val="00185151"/>
    <w:rsid w:val="00190854"/>
    <w:rsid w:val="001930A3"/>
    <w:rsid w:val="00196A86"/>
    <w:rsid w:val="00196EB8"/>
    <w:rsid w:val="001A25F0"/>
    <w:rsid w:val="001A341E"/>
    <w:rsid w:val="001A7707"/>
    <w:rsid w:val="001B0EA6"/>
    <w:rsid w:val="001B1CDF"/>
    <w:rsid w:val="001B56F4"/>
    <w:rsid w:val="001C5462"/>
    <w:rsid w:val="001D265C"/>
    <w:rsid w:val="001D3062"/>
    <w:rsid w:val="001D3CFB"/>
    <w:rsid w:val="001D559B"/>
    <w:rsid w:val="001D6302"/>
    <w:rsid w:val="001E1B24"/>
    <w:rsid w:val="001E2C22"/>
    <w:rsid w:val="001E740C"/>
    <w:rsid w:val="001E7DD0"/>
    <w:rsid w:val="001F1BDA"/>
    <w:rsid w:val="0020095E"/>
    <w:rsid w:val="00210BFE"/>
    <w:rsid w:val="00210D30"/>
    <w:rsid w:val="002204FD"/>
    <w:rsid w:val="00221020"/>
    <w:rsid w:val="002308B5"/>
    <w:rsid w:val="00233C0B"/>
    <w:rsid w:val="00233F3C"/>
    <w:rsid w:val="00234A34"/>
    <w:rsid w:val="0024194F"/>
    <w:rsid w:val="00242A62"/>
    <w:rsid w:val="002505FA"/>
    <w:rsid w:val="0025255D"/>
    <w:rsid w:val="00255EE3"/>
    <w:rsid w:val="00256B3D"/>
    <w:rsid w:val="002627CD"/>
    <w:rsid w:val="0026470C"/>
    <w:rsid w:val="0026743C"/>
    <w:rsid w:val="00270480"/>
    <w:rsid w:val="0027506E"/>
    <w:rsid w:val="002779AF"/>
    <w:rsid w:val="00277DD3"/>
    <w:rsid w:val="002823D8"/>
    <w:rsid w:val="0028531A"/>
    <w:rsid w:val="00285446"/>
    <w:rsid w:val="00295593"/>
    <w:rsid w:val="002A354F"/>
    <w:rsid w:val="002A386C"/>
    <w:rsid w:val="002B540D"/>
    <w:rsid w:val="002B7A7E"/>
    <w:rsid w:val="002C30BC"/>
    <w:rsid w:val="002C5965"/>
    <w:rsid w:val="002C7A88"/>
    <w:rsid w:val="002C7AB9"/>
    <w:rsid w:val="002D232B"/>
    <w:rsid w:val="002D2759"/>
    <w:rsid w:val="002D4636"/>
    <w:rsid w:val="002D5E00"/>
    <w:rsid w:val="002D63D5"/>
    <w:rsid w:val="002D6DAC"/>
    <w:rsid w:val="002E261D"/>
    <w:rsid w:val="002E3FAD"/>
    <w:rsid w:val="002E4E16"/>
    <w:rsid w:val="002F6DAC"/>
    <w:rsid w:val="00301E8C"/>
    <w:rsid w:val="003143C9"/>
    <w:rsid w:val="003146E9"/>
    <w:rsid w:val="00314D5D"/>
    <w:rsid w:val="00320009"/>
    <w:rsid w:val="0032424A"/>
    <w:rsid w:val="003245D3"/>
    <w:rsid w:val="00330513"/>
    <w:rsid w:val="00330AA3"/>
    <w:rsid w:val="00331584"/>
    <w:rsid w:val="00331964"/>
    <w:rsid w:val="00334987"/>
    <w:rsid w:val="00336AA6"/>
    <w:rsid w:val="00340C69"/>
    <w:rsid w:val="00342E34"/>
    <w:rsid w:val="0036353D"/>
    <w:rsid w:val="003674B3"/>
    <w:rsid w:val="00371CF1"/>
    <w:rsid w:val="00373128"/>
    <w:rsid w:val="003750C1"/>
    <w:rsid w:val="0038051E"/>
    <w:rsid w:val="00380AF7"/>
    <w:rsid w:val="00394A05"/>
    <w:rsid w:val="00397770"/>
    <w:rsid w:val="00397880"/>
    <w:rsid w:val="003A7016"/>
    <w:rsid w:val="003B0C08"/>
    <w:rsid w:val="003B36FB"/>
    <w:rsid w:val="003C0737"/>
    <w:rsid w:val="003C17A5"/>
    <w:rsid w:val="003C1843"/>
    <w:rsid w:val="003D1552"/>
    <w:rsid w:val="003E381F"/>
    <w:rsid w:val="003E4046"/>
    <w:rsid w:val="003F003A"/>
    <w:rsid w:val="003F125B"/>
    <w:rsid w:val="003F7AAE"/>
    <w:rsid w:val="003F7B3F"/>
    <w:rsid w:val="004058AD"/>
    <w:rsid w:val="0041078D"/>
    <w:rsid w:val="00416F97"/>
    <w:rsid w:val="004208C4"/>
    <w:rsid w:val="0043039B"/>
    <w:rsid w:val="00436197"/>
    <w:rsid w:val="004423FE"/>
    <w:rsid w:val="00445C35"/>
    <w:rsid w:val="00454B41"/>
    <w:rsid w:val="0045663A"/>
    <w:rsid w:val="0046344E"/>
    <w:rsid w:val="004667E7"/>
    <w:rsid w:val="004672CF"/>
    <w:rsid w:val="00475797"/>
    <w:rsid w:val="00476D0A"/>
    <w:rsid w:val="00480B4B"/>
    <w:rsid w:val="004910F9"/>
    <w:rsid w:val="0049253B"/>
    <w:rsid w:val="004A140B"/>
    <w:rsid w:val="004A4B47"/>
    <w:rsid w:val="004B0EC9"/>
    <w:rsid w:val="004B3B8D"/>
    <w:rsid w:val="004B7BAA"/>
    <w:rsid w:val="004C2DF7"/>
    <w:rsid w:val="004C4E0B"/>
    <w:rsid w:val="004D497E"/>
    <w:rsid w:val="004E44BB"/>
    <w:rsid w:val="004E4809"/>
    <w:rsid w:val="004E4CC3"/>
    <w:rsid w:val="004E5985"/>
    <w:rsid w:val="004E6352"/>
    <w:rsid w:val="004E6460"/>
    <w:rsid w:val="004F6B46"/>
    <w:rsid w:val="0050425E"/>
    <w:rsid w:val="00511999"/>
    <w:rsid w:val="00511B2B"/>
    <w:rsid w:val="005145D6"/>
    <w:rsid w:val="00521EA5"/>
    <w:rsid w:val="00525B80"/>
    <w:rsid w:val="00530768"/>
    <w:rsid w:val="0053098F"/>
    <w:rsid w:val="00534B75"/>
    <w:rsid w:val="00535BE7"/>
    <w:rsid w:val="00536B2E"/>
    <w:rsid w:val="00537A94"/>
    <w:rsid w:val="00546D8E"/>
    <w:rsid w:val="00553738"/>
    <w:rsid w:val="0056646F"/>
    <w:rsid w:val="0057057D"/>
    <w:rsid w:val="00571AE1"/>
    <w:rsid w:val="005768BB"/>
    <w:rsid w:val="00581B28"/>
    <w:rsid w:val="00592267"/>
    <w:rsid w:val="0059421F"/>
    <w:rsid w:val="005A136D"/>
    <w:rsid w:val="005B0AE2"/>
    <w:rsid w:val="005B1F2C"/>
    <w:rsid w:val="005B4BEA"/>
    <w:rsid w:val="005B5F3C"/>
    <w:rsid w:val="005C3852"/>
    <w:rsid w:val="005C3CBB"/>
    <w:rsid w:val="005C41F2"/>
    <w:rsid w:val="005D03D9"/>
    <w:rsid w:val="005D1EE8"/>
    <w:rsid w:val="005D56AE"/>
    <w:rsid w:val="005D6657"/>
    <w:rsid w:val="005D666D"/>
    <w:rsid w:val="005E3A59"/>
    <w:rsid w:val="005F0720"/>
    <w:rsid w:val="005F35FF"/>
    <w:rsid w:val="00600152"/>
    <w:rsid w:val="00604802"/>
    <w:rsid w:val="00615AB0"/>
    <w:rsid w:val="00616247"/>
    <w:rsid w:val="0061778C"/>
    <w:rsid w:val="00631C7A"/>
    <w:rsid w:val="00636B90"/>
    <w:rsid w:val="0064738B"/>
    <w:rsid w:val="006508EA"/>
    <w:rsid w:val="00667E86"/>
    <w:rsid w:val="006709BF"/>
    <w:rsid w:val="0068392D"/>
    <w:rsid w:val="00697DB5"/>
    <w:rsid w:val="006A1B33"/>
    <w:rsid w:val="006A492A"/>
    <w:rsid w:val="006B487D"/>
    <w:rsid w:val="006B5C72"/>
    <w:rsid w:val="006B6EF9"/>
    <w:rsid w:val="006C289D"/>
    <w:rsid w:val="006C7345"/>
    <w:rsid w:val="006D0310"/>
    <w:rsid w:val="006D2009"/>
    <w:rsid w:val="006D5576"/>
    <w:rsid w:val="006E6B41"/>
    <w:rsid w:val="006E766D"/>
    <w:rsid w:val="006F4B29"/>
    <w:rsid w:val="006F6CE9"/>
    <w:rsid w:val="00704A6B"/>
    <w:rsid w:val="0070517C"/>
    <w:rsid w:val="00705C9F"/>
    <w:rsid w:val="00716951"/>
    <w:rsid w:val="00720F6B"/>
    <w:rsid w:val="007251CC"/>
    <w:rsid w:val="00730ADA"/>
    <w:rsid w:val="00732C37"/>
    <w:rsid w:val="00735D9E"/>
    <w:rsid w:val="00745A09"/>
    <w:rsid w:val="00747136"/>
    <w:rsid w:val="00751EAF"/>
    <w:rsid w:val="00754CF7"/>
    <w:rsid w:val="00757B0D"/>
    <w:rsid w:val="00761320"/>
    <w:rsid w:val="007651B1"/>
    <w:rsid w:val="00767CE1"/>
    <w:rsid w:val="00771A68"/>
    <w:rsid w:val="007738EA"/>
    <w:rsid w:val="007744D2"/>
    <w:rsid w:val="00775920"/>
    <w:rsid w:val="00786136"/>
    <w:rsid w:val="007A73CC"/>
    <w:rsid w:val="007B05CF"/>
    <w:rsid w:val="007C212A"/>
    <w:rsid w:val="007C5550"/>
    <w:rsid w:val="007E7D21"/>
    <w:rsid w:val="007E7DBD"/>
    <w:rsid w:val="007F482F"/>
    <w:rsid w:val="007F7C94"/>
    <w:rsid w:val="00801CD6"/>
    <w:rsid w:val="0080398D"/>
    <w:rsid w:val="00805174"/>
    <w:rsid w:val="00806385"/>
    <w:rsid w:val="00807CC5"/>
    <w:rsid w:val="00807ED7"/>
    <w:rsid w:val="00814CC6"/>
    <w:rsid w:val="00826D53"/>
    <w:rsid w:val="00831751"/>
    <w:rsid w:val="00833369"/>
    <w:rsid w:val="00835B42"/>
    <w:rsid w:val="00842A4E"/>
    <w:rsid w:val="00847D99"/>
    <w:rsid w:val="0085038E"/>
    <w:rsid w:val="0085230A"/>
    <w:rsid w:val="0086271D"/>
    <w:rsid w:val="0086420B"/>
    <w:rsid w:val="00864DBF"/>
    <w:rsid w:val="00865AE2"/>
    <w:rsid w:val="008663C8"/>
    <w:rsid w:val="00867B30"/>
    <w:rsid w:val="0088163A"/>
    <w:rsid w:val="0089601F"/>
    <w:rsid w:val="008970B8"/>
    <w:rsid w:val="008A2147"/>
    <w:rsid w:val="008A2756"/>
    <w:rsid w:val="008A7313"/>
    <w:rsid w:val="008A7D91"/>
    <w:rsid w:val="008B57F3"/>
    <w:rsid w:val="008B69E8"/>
    <w:rsid w:val="008B7FC7"/>
    <w:rsid w:val="008C4337"/>
    <w:rsid w:val="008C4F06"/>
    <w:rsid w:val="008E1E4A"/>
    <w:rsid w:val="008F0615"/>
    <w:rsid w:val="008F103E"/>
    <w:rsid w:val="008F1FDB"/>
    <w:rsid w:val="008F36FB"/>
    <w:rsid w:val="00901EBD"/>
    <w:rsid w:val="00902EA9"/>
    <w:rsid w:val="0090427F"/>
    <w:rsid w:val="00920506"/>
    <w:rsid w:val="00926AE6"/>
    <w:rsid w:val="00931DEB"/>
    <w:rsid w:val="00933957"/>
    <w:rsid w:val="009356FA"/>
    <w:rsid w:val="009504A1"/>
    <w:rsid w:val="00950605"/>
    <w:rsid w:val="00952233"/>
    <w:rsid w:val="00954D66"/>
    <w:rsid w:val="0095735D"/>
    <w:rsid w:val="00963F8F"/>
    <w:rsid w:val="00973C62"/>
    <w:rsid w:val="00975D76"/>
    <w:rsid w:val="00977F48"/>
    <w:rsid w:val="00982E51"/>
    <w:rsid w:val="009850E3"/>
    <w:rsid w:val="009860E2"/>
    <w:rsid w:val="009874B9"/>
    <w:rsid w:val="00993581"/>
    <w:rsid w:val="009A288C"/>
    <w:rsid w:val="009A3694"/>
    <w:rsid w:val="009A64C1"/>
    <w:rsid w:val="009B6697"/>
    <w:rsid w:val="009C2B43"/>
    <w:rsid w:val="009C2EA4"/>
    <w:rsid w:val="009C4C04"/>
    <w:rsid w:val="009C65FC"/>
    <w:rsid w:val="009D5213"/>
    <w:rsid w:val="009E1C95"/>
    <w:rsid w:val="009F196A"/>
    <w:rsid w:val="009F669B"/>
    <w:rsid w:val="009F7566"/>
    <w:rsid w:val="009F7F18"/>
    <w:rsid w:val="00A02A72"/>
    <w:rsid w:val="00A06BFE"/>
    <w:rsid w:val="00A07482"/>
    <w:rsid w:val="00A07871"/>
    <w:rsid w:val="00A10F5D"/>
    <w:rsid w:val="00A1243C"/>
    <w:rsid w:val="00A135AE"/>
    <w:rsid w:val="00A14AF1"/>
    <w:rsid w:val="00A16891"/>
    <w:rsid w:val="00A268CE"/>
    <w:rsid w:val="00A27DE4"/>
    <w:rsid w:val="00A332E8"/>
    <w:rsid w:val="00A35AF5"/>
    <w:rsid w:val="00A35DDF"/>
    <w:rsid w:val="00A36CBA"/>
    <w:rsid w:val="00A45741"/>
    <w:rsid w:val="00A4598E"/>
    <w:rsid w:val="00A50291"/>
    <w:rsid w:val="00A530E4"/>
    <w:rsid w:val="00A604CD"/>
    <w:rsid w:val="00A60FE6"/>
    <w:rsid w:val="00A622F5"/>
    <w:rsid w:val="00A654BE"/>
    <w:rsid w:val="00A66DD6"/>
    <w:rsid w:val="00A771FD"/>
    <w:rsid w:val="00A80767"/>
    <w:rsid w:val="00A874EF"/>
    <w:rsid w:val="00A95415"/>
    <w:rsid w:val="00A96A05"/>
    <w:rsid w:val="00AA3C89"/>
    <w:rsid w:val="00AA5FE5"/>
    <w:rsid w:val="00AB32BD"/>
    <w:rsid w:val="00AB4723"/>
    <w:rsid w:val="00AC0D35"/>
    <w:rsid w:val="00AC4CDB"/>
    <w:rsid w:val="00AC70FE"/>
    <w:rsid w:val="00AD3AA3"/>
    <w:rsid w:val="00AD4358"/>
    <w:rsid w:val="00AF61E1"/>
    <w:rsid w:val="00AF638A"/>
    <w:rsid w:val="00B00141"/>
    <w:rsid w:val="00B009AA"/>
    <w:rsid w:val="00B00ECE"/>
    <w:rsid w:val="00B02977"/>
    <w:rsid w:val="00B030C8"/>
    <w:rsid w:val="00B039C0"/>
    <w:rsid w:val="00B056E7"/>
    <w:rsid w:val="00B05B71"/>
    <w:rsid w:val="00B10035"/>
    <w:rsid w:val="00B128AD"/>
    <w:rsid w:val="00B15C76"/>
    <w:rsid w:val="00B165E6"/>
    <w:rsid w:val="00B235DB"/>
    <w:rsid w:val="00B447C0"/>
    <w:rsid w:val="00B53E53"/>
    <w:rsid w:val="00B548A2"/>
    <w:rsid w:val="00B56934"/>
    <w:rsid w:val="00B62F03"/>
    <w:rsid w:val="00B65A26"/>
    <w:rsid w:val="00B72444"/>
    <w:rsid w:val="00B84D25"/>
    <w:rsid w:val="00B93B62"/>
    <w:rsid w:val="00B953D1"/>
    <w:rsid w:val="00B96D93"/>
    <w:rsid w:val="00BA30D0"/>
    <w:rsid w:val="00BB0D32"/>
    <w:rsid w:val="00BC3001"/>
    <w:rsid w:val="00BC76B5"/>
    <w:rsid w:val="00BD5420"/>
    <w:rsid w:val="00BF1823"/>
    <w:rsid w:val="00C04BD2"/>
    <w:rsid w:val="00C13EEC"/>
    <w:rsid w:val="00C141D5"/>
    <w:rsid w:val="00C14689"/>
    <w:rsid w:val="00C156A4"/>
    <w:rsid w:val="00C2028E"/>
    <w:rsid w:val="00C20FAA"/>
    <w:rsid w:val="00C21F9E"/>
    <w:rsid w:val="00C23509"/>
    <w:rsid w:val="00C2459D"/>
    <w:rsid w:val="00C2755A"/>
    <w:rsid w:val="00C316F1"/>
    <w:rsid w:val="00C42C95"/>
    <w:rsid w:val="00C4470F"/>
    <w:rsid w:val="00C50727"/>
    <w:rsid w:val="00C55E5B"/>
    <w:rsid w:val="00C62739"/>
    <w:rsid w:val="00C64F33"/>
    <w:rsid w:val="00C720A4"/>
    <w:rsid w:val="00C73F7C"/>
    <w:rsid w:val="00C7611C"/>
    <w:rsid w:val="00C8262A"/>
    <w:rsid w:val="00C82855"/>
    <w:rsid w:val="00C94097"/>
    <w:rsid w:val="00C94CB0"/>
    <w:rsid w:val="00CA4269"/>
    <w:rsid w:val="00CA48CA"/>
    <w:rsid w:val="00CA7330"/>
    <w:rsid w:val="00CB1C84"/>
    <w:rsid w:val="00CB5363"/>
    <w:rsid w:val="00CB64F0"/>
    <w:rsid w:val="00CC2909"/>
    <w:rsid w:val="00CD0549"/>
    <w:rsid w:val="00CE6B3C"/>
    <w:rsid w:val="00CF61D6"/>
    <w:rsid w:val="00D05E6F"/>
    <w:rsid w:val="00D20296"/>
    <w:rsid w:val="00D2231A"/>
    <w:rsid w:val="00D27929"/>
    <w:rsid w:val="00D33442"/>
    <w:rsid w:val="00D419C6"/>
    <w:rsid w:val="00D44BAD"/>
    <w:rsid w:val="00D45B55"/>
    <w:rsid w:val="00D664D7"/>
    <w:rsid w:val="00D7097B"/>
    <w:rsid w:val="00D72BC4"/>
    <w:rsid w:val="00D815FC"/>
    <w:rsid w:val="00D8517B"/>
    <w:rsid w:val="00D91DFA"/>
    <w:rsid w:val="00DA159A"/>
    <w:rsid w:val="00DB1AB2"/>
    <w:rsid w:val="00DC17C2"/>
    <w:rsid w:val="00DC4FDF"/>
    <w:rsid w:val="00DC66F0"/>
    <w:rsid w:val="00DD20D7"/>
    <w:rsid w:val="00DD3A65"/>
    <w:rsid w:val="00DD62C6"/>
    <w:rsid w:val="00DE3B92"/>
    <w:rsid w:val="00DE48B4"/>
    <w:rsid w:val="00DE7137"/>
    <w:rsid w:val="00DF18E4"/>
    <w:rsid w:val="00E00498"/>
    <w:rsid w:val="00E05CDC"/>
    <w:rsid w:val="00E1464C"/>
    <w:rsid w:val="00E14ADB"/>
    <w:rsid w:val="00E20278"/>
    <w:rsid w:val="00E22F78"/>
    <w:rsid w:val="00E2425D"/>
    <w:rsid w:val="00E24F87"/>
    <w:rsid w:val="00E2617A"/>
    <w:rsid w:val="00E273FB"/>
    <w:rsid w:val="00E27A3F"/>
    <w:rsid w:val="00E31CD4"/>
    <w:rsid w:val="00E457A9"/>
    <w:rsid w:val="00E538E6"/>
    <w:rsid w:val="00E74332"/>
    <w:rsid w:val="00E802A2"/>
    <w:rsid w:val="00E815E0"/>
    <w:rsid w:val="00E8410F"/>
    <w:rsid w:val="00E85C0B"/>
    <w:rsid w:val="00EA7089"/>
    <w:rsid w:val="00EB13D7"/>
    <w:rsid w:val="00EB1E83"/>
    <w:rsid w:val="00EB799B"/>
    <w:rsid w:val="00EC10AC"/>
    <w:rsid w:val="00ED22CB"/>
    <w:rsid w:val="00ED67AF"/>
    <w:rsid w:val="00EE11F0"/>
    <w:rsid w:val="00EE128C"/>
    <w:rsid w:val="00EE4C48"/>
    <w:rsid w:val="00EE5D2E"/>
    <w:rsid w:val="00EE773F"/>
    <w:rsid w:val="00EE7E6F"/>
    <w:rsid w:val="00EF2D3F"/>
    <w:rsid w:val="00EF66D9"/>
    <w:rsid w:val="00EF68E3"/>
    <w:rsid w:val="00EF6BA5"/>
    <w:rsid w:val="00EF780D"/>
    <w:rsid w:val="00EF7A98"/>
    <w:rsid w:val="00F0267E"/>
    <w:rsid w:val="00F071B2"/>
    <w:rsid w:val="00F11B47"/>
    <w:rsid w:val="00F2412D"/>
    <w:rsid w:val="00F25D8D"/>
    <w:rsid w:val="00F3069C"/>
    <w:rsid w:val="00F3603E"/>
    <w:rsid w:val="00F44CCB"/>
    <w:rsid w:val="00F474C9"/>
    <w:rsid w:val="00F5126B"/>
    <w:rsid w:val="00F54EA3"/>
    <w:rsid w:val="00F61675"/>
    <w:rsid w:val="00F6686B"/>
    <w:rsid w:val="00F67F74"/>
    <w:rsid w:val="00F70256"/>
    <w:rsid w:val="00F712B3"/>
    <w:rsid w:val="00F71E9F"/>
    <w:rsid w:val="00F73DE3"/>
    <w:rsid w:val="00F744BF"/>
    <w:rsid w:val="00F75B69"/>
    <w:rsid w:val="00F7632C"/>
    <w:rsid w:val="00F77219"/>
    <w:rsid w:val="00F84156"/>
    <w:rsid w:val="00F84DD2"/>
    <w:rsid w:val="00FB0872"/>
    <w:rsid w:val="00FB54CC"/>
    <w:rsid w:val="00FC6341"/>
    <w:rsid w:val="00FD1A37"/>
    <w:rsid w:val="00FD4E5B"/>
    <w:rsid w:val="00FE4EE0"/>
    <w:rsid w:val="00FF0F9A"/>
  </w:rsids>
  <m:mathPr>
    <m:mathFont m:val="Cambria Math"/>
    <m:brkBin m:val="before"/>
    <m:brkBinSub m:val="--"/>
    <m:smallFrac m:val="0"/>
    <m:dispDef m:val="0"/>
    <m:lMargin m:val="0"/>
    <m:rMargin m:val="0"/>
    <m:defJc m:val="centerGroup"/>
    <m:wrapRight/>
    <m:intLim m:val="subSup"/>
    <m:naryLim m:val="subSup"/>
  </m:mathPr>
  <w:themeFontLang w:val="en-US" w:eastAsia="zh-TW"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152"/>
    <o:shapelayout v:ext="edit">
      <o:idmap v:ext="edit" data="1"/>
    </o:shapelayout>
  </w:shapeDefaults>
  <w:decimalSymbol w:val=","/>
  <w:listSeparator w:val=","/>
  <w14:docId w14:val="40F7180E"/>
  <w15:docId w15:val="{2463C13A-A9B4-4D4F-ABB5-7DD34A2706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US" w:eastAsia="zh-TW"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next w:val="WMOBodyText"/>
    <w:qFormat/>
    <w:rsid w:val="00B62F03"/>
    <w:pPr>
      <w:tabs>
        <w:tab w:val="left" w:pos="1134"/>
      </w:tabs>
      <w:jc w:val="both"/>
    </w:pPr>
    <w:rPr>
      <w:rFonts w:ascii="Verdana" w:eastAsia="Arial" w:hAnsi="Verdana" w:cs="Arial"/>
      <w:lang w:val="en-GB" w:eastAsia="en-US"/>
    </w:rPr>
  </w:style>
  <w:style w:type="paragraph" w:styleId="Heading1">
    <w:name w:val="heading 1"/>
    <w:next w:val="WMOBodyText"/>
    <w:link w:val="Heading1Char"/>
    <w:qFormat/>
    <w:rsid w:val="001D3CFB"/>
    <w:pPr>
      <w:keepNext/>
      <w:keepLines/>
      <w:spacing w:before="360" w:after="120"/>
      <w:jc w:val="center"/>
      <w:outlineLvl w:val="0"/>
    </w:pPr>
    <w:rPr>
      <w:rFonts w:ascii="Verdana" w:eastAsia="Verdana" w:hAnsi="Verdana" w:cs="Verdana"/>
      <w:b/>
      <w:bCs/>
      <w:caps/>
      <w:kern w:val="32"/>
      <w:sz w:val="24"/>
      <w:szCs w:val="24"/>
      <w:lang w:val="en-GB"/>
    </w:rPr>
  </w:style>
  <w:style w:type="paragraph" w:styleId="Heading2">
    <w:name w:val="heading 2"/>
    <w:next w:val="WMOBodyText"/>
    <w:link w:val="Heading2Char"/>
    <w:qFormat/>
    <w:rsid w:val="001D3CFB"/>
    <w:pPr>
      <w:keepNext/>
      <w:keepLines/>
      <w:spacing w:before="360" w:after="360"/>
      <w:jc w:val="center"/>
      <w:outlineLvl w:val="1"/>
    </w:pPr>
    <w:rPr>
      <w:rFonts w:ascii="Verdana" w:eastAsia="Verdana" w:hAnsi="Verdana" w:cs="Verdana"/>
      <w:b/>
      <w:bCs/>
      <w:iCs/>
      <w:sz w:val="22"/>
      <w:szCs w:val="22"/>
      <w:lang w:val="en-GB"/>
    </w:rPr>
  </w:style>
  <w:style w:type="paragraph" w:styleId="Heading3">
    <w:name w:val="heading 3"/>
    <w:next w:val="WMOBodyText"/>
    <w:link w:val="Heading3Char"/>
    <w:qFormat/>
    <w:rsid w:val="001D3CFB"/>
    <w:pPr>
      <w:keepNext/>
      <w:keepLines/>
      <w:tabs>
        <w:tab w:val="left" w:pos="1134"/>
      </w:tabs>
      <w:spacing w:before="360" w:after="360"/>
      <w:outlineLvl w:val="2"/>
    </w:pPr>
    <w:rPr>
      <w:rFonts w:ascii="Verdana" w:eastAsia="Verdana" w:hAnsi="Verdana" w:cs="Verdana"/>
      <w:b/>
      <w:bCs/>
      <w:lang w:val="en-GB"/>
    </w:rPr>
  </w:style>
  <w:style w:type="paragraph" w:styleId="Heading4">
    <w:name w:val="heading 4"/>
    <w:next w:val="WMOBodyText"/>
    <w:link w:val="Heading4Char"/>
    <w:qFormat/>
    <w:rsid w:val="00A530E4"/>
    <w:pPr>
      <w:keepNext/>
      <w:keepLines/>
      <w:spacing w:before="360"/>
      <w:ind w:left="1134" w:hanging="1134"/>
      <w:outlineLvl w:val="3"/>
    </w:pPr>
    <w:rPr>
      <w:rFonts w:ascii="Verdana" w:eastAsia="Verdana" w:hAnsi="Verdana" w:cs="Verdana"/>
      <w:b/>
      <w:i/>
      <w:lang w:val="en-GB"/>
    </w:rPr>
  </w:style>
  <w:style w:type="paragraph" w:styleId="Heading5">
    <w:name w:val="heading 5"/>
    <w:basedOn w:val="Normal"/>
    <w:next w:val="Normal"/>
    <w:qFormat/>
    <w:rsid w:val="00C13EEC"/>
    <w:pPr>
      <w:tabs>
        <w:tab w:val="left" w:pos="1080"/>
      </w:tabs>
      <w:spacing w:before="240"/>
      <w:ind w:left="1080" w:hanging="1080"/>
      <w:outlineLvl w:val="4"/>
    </w:pPr>
    <w:rPr>
      <w:bCs/>
      <w:i/>
      <w:iCs/>
      <w:szCs w:val="22"/>
      <w:lang w:eastAsia="zh-TW"/>
    </w:rPr>
  </w:style>
  <w:style w:type="paragraph" w:styleId="Heading6">
    <w:name w:val="heading 6"/>
    <w:basedOn w:val="Normal"/>
    <w:next w:val="Normal"/>
    <w:qFormat/>
    <w:rsid w:val="00C13EEC"/>
    <w:pPr>
      <w:keepNext/>
      <w:widowControl w:val="0"/>
      <w:tabs>
        <w:tab w:val="center" w:pos="4513"/>
      </w:tabs>
      <w:suppressAutoHyphens/>
      <w:jc w:val="center"/>
      <w:outlineLvl w:val="5"/>
    </w:pPr>
    <w:rPr>
      <w:b/>
      <w:snapToGrid w:val="0"/>
      <w:spacing w:val="-2"/>
      <w:lang w:eastAsia="zh-TW"/>
    </w:rPr>
  </w:style>
  <w:style w:type="paragraph" w:styleId="Heading7">
    <w:name w:val="heading 7"/>
    <w:basedOn w:val="Normal"/>
    <w:next w:val="Normal"/>
    <w:qFormat/>
    <w:rsid w:val="00C13EEC"/>
    <w:pPr>
      <w:keepNext/>
      <w:tabs>
        <w:tab w:val="clear" w:pos="1134"/>
        <w:tab w:val="left" w:pos="-722"/>
        <w:tab w:val="left" w:pos="1140"/>
        <w:tab w:val="left" w:pos="6946"/>
      </w:tabs>
      <w:suppressAutoHyphens/>
      <w:spacing w:line="252" w:lineRule="auto"/>
      <w:outlineLvl w:val="6"/>
    </w:pPr>
    <w:rPr>
      <w:b/>
      <w:bCs/>
      <w:color w:val="4436AA"/>
      <w:spacing w:val="-2"/>
      <w:sz w:val="28"/>
      <w:szCs w:val="22"/>
      <w:lang w:eastAsia="zh-TW"/>
    </w:rPr>
  </w:style>
  <w:style w:type="paragraph" w:styleId="Heading8">
    <w:name w:val="heading 8"/>
    <w:basedOn w:val="Normal"/>
    <w:next w:val="Normal"/>
    <w:qFormat/>
    <w:rsid w:val="005B74AD"/>
    <w:pPr>
      <w:spacing w:before="240" w:after="60"/>
      <w:outlineLvl w:val="7"/>
    </w:pPr>
    <w:rPr>
      <w:rFonts w:ascii="Times New Roman" w:hAnsi="Times New Roman" w:cs="Times New Roman"/>
      <w:i/>
      <w:iCs/>
      <w:sz w:val="24"/>
      <w:szCs w:val="24"/>
    </w:rPr>
  </w:style>
  <w:style w:type="paragraph" w:styleId="Heading9">
    <w:name w:val="heading 9"/>
    <w:basedOn w:val="Normal"/>
    <w:next w:val="Normal"/>
    <w:qFormat/>
    <w:rsid w:val="005B74AD"/>
    <w:pPr>
      <w:spacing w:before="240" w:after="6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2459D"/>
    <w:pPr>
      <w:tabs>
        <w:tab w:val="clear" w:pos="1134"/>
      </w:tabs>
      <w:spacing w:after="360"/>
      <w:jc w:val="center"/>
    </w:pPr>
  </w:style>
  <w:style w:type="paragraph" w:styleId="BlockText">
    <w:name w:val="Block Text"/>
    <w:basedOn w:val="Normal"/>
    <w:rsid w:val="008A71EB"/>
    <w:pPr>
      <w:ind w:left="567" w:right="566"/>
    </w:pPr>
    <w:rPr>
      <w:rFonts w:ascii="Univers" w:hAnsi="Univers"/>
      <w:sz w:val="21"/>
    </w:rPr>
  </w:style>
  <w:style w:type="paragraph" w:customStyle="1" w:styleId="CrossTitle12">
    <w:name w:val="***Cross_Title_12"/>
    <w:basedOn w:val="Normal"/>
    <w:rsid w:val="008A71EB"/>
    <w:pPr>
      <w:jc w:val="center"/>
    </w:pPr>
    <w:rPr>
      <w:rFonts w:eastAsia="SimSun"/>
      <w:b/>
      <w:bCs/>
      <w:caps/>
      <w:sz w:val="24"/>
      <w:szCs w:val="24"/>
      <w:lang w:val="fr-CH" w:eastAsia="zh-CN"/>
    </w:rPr>
  </w:style>
  <w:style w:type="paragraph" w:customStyle="1" w:styleId="Service9">
    <w:name w:val="Service 9"/>
    <w:rsid w:val="008A71EB"/>
    <w:pPr>
      <w:jc w:val="center"/>
    </w:pPr>
    <w:rPr>
      <w:rFonts w:ascii="Arial" w:eastAsia="Times New Roman" w:hAnsi="Arial"/>
      <w:sz w:val="18"/>
      <w:lang w:val="en-GB" w:eastAsia="en-US"/>
    </w:rPr>
  </w:style>
  <w:style w:type="character" w:styleId="Hyperlink">
    <w:name w:val="Hyperlink"/>
    <w:basedOn w:val="DefaultParagraphFont"/>
    <w:rsid w:val="009F3E3D"/>
    <w:rPr>
      <w:color w:val="0000FF"/>
      <w:u w:val="none"/>
    </w:rPr>
  </w:style>
  <w:style w:type="character" w:styleId="PageNumber">
    <w:name w:val="page number"/>
    <w:basedOn w:val="DefaultParagraphFont"/>
    <w:rsid w:val="008A71EB"/>
  </w:style>
  <w:style w:type="paragraph" w:styleId="TOC4">
    <w:name w:val="toc 4"/>
    <w:basedOn w:val="Normal"/>
    <w:next w:val="Normal"/>
    <w:autoRedefine/>
    <w:semiHidden/>
    <w:rsid w:val="006A5514"/>
    <w:pPr>
      <w:ind w:left="660"/>
    </w:pPr>
  </w:style>
  <w:style w:type="paragraph" w:customStyle="1" w:styleId="CrossTitle14">
    <w:name w:val="***Cross_Title_14"/>
    <w:basedOn w:val="Normal"/>
    <w:rsid w:val="008A71EB"/>
    <w:pPr>
      <w:keepNext/>
      <w:tabs>
        <w:tab w:val="clear" w:pos="1134"/>
        <w:tab w:val="left" w:pos="1140"/>
      </w:tabs>
      <w:spacing w:after="100"/>
      <w:jc w:val="center"/>
    </w:pPr>
    <w:rPr>
      <w:rFonts w:eastAsia="SimSun"/>
      <w:b/>
      <w:caps/>
      <w:sz w:val="28"/>
      <w:szCs w:val="28"/>
      <w:lang w:val="fr-CH" w:eastAsia="zh-CN"/>
    </w:rPr>
  </w:style>
  <w:style w:type="character" w:customStyle="1" w:styleId="Heading2Char">
    <w:name w:val="Heading 2 Char"/>
    <w:link w:val="Heading2"/>
    <w:locked/>
    <w:rsid w:val="001D3CFB"/>
    <w:rPr>
      <w:rFonts w:ascii="Verdana" w:eastAsia="Verdana" w:hAnsi="Verdana" w:cs="Verdana"/>
      <w:b/>
      <w:bCs/>
      <w:iCs/>
      <w:sz w:val="22"/>
      <w:szCs w:val="22"/>
      <w:lang w:val="en-GB"/>
    </w:rPr>
  </w:style>
  <w:style w:type="paragraph" w:styleId="Footer">
    <w:name w:val="footer"/>
    <w:basedOn w:val="Normal"/>
    <w:rsid w:val="008A71EB"/>
    <w:pPr>
      <w:tabs>
        <w:tab w:val="center" w:pos="4320"/>
        <w:tab w:val="right" w:pos="8640"/>
      </w:tabs>
    </w:pPr>
  </w:style>
  <w:style w:type="paragraph" w:styleId="BalloonText">
    <w:name w:val="Balloon Text"/>
    <w:basedOn w:val="Normal"/>
    <w:link w:val="BalloonTextChar"/>
    <w:uiPriority w:val="99"/>
    <w:semiHidden/>
    <w:rsid w:val="005A6BCE"/>
    <w:rPr>
      <w:rFonts w:ascii="Tahoma" w:hAnsi="Tahoma" w:cs="Tahoma"/>
      <w:sz w:val="16"/>
      <w:szCs w:val="16"/>
    </w:rPr>
  </w:style>
  <w:style w:type="paragraph" w:styleId="DocumentMap">
    <w:name w:val="Document Map"/>
    <w:basedOn w:val="Normal"/>
    <w:semiHidden/>
    <w:rsid w:val="002A7FA1"/>
    <w:pPr>
      <w:shd w:val="clear" w:color="auto" w:fill="000080"/>
    </w:pPr>
    <w:rPr>
      <w:rFonts w:ascii="Tahoma" w:hAnsi="Tahoma" w:cs="Tahoma"/>
    </w:rPr>
  </w:style>
  <w:style w:type="paragraph" w:styleId="TOC3">
    <w:name w:val="toc 3"/>
    <w:basedOn w:val="Normal"/>
    <w:next w:val="Normal"/>
    <w:autoRedefine/>
    <w:semiHidden/>
    <w:rsid w:val="00E91F0F"/>
    <w:pPr>
      <w:ind w:left="400"/>
    </w:pPr>
  </w:style>
  <w:style w:type="paragraph" w:styleId="TOC1">
    <w:name w:val="toc 1"/>
    <w:basedOn w:val="Normal"/>
    <w:next w:val="Normal"/>
    <w:autoRedefine/>
    <w:semiHidden/>
    <w:rsid w:val="00E91F0F"/>
  </w:style>
  <w:style w:type="paragraph" w:styleId="TOC2">
    <w:name w:val="toc 2"/>
    <w:basedOn w:val="Normal"/>
    <w:next w:val="Normal"/>
    <w:autoRedefine/>
    <w:semiHidden/>
    <w:rsid w:val="00E91F0F"/>
    <w:pPr>
      <w:ind w:left="200"/>
    </w:pPr>
  </w:style>
  <w:style w:type="character" w:styleId="FollowedHyperlink">
    <w:name w:val="FollowedHyperlink"/>
    <w:basedOn w:val="DefaultParagraphFont"/>
    <w:rsid w:val="002F006A"/>
    <w:rPr>
      <w:color w:val="0000FF"/>
      <w:u w:val="none"/>
    </w:rPr>
  </w:style>
  <w:style w:type="paragraph" w:customStyle="1" w:styleId="WMOSubTitle1">
    <w:name w:val="WMO_SubTitle1"/>
    <w:basedOn w:val="Heading4"/>
    <w:next w:val="WMOBodyText"/>
    <w:rsid w:val="004D497E"/>
    <w:pPr>
      <w:spacing w:before="280"/>
      <w:ind w:left="0" w:firstLine="0"/>
    </w:pPr>
  </w:style>
  <w:style w:type="paragraph" w:customStyle="1" w:styleId="Comment">
    <w:name w:val="Comment"/>
    <w:basedOn w:val="Normal"/>
    <w:next w:val="WMOBodyText"/>
    <w:link w:val="CommentChar"/>
    <w:rsid w:val="000C225A"/>
    <w:pPr>
      <w:spacing w:before="240"/>
      <w:jc w:val="left"/>
    </w:pPr>
    <w:rPr>
      <w:i/>
      <w:szCs w:val="22"/>
    </w:rPr>
  </w:style>
  <w:style w:type="paragraph" w:customStyle="1" w:styleId="CharCharCharChar">
    <w:name w:val="Char Char Char Char"/>
    <w:basedOn w:val="Normal"/>
    <w:rsid w:val="00480313"/>
    <w:pPr>
      <w:jc w:val="left"/>
    </w:pPr>
    <w:rPr>
      <w:rFonts w:ascii="Times New Roman" w:hAnsi="Times New Roman"/>
      <w:sz w:val="24"/>
      <w:szCs w:val="24"/>
      <w:lang w:val="pl-PL" w:eastAsia="pl-PL"/>
    </w:rPr>
  </w:style>
  <w:style w:type="paragraph" w:customStyle="1" w:styleId="CharChar">
    <w:name w:val="Знак Знак Char Char"/>
    <w:basedOn w:val="Normal"/>
    <w:rsid w:val="000B5E64"/>
    <w:pPr>
      <w:jc w:val="left"/>
    </w:pPr>
    <w:rPr>
      <w:rFonts w:ascii="Times New Roman" w:hAnsi="Times New Roman"/>
      <w:sz w:val="24"/>
      <w:szCs w:val="24"/>
      <w:lang w:val="pl-PL" w:eastAsia="pl-PL"/>
    </w:rPr>
  </w:style>
  <w:style w:type="paragraph" w:customStyle="1" w:styleId="BodyText">
    <w:name w:val="BodyText"/>
    <w:basedOn w:val="Normal"/>
    <w:link w:val="BodyTextChar"/>
    <w:rsid w:val="004F49A1"/>
    <w:pPr>
      <w:tabs>
        <w:tab w:val="left" w:pos="1080"/>
      </w:tabs>
      <w:spacing w:before="240"/>
    </w:pPr>
    <w:rPr>
      <w:szCs w:val="22"/>
    </w:rPr>
  </w:style>
  <w:style w:type="paragraph" w:customStyle="1" w:styleId="WMOBodyText">
    <w:name w:val="WMO_BodyText"/>
    <w:link w:val="WMOBodyTextCharChar"/>
    <w:qFormat/>
    <w:rsid w:val="00C4470F"/>
    <w:pPr>
      <w:spacing w:before="240"/>
    </w:pPr>
    <w:rPr>
      <w:rFonts w:ascii="Verdana" w:eastAsia="Verdana" w:hAnsi="Verdana" w:cs="Verdana"/>
      <w:lang w:val="en-GB"/>
    </w:rPr>
  </w:style>
  <w:style w:type="paragraph" w:customStyle="1" w:styleId="WMOSubTitle2">
    <w:name w:val="WMO_SubTitle2"/>
    <w:basedOn w:val="Heading5"/>
    <w:next w:val="WMOBodyText"/>
    <w:rsid w:val="00A530E4"/>
    <w:pPr>
      <w:keepNext/>
      <w:keepLines/>
      <w:tabs>
        <w:tab w:val="clear" w:pos="1080"/>
      </w:tabs>
      <w:spacing w:before="280"/>
      <w:ind w:left="0" w:firstLine="0"/>
      <w:jc w:val="left"/>
    </w:pPr>
    <w:rPr>
      <w:rFonts w:eastAsia="Verdana" w:cs="Verdana"/>
      <w:szCs w:val="20"/>
    </w:rPr>
  </w:style>
  <w:style w:type="paragraph" w:styleId="BodyText0">
    <w:name w:val="Body Text"/>
    <w:basedOn w:val="Normal"/>
    <w:link w:val="BodyTextChar0"/>
    <w:rsid w:val="00831751"/>
    <w:pPr>
      <w:tabs>
        <w:tab w:val="clear" w:pos="1134"/>
        <w:tab w:val="left" w:pos="1140"/>
      </w:tabs>
      <w:jc w:val="center"/>
    </w:pPr>
    <w:rPr>
      <w:rFonts w:eastAsia="SimSun"/>
      <w:b/>
      <w:bCs/>
      <w:sz w:val="24"/>
      <w:szCs w:val="24"/>
      <w:lang w:eastAsia="zh-CN"/>
    </w:rPr>
  </w:style>
  <w:style w:type="character" w:styleId="FootnoteReference">
    <w:name w:val="footnote reference"/>
    <w:basedOn w:val="DefaultParagraphFont"/>
    <w:uiPriority w:val="99"/>
    <w:rsid w:val="003B7252"/>
    <w:rPr>
      <w:vertAlign w:val="superscript"/>
    </w:rPr>
  </w:style>
  <w:style w:type="paragraph" w:customStyle="1" w:styleId="ECBodyText-Centred">
    <w:name w:val="EC_BodyText-Centred"/>
    <w:basedOn w:val="WMOBodyText"/>
    <w:next w:val="WMOBodyText"/>
    <w:rsid w:val="00415F4C"/>
    <w:pPr>
      <w:jc w:val="center"/>
    </w:pPr>
  </w:style>
  <w:style w:type="paragraph" w:styleId="FootnoteText">
    <w:name w:val="footnote text"/>
    <w:basedOn w:val="Normal"/>
    <w:link w:val="FootnoteTextChar"/>
    <w:uiPriority w:val="99"/>
    <w:rsid w:val="00BD5420"/>
    <w:pPr>
      <w:spacing w:before="60"/>
      <w:ind w:left="142" w:hanging="142"/>
      <w:jc w:val="left"/>
    </w:pPr>
    <w:rPr>
      <w:sz w:val="18"/>
      <w:szCs w:val="18"/>
    </w:rPr>
  </w:style>
  <w:style w:type="character" w:styleId="CommentReference">
    <w:name w:val="annotation reference"/>
    <w:basedOn w:val="DefaultParagraphFont"/>
    <w:semiHidden/>
    <w:rsid w:val="00DD35CC"/>
    <w:rPr>
      <w:sz w:val="16"/>
      <w:szCs w:val="16"/>
    </w:rPr>
  </w:style>
  <w:style w:type="paragraph" w:styleId="CommentText">
    <w:name w:val="annotation text"/>
    <w:basedOn w:val="Normal"/>
    <w:semiHidden/>
    <w:rsid w:val="00DD35CC"/>
  </w:style>
  <w:style w:type="paragraph" w:styleId="CommentSubject">
    <w:name w:val="annotation subject"/>
    <w:basedOn w:val="CommentText"/>
    <w:next w:val="CommentText"/>
    <w:semiHidden/>
    <w:rsid w:val="00DD35CC"/>
    <w:rPr>
      <w:b/>
      <w:bCs/>
    </w:rPr>
  </w:style>
  <w:style w:type="paragraph" w:customStyle="1" w:styleId="ECBox">
    <w:name w:val="EC_Box"/>
    <w:basedOn w:val="WMOBodyText"/>
    <w:next w:val="WMOBodyText"/>
    <w:rsid w:val="00733D4F"/>
    <w:pPr>
      <w:pBdr>
        <w:top w:val="single" w:sz="4" w:space="12" w:color="auto"/>
        <w:left w:val="single" w:sz="4" w:space="5" w:color="auto"/>
        <w:bottom w:val="single" w:sz="4" w:space="12" w:color="auto"/>
        <w:right w:val="single" w:sz="4" w:space="5" w:color="auto"/>
      </w:pBdr>
    </w:pPr>
  </w:style>
  <w:style w:type="paragraph" w:customStyle="1" w:styleId="Heading2-Centered">
    <w:name w:val="Heading 2 - Centered"/>
    <w:basedOn w:val="Heading2"/>
    <w:next w:val="Normal"/>
    <w:rsid w:val="00C13EEC"/>
  </w:style>
  <w:style w:type="paragraph" w:styleId="Title">
    <w:name w:val="Title"/>
    <w:basedOn w:val="Normal"/>
    <w:qFormat/>
    <w:rsid w:val="0028006F"/>
    <w:pPr>
      <w:spacing w:before="240" w:after="60"/>
      <w:jc w:val="center"/>
      <w:outlineLvl w:val="0"/>
    </w:pPr>
    <w:rPr>
      <w:b/>
      <w:bCs/>
      <w:kern w:val="28"/>
      <w:sz w:val="32"/>
      <w:szCs w:val="32"/>
    </w:rPr>
  </w:style>
  <w:style w:type="paragraph" w:customStyle="1" w:styleId="ECBodyText">
    <w:name w:val="EC_BodyText"/>
    <w:basedOn w:val="Normal"/>
    <w:link w:val="ECBodyTextChar"/>
    <w:rsid w:val="00E60546"/>
    <w:pPr>
      <w:tabs>
        <w:tab w:val="clear" w:pos="1134"/>
        <w:tab w:val="left" w:pos="1080"/>
      </w:tabs>
      <w:spacing w:before="240"/>
      <w:jc w:val="left"/>
    </w:pPr>
    <w:rPr>
      <w:rFonts w:eastAsia="Times New Roman"/>
      <w:szCs w:val="22"/>
    </w:rPr>
  </w:style>
  <w:style w:type="character" w:customStyle="1" w:styleId="ECBodyTextChar">
    <w:name w:val="EC_BodyText Char"/>
    <w:basedOn w:val="DefaultParagraphFont"/>
    <w:link w:val="ECBodyText"/>
    <w:rsid w:val="00E60546"/>
    <w:rPr>
      <w:rFonts w:ascii="Arial" w:eastAsia="Times New Roman" w:hAnsi="Arial" w:cs="Arial"/>
      <w:sz w:val="22"/>
      <w:szCs w:val="22"/>
    </w:rPr>
  </w:style>
  <w:style w:type="paragraph" w:customStyle="1" w:styleId="StyleHeading1LatinTimesNewRoman">
    <w:name w:val="Style Heading 1 + (Latin) Times New Roman"/>
    <w:basedOn w:val="Heading1"/>
    <w:link w:val="StyleHeading1LatinTimesNewRomanChar"/>
    <w:rsid w:val="00CF399D"/>
  </w:style>
  <w:style w:type="character" w:customStyle="1" w:styleId="Heading1Char">
    <w:name w:val="Heading 1 Char"/>
    <w:basedOn w:val="DefaultParagraphFont"/>
    <w:link w:val="Heading1"/>
    <w:rsid w:val="001D3CFB"/>
    <w:rPr>
      <w:rFonts w:ascii="Verdana" w:eastAsia="Verdana" w:hAnsi="Verdana" w:cs="Verdana"/>
      <w:b/>
      <w:bCs/>
      <w:caps/>
      <w:kern w:val="32"/>
      <w:sz w:val="24"/>
      <w:szCs w:val="24"/>
      <w:lang w:val="en-GB"/>
    </w:rPr>
  </w:style>
  <w:style w:type="character" w:customStyle="1" w:styleId="StyleHeading1LatinTimesNewRomanChar">
    <w:name w:val="Style Heading 1 + (Latin) Times New Roman Char"/>
    <w:basedOn w:val="Heading1Char"/>
    <w:link w:val="StyleHeading1LatinTimesNewRoman"/>
    <w:rsid w:val="00CF399D"/>
    <w:rPr>
      <w:rFonts w:ascii="Arial" w:eastAsia="Arial" w:hAnsi="Arial" w:cs="Arial"/>
      <w:b/>
      <w:bCs/>
      <w:caps/>
      <w:kern w:val="32"/>
      <w:sz w:val="28"/>
      <w:szCs w:val="32"/>
      <w:lang w:val="en-GB" w:eastAsia="en-US" w:bidi="ar-SA"/>
    </w:rPr>
  </w:style>
  <w:style w:type="paragraph" w:customStyle="1" w:styleId="StyleHeading1LatinTimesNewRoman1">
    <w:name w:val="Style Heading 1 + (Latin) Times New Roman1"/>
    <w:basedOn w:val="Heading1"/>
    <w:link w:val="StyleHeading1LatinTimesNewRoman1Char"/>
    <w:rsid w:val="00CF399D"/>
    <w:rPr>
      <w:rFonts w:cs="Arial Bold"/>
    </w:rPr>
  </w:style>
  <w:style w:type="character" w:customStyle="1" w:styleId="StyleHeading1LatinTimesNewRoman1Char">
    <w:name w:val="Style Heading 1 + (Latin) Times New Roman1 Char"/>
    <w:basedOn w:val="Heading1Char"/>
    <w:link w:val="StyleHeading1LatinTimesNewRoman1"/>
    <w:rsid w:val="00CF399D"/>
    <w:rPr>
      <w:rFonts w:ascii="Arial" w:eastAsia="Arial" w:hAnsi="Arial" w:cs="Arial Bold"/>
      <w:b/>
      <w:bCs/>
      <w:caps/>
      <w:kern w:val="32"/>
      <w:sz w:val="28"/>
      <w:szCs w:val="32"/>
      <w:lang w:val="en-GB" w:eastAsia="en-US" w:bidi="ar-SA"/>
    </w:rPr>
  </w:style>
  <w:style w:type="character" w:customStyle="1" w:styleId="BodyTextChar">
    <w:name w:val="BodyText Char"/>
    <w:basedOn w:val="DefaultParagraphFont"/>
    <w:link w:val="BodyText"/>
    <w:rsid w:val="004F49A1"/>
    <w:rPr>
      <w:rFonts w:ascii="Arial" w:eastAsia="Arial" w:hAnsi="Arial" w:cs="Arial"/>
      <w:sz w:val="22"/>
      <w:szCs w:val="22"/>
      <w:lang w:val="en-GB" w:eastAsia="en-US" w:bidi="ar-SA"/>
    </w:rPr>
  </w:style>
  <w:style w:type="character" w:customStyle="1" w:styleId="WMOBodyTextCharChar">
    <w:name w:val="WMO_BodyText Char Char"/>
    <w:basedOn w:val="DefaultParagraphFont"/>
    <w:link w:val="WMOBodyText"/>
    <w:rsid w:val="00C4470F"/>
    <w:rPr>
      <w:rFonts w:ascii="Verdana" w:eastAsia="Verdana" w:hAnsi="Verdana" w:cs="Verdana"/>
      <w:lang w:val="en-GB"/>
    </w:rPr>
  </w:style>
  <w:style w:type="table" w:styleId="TableGrid">
    <w:name w:val="Table Grid"/>
    <w:basedOn w:val="TableNormal"/>
    <w:uiPriority w:val="39"/>
    <w:rsid w:val="00E47C17"/>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rsid w:val="0028778B"/>
    <w:rPr>
      <w:color w:val="808080"/>
      <w:sz w:val="20"/>
    </w:rPr>
  </w:style>
  <w:style w:type="character" w:customStyle="1" w:styleId="Heading4Char">
    <w:name w:val="Heading 4 Char"/>
    <w:basedOn w:val="DefaultParagraphFont"/>
    <w:link w:val="Heading4"/>
    <w:rsid w:val="00A530E4"/>
    <w:rPr>
      <w:rFonts w:ascii="Verdana" w:eastAsia="Verdana" w:hAnsi="Verdana" w:cs="Verdana"/>
      <w:b/>
      <w:i/>
      <w:lang w:val="en-GB"/>
    </w:rPr>
  </w:style>
  <w:style w:type="paragraph" w:customStyle="1" w:styleId="Heading2Centered">
    <w:name w:val="Heading 2 + Centered"/>
    <w:aliases w:val="Before:  0 cm,First line:  0 cm + Not All caps"/>
    <w:basedOn w:val="Heading2"/>
    <w:link w:val="Heading2CenteredChar"/>
    <w:rsid w:val="00C13EEC"/>
  </w:style>
  <w:style w:type="character" w:customStyle="1" w:styleId="Heading2CenteredChar">
    <w:name w:val="Heading 2 + Centered Char"/>
    <w:aliases w:val="Before:  0 cm Char,First line:  0 cm + Not All caps Char"/>
    <w:basedOn w:val="Heading2Char"/>
    <w:link w:val="Heading2Centered"/>
    <w:rsid w:val="00C13EEC"/>
    <w:rPr>
      <w:rFonts w:ascii="Arial" w:eastAsia="Arial" w:hAnsi="Arial" w:cs="Arial"/>
      <w:b/>
      <w:bCs/>
      <w:iCs/>
      <w:caps w:val="0"/>
      <w:sz w:val="22"/>
      <w:szCs w:val="22"/>
      <w:lang w:val="en-GB"/>
    </w:rPr>
  </w:style>
  <w:style w:type="character" w:customStyle="1" w:styleId="BalloonTextChar">
    <w:name w:val="Balloon Text Char"/>
    <w:basedOn w:val="DefaultParagraphFont"/>
    <w:link w:val="BalloonText"/>
    <w:uiPriority w:val="99"/>
    <w:semiHidden/>
    <w:rsid w:val="00B165E6"/>
    <w:rPr>
      <w:rFonts w:ascii="Tahoma" w:eastAsia="Arial" w:hAnsi="Tahoma" w:cs="Tahoma"/>
      <w:sz w:val="16"/>
      <w:szCs w:val="16"/>
      <w:lang w:val="en-GB" w:eastAsia="en-US"/>
    </w:rPr>
  </w:style>
  <w:style w:type="paragraph" w:customStyle="1" w:styleId="WMOTOC2">
    <w:name w:val="WMO_TOC2"/>
    <w:basedOn w:val="TOC2"/>
    <w:next w:val="Normal"/>
    <w:qFormat/>
    <w:rsid w:val="00B165E6"/>
    <w:pPr>
      <w:tabs>
        <w:tab w:val="clear" w:pos="1134"/>
        <w:tab w:val="left" w:pos="851"/>
        <w:tab w:val="right" w:leader="dot" w:pos="9639"/>
      </w:tabs>
      <w:spacing w:before="360" w:after="120"/>
      <w:ind w:left="851" w:right="567" w:hanging="851"/>
      <w:jc w:val="left"/>
    </w:pPr>
    <w:rPr>
      <w:rFonts w:eastAsia="MS Mincho"/>
      <w:b/>
      <w:smallCaps/>
      <w:noProof/>
      <w:szCs w:val="22"/>
    </w:rPr>
  </w:style>
  <w:style w:type="paragraph" w:customStyle="1" w:styleId="WMOTOC1">
    <w:name w:val="WMO_TOC1"/>
    <w:basedOn w:val="TOC1"/>
    <w:next w:val="WMOTOC2"/>
    <w:qFormat/>
    <w:rsid w:val="00B165E6"/>
    <w:pPr>
      <w:tabs>
        <w:tab w:val="clear" w:pos="1134"/>
      </w:tabs>
      <w:spacing w:before="120" w:after="120"/>
      <w:jc w:val="left"/>
    </w:pPr>
    <w:rPr>
      <w:rFonts w:eastAsia="MS Mincho"/>
      <w:b/>
      <w:smallCaps/>
      <w:noProof/>
      <w:szCs w:val="22"/>
    </w:rPr>
  </w:style>
  <w:style w:type="paragraph" w:customStyle="1" w:styleId="WMOTOC3">
    <w:name w:val="WMO_TOC3"/>
    <w:basedOn w:val="TOC3"/>
    <w:qFormat/>
    <w:rsid w:val="00B165E6"/>
    <w:pPr>
      <w:tabs>
        <w:tab w:val="clear" w:pos="1134"/>
        <w:tab w:val="left" w:pos="851"/>
        <w:tab w:val="left" w:pos="1100"/>
        <w:tab w:val="right" w:leader="dot" w:pos="9639"/>
      </w:tabs>
      <w:spacing w:before="240" w:after="120"/>
      <w:ind w:left="851" w:right="567" w:hanging="851"/>
      <w:jc w:val="left"/>
    </w:pPr>
    <w:rPr>
      <w:rFonts w:eastAsia="MS Mincho"/>
      <w:iCs/>
      <w:noProof/>
      <w:szCs w:val="22"/>
    </w:rPr>
  </w:style>
  <w:style w:type="character" w:customStyle="1" w:styleId="FootnoteTextChar">
    <w:name w:val="Footnote Text Char"/>
    <w:basedOn w:val="DefaultParagraphFont"/>
    <w:link w:val="FootnoteText"/>
    <w:uiPriority w:val="99"/>
    <w:rsid w:val="00BD5420"/>
    <w:rPr>
      <w:rFonts w:ascii="Verdana" w:eastAsia="Arial" w:hAnsi="Verdana" w:cs="Arial"/>
      <w:sz w:val="18"/>
      <w:szCs w:val="18"/>
      <w:lang w:val="en-GB" w:eastAsia="en-US"/>
    </w:rPr>
  </w:style>
  <w:style w:type="character" w:customStyle="1" w:styleId="CommentChar">
    <w:name w:val="Comment Char"/>
    <w:basedOn w:val="DefaultParagraphFont"/>
    <w:link w:val="Comment"/>
    <w:rsid w:val="000C225A"/>
    <w:rPr>
      <w:rFonts w:ascii="Verdana" w:eastAsia="Arial" w:hAnsi="Verdana" w:cs="Arial"/>
      <w:i/>
      <w:sz w:val="22"/>
      <w:szCs w:val="22"/>
      <w:lang w:val="en-GB" w:eastAsia="en-US"/>
    </w:rPr>
  </w:style>
  <w:style w:type="character" w:customStyle="1" w:styleId="BodyTextChar0">
    <w:name w:val="Body Text Char"/>
    <w:basedOn w:val="DefaultParagraphFont"/>
    <w:link w:val="BodyText0"/>
    <w:rsid w:val="006F4B29"/>
    <w:rPr>
      <w:rFonts w:ascii="Verdana" w:eastAsia="SimSun" w:hAnsi="Verdana" w:cs="Arial"/>
      <w:b/>
      <w:bCs/>
      <w:sz w:val="24"/>
      <w:szCs w:val="24"/>
      <w:lang w:val="en-GB" w:eastAsia="zh-CN"/>
    </w:rPr>
  </w:style>
  <w:style w:type="character" w:styleId="PlaceholderText">
    <w:name w:val="Placeholder Text"/>
    <w:basedOn w:val="DefaultParagraphFont"/>
    <w:rsid w:val="00BD5420"/>
    <w:rPr>
      <w:color w:val="808080"/>
    </w:rPr>
  </w:style>
  <w:style w:type="paragraph" w:customStyle="1" w:styleId="WMOIndent1">
    <w:name w:val="WMO_Indent1"/>
    <w:basedOn w:val="WMOBodyText"/>
    <w:rsid w:val="00814CC6"/>
    <w:pPr>
      <w:tabs>
        <w:tab w:val="left" w:pos="567"/>
      </w:tabs>
      <w:ind w:left="567" w:hanging="567"/>
    </w:pPr>
    <w:rPr>
      <w:rFonts w:eastAsia="Times New Roman" w:cs="Times New Roman"/>
    </w:rPr>
  </w:style>
  <w:style w:type="paragraph" w:customStyle="1" w:styleId="WMOIndent2">
    <w:name w:val="WMO_Indent2"/>
    <w:basedOn w:val="WMOIndent1"/>
    <w:rsid w:val="00814CC6"/>
    <w:pPr>
      <w:tabs>
        <w:tab w:val="clear" w:pos="567"/>
        <w:tab w:val="left" w:pos="1134"/>
      </w:tabs>
      <w:ind w:left="1134"/>
    </w:pPr>
  </w:style>
  <w:style w:type="paragraph" w:customStyle="1" w:styleId="WMOIndent3">
    <w:name w:val="WMO_Indent3"/>
    <w:basedOn w:val="WMOIndent2"/>
    <w:rsid w:val="00814CC6"/>
    <w:pPr>
      <w:tabs>
        <w:tab w:val="clear" w:pos="1134"/>
        <w:tab w:val="left" w:pos="1701"/>
      </w:tabs>
      <w:ind w:left="1701"/>
    </w:pPr>
  </w:style>
  <w:style w:type="paragraph" w:customStyle="1" w:styleId="WMONote">
    <w:name w:val="WMO_Note"/>
    <w:basedOn w:val="WMOBodyText"/>
    <w:qFormat/>
    <w:rsid w:val="00B62F03"/>
    <w:pPr>
      <w:tabs>
        <w:tab w:val="left" w:pos="1418"/>
      </w:tabs>
      <w:ind w:left="1418" w:hanging="1418"/>
    </w:pPr>
    <w:rPr>
      <w:bCs/>
      <w:sz w:val="18"/>
      <w:szCs w:val="18"/>
    </w:rPr>
  </w:style>
  <w:style w:type="paragraph" w:customStyle="1" w:styleId="WMOIndent4">
    <w:name w:val="WMO_Indent4"/>
    <w:basedOn w:val="WMOIndent3"/>
    <w:qFormat/>
    <w:rsid w:val="00814CC6"/>
    <w:pPr>
      <w:tabs>
        <w:tab w:val="clear" w:pos="1701"/>
        <w:tab w:val="left" w:pos="2268"/>
      </w:tabs>
      <w:ind w:left="2268"/>
    </w:pPr>
  </w:style>
  <w:style w:type="paragraph" w:customStyle="1" w:styleId="WMOComment">
    <w:name w:val="WMO_Comment"/>
    <w:basedOn w:val="WMOBodyText"/>
    <w:next w:val="WMOBodyText"/>
    <w:link w:val="WMOCommentChar"/>
    <w:qFormat/>
    <w:rsid w:val="003245D3"/>
    <w:rPr>
      <w:i/>
    </w:rPr>
  </w:style>
  <w:style w:type="character" w:customStyle="1" w:styleId="WMOCommentChar">
    <w:name w:val="WMO_Comment Char"/>
    <w:basedOn w:val="WMOBodyTextCharChar"/>
    <w:link w:val="WMOComment"/>
    <w:rsid w:val="003245D3"/>
    <w:rPr>
      <w:rFonts w:ascii="Verdana" w:eastAsia="Verdana" w:hAnsi="Verdana" w:cs="Verdana"/>
      <w:i/>
      <w:lang w:val="en-GB"/>
    </w:rPr>
  </w:style>
  <w:style w:type="character" w:customStyle="1" w:styleId="Heading3Char">
    <w:name w:val="Heading 3 Char"/>
    <w:basedOn w:val="DefaultParagraphFont"/>
    <w:link w:val="Heading3"/>
    <w:rsid w:val="00A80767"/>
    <w:rPr>
      <w:rFonts w:ascii="Verdana" w:eastAsia="Verdana" w:hAnsi="Verdana" w:cs="Verdana"/>
      <w:b/>
      <w:bCs/>
      <w:lang w:val="en-GB"/>
    </w:rPr>
  </w:style>
  <w:style w:type="character" w:styleId="UnresolvedMention">
    <w:name w:val="Unresolved Mention"/>
    <w:basedOn w:val="DefaultParagraphFont"/>
    <w:uiPriority w:val="99"/>
    <w:semiHidden/>
    <w:unhideWhenUsed/>
    <w:rsid w:val="00D223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3676518">
      <w:bodyDiv w:val="1"/>
      <w:marLeft w:val="0"/>
      <w:marRight w:val="0"/>
      <w:marTop w:val="0"/>
      <w:marBottom w:val="0"/>
      <w:divBdr>
        <w:top w:val="none" w:sz="0" w:space="0" w:color="auto"/>
        <w:left w:val="none" w:sz="0" w:space="0" w:color="auto"/>
        <w:bottom w:val="none" w:sz="0" w:space="0" w:color="auto"/>
        <w:right w:val="none" w:sz="0" w:space="0" w:color="auto"/>
      </w:divBdr>
      <w:divsChild>
        <w:div w:id="836918989">
          <w:marLeft w:val="0"/>
          <w:marRight w:val="0"/>
          <w:marTop w:val="0"/>
          <w:marBottom w:val="0"/>
          <w:divBdr>
            <w:top w:val="none" w:sz="0" w:space="0" w:color="auto"/>
            <w:left w:val="none" w:sz="0" w:space="0" w:color="auto"/>
            <w:bottom w:val="none" w:sz="0" w:space="0" w:color="auto"/>
            <w:right w:val="none" w:sz="0" w:space="0" w:color="auto"/>
          </w:divBdr>
        </w:div>
      </w:divsChild>
    </w:div>
    <w:div w:id="490407695">
      <w:bodyDiv w:val="1"/>
      <w:marLeft w:val="0"/>
      <w:marRight w:val="0"/>
      <w:marTop w:val="0"/>
      <w:marBottom w:val="0"/>
      <w:divBdr>
        <w:top w:val="none" w:sz="0" w:space="0" w:color="auto"/>
        <w:left w:val="none" w:sz="0" w:space="0" w:color="auto"/>
        <w:bottom w:val="none" w:sz="0" w:space="0" w:color="auto"/>
        <w:right w:val="none" w:sz="0" w:space="0" w:color="auto"/>
      </w:divBdr>
      <w:divsChild>
        <w:div w:id="1006135054">
          <w:marLeft w:val="0"/>
          <w:marRight w:val="0"/>
          <w:marTop w:val="0"/>
          <w:marBottom w:val="0"/>
          <w:divBdr>
            <w:top w:val="none" w:sz="0" w:space="0" w:color="auto"/>
            <w:left w:val="none" w:sz="0" w:space="0" w:color="auto"/>
            <w:bottom w:val="none" w:sz="0" w:space="0" w:color="auto"/>
            <w:right w:val="none" w:sz="0" w:space="0" w:color="auto"/>
          </w:divBdr>
        </w:div>
      </w:divsChild>
    </w:div>
    <w:div w:id="924651689">
      <w:bodyDiv w:val="1"/>
      <w:marLeft w:val="0"/>
      <w:marRight w:val="0"/>
      <w:marTop w:val="0"/>
      <w:marBottom w:val="0"/>
      <w:divBdr>
        <w:top w:val="none" w:sz="0" w:space="0" w:color="auto"/>
        <w:left w:val="none" w:sz="0" w:space="0" w:color="auto"/>
        <w:bottom w:val="none" w:sz="0" w:space="0" w:color="auto"/>
        <w:right w:val="none" w:sz="0" w:space="0" w:color="auto"/>
      </w:divBdr>
    </w:div>
    <w:div w:id="1080366736">
      <w:bodyDiv w:val="1"/>
      <w:marLeft w:val="0"/>
      <w:marRight w:val="0"/>
      <w:marTop w:val="0"/>
      <w:marBottom w:val="0"/>
      <w:divBdr>
        <w:top w:val="none" w:sz="0" w:space="0" w:color="auto"/>
        <w:left w:val="none" w:sz="0" w:space="0" w:color="auto"/>
        <w:bottom w:val="none" w:sz="0" w:space="0" w:color="auto"/>
        <w:right w:val="none" w:sz="0" w:space="0" w:color="auto"/>
      </w:divBdr>
    </w:div>
    <w:div w:id="1233464708">
      <w:bodyDiv w:val="1"/>
      <w:marLeft w:val="0"/>
      <w:marRight w:val="0"/>
      <w:marTop w:val="0"/>
      <w:marBottom w:val="0"/>
      <w:divBdr>
        <w:top w:val="none" w:sz="0" w:space="0" w:color="auto"/>
        <w:left w:val="none" w:sz="0" w:space="0" w:color="auto"/>
        <w:bottom w:val="none" w:sz="0" w:space="0" w:color="auto"/>
        <w:right w:val="none" w:sz="0" w:space="0" w:color="auto"/>
      </w:divBdr>
    </w:div>
    <w:div w:id="2111856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A5D9CB73B92B74E87233BDEB62CA61A" ma:contentTypeVersion="1" ma:contentTypeDescription="Create a new document." ma:contentTypeScope="" ma:versionID="5f312c7fa3e41b987d273a781d55ea82">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pc="http://schemas.microsoft.com/office/infopath/2007/PartnerControls" xmlns:xsi="http://www.w3.org/2001/XMLSchema-instance">
  <documentManagement>
    <PublishingExpirationDate xmlns="http://schemas.microsoft.com/sharepoint/v3" xsi:nil="true"/>
    <PublishingStartDate xmlns="http://schemas.microsoft.com/sharepoint/v3" xsi:nil="true"/>
  </documentManagement>
</p:properties>
</file>

<file path=customXml/item4.xml><?xml version="1.0" encoding="utf-8"?>
<b:Sourc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xvml="urn:schemas-microsoft-com:office:excel" xmlns:w10="urn:schemas-microsoft-com:office:word" xmlns:v="urn:schemas-microsoft-com:vm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XSL" StyleName="APA"/>
</file>

<file path=customXml/itemProps1.xml><?xml version="1.0" encoding="utf-8"?>
<ds:datastoreItem xmlns:ds="http://schemas.openxmlformats.org/officeDocument/2006/customXml" ds:itemID="{3112092C-B3D2-4CFE-A96F-59ECAE13B858}">
  <ds:schemaRefs>
    <ds:schemaRef ds:uri="http://schemas.microsoft.com/sharepoint/v3/contenttype/forms"/>
  </ds:schemaRefs>
</ds:datastoreItem>
</file>

<file path=customXml/itemProps2.xml><?xml version="1.0" encoding="utf-8"?>
<ds:datastoreItem xmlns:ds="http://schemas.openxmlformats.org/officeDocument/2006/customXml" ds:itemID="{FED8DF78-AD95-4D9C-BA28-B4EC8C37B7FD}"/>
</file>

<file path=customXml/itemProps3.xml><?xml version="1.0" encoding="utf-8"?>
<ds:datastoreItem xmlns:ds="http://schemas.openxmlformats.org/officeDocument/2006/customXml" ds:itemID="{FBDD79C4-AA9B-4556-BE39-B906C4B1D9A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C7DA744-DEDA-4B59-AD9A-2D3D6A56A468}">
  <ds:schemaRefs>
    <ds:schemaRef ds:uri="http://schemas.openxmlformats.org/wordprocessingml/2006/main"/>
    <ds:schemaRef ds:uri="http://schemas.openxmlformats.org/officeDocument/2006/math"/>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office"/>
    <ds:schemaRef ds:uri="urn:schemas-microsoft-com:office:excel"/>
    <ds:schemaRef ds:uri="urn:schemas-microsoft-com:office:word"/>
    <ds:schemaRef ds:uri="urn:schemas-microsoft-com:vml"/>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1070</Words>
  <Characters>6099</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WMO Document Template</vt:lpstr>
    </vt:vector>
  </TitlesOfParts>
  <Company>WMO</Company>
  <LinksUpToDate>false</LinksUpToDate>
  <CharactersWithSpaces>7155</CharactersWithSpaces>
  <SharedDoc>false</SharedDoc>
  <HLinks>
    <vt:vector size="18" baseType="variant">
      <vt:variant>
        <vt:i4>2228298</vt:i4>
      </vt:variant>
      <vt:variant>
        <vt:i4>152</vt:i4>
      </vt:variant>
      <vt:variant>
        <vt:i4>0</vt:i4>
      </vt:variant>
      <vt:variant>
        <vt:i4>5</vt:i4>
      </vt:variant>
      <vt:variant>
        <vt:lpwstr>ftp://ftp.wmo.int/Documents/PublicWeb/mainweb/meetings/cbodies/governance/congress_reports/english/pdf/1026_E.pdf</vt:lpwstr>
      </vt:variant>
      <vt:variant>
        <vt:lpwstr/>
      </vt:variant>
      <vt:variant>
        <vt:i4>4784202</vt:i4>
      </vt:variant>
      <vt:variant>
        <vt:i4>51</vt:i4>
      </vt:variant>
      <vt:variant>
        <vt:i4>0</vt:i4>
      </vt:variant>
      <vt:variant>
        <vt:i4>5</vt:i4>
      </vt:variant>
      <vt:variant>
        <vt:lpwstr/>
      </vt:variant>
      <vt:variant>
        <vt:lpwstr>_Draft_Recommendation_X.X/1</vt:lpwstr>
      </vt:variant>
      <vt:variant>
        <vt:i4>983122</vt:i4>
      </vt:variant>
      <vt:variant>
        <vt:i4>48</vt:i4>
      </vt:variant>
      <vt:variant>
        <vt:i4>0</vt:i4>
      </vt:variant>
      <vt:variant>
        <vt:i4>5</vt:i4>
      </vt:variant>
      <vt:variant>
        <vt:lpwstr/>
      </vt:variant>
      <vt:variant>
        <vt:lpwstr>_DRAFT_RESOLUTION_4.2/1_(EC-64)%20-%20PU</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WMO Document Template</dc:title>
  <dc:creator>Adriana Oskarsson</dc:creator>
  <cp:lastModifiedBy>Dean Lockett</cp:lastModifiedBy>
  <cp:revision>4</cp:revision>
  <cp:lastPrinted>2013-03-12T09:27:00Z</cp:lastPrinted>
  <dcterms:created xsi:type="dcterms:W3CDTF">2021-04-15T10:54:00Z</dcterms:created>
  <dcterms:modified xsi:type="dcterms:W3CDTF">2021-04-15T11:00:00Z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0x0101005A5D9CB73B92B74E87233BDEB62CA61A</vt:lpwstr>
  </property>
</Properties>
</file>